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E73019">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E73019">
      <w:pPr>
        <w:jc w:val="center"/>
        <w:rPr>
          <w:rFonts w:ascii="Arial" w:hAnsi="Arial" w:cs="Arial"/>
          <w:b/>
          <w:bCs/>
          <w:sz w:val="24"/>
          <w:szCs w:val="24"/>
        </w:rPr>
      </w:pPr>
    </w:p>
    <w:p w14:paraId="014613ED" w14:textId="77777777" w:rsidR="00210B84" w:rsidRPr="00210B84" w:rsidRDefault="00210B84" w:rsidP="00E73019">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E73019">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E73019">
      <w:pPr>
        <w:jc w:val="center"/>
        <w:rPr>
          <w:rFonts w:ascii="Arial" w:hAnsi="Arial" w:cs="Arial"/>
          <w:b/>
          <w:bCs/>
          <w:sz w:val="24"/>
          <w:szCs w:val="24"/>
        </w:rPr>
      </w:pPr>
    </w:p>
    <w:p w14:paraId="5CBE9C3A" w14:textId="40468C31" w:rsidR="00210B84" w:rsidRPr="00210B84" w:rsidRDefault="00210B84" w:rsidP="00E73019">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del w:id="1" w:author="Author">
        <w:r w:rsidRPr="00210B84">
          <w:rPr>
            <w:rFonts w:ascii="Arial" w:hAnsi="Arial" w:cs="Arial"/>
            <w:sz w:val="24"/>
            <w:szCs w:val="24"/>
          </w:rPr>
          <w:delText>16</w:delText>
        </w:r>
      </w:del>
      <w:ins w:id="2" w:author="Author">
        <w:r w:rsidR="00B9682F">
          <w:rPr>
            <w:rFonts w:ascii="Arial" w:hAnsi="Arial" w:cs="Arial"/>
            <w:sz w:val="24"/>
            <w:szCs w:val="24"/>
          </w:rPr>
          <w:t>12</w:t>
        </w:r>
      </w:ins>
      <w:r w:rsidRPr="00210B84">
        <w:rPr>
          <w:rFonts w:ascii="Arial" w:hAnsi="Arial" w:cs="Arial"/>
          <w:sz w:val="24"/>
          <w:szCs w:val="24"/>
        </w:rPr>
        <w:t xml:space="preserve"> years of age and older.</w:t>
      </w:r>
    </w:p>
    <w:p w14:paraId="177C4D2A" w14:textId="77777777" w:rsidR="00210B84" w:rsidRPr="00210B84" w:rsidRDefault="00210B84" w:rsidP="00E73019">
      <w:pPr>
        <w:rPr>
          <w:rFonts w:ascii="Arial" w:hAnsi="Arial" w:cs="Arial"/>
          <w:b/>
          <w:bCs/>
          <w:sz w:val="24"/>
          <w:szCs w:val="24"/>
        </w:rPr>
      </w:pPr>
    </w:p>
    <w:p w14:paraId="16A913E9" w14:textId="77777777" w:rsidR="00210B84" w:rsidRPr="00210B84" w:rsidRDefault="00210B84" w:rsidP="00E73019">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E73019">
      <w:pPr>
        <w:rPr>
          <w:rFonts w:ascii="Arial" w:hAnsi="Arial" w:cs="Arial"/>
          <w:sz w:val="24"/>
          <w:szCs w:val="22"/>
        </w:rPr>
      </w:pPr>
    </w:p>
    <w:p w14:paraId="5814625F" w14:textId="40063138" w:rsidR="00210B84" w:rsidRPr="00210B84" w:rsidRDefault="00210B84" w:rsidP="00E73019">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E73019">
      <w:pPr>
        <w:jc w:val="center"/>
        <w:rPr>
          <w:rFonts w:ascii="Arial" w:hAnsi="Arial" w:cs="Arial"/>
          <w:sz w:val="24"/>
          <w:szCs w:val="24"/>
        </w:rPr>
      </w:pPr>
      <w:bookmarkStart w:id="3" w:name="_Hlk46158969"/>
    </w:p>
    <w:p w14:paraId="7A0E83E1" w14:textId="2504D9E8" w:rsidR="00210B84" w:rsidRPr="00210B84" w:rsidRDefault="00210B84" w:rsidP="00E73019">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3"/>
    <w:p w14:paraId="772A42A2" w14:textId="77777777" w:rsidR="00C15CC5" w:rsidRDefault="00C15CC5" w:rsidP="00E73019">
      <w:pPr>
        <w:rPr>
          <w:rFonts w:ascii="Arial" w:hAnsi="Arial" w:cs="Arial"/>
          <w:sz w:val="24"/>
          <w:szCs w:val="24"/>
        </w:rPr>
      </w:pPr>
    </w:p>
    <w:p w14:paraId="19E65649" w14:textId="5E6F8410" w:rsidR="00210B84" w:rsidRPr="00210B84" w:rsidRDefault="00210B84" w:rsidP="00E73019">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E73019">
      <w:pPr>
        <w:rPr>
          <w:rFonts w:ascii="Arial" w:hAnsi="Arial" w:cs="Arial"/>
          <w:sz w:val="24"/>
          <w:szCs w:val="24"/>
        </w:rPr>
      </w:pPr>
    </w:p>
    <w:p w14:paraId="05B6DE42" w14:textId="77777777" w:rsidR="00210B84" w:rsidRPr="00210B84" w:rsidRDefault="00210B84" w:rsidP="00E73019">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E73019">
      <w:pPr>
        <w:keepNext/>
        <w:rPr>
          <w:rFonts w:ascii="Arial" w:eastAsia="Arial" w:hAnsi="Arial" w:cs="Arial"/>
          <w:sz w:val="24"/>
          <w:szCs w:val="24"/>
        </w:rPr>
      </w:pPr>
    </w:p>
    <w:p w14:paraId="49015FD3" w14:textId="77777777" w:rsidR="00210B84" w:rsidRPr="00210B84" w:rsidRDefault="00210B84" w:rsidP="00E73019">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E73019">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E73019">
      <w:pPr>
        <w:keepNext/>
        <w:rPr>
          <w:rFonts w:ascii="Arial" w:hAnsi="Arial" w:cs="Arial"/>
          <w:sz w:val="24"/>
          <w:szCs w:val="24"/>
        </w:rPr>
      </w:pPr>
    </w:p>
    <w:p w14:paraId="1B0A811D" w14:textId="77777777" w:rsidR="00B507C4" w:rsidRPr="00B507C4" w:rsidRDefault="00B507C4" w:rsidP="00E73019">
      <w:pPr>
        <w:keepNext/>
        <w:rPr>
          <w:rFonts w:ascii="Arial" w:eastAsia="Arial" w:hAnsi="Arial" w:cs="Arial"/>
          <w:b/>
          <w:bCs/>
          <w:sz w:val="24"/>
          <w:szCs w:val="24"/>
        </w:rPr>
      </w:pPr>
      <w:bookmarkStart w:id="4" w:name="_Hlk48569081"/>
      <w:r w:rsidRPr="00B507C4">
        <w:rPr>
          <w:rFonts w:ascii="Arial" w:eastAsia="Arial" w:hAnsi="Arial" w:cs="Arial"/>
          <w:b/>
          <w:bCs/>
          <w:sz w:val="24"/>
          <w:szCs w:val="24"/>
        </w:rPr>
        <w:t>Storage and Handling</w:t>
      </w:r>
    </w:p>
    <w:p w14:paraId="7D07EDCE" w14:textId="008551B6" w:rsidR="00B507C4" w:rsidRDefault="00B507C4" w:rsidP="00E73019">
      <w:pPr>
        <w:keepNext/>
        <w:keepLines/>
        <w:rPr>
          <w:rFonts w:ascii="Arial" w:eastAsia="Arial" w:hAnsi="Arial" w:cs="Arial"/>
          <w:sz w:val="24"/>
          <w:szCs w:val="24"/>
        </w:rPr>
      </w:pPr>
    </w:p>
    <w:p w14:paraId="159C52AA" w14:textId="2D26344F" w:rsidR="0043782E" w:rsidRDefault="00174D63" w:rsidP="00E73019">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E73019">
      <w:pPr>
        <w:keepNext/>
        <w:keepLines/>
        <w:rPr>
          <w:rFonts w:ascii="Arial" w:eastAsia="Arial" w:hAnsi="Arial" w:cs="Arial"/>
          <w:sz w:val="24"/>
          <w:szCs w:val="24"/>
        </w:rPr>
      </w:pPr>
    </w:p>
    <w:p w14:paraId="67D9DF8C" w14:textId="1F9B6DC4" w:rsidR="00174D63" w:rsidRDefault="00174D63" w:rsidP="00E73019">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E73019">
      <w:pPr>
        <w:keepNext/>
        <w:keepLines/>
        <w:rPr>
          <w:rFonts w:ascii="Arial" w:eastAsia="Arial" w:hAnsi="Arial" w:cs="Arial"/>
          <w:sz w:val="24"/>
          <w:szCs w:val="24"/>
        </w:rPr>
      </w:pPr>
    </w:p>
    <w:p w14:paraId="343AE17C" w14:textId="77777777" w:rsidR="00B507C4" w:rsidRPr="00B507C4" w:rsidRDefault="00B507C4" w:rsidP="00E73019">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4"/>
    </w:p>
    <w:p w14:paraId="51E93061" w14:textId="77777777" w:rsidR="00B507C4" w:rsidRPr="00B507C4" w:rsidRDefault="00B507C4" w:rsidP="00E73019">
      <w:pPr>
        <w:keepNext/>
        <w:keepLines/>
        <w:outlineLvl w:val="0"/>
        <w:rPr>
          <w:rFonts w:ascii="Arial" w:eastAsia="Arial" w:hAnsi="Arial" w:cs="Arial"/>
          <w:sz w:val="24"/>
          <w:szCs w:val="24"/>
        </w:rPr>
      </w:pPr>
      <w:bookmarkStart w:id="5" w:name="_Hlk46239454"/>
    </w:p>
    <w:p w14:paraId="79F1ED60" w14:textId="1C36EB10" w:rsidR="00B507C4" w:rsidRPr="00B507C4" w:rsidRDefault="00B507C4" w:rsidP="00E73019">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E73019">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5"/>
    </w:p>
    <w:p w14:paraId="4FAA51F9" w14:textId="77777777" w:rsidR="00034520" w:rsidRDefault="00034520" w:rsidP="00E73019">
      <w:pPr>
        <w:widowControl w:val="0"/>
        <w:rPr>
          <w:rFonts w:ascii="Arial" w:eastAsia="Arial" w:hAnsi="Arial" w:cs="Arial"/>
          <w:sz w:val="24"/>
          <w:szCs w:val="24"/>
          <w:u w:val="single"/>
        </w:rPr>
      </w:pPr>
    </w:p>
    <w:p w14:paraId="002974B3" w14:textId="04947DCA" w:rsidR="00034520" w:rsidRPr="00B0663E" w:rsidRDefault="00034520" w:rsidP="00E73019">
      <w:pPr>
        <w:widowControl w:val="0"/>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E73019">
      <w:pPr>
        <w:widowControl w:val="0"/>
        <w:rPr>
          <w:rFonts w:ascii="Arial" w:eastAsia="Arial" w:hAnsi="Arial" w:cs="Arial"/>
          <w:sz w:val="24"/>
          <w:szCs w:val="24"/>
          <w:u w:val="single"/>
        </w:rPr>
      </w:pPr>
    </w:p>
    <w:p w14:paraId="1AF7E66A" w14:textId="77777777" w:rsidR="00034520" w:rsidRPr="00DF7F3B" w:rsidRDefault="00034520" w:rsidP="00E73019">
      <w:pPr>
        <w:widowControl w:val="0"/>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E73019">
      <w:pPr>
        <w:widowControl w:val="0"/>
        <w:rPr>
          <w:rFonts w:ascii="Arial" w:eastAsia="Arial" w:hAnsi="Arial" w:cs="Arial"/>
          <w:sz w:val="24"/>
          <w:szCs w:val="24"/>
          <w:u w:val="single"/>
        </w:rPr>
      </w:pPr>
    </w:p>
    <w:p w14:paraId="4BFC626F" w14:textId="2C538DF9" w:rsidR="00B507C4" w:rsidRPr="00B507C4" w:rsidRDefault="00B507C4" w:rsidP="00E73019">
      <w:pPr>
        <w:keepNext/>
        <w:widowControl w:val="0"/>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E73019">
      <w:pPr>
        <w:keepNext/>
        <w:widowControl w:val="0"/>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E73019">
      <w:pPr>
        <w:keepNext/>
        <w:widowControl w:val="0"/>
        <w:rPr>
          <w:rFonts w:ascii="Arial" w:hAnsi="Arial" w:cs="Arial"/>
          <w:sz w:val="24"/>
          <w:szCs w:val="24"/>
          <w:u w:val="single"/>
        </w:rPr>
      </w:pPr>
    </w:p>
    <w:p w14:paraId="4F52EF2C" w14:textId="77777777" w:rsidR="00034520" w:rsidRPr="00651ADB" w:rsidRDefault="00034520" w:rsidP="00E73019">
      <w:pPr>
        <w:keepNext/>
        <w:widowControl w:val="0"/>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E73019">
      <w:pPr>
        <w:keepNext/>
        <w:widowControl w:val="0"/>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E73019">
      <w:pPr>
        <w:keepNext/>
        <w:widowControl w:val="0"/>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E73019">
      <w:pPr>
        <w:keepNext/>
        <w:widowControl w:val="0"/>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E73019">
      <w:pPr>
        <w:keepNext/>
        <w:widowControl w:val="0"/>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E73019">
      <w:pPr>
        <w:widowControl w:val="0"/>
        <w:rPr>
          <w:rFonts w:ascii="Arial" w:hAnsi="Arial" w:cs="Arial"/>
          <w:sz w:val="24"/>
          <w:szCs w:val="24"/>
        </w:rPr>
      </w:pPr>
      <w:bookmarkStart w:id="6" w:name="_Hlk48569099"/>
    </w:p>
    <w:p w14:paraId="7567D70A" w14:textId="1E1DA547" w:rsidR="00D033E8" w:rsidRPr="00D033E8" w:rsidRDefault="00D033E8" w:rsidP="00E73019">
      <w:pPr>
        <w:keepNext/>
        <w:widowControl w:val="0"/>
        <w:rPr>
          <w:rFonts w:ascii="Arial" w:hAnsi="Arial" w:cs="Arial"/>
          <w:b/>
          <w:bCs/>
          <w:sz w:val="24"/>
          <w:szCs w:val="24"/>
        </w:rPr>
      </w:pPr>
      <w:r w:rsidRPr="00D033E8">
        <w:rPr>
          <w:rFonts w:ascii="Arial" w:hAnsi="Arial" w:cs="Arial"/>
          <w:b/>
          <w:bCs/>
          <w:sz w:val="24"/>
          <w:szCs w:val="24"/>
        </w:rPr>
        <w:t>Dosing and Schedule</w:t>
      </w:r>
      <w:bookmarkEnd w:id="6"/>
    </w:p>
    <w:p w14:paraId="2BB17E4A" w14:textId="77777777" w:rsidR="00D033E8" w:rsidRPr="00D033E8" w:rsidRDefault="00D033E8" w:rsidP="00E73019">
      <w:pPr>
        <w:keepNext/>
        <w:widowControl w:val="0"/>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E73019">
      <w:pPr>
        <w:widowControl w:val="0"/>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E73019">
      <w:pPr>
        <w:widowControl w:val="0"/>
        <w:rPr>
          <w:rFonts w:ascii="Arial" w:hAnsi="Arial" w:cs="Arial"/>
          <w:sz w:val="24"/>
          <w:szCs w:val="24"/>
        </w:rPr>
      </w:pPr>
    </w:p>
    <w:p w14:paraId="22AA2513" w14:textId="6DA465D3" w:rsidR="003F261C" w:rsidRDefault="003F261C" w:rsidP="00E73019">
      <w:pPr>
        <w:keepNext/>
        <w:widowControl w:val="0"/>
        <w:rPr>
          <w:rFonts w:ascii="Arial" w:eastAsia="Arial" w:hAnsi="Arial" w:cs="Arial"/>
          <w:color w:val="000000"/>
          <w:sz w:val="24"/>
          <w:szCs w:val="24"/>
          <w:u w:val="single"/>
        </w:rPr>
      </w:pPr>
      <w:bookmarkStart w:id="7"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7"/>
    </w:p>
    <w:p w14:paraId="56E332C8" w14:textId="6520087B" w:rsidR="00FC0874" w:rsidRDefault="00FC0874" w:rsidP="00E73019">
      <w:pPr>
        <w:keepNext/>
        <w:widowControl w:val="0"/>
        <w:rPr>
          <w:rFonts w:ascii="Arial" w:eastAsia="Arial" w:hAnsi="Arial" w:cs="Arial"/>
          <w:color w:val="000000"/>
          <w:sz w:val="24"/>
          <w:szCs w:val="24"/>
          <w:u w:val="single"/>
        </w:rPr>
      </w:pPr>
    </w:p>
    <w:p w14:paraId="745D0A7D" w14:textId="5CE0410B" w:rsidR="003F261C" w:rsidRPr="00FC0874" w:rsidRDefault="00FC0874" w:rsidP="00E73019">
      <w:pPr>
        <w:keepNext/>
        <w:widowControl w:val="0"/>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E73019">
      <w:pPr>
        <w:keepNext/>
        <w:widowControl w:val="0"/>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E73019">
      <w:pPr>
        <w:keepNext/>
        <w:widowControl w:val="0"/>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E73019">
      <w:pPr>
        <w:keepNext/>
        <w:widowControl w:val="0"/>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E73019">
      <w:pPr>
        <w:keepNext/>
        <w:widowControl w:val="0"/>
        <w:ind w:left="360"/>
        <w:contextualSpacing/>
        <w:rPr>
          <w:rFonts w:ascii="Arial" w:hAnsi="Arial" w:cs="Arial"/>
          <w:sz w:val="24"/>
          <w:szCs w:val="24"/>
        </w:rPr>
      </w:pPr>
    </w:p>
    <w:p w14:paraId="71F8C550" w14:textId="5BB93429" w:rsidR="00FC0874" w:rsidRPr="00AB5F42" w:rsidRDefault="00FC0874" w:rsidP="00E73019">
      <w:pPr>
        <w:keepNext/>
        <w:widowControl w:val="0"/>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E73019">
      <w:pPr>
        <w:keepNext/>
        <w:widowControl w:val="0"/>
        <w:rPr>
          <w:rFonts w:ascii="Arial" w:hAnsi="Arial" w:cs="Arial"/>
          <w:sz w:val="24"/>
          <w:szCs w:val="24"/>
        </w:rPr>
      </w:pPr>
    </w:p>
    <w:p w14:paraId="23E46FC2" w14:textId="0742EE2B" w:rsidR="003B49EA" w:rsidRDefault="003B49EA" w:rsidP="00E73019">
      <w:pPr>
        <w:keepNext/>
        <w:widowControl w:val="0"/>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E73019">
      <w:pPr>
        <w:keepNext/>
        <w:widowControl w:val="0"/>
        <w:rPr>
          <w:rFonts w:ascii="Arial" w:hAnsi="Arial" w:cs="Arial"/>
          <w:sz w:val="24"/>
          <w:szCs w:val="24"/>
        </w:rPr>
      </w:pPr>
    </w:p>
    <w:p w14:paraId="159AB73C" w14:textId="39058053" w:rsidR="003F261C" w:rsidRPr="00AB5F42" w:rsidRDefault="00FC0874" w:rsidP="00E73019">
      <w:pPr>
        <w:keepNext/>
        <w:widowControl w:val="0"/>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E73019">
      <w:pPr>
        <w:widowControl w:val="0"/>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E73019">
            <w:pPr>
              <w:keepNext/>
              <w:keepLines/>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E73019">
            <w:pPr>
              <w:keepNext/>
              <w:keepLines/>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E73019">
            <w:pPr>
              <w:keepNext/>
              <w:keepLines/>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E73019">
            <w:pPr>
              <w:keepNext/>
              <w:keepLines/>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E73019">
            <w:pPr>
              <w:keepNext/>
              <w:keepLines/>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E73019">
            <w:pPr>
              <w:keepNext/>
              <w:keepLines/>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E73019">
            <w:pPr>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E73019">
            <w:pPr>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E73019">
            <w:pPr>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E73019">
            <w:pPr>
              <w:keepNext/>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E73019">
            <w:pPr>
              <w:keepNext/>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E73019">
            <w:pPr>
              <w:keepNext/>
              <w:keepLines/>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E73019">
            <w:pPr>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E73019">
            <w:pPr>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E73019">
            <w:pPr>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E73019">
            <w:pPr>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E73019">
            <w:pPr>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E73019">
            <w:pPr>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E73019">
            <w:pPr>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E73019">
            <w:pPr>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E73019">
            <w:pPr>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E73019">
            <w:pPr>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E73019">
            <w:pPr>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E73019">
            <w:pPr>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E73019">
            <w:pPr>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E73019">
            <w:pPr>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E73019">
            <w:pPr>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E73019">
            <w:pPr>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E73019">
            <w:pPr>
              <w:keepNext/>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E73019">
            <w:pPr>
              <w:keepNext/>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E73019">
            <w:pPr>
              <w:keepNext/>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E73019">
            <w:pPr>
              <w:keepNext/>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E73019">
            <w:pPr>
              <w:keepNext/>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E73019">
            <w:pPr>
              <w:keepNext/>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E73019">
      <w:pPr>
        <w:keepNext/>
        <w:widowControl w:val="0"/>
        <w:rPr>
          <w:rFonts w:ascii="Arial" w:hAnsi="Arial" w:cs="Arial"/>
          <w:b/>
          <w:bCs/>
          <w:sz w:val="24"/>
          <w:szCs w:val="24"/>
        </w:rPr>
      </w:pPr>
      <w:bookmarkStart w:id="8" w:name="_Hlk48569119"/>
      <w:r w:rsidRPr="00EB091C">
        <w:rPr>
          <w:rFonts w:ascii="Arial" w:hAnsi="Arial" w:cs="Arial"/>
          <w:b/>
          <w:bCs/>
          <w:sz w:val="24"/>
          <w:szCs w:val="24"/>
        </w:rPr>
        <w:t xml:space="preserve">Administration </w:t>
      </w:r>
      <w:bookmarkEnd w:id="8"/>
    </w:p>
    <w:p w14:paraId="7D9FCCE1" w14:textId="77777777" w:rsidR="00EB091C" w:rsidRPr="00EB091C" w:rsidRDefault="00EB091C" w:rsidP="00E73019">
      <w:pPr>
        <w:keepNext/>
        <w:widowControl w:val="0"/>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E73019">
      <w:pPr>
        <w:keepNext/>
        <w:widowControl w:val="0"/>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E73019">
      <w:pPr>
        <w:keepNext/>
        <w:widowControl w:val="0"/>
        <w:numPr>
          <w:ilvl w:val="0"/>
          <w:numId w:val="8"/>
        </w:numPr>
        <w:rPr>
          <w:rFonts w:ascii="Arial" w:hAnsi="Arial" w:cs="Arial"/>
          <w:sz w:val="24"/>
          <w:szCs w:val="24"/>
        </w:rPr>
      </w:pPr>
      <w:r w:rsidRPr="00EB091C">
        <w:rPr>
          <w:rFonts w:ascii="Arial" w:hAnsi="Arial" w:cs="Arial"/>
          <w:sz w:val="24"/>
          <w:szCs w:val="24"/>
        </w:rPr>
        <w:t xml:space="preserve">confirm there are no </w:t>
      </w:r>
      <w:proofErr w:type="gramStart"/>
      <w:r w:rsidRPr="00EB091C">
        <w:rPr>
          <w:rFonts w:ascii="Arial" w:hAnsi="Arial" w:cs="Arial"/>
          <w:sz w:val="24"/>
          <w:szCs w:val="24"/>
        </w:rPr>
        <w:t>particulates</w:t>
      </w:r>
      <w:proofErr w:type="gramEnd"/>
      <w:r w:rsidRPr="00EB091C">
        <w:rPr>
          <w:rFonts w:ascii="Arial" w:hAnsi="Arial" w:cs="Arial"/>
          <w:sz w:val="24"/>
          <w:szCs w:val="24"/>
        </w:rPr>
        <w:t xml:space="preserve"> and that no discoloration is observed. </w:t>
      </w:r>
    </w:p>
    <w:p w14:paraId="6255E94F" w14:textId="1548FDFF" w:rsidR="00E16596" w:rsidRPr="00EB091C" w:rsidRDefault="00CF1D01" w:rsidP="00E73019">
      <w:pPr>
        <w:keepNext/>
        <w:widowControl w:val="0"/>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E73019">
      <w:pPr>
        <w:widowControl w:val="0"/>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E73019">
      <w:pPr>
        <w:widowControl w:val="0"/>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E73019">
      <w:pPr>
        <w:widowControl w:val="0"/>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E73019">
      <w:pPr>
        <w:widowControl w:val="0"/>
        <w:rPr>
          <w:rFonts w:ascii="Arial" w:hAnsi="Arial" w:cs="Arial"/>
          <w:sz w:val="24"/>
          <w:szCs w:val="24"/>
        </w:rPr>
      </w:pPr>
    </w:p>
    <w:p w14:paraId="7479BFA8" w14:textId="77777777" w:rsidR="00DA7C2E" w:rsidRPr="00DA7C2E" w:rsidRDefault="00DA7C2E" w:rsidP="00E73019">
      <w:pPr>
        <w:keepNext/>
        <w:widowControl w:val="0"/>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E73019">
      <w:pPr>
        <w:keepNext/>
        <w:widowControl w:val="0"/>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E73019">
      <w:pPr>
        <w:widowControl w:val="0"/>
        <w:autoSpaceDE w:val="0"/>
        <w:autoSpaceDN w:val="0"/>
        <w:rPr>
          <w:rFonts w:ascii="Arial" w:hAnsi="Arial" w:cs="Arial"/>
          <w:sz w:val="24"/>
          <w:szCs w:val="24"/>
        </w:rPr>
      </w:pPr>
    </w:p>
    <w:p w14:paraId="3E277688" w14:textId="3F77375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9" w:name="_Hlk59458755"/>
      <w:r w:rsidRPr="00B52912">
        <w:rPr>
          <w:rFonts w:cs="Arial"/>
          <w:b w:val="0"/>
          <w:bCs/>
          <w:szCs w:val="24"/>
        </w:rPr>
        <w:t>Pfizer-BioNTech COVID-19</w:t>
      </w:r>
      <w:bookmarkEnd w:id="9"/>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hyperlink w:history="1"/>
      <w:r w:rsidR="00BA710E" w:rsidRPr="00A01747">
        <w:rPr>
          <w:rFonts w:cs="Arial"/>
          <w:b w:val="0"/>
          <w:bCs/>
          <w:szCs w:val="24"/>
        </w:rPr>
        <w:t>)</w:t>
      </w:r>
      <w:r w:rsidR="0098401F" w:rsidRPr="00BA710E">
        <w:rPr>
          <w:rFonts w:cs="Arial"/>
          <w:b w:val="0"/>
          <w:bCs/>
          <w:szCs w:val="24"/>
        </w:rPr>
        <w:t>.</w:t>
      </w:r>
    </w:p>
    <w:p w14:paraId="4AD04306" w14:textId="77777777" w:rsidR="00DA7C2E" w:rsidRPr="00DA7C2E" w:rsidRDefault="00DA7C2E" w:rsidP="00E73019">
      <w:pPr>
        <w:widowControl w:val="0"/>
        <w:rPr>
          <w:rFonts w:ascii="Arial" w:eastAsia="Arial" w:hAnsi="Arial" w:cs="Arial"/>
          <w:sz w:val="24"/>
          <w:szCs w:val="24"/>
        </w:rPr>
      </w:pPr>
    </w:p>
    <w:p w14:paraId="6913893D" w14:textId="696EF506" w:rsidR="00C86159" w:rsidRDefault="00C86159" w:rsidP="00755975">
      <w:pPr>
        <w:rPr>
          <w:ins w:id="10" w:author="Author"/>
          <w:rFonts w:ascii="Arial" w:eastAsia="Arial" w:hAnsi="Arial" w:cs="Arial"/>
          <w:sz w:val="24"/>
          <w:szCs w:val="24"/>
        </w:rPr>
      </w:pPr>
      <w:ins w:id="11" w:author="Author">
        <w:r w:rsidRPr="00D82CE6">
          <w:rPr>
            <w:rFonts w:ascii="Arial" w:hAnsi="Arial" w:cs="Arial"/>
            <w:sz w:val="24"/>
            <w:szCs w:val="24"/>
          </w:rPr>
          <w:t xml:space="preserve">Syncope (fainting) may occur in association with administration of injectable vaccines, </w:t>
        </w:r>
        <w:proofErr w:type="gramStart"/>
        <w:r w:rsidRPr="00D82CE6">
          <w:rPr>
            <w:rFonts w:ascii="Arial" w:hAnsi="Arial" w:cs="Arial"/>
            <w:sz w:val="24"/>
            <w:szCs w:val="24"/>
          </w:rPr>
          <w:t>in particular in</w:t>
        </w:r>
        <w:proofErr w:type="gramEnd"/>
        <w:r w:rsidRPr="00D82CE6">
          <w:rPr>
            <w:rFonts w:ascii="Arial" w:hAnsi="Arial" w:cs="Arial"/>
            <w:sz w:val="24"/>
            <w:szCs w:val="24"/>
          </w:rPr>
          <w:t xml:space="preserve"> adolescents. Procedures should be in place to avoid injury from fainting.</w:t>
        </w:r>
      </w:ins>
    </w:p>
    <w:p w14:paraId="5E24B007" w14:textId="77777777" w:rsidR="00C86159" w:rsidRDefault="00C86159" w:rsidP="00755975">
      <w:pPr>
        <w:rPr>
          <w:ins w:id="12" w:author="Author"/>
          <w:rFonts w:ascii="Arial" w:eastAsia="Arial" w:hAnsi="Arial" w:cs="Arial"/>
          <w:sz w:val="24"/>
          <w:szCs w:val="24"/>
        </w:rPr>
      </w:pPr>
    </w:p>
    <w:p w14:paraId="32A80F87" w14:textId="2D84E3D2"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E73019">
      <w:pPr>
        <w:widowControl w:val="0"/>
        <w:rPr>
          <w:rFonts w:ascii="Arial" w:eastAsia="Arial" w:hAnsi="Arial" w:cs="Arial"/>
          <w:sz w:val="24"/>
          <w:szCs w:val="24"/>
        </w:rPr>
      </w:pPr>
    </w:p>
    <w:p w14:paraId="6706F3BB" w14:textId="77777777" w:rsidR="00DA7C2E" w:rsidRPr="00DA7C2E" w:rsidRDefault="00DA7C2E" w:rsidP="00E73019">
      <w:pPr>
        <w:widowControl w:val="0"/>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E73019">
      <w:pPr>
        <w:widowControl w:val="0"/>
        <w:rPr>
          <w:rFonts w:ascii="Arial" w:hAnsi="Arial" w:cs="Arial"/>
          <w:sz w:val="24"/>
          <w:szCs w:val="24"/>
        </w:rPr>
      </w:pPr>
    </w:p>
    <w:p w14:paraId="0CE206DC" w14:textId="71CC9F2E" w:rsidR="00C05C13" w:rsidRPr="00C05C13" w:rsidRDefault="00C05C13" w:rsidP="00E73019">
      <w:pPr>
        <w:keepNext/>
        <w:keepLines/>
        <w:widowControl w:val="0"/>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E73019">
      <w:pPr>
        <w:keepNext/>
        <w:keepLines/>
        <w:widowControl w:val="0"/>
        <w:rPr>
          <w:rFonts w:ascii="Arial" w:eastAsia="Arial" w:hAnsi="Arial" w:cs="Arial"/>
          <w:sz w:val="24"/>
          <w:szCs w:val="24"/>
        </w:rPr>
      </w:pPr>
    </w:p>
    <w:p w14:paraId="55A30263" w14:textId="37210C2D" w:rsidR="003222FD" w:rsidRPr="003628D4" w:rsidRDefault="003222FD" w:rsidP="00E73019">
      <w:pPr>
        <w:keepNext/>
        <w:keepLines/>
        <w:widowControl w:val="0"/>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E73019">
      <w:pPr>
        <w:keepNext/>
        <w:keepLines/>
        <w:widowControl w:val="0"/>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E73019">
      <w:pPr>
        <w:widowControl w:val="0"/>
        <w:rPr>
          <w:rFonts w:ascii="Arial" w:eastAsia="Arial" w:hAnsi="Arial" w:cs="Arial"/>
          <w:b/>
          <w:bCs/>
          <w:sz w:val="24"/>
          <w:szCs w:val="24"/>
        </w:rPr>
      </w:pPr>
    </w:p>
    <w:p w14:paraId="615142C7" w14:textId="77777777" w:rsidR="00B42FF9" w:rsidRPr="003628D4" w:rsidRDefault="00B42FF9" w:rsidP="00E73019">
      <w:pPr>
        <w:keepNext/>
        <w:keepLines/>
        <w:widowControl w:val="0"/>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E73019">
      <w:pPr>
        <w:widowControl w:val="0"/>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E73019">
      <w:pPr>
        <w:widowControl w:val="0"/>
        <w:rPr>
          <w:rFonts w:ascii="Arial" w:hAnsi="Arial" w:cs="Arial"/>
          <w:sz w:val="24"/>
          <w:szCs w:val="24"/>
        </w:rPr>
      </w:pPr>
    </w:p>
    <w:p w14:paraId="5BA26AA6" w14:textId="352EFBFD" w:rsidR="00C05C13" w:rsidRPr="00C05C13" w:rsidDel="00BC108A" w:rsidRDefault="00C05C13" w:rsidP="00E73019">
      <w:pPr>
        <w:widowControl w:val="0"/>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E73019">
      <w:pPr>
        <w:widowControl w:val="0"/>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E73019">
      <w:pPr>
        <w:widowControl w:val="0"/>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13"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13"/>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E73019">
      <w:pPr>
        <w:widowControl w:val="0"/>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E73019">
      <w:pPr>
        <w:widowControl w:val="0"/>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14"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14"/>
    <w:p w14:paraId="648F7526" w14:textId="77777777" w:rsidR="00217EA9" w:rsidRPr="00217EA9" w:rsidRDefault="00217EA9" w:rsidP="00E73019">
      <w:pPr>
        <w:widowControl w:val="0"/>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E73019">
      <w:pPr>
        <w:widowControl w:val="0"/>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E73019">
      <w:pPr>
        <w:widowControl w:val="0"/>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E73019">
      <w:pPr>
        <w:widowControl w:val="0"/>
        <w:rPr>
          <w:rFonts w:ascii="Arial" w:hAnsi="Arial" w:cs="Arial"/>
          <w:sz w:val="24"/>
          <w:szCs w:val="24"/>
        </w:rPr>
      </w:pPr>
    </w:p>
    <w:p w14:paraId="27BC94AB" w14:textId="77777777" w:rsidR="00157C69" w:rsidRPr="00157C69" w:rsidRDefault="00157C69" w:rsidP="00E73019">
      <w:pPr>
        <w:keepNext/>
        <w:keepLines/>
        <w:widowControl w:val="0"/>
        <w:rPr>
          <w:rFonts w:ascii="Arial" w:hAnsi="Arial" w:cs="Arial"/>
          <w:b/>
          <w:bCs/>
          <w:sz w:val="24"/>
          <w:szCs w:val="24"/>
        </w:rPr>
      </w:pPr>
      <w:bookmarkStart w:id="15"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5"/>
    <w:p w14:paraId="08A01C65" w14:textId="77777777" w:rsidR="00157C69" w:rsidRPr="00157C69" w:rsidRDefault="00157C69" w:rsidP="00E73019">
      <w:pPr>
        <w:keepNext/>
        <w:keepLines/>
        <w:widowControl w:val="0"/>
        <w:rPr>
          <w:rFonts w:ascii="Arial" w:hAnsi="Arial" w:cs="Arial"/>
          <w:sz w:val="24"/>
          <w:szCs w:val="24"/>
        </w:rPr>
      </w:pPr>
    </w:p>
    <w:p w14:paraId="016E11FB" w14:textId="77777777" w:rsidR="00157C69" w:rsidRPr="00157C69" w:rsidRDefault="00157C69" w:rsidP="00E73019">
      <w:pPr>
        <w:keepNext/>
        <w:keepLines/>
        <w:widowControl w:val="0"/>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E73019">
      <w:pPr>
        <w:keepLines/>
        <w:widowControl w:val="0"/>
        <w:rPr>
          <w:rFonts w:ascii="Arial" w:hAnsi="Arial" w:cs="Arial"/>
          <w:sz w:val="24"/>
          <w:szCs w:val="24"/>
        </w:rPr>
      </w:pPr>
    </w:p>
    <w:p w14:paraId="05EC4692" w14:textId="7338EA76"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del w:id="16" w:author="Author">
        <w:r w:rsidRPr="00157C69">
          <w:rPr>
            <w:rFonts w:ascii="Arial" w:eastAsia="Arial" w:hAnsi="Arial" w:cs="Arial"/>
            <w:bCs/>
            <w:sz w:val="24"/>
            <w:szCs w:val="24"/>
          </w:rPr>
          <w:delText>16</w:delText>
        </w:r>
      </w:del>
      <w:ins w:id="17" w:author="Author">
        <w:r w:rsidR="00662027">
          <w:rPr>
            <w:rFonts w:ascii="Arial" w:eastAsia="Arial" w:hAnsi="Arial" w:cs="Arial"/>
            <w:bCs/>
            <w:sz w:val="24"/>
            <w:szCs w:val="24"/>
          </w:rPr>
          <w:t>12</w:t>
        </w:r>
      </w:ins>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E73019">
      <w:pPr>
        <w:keepNext/>
        <w:keepLines/>
        <w:widowControl w:val="0"/>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E73019">
      <w:pPr>
        <w:keepNext/>
        <w:widowControl w:val="0"/>
        <w:tabs>
          <w:tab w:val="left" w:pos="270"/>
        </w:tabs>
        <w:rPr>
          <w:rFonts w:ascii="Arial" w:hAnsi="Arial" w:cs="Arial"/>
          <w:sz w:val="24"/>
          <w:szCs w:val="24"/>
        </w:rPr>
      </w:pPr>
    </w:p>
    <w:p w14:paraId="61DBD5AC" w14:textId="77777777" w:rsidR="00157C69" w:rsidRPr="00157C69" w:rsidRDefault="00157C69" w:rsidP="00E73019">
      <w:pPr>
        <w:keepNext/>
        <w:widowControl w:val="0"/>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E73019">
      <w:pPr>
        <w:widowControl w:val="0"/>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E73019">
      <w:pPr>
        <w:widowControl w:val="0"/>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E73019">
      <w:pPr>
        <w:widowControl w:val="0"/>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E73019">
      <w:pPr>
        <w:widowControl w:val="0"/>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E73019">
      <w:pPr>
        <w:widowControl w:val="0"/>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E73019">
      <w:pPr>
        <w:widowControl w:val="0"/>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E73019">
      <w:pPr>
        <w:widowControl w:val="0"/>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8" w:name="_Hlk48569194"/>
      <w:r>
        <w:rPr>
          <w:rFonts w:ascii="Arial" w:eastAsia="Arial" w:hAnsi="Arial" w:cs="Arial"/>
          <w:b/>
          <w:bCs/>
          <w:sz w:val="24"/>
          <w:szCs w:val="24"/>
        </w:rPr>
        <w:lastRenderedPageBreak/>
        <w:t xml:space="preserve">OTHER </w:t>
      </w:r>
      <w:bookmarkEnd w:id="18"/>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E73019">
            <w:pPr>
              <w:widowControl w:val="0"/>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E73019">
            <w:pPr>
              <w:widowControl w:val="0"/>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E73019">
            <w:pPr>
              <w:widowControl w:val="0"/>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8851B6" w:rsidP="00E73019">
            <w:pPr>
              <w:widowControl w:val="0"/>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E73019">
            <w:pPr>
              <w:widowControl w:val="0"/>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E73019">
            <w:pPr>
              <w:widowControl w:val="0"/>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E73019">
      <w:pPr>
        <w:widowControl w:val="0"/>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E73019">
            <w:pPr>
              <w:keepNext/>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E73019">
            <w:pPr>
              <w:keepNext/>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8851B6" w:rsidP="00E73019">
            <w:pPr>
              <w:keepNext/>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E73019">
            <w:pPr>
              <w:keepNext/>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E73019">
            <w:pPr>
              <w:keepNext/>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E73019">
            <w:pPr>
              <w:keepNext/>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E73019">
      <w:pPr>
        <w:widowControl w:val="0"/>
        <w:rPr>
          <w:rFonts w:ascii="Arial" w:eastAsia="Arial" w:hAnsi="Arial" w:cs="Arial"/>
          <w:sz w:val="24"/>
          <w:szCs w:val="24"/>
        </w:rPr>
      </w:pPr>
    </w:p>
    <w:p w14:paraId="764DCBF3" w14:textId="77777777" w:rsidR="00C91C02" w:rsidRPr="00C91C02" w:rsidRDefault="00C91C02" w:rsidP="00E73019">
      <w:pPr>
        <w:widowControl w:val="0"/>
        <w:outlineLvl w:val="0"/>
        <w:rPr>
          <w:rFonts w:ascii="Arial" w:eastAsia="Arial" w:hAnsi="Arial" w:cs="Arial"/>
          <w:color w:val="000000"/>
          <w:sz w:val="24"/>
          <w:szCs w:val="24"/>
        </w:rPr>
      </w:pPr>
      <w:bookmarkStart w:id="19" w:name="_Hlk48569202"/>
      <w:r w:rsidRPr="00C91C02">
        <w:rPr>
          <w:rFonts w:ascii="Arial" w:eastAsia="Arial" w:hAnsi="Arial" w:cs="Arial"/>
          <w:b/>
          <w:bCs/>
          <w:color w:val="000000"/>
          <w:sz w:val="24"/>
          <w:szCs w:val="24"/>
        </w:rPr>
        <w:t>AVAILABLE ALTERNATIVES</w:t>
      </w:r>
      <w:bookmarkEnd w:id="19"/>
    </w:p>
    <w:p w14:paraId="21962EE0" w14:textId="77777777" w:rsidR="00C91C02" w:rsidRPr="00C91C02" w:rsidRDefault="00C91C02" w:rsidP="00E73019">
      <w:pPr>
        <w:widowControl w:val="0"/>
        <w:rPr>
          <w:rFonts w:ascii="Arial" w:eastAsia="Arial" w:hAnsi="Arial" w:cs="Arial"/>
          <w:b/>
          <w:bCs/>
          <w:color w:val="000000"/>
          <w:sz w:val="24"/>
          <w:szCs w:val="24"/>
        </w:rPr>
      </w:pPr>
    </w:p>
    <w:p w14:paraId="19911C1F" w14:textId="77777777" w:rsidR="00C91C02" w:rsidRPr="00C91C02" w:rsidRDefault="00C91C02" w:rsidP="00E73019">
      <w:pPr>
        <w:widowControl w:val="0"/>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E73019">
      <w:pPr>
        <w:keepNext/>
        <w:keepLines/>
        <w:widowControl w:val="0"/>
        <w:rPr>
          <w:rFonts w:ascii="Arial" w:hAnsi="Arial" w:cs="Arial"/>
          <w:b/>
          <w:bCs/>
          <w:sz w:val="24"/>
          <w:szCs w:val="24"/>
        </w:rPr>
      </w:pPr>
      <w:bookmarkStart w:id="20" w:name="_Hlk48569210"/>
      <w:r w:rsidRPr="00C1646B">
        <w:rPr>
          <w:rFonts w:ascii="Arial" w:hAnsi="Arial" w:cs="Arial"/>
          <w:b/>
          <w:bCs/>
          <w:sz w:val="24"/>
          <w:szCs w:val="24"/>
        </w:rPr>
        <w:t>AUTHORITY FOR ISSUANCE OF THE EUA</w:t>
      </w:r>
      <w:bookmarkEnd w:id="20"/>
    </w:p>
    <w:p w14:paraId="0648A310" w14:textId="77777777" w:rsidR="00C1646B" w:rsidRPr="00C1646B" w:rsidRDefault="00C1646B" w:rsidP="00E73019">
      <w:pPr>
        <w:keepNext/>
        <w:keepLines/>
        <w:widowControl w:val="0"/>
        <w:rPr>
          <w:rFonts w:ascii="Arial" w:hAnsi="Arial" w:cs="Arial"/>
          <w:sz w:val="24"/>
          <w:szCs w:val="24"/>
        </w:rPr>
      </w:pPr>
    </w:p>
    <w:p w14:paraId="2BA45C6E" w14:textId="69879FFC" w:rsidR="00C1646B" w:rsidRPr="00C1646B" w:rsidRDefault="00C1646B" w:rsidP="00E73019">
      <w:pPr>
        <w:keepNext/>
        <w:keepLines/>
        <w:widowControl w:val="0"/>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del w:id="21" w:author="Author">
        <w:r w:rsidRPr="00C1646B">
          <w:rPr>
            <w:rFonts w:ascii="Arial" w:hAnsi="Arial" w:cs="Arial"/>
            <w:sz w:val="24"/>
            <w:szCs w:val="24"/>
          </w:rPr>
          <w:delText>16</w:delText>
        </w:r>
      </w:del>
      <w:ins w:id="22" w:author="Author">
        <w:r w:rsidR="007B17D3">
          <w:rPr>
            <w:rFonts w:ascii="Arial" w:hAnsi="Arial" w:cs="Arial"/>
            <w:sz w:val="24"/>
            <w:szCs w:val="24"/>
          </w:rPr>
          <w:t>12</w:t>
        </w:r>
      </w:ins>
      <w:r w:rsidRPr="00C1646B">
        <w:rPr>
          <w:rFonts w:ascii="Arial" w:hAnsi="Arial" w:cs="Arial"/>
          <w:sz w:val="24"/>
          <w:szCs w:val="24"/>
        </w:rPr>
        <w:t xml:space="preserve"> years of age and older.</w:t>
      </w:r>
    </w:p>
    <w:p w14:paraId="5B7AA39A" w14:textId="77777777" w:rsidR="00C1646B" w:rsidRPr="00C1646B" w:rsidRDefault="00C1646B" w:rsidP="00E73019">
      <w:pPr>
        <w:widowControl w:val="0"/>
        <w:rPr>
          <w:rFonts w:ascii="Arial" w:hAnsi="Arial" w:cs="Arial"/>
          <w:sz w:val="24"/>
          <w:szCs w:val="24"/>
        </w:rPr>
      </w:pPr>
    </w:p>
    <w:p w14:paraId="0AE33B44" w14:textId="77777777" w:rsidR="00C1646B" w:rsidRPr="00C1646B" w:rsidRDefault="00C1646B" w:rsidP="00E73019">
      <w:pPr>
        <w:widowControl w:val="0"/>
        <w:rPr>
          <w:rFonts w:ascii="Arial" w:hAnsi="Arial" w:cs="Arial"/>
          <w:sz w:val="24"/>
          <w:szCs w:val="24"/>
        </w:rPr>
      </w:pPr>
      <w:r w:rsidRPr="00C1646B">
        <w:rPr>
          <w:rFonts w:ascii="Arial" w:hAnsi="Arial" w:cs="Arial"/>
          <w:sz w:val="24"/>
          <w:szCs w:val="24"/>
        </w:rPr>
        <w:t xml:space="preserve">FDA issued this EUA, based on Pfizer-BioNTech’s </w:t>
      </w:r>
      <w:proofErr w:type="gramStart"/>
      <w:r w:rsidRPr="00C1646B">
        <w:rPr>
          <w:rFonts w:ascii="Arial" w:hAnsi="Arial" w:cs="Arial"/>
          <w:sz w:val="24"/>
          <w:szCs w:val="24"/>
        </w:rPr>
        <w:t>request</w:t>
      </w:r>
      <w:proofErr w:type="gramEnd"/>
      <w:r w:rsidRPr="00C1646B">
        <w:rPr>
          <w:rFonts w:ascii="Arial" w:hAnsi="Arial" w:cs="Arial"/>
          <w:sz w:val="24"/>
          <w:szCs w:val="24"/>
        </w:rPr>
        <w:t xml:space="preserve"> and submitted data.</w:t>
      </w:r>
    </w:p>
    <w:p w14:paraId="4A655DE5" w14:textId="77777777" w:rsidR="00C1646B" w:rsidRPr="00C1646B" w:rsidRDefault="00C1646B" w:rsidP="00E73019">
      <w:pPr>
        <w:widowControl w:val="0"/>
        <w:rPr>
          <w:rFonts w:ascii="Arial" w:hAnsi="Arial" w:cs="Arial"/>
          <w:sz w:val="24"/>
          <w:szCs w:val="24"/>
        </w:rPr>
      </w:pPr>
    </w:p>
    <w:p w14:paraId="2DCFEAE4" w14:textId="77777777" w:rsidR="00C1646B" w:rsidRPr="00C1646B" w:rsidRDefault="00C1646B" w:rsidP="00E73019">
      <w:pPr>
        <w:widowControl w:val="0"/>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E73019">
      <w:pPr>
        <w:widowControl w:val="0"/>
        <w:rPr>
          <w:rFonts w:ascii="Arial" w:hAnsi="Arial" w:cs="Arial"/>
          <w:sz w:val="24"/>
          <w:szCs w:val="24"/>
        </w:rPr>
      </w:pPr>
    </w:p>
    <w:p w14:paraId="01AE9880" w14:textId="77777777" w:rsidR="00C1646B" w:rsidRPr="00C1646B" w:rsidRDefault="00C1646B" w:rsidP="00E73019">
      <w:pPr>
        <w:keepLines/>
        <w:widowControl w:val="0"/>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E73019">
      <w:pPr>
        <w:keepLines/>
        <w:widowControl w:val="0"/>
        <w:rPr>
          <w:rFonts w:ascii="Arial" w:hAnsi="Arial" w:cs="Arial"/>
          <w:sz w:val="24"/>
          <w:szCs w:val="24"/>
        </w:rPr>
      </w:pPr>
    </w:p>
    <w:p w14:paraId="4EA31E37" w14:textId="77777777" w:rsidR="00C1646B" w:rsidRPr="00C1646B" w:rsidRDefault="00C1646B" w:rsidP="00E73019">
      <w:pPr>
        <w:keepLines/>
        <w:widowControl w:val="0"/>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E73019">
      <w:pPr>
        <w:keepLines/>
        <w:widowControl w:val="0"/>
        <w:rPr>
          <w:rFonts w:ascii="Arial" w:hAnsi="Arial" w:cs="Arial"/>
          <w:sz w:val="24"/>
          <w:szCs w:val="24"/>
        </w:rPr>
      </w:pPr>
    </w:p>
    <w:p w14:paraId="1F1F427B" w14:textId="77777777" w:rsidR="00C1646B" w:rsidRPr="00C1646B" w:rsidRDefault="00C1646B" w:rsidP="00E73019">
      <w:pPr>
        <w:keepNext/>
        <w:keepLines/>
        <w:widowControl w:val="0"/>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E73019">
      <w:pPr>
        <w:keepNext/>
        <w:keepLines/>
        <w:widowControl w:val="0"/>
        <w:rPr>
          <w:rFonts w:ascii="Arial" w:hAnsi="Arial" w:cs="Arial"/>
          <w:b/>
          <w:sz w:val="24"/>
          <w:szCs w:val="24"/>
        </w:rPr>
      </w:pPr>
    </w:p>
    <w:p w14:paraId="5AC0A85E" w14:textId="77777777" w:rsidR="00C1646B" w:rsidRPr="00C1646B" w:rsidRDefault="00C1646B" w:rsidP="00E73019">
      <w:pPr>
        <w:keepNext/>
        <w:keepLines/>
        <w:widowControl w:val="0"/>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E73019">
      <w:pPr>
        <w:keepNext/>
        <w:widowControl w:val="0"/>
        <w:rPr>
          <w:rFonts w:ascii="Arial" w:hAnsi="Arial" w:cs="Arial"/>
          <w:sz w:val="24"/>
          <w:szCs w:val="24"/>
        </w:rPr>
      </w:pPr>
    </w:p>
    <w:p w14:paraId="4C7BCBA5" w14:textId="77777777" w:rsidR="00C1646B" w:rsidRPr="00C1646B" w:rsidRDefault="00C1646B" w:rsidP="00E73019">
      <w:pPr>
        <w:keepNext/>
        <w:widowControl w:val="0"/>
        <w:rPr>
          <w:rFonts w:ascii="Arial" w:hAnsi="Arial" w:cs="Arial"/>
          <w:sz w:val="24"/>
          <w:szCs w:val="24"/>
        </w:rPr>
      </w:pPr>
    </w:p>
    <w:p w14:paraId="2C31E74C" w14:textId="67BDD98E" w:rsidR="006A71D5" w:rsidRPr="006A71D5" w:rsidRDefault="00245115" w:rsidP="00E73019">
      <w:pPr>
        <w:keepNext/>
        <w:widowControl w:val="0"/>
        <w:rPr>
          <w:rFonts w:ascii="Arial" w:hAnsi="Arial" w:cs="Arial"/>
          <w:sz w:val="24"/>
          <w:szCs w:val="24"/>
        </w:rPr>
      </w:pPr>
      <w:r>
        <w:rPr>
          <w:noProof/>
        </w:rPr>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E73019">
      <w:pPr>
        <w:widowControl w:val="0"/>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E73019">
      <w:pPr>
        <w:widowControl w:val="0"/>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E73019">
      <w:pPr>
        <w:widowControl w:val="0"/>
        <w:rPr>
          <w:rFonts w:ascii="Arial" w:hAnsi="Arial" w:cs="Arial"/>
          <w:sz w:val="24"/>
          <w:szCs w:val="24"/>
        </w:rPr>
      </w:pPr>
    </w:p>
    <w:p w14:paraId="52799DCA" w14:textId="77777777" w:rsidR="006A71D5" w:rsidRPr="006A71D5" w:rsidRDefault="006A71D5" w:rsidP="00E73019">
      <w:pPr>
        <w:keepNext/>
        <w:widowControl w:val="0"/>
        <w:rPr>
          <w:rFonts w:ascii="Arial" w:hAnsi="Arial" w:cs="Arial"/>
          <w:sz w:val="24"/>
          <w:szCs w:val="24"/>
        </w:rPr>
      </w:pPr>
      <w:r w:rsidRPr="006A71D5">
        <w:rPr>
          <w:rFonts w:ascii="Calibri" w:hAnsi="Calibri" w:cs="Arial"/>
          <w:noProof/>
          <w:sz w:val="22"/>
          <w:szCs w:val="22"/>
        </w:rPr>
        <w:lastRenderedPageBreak/>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E73019">
      <w:pPr>
        <w:keepNext/>
        <w:widowControl w:val="0"/>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E73019">
      <w:pPr>
        <w:keepNext/>
        <w:widowControl w:val="0"/>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E73019">
      <w:pPr>
        <w:keepNext/>
        <w:widowControl w:val="0"/>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E73019">
      <w:pPr>
        <w:widowControl w:val="0"/>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E73019">
      <w:pPr>
        <w:widowControl w:val="0"/>
        <w:rPr>
          <w:rFonts w:ascii="Arial" w:hAnsi="Arial" w:cs="Arial"/>
          <w:sz w:val="24"/>
          <w:szCs w:val="24"/>
        </w:rPr>
      </w:pPr>
    </w:p>
    <w:p w14:paraId="16E21029" w14:textId="6ED11487" w:rsidR="006A71D5" w:rsidRPr="006A71D5" w:rsidRDefault="006A71D5" w:rsidP="00E73019">
      <w:pPr>
        <w:keepNext/>
        <w:widowControl w:val="0"/>
        <w:rPr>
          <w:rFonts w:ascii="Arial" w:hAnsi="Arial" w:cs="Arial"/>
          <w:sz w:val="24"/>
          <w:szCs w:val="24"/>
        </w:rPr>
      </w:pPr>
      <w:r w:rsidRPr="006A71D5">
        <w:rPr>
          <w:rFonts w:ascii="Arial" w:hAnsi="Arial" w:cs="Arial"/>
          <w:sz w:val="24"/>
          <w:szCs w:val="24"/>
        </w:rPr>
        <w:t>LAB-1450-</w:t>
      </w:r>
      <w:del w:id="23" w:author="Author">
        <w:r w:rsidR="00784425" w:rsidDel="002647F5">
          <w:rPr>
            <w:rFonts w:ascii="Arial" w:hAnsi="Arial" w:cs="Arial"/>
            <w:sz w:val="24"/>
            <w:szCs w:val="24"/>
          </w:rPr>
          <w:delText>7.</w:delText>
        </w:r>
        <w:r w:rsidR="00BD7BF8" w:rsidDel="00BD7BF8">
          <w:rPr>
            <w:rFonts w:ascii="Arial" w:hAnsi="Arial" w:cs="Arial"/>
            <w:sz w:val="24"/>
            <w:szCs w:val="24"/>
          </w:rPr>
          <w:delText>0</w:delText>
        </w:r>
      </w:del>
      <w:ins w:id="24" w:author="Author">
        <w:r w:rsidR="002647F5">
          <w:rPr>
            <w:rFonts w:ascii="Arial" w:hAnsi="Arial" w:cs="Arial"/>
            <w:sz w:val="24"/>
            <w:szCs w:val="24"/>
          </w:rPr>
          <w:t>8.0</w:t>
        </w:r>
      </w:ins>
    </w:p>
    <w:p w14:paraId="0BEBCC89" w14:textId="77777777" w:rsidR="00C04BD2" w:rsidRPr="006A71D5" w:rsidRDefault="00C04BD2" w:rsidP="00E73019">
      <w:pPr>
        <w:keepNext/>
        <w:widowControl w:val="0"/>
        <w:rPr>
          <w:rFonts w:ascii="Arial" w:hAnsi="Arial" w:cs="Arial"/>
          <w:sz w:val="24"/>
          <w:szCs w:val="24"/>
        </w:rPr>
      </w:pPr>
    </w:p>
    <w:p w14:paraId="09BF7CC8" w14:textId="0A315290" w:rsidR="006A71D5" w:rsidRPr="006A71D5" w:rsidRDefault="006A71D5" w:rsidP="00E73019">
      <w:pPr>
        <w:widowControl w:val="0"/>
        <w:rPr>
          <w:rFonts w:ascii="Arial" w:hAnsi="Arial" w:cs="Arial"/>
          <w:sz w:val="24"/>
          <w:szCs w:val="24"/>
        </w:rPr>
      </w:pPr>
      <w:r w:rsidRPr="006A71D5">
        <w:rPr>
          <w:rFonts w:ascii="Arial" w:hAnsi="Arial" w:cs="Arial"/>
          <w:sz w:val="24"/>
          <w:szCs w:val="24"/>
        </w:rPr>
        <w:t xml:space="preserve">Revised: </w:t>
      </w:r>
      <w:del w:id="25" w:author="Author">
        <w:r w:rsidR="00495D6C">
          <w:rPr>
            <w:rFonts w:ascii="Arial" w:hAnsi="Arial" w:cs="Arial"/>
            <w:sz w:val="24"/>
            <w:szCs w:val="24"/>
          </w:rPr>
          <w:delText>06 April</w:delText>
        </w:r>
      </w:del>
      <w:ins w:id="26" w:author="Author">
        <w:r w:rsidR="002647F5">
          <w:rPr>
            <w:rFonts w:ascii="Arial" w:hAnsi="Arial" w:cs="Arial"/>
            <w:sz w:val="24"/>
            <w:szCs w:val="24"/>
          </w:rPr>
          <w:t>10</w:t>
        </w:r>
        <w:r w:rsidR="00832D73">
          <w:rPr>
            <w:rFonts w:ascii="Arial" w:hAnsi="Arial" w:cs="Arial"/>
            <w:sz w:val="24"/>
            <w:szCs w:val="24"/>
          </w:rPr>
          <w:t xml:space="preserve"> M</w:t>
        </w:r>
        <w:r w:rsidR="002647F5">
          <w:rPr>
            <w:rFonts w:ascii="Arial" w:hAnsi="Arial" w:cs="Arial"/>
            <w:sz w:val="24"/>
            <w:szCs w:val="24"/>
          </w:rPr>
          <w:t>ay</w:t>
        </w:r>
      </w:ins>
      <w:r w:rsidR="00832D73">
        <w:rPr>
          <w:rFonts w:ascii="Arial" w:hAnsi="Arial" w:cs="Arial"/>
          <w:sz w:val="24"/>
          <w:szCs w:val="24"/>
        </w:rPr>
        <w:t xml:space="preserve"> </w:t>
      </w:r>
      <w:r w:rsidR="00217325">
        <w:rPr>
          <w:rFonts w:ascii="Arial" w:hAnsi="Arial" w:cs="Arial"/>
          <w:sz w:val="24"/>
          <w:szCs w:val="24"/>
        </w:rPr>
        <w:t>2021</w:t>
      </w:r>
    </w:p>
    <w:p w14:paraId="1222CA1E" w14:textId="77777777" w:rsidR="006A71D5" w:rsidRPr="006A71D5" w:rsidRDefault="006A71D5" w:rsidP="00E73019">
      <w:pPr>
        <w:widowControl w:val="0"/>
        <w:rPr>
          <w:rFonts w:ascii="Arial" w:hAnsi="Arial" w:cs="Arial"/>
          <w:sz w:val="24"/>
          <w:szCs w:val="24"/>
        </w:rPr>
      </w:pPr>
    </w:p>
    <w:p w14:paraId="22697F55" w14:textId="4F2582F5" w:rsidR="006A71D5" w:rsidRPr="006A71D5" w:rsidDel="0030478E" w:rsidRDefault="006A71D5" w:rsidP="00E73019">
      <w:pPr>
        <w:widowControl w:val="0"/>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E73019">
      <w:pPr>
        <w:widowControl w:val="0"/>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412EB79"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304EBC9D"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del w:id="31" w:author="Author">
        <w:r w:rsidR="00A35185">
          <w:rPr>
            <w:rFonts w:eastAsia="Times New Roman"/>
            <w:sz w:val="16"/>
            <w:szCs w:val="16"/>
          </w:rPr>
          <w:delText>16</w:delText>
        </w:r>
        <w:r>
          <w:rPr>
            <w:rFonts w:eastAsia="Times New Roman"/>
            <w:sz w:val="16"/>
            <w:szCs w:val="16"/>
          </w:rPr>
          <w:delText xml:space="preserve"> </w:delText>
        </w:r>
      </w:del>
      <w:ins w:id="32" w:author="Author">
        <w:r w:rsidR="00A45008">
          <w:rPr>
            <w:rFonts w:eastAsia="Times New Roman"/>
            <w:sz w:val="16"/>
            <w:szCs w:val="16"/>
          </w:rPr>
          <w:t>12 </w:t>
        </w:r>
      </w:ins>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4A787357" w14:textId="670D6E65" w:rsidR="00FC2A79" w:rsidRDefault="00D22A25" w:rsidP="00755975">
      <w:pPr>
        <w:tabs>
          <w:tab w:val="left" w:pos="270"/>
          <w:tab w:val="left" w:pos="720"/>
        </w:tabs>
        <w:ind w:left="270"/>
        <w:rPr>
          <w:ins w:id="33" w:author="Autho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r w:rsidR="009D0C48" w:rsidRPr="00743BDD">
        <w:rPr>
          <w:rFonts w:eastAsia="Times New Roman"/>
          <w:sz w:val="16"/>
          <w:szCs w:val="16"/>
        </w:rPr>
        <w:t xml:space="preserve"> </w:t>
      </w:r>
    </w:p>
    <w:p w14:paraId="09510D35" w14:textId="26F020C0" w:rsidR="00C86159" w:rsidRDefault="00C86159" w:rsidP="00755975">
      <w:pPr>
        <w:tabs>
          <w:tab w:val="left" w:pos="270"/>
          <w:tab w:val="left" w:pos="720"/>
        </w:tabs>
        <w:ind w:left="270"/>
        <w:rPr>
          <w:rFonts w:eastAsia="Times New Roman"/>
          <w:sz w:val="16"/>
          <w:szCs w:val="16"/>
        </w:rPr>
      </w:pPr>
      <w:ins w:id="34" w:author="Author">
        <w:r>
          <w:rPr>
            <w:rFonts w:eastAsia="Times New Roman"/>
            <w:sz w:val="16"/>
            <w:szCs w:val="16"/>
          </w:rPr>
          <w:t>5.2</w:t>
        </w:r>
        <w:r>
          <w:rPr>
            <w:rFonts w:eastAsia="Times New Roman"/>
            <w:sz w:val="16"/>
            <w:szCs w:val="16"/>
          </w:rPr>
          <w:tab/>
          <w:t>Syncope</w:t>
        </w:r>
      </w:ins>
    </w:p>
    <w:p w14:paraId="002F7184" w14:textId="5EDA8E7C"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del w:id="35" w:author="Author">
        <w:r w:rsidR="00A9123C" w:rsidDel="00C86159">
          <w:rPr>
            <w:rFonts w:eastAsia="Times New Roman"/>
            <w:sz w:val="16"/>
            <w:szCs w:val="16"/>
          </w:rPr>
          <w:delText>2</w:delText>
        </w:r>
      </w:del>
      <w:ins w:id="36" w:author="Author">
        <w:r w:rsidR="00C86159">
          <w:rPr>
            <w:rFonts w:eastAsia="Times New Roman"/>
            <w:sz w:val="16"/>
            <w:szCs w:val="16"/>
          </w:rPr>
          <w:t>3</w:t>
        </w:r>
      </w:ins>
      <w:r>
        <w:rPr>
          <w:rFonts w:eastAsia="Times New Roman"/>
          <w:sz w:val="16"/>
          <w:szCs w:val="16"/>
        </w:rPr>
        <w:tab/>
        <w:t xml:space="preserve">Altered Immunocompetence </w:t>
      </w:r>
    </w:p>
    <w:p w14:paraId="40A26F1D" w14:textId="6A81FA6A"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del w:id="37" w:author="Author">
        <w:r w:rsidR="00A9123C" w:rsidDel="00C86159">
          <w:rPr>
            <w:rFonts w:eastAsia="Times New Roman"/>
            <w:sz w:val="16"/>
            <w:szCs w:val="16"/>
          </w:rPr>
          <w:delText>3</w:delText>
        </w:r>
      </w:del>
      <w:ins w:id="38" w:author="Author">
        <w:r w:rsidR="00C86159">
          <w:rPr>
            <w:rFonts w:eastAsia="Times New Roman"/>
            <w:sz w:val="16"/>
            <w:szCs w:val="16"/>
          </w:rPr>
          <w:t>4</w:t>
        </w:r>
      </w:ins>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proofErr w:type="gramStart"/>
      <w:r w:rsidR="00D22A25" w:rsidRPr="00177859">
        <w:rPr>
          <w:rFonts w:eastAsia="Times New Roman"/>
          <w:b/>
          <w:sz w:val="16"/>
          <w:szCs w:val="16"/>
        </w:rPr>
        <w:t>USE</w:t>
      </w:r>
      <w:proofErr w:type="gramEnd"/>
      <w:r w:rsidR="00D22A25" w:rsidRPr="00177859">
        <w:rPr>
          <w:rFonts w:eastAsia="Times New Roman"/>
          <w:b/>
          <w:sz w:val="16"/>
          <w:szCs w:val="16"/>
        </w:rPr>
        <w:t xml:space="preserv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proofErr w:type="gramStart"/>
      <w:r w:rsidR="000F1BDD" w:rsidRPr="00177859">
        <w:rPr>
          <w:rFonts w:eastAsia="Times New Roman"/>
          <w:b/>
          <w:sz w:val="16"/>
          <w:szCs w:val="16"/>
        </w:rPr>
        <w:t>DESCRIPTION</w:t>
      </w:r>
      <w:proofErr w:type="gramEnd"/>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ins w:id="39" w:author="Author"/>
          <w:rFonts w:eastAsia="Times New Roman"/>
          <w:sz w:val="16"/>
          <w:szCs w:val="16"/>
        </w:rPr>
      </w:pPr>
      <w:ins w:id="40" w:author="Autho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ins>
    </w:p>
    <w:p w14:paraId="327B93A5" w14:textId="3AF903F6" w:rsidR="00B6483E" w:rsidRPr="00743BDD" w:rsidRDefault="00B6483E" w:rsidP="00755975">
      <w:pPr>
        <w:shd w:val="clear" w:color="auto" w:fill="FFFFFF"/>
        <w:ind w:left="720" w:hanging="446"/>
        <w:rPr>
          <w:ins w:id="41" w:author="Author"/>
          <w:rFonts w:eastAsia="Times New Roman"/>
          <w:sz w:val="16"/>
          <w:szCs w:val="16"/>
        </w:rPr>
      </w:pPr>
      <w:ins w:id="42" w:author="Autho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ins>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6362E4A"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57A69C77"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del w:id="45" w:author="Author">
        <w:r w:rsidR="008A07E2" w:rsidRPr="0021782F">
          <w:rPr>
            <w:sz w:val="24"/>
            <w:szCs w:val="24"/>
          </w:rPr>
          <w:delText xml:space="preserve">16 </w:delText>
        </w:r>
      </w:del>
      <w:ins w:id="46" w:author="Author">
        <w:r w:rsidR="0067417B">
          <w:rPr>
            <w:sz w:val="24"/>
            <w:szCs w:val="24"/>
          </w:rPr>
          <w:t>12 </w:t>
        </w:r>
      </w:ins>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E73019">
      <w:pPr>
        <w:pStyle w:val="ListParagraph"/>
        <w:keepNext/>
        <w:widowControl w:val="0"/>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47"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E73019">
      <w:pPr>
        <w:pStyle w:val="ListParagraph"/>
        <w:keepNext/>
        <w:widowControl w:val="0"/>
        <w:numPr>
          <w:ilvl w:val="0"/>
          <w:numId w:val="12"/>
        </w:numPr>
        <w:contextualSpacing w:val="0"/>
        <w:rPr>
          <w:sz w:val="24"/>
          <w:szCs w:val="24"/>
        </w:rPr>
      </w:pPr>
      <w:r w:rsidRPr="00A01747">
        <w:rPr>
          <w:rFonts w:eastAsia="Arial"/>
          <w:sz w:val="24"/>
          <w:szCs w:val="24"/>
        </w:rPr>
        <w:t>Refer to thawing instructions in the panels below.</w:t>
      </w:r>
    </w:p>
    <w:bookmarkEnd w:id="47"/>
    <w:p w14:paraId="7B4CEB70" w14:textId="77777777" w:rsidR="001F3A51" w:rsidRPr="00A01747" w:rsidRDefault="001F3A51" w:rsidP="00E73019">
      <w:pPr>
        <w:keepNext/>
        <w:widowControl w:val="0"/>
        <w:ind w:left="360"/>
        <w:rPr>
          <w:sz w:val="24"/>
          <w:szCs w:val="24"/>
        </w:rPr>
      </w:pPr>
    </w:p>
    <w:p w14:paraId="0963EB3A" w14:textId="77777777" w:rsidR="001F3A51" w:rsidRPr="00A01747" w:rsidRDefault="001F3A51" w:rsidP="00E73019">
      <w:pPr>
        <w:keepNext/>
        <w:widowControl w:val="0"/>
        <w:rPr>
          <w:sz w:val="24"/>
          <w:szCs w:val="24"/>
          <w:u w:val="single"/>
        </w:rPr>
      </w:pPr>
      <w:r w:rsidRPr="00A01747">
        <w:rPr>
          <w:sz w:val="24"/>
          <w:szCs w:val="24"/>
          <w:u w:val="single"/>
        </w:rPr>
        <w:t>Dilution</w:t>
      </w:r>
    </w:p>
    <w:p w14:paraId="4D4C7651" w14:textId="77777777" w:rsidR="001F3A51" w:rsidRPr="00A01747" w:rsidRDefault="001F3A51" w:rsidP="00E73019">
      <w:pPr>
        <w:keepNext/>
        <w:widowControl w:val="0"/>
        <w:rPr>
          <w:sz w:val="24"/>
          <w:szCs w:val="24"/>
        </w:rPr>
      </w:pPr>
    </w:p>
    <w:p w14:paraId="50B92EE2" w14:textId="4D37B7B0" w:rsidR="00B04F49" w:rsidRPr="00A01747" w:rsidRDefault="00BC705E" w:rsidP="00E73019">
      <w:pPr>
        <w:pStyle w:val="ListParagraph"/>
        <w:keepNext/>
        <w:widowControl w:val="0"/>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E73019">
      <w:pPr>
        <w:pStyle w:val="ListParagraph"/>
        <w:keepNext/>
        <w:widowControl w:val="0"/>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E73019">
      <w:pPr>
        <w:pStyle w:val="ListParagraph"/>
        <w:widowControl w:val="0"/>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E73019">
      <w:pPr>
        <w:widowControl w:val="0"/>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E73019">
      <w:pPr>
        <w:widowControl w:val="0"/>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48"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79732AF5">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6D5538DB">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48"/>
    </w:tbl>
    <w:p w14:paraId="21C06F99" w14:textId="43DF7F3D"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49"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49"/>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E73019">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E73019">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w:t>
      </w:r>
      <w:proofErr w:type="gramStart"/>
      <w:r w:rsidRPr="007520D4">
        <w:rPr>
          <w:sz w:val="24"/>
          <w:szCs w:val="24"/>
        </w:rPr>
        <w:t>particulates</w:t>
      </w:r>
      <w:proofErr w:type="gramEnd"/>
      <w:r w:rsidRPr="007520D4">
        <w:rPr>
          <w:sz w:val="24"/>
          <w:szCs w:val="24"/>
        </w:rPr>
        <w:t xml:space="preserve">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E73019">
      <w:pPr>
        <w:keepNext/>
        <w:widowControl w:val="0"/>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2DCD5B5F" w:rsidR="00D21420" w:rsidRPr="006E54A9" w:rsidRDefault="00D21420" w:rsidP="00E73019">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del w:id="50" w:author="Author">
        <w:r w:rsidR="00073E76" w:rsidRPr="006E54A9">
          <w:rPr>
            <w:b/>
            <w:bCs/>
            <w:sz w:val="24"/>
            <w:szCs w:val="24"/>
          </w:rPr>
          <w:delText xml:space="preserve">16 </w:delText>
        </w:r>
      </w:del>
      <w:ins w:id="51" w:author="Author">
        <w:r w:rsidR="009430C5">
          <w:rPr>
            <w:b/>
            <w:bCs/>
            <w:sz w:val="24"/>
            <w:szCs w:val="24"/>
          </w:rPr>
          <w:t>12 </w:t>
        </w:r>
      </w:ins>
      <w:r w:rsidRPr="006E54A9">
        <w:rPr>
          <w:b/>
          <w:bCs/>
          <w:sz w:val="24"/>
          <w:szCs w:val="24"/>
        </w:rPr>
        <w:t>Years of Age and Older</w:t>
      </w:r>
    </w:p>
    <w:p w14:paraId="217B98E7" w14:textId="77777777" w:rsidR="00D21420" w:rsidRPr="006E54A9" w:rsidRDefault="00D21420" w:rsidP="00E73019">
      <w:pPr>
        <w:keepNext/>
        <w:rPr>
          <w:b/>
          <w:bCs/>
          <w:sz w:val="24"/>
          <w:szCs w:val="24"/>
        </w:rPr>
      </w:pPr>
    </w:p>
    <w:p w14:paraId="1DA592B0" w14:textId="093780D2" w:rsidR="00EB08ED" w:rsidRPr="00C34B0C" w:rsidRDefault="00EB08ED" w:rsidP="00E73019">
      <w:pPr>
        <w:keepNext/>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E73019">
      <w:pPr>
        <w:keepNext/>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E73019">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E73019">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52" w:name="OLE_LINK2"/>
      <w:bookmarkStart w:id="53"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52"/>
    <w:bookmarkEnd w:id="53"/>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E73019">
      <w:pPr>
        <w:keepNext/>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E73019">
      <w:pPr>
        <w:keepNext/>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17709BC3" w:rsidR="00F942E7" w:rsidRDefault="00F942E7" w:rsidP="00E73019">
      <w:pPr>
        <w:pStyle w:val="BodyText"/>
        <w:keepNext/>
        <w:spacing w:before="0" w:after="0"/>
        <w:ind w:right="144"/>
        <w:rPr>
          <w:ins w:id="54" w:author="Author"/>
          <w:rFonts w:ascii="Times New Roman" w:hAnsi="Times New Roman"/>
          <w:color w:val="auto"/>
          <w:sz w:val="24"/>
          <w:szCs w:val="24"/>
        </w:rPr>
      </w:pPr>
    </w:p>
    <w:p w14:paraId="56145251" w14:textId="4E778FDE" w:rsidR="00C86159" w:rsidRPr="00C86159" w:rsidRDefault="00C86159" w:rsidP="00C86159">
      <w:pPr>
        <w:keepNext/>
        <w:rPr>
          <w:ins w:id="55" w:author="Author"/>
          <w:b/>
          <w:bCs/>
          <w:sz w:val="24"/>
          <w:szCs w:val="24"/>
        </w:rPr>
      </w:pPr>
      <w:ins w:id="56" w:author="Author">
        <w:r w:rsidRPr="00C86159">
          <w:rPr>
            <w:b/>
            <w:bCs/>
            <w:sz w:val="24"/>
            <w:szCs w:val="24"/>
          </w:rPr>
          <w:t>5.2</w:t>
        </w:r>
        <w:r w:rsidRPr="00C86159">
          <w:rPr>
            <w:b/>
            <w:bCs/>
            <w:sz w:val="24"/>
            <w:szCs w:val="24"/>
          </w:rPr>
          <w:tab/>
          <w:t>Syncope</w:t>
        </w:r>
      </w:ins>
    </w:p>
    <w:p w14:paraId="7061E8E7" w14:textId="6062C0BF" w:rsidR="00C86159" w:rsidRPr="00C86159" w:rsidRDefault="00C86159" w:rsidP="00E73019">
      <w:pPr>
        <w:pStyle w:val="BodyText"/>
        <w:keepNext/>
        <w:spacing w:before="0" w:after="0"/>
        <w:ind w:right="144"/>
        <w:rPr>
          <w:ins w:id="57" w:author="Author"/>
          <w:rFonts w:ascii="Times New Roman" w:hAnsi="Times New Roman"/>
          <w:color w:val="auto"/>
          <w:sz w:val="24"/>
          <w:szCs w:val="24"/>
        </w:rPr>
      </w:pPr>
    </w:p>
    <w:p w14:paraId="478958FF" w14:textId="547DC1EC" w:rsidR="00C86159" w:rsidRPr="00C86159" w:rsidRDefault="00C86159" w:rsidP="00E73019">
      <w:pPr>
        <w:pStyle w:val="BodyText"/>
        <w:keepNext/>
        <w:spacing w:before="0" w:after="0"/>
        <w:ind w:right="144"/>
        <w:rPr>
          <w:ins w:id="58" w:author="Author"/>
          <w:rFonts w:ascii="Times New Roman" w:hAnsi="Times New Roman"/>
          <w:color w:val="auto"/>
          <w:sz w:val="24"/>
          <w:szCs w:val="24"/>
        </w:rPr>
      </w:pPr>
      <w:ins w:id="59" w:author="Author">
        <w:r w:rsidRPr="00C86159">
          <w:rPr>
            <w:rFonts w:ascii="Times New Roman" w:hAnsi="Times New Roman"/>
            <w:sz w:val="24"/>
            <w:szCs w:val="24"/>
          </w:rPr>
          <w:t xml:space="preserve">Syncope (fainting) may occur in association with administration of injectable vaccines, </w:t>
        </w:r>
        <w:proofErr w:type="gramStart"/>
        <w:r w:rsidRPr="00C86159">
          <w:rPr>
            <w:rFonts w:ascii="Times New Roman" w:hAnsi="Times New Roman"/>
            <w:sz w:val="24"/>
            <w:szCs w:val="24"/>
          </w:rPr>
          <w:t>in particular in</w:t>
        </w:r>
        <w:proofErr w:type="gramEnd"/>
        <w:r w:rsidRPr="00C86159">
          <w:rPr>
            <w:rFonts w:ascii="Times New Roman" w:hAnsi="Times New Roman"/>
            <w:sz w:val="24"/>
            <w:szCs w:val="24"/>
          </w:rPr>
          <w:t xml:space="preserve"> adolescents. Procedures should be in place to avoid injury from fainting.</w:t>
        </w:r>
      </w:ins>
    </w:p>
    <w:p w14:paraId="48B7AF0E" w14:textId="77777777" w:rsidR="00C86159" w:rsidRPr="00C86159" w:rsidRDefault="00C86159" w:rsidP="00E73019">
      <w:pPr>
        <w:pStyle w:val="BodyText"/>
        <w:keepNext/>
        <w:spacing w:before="0" w:after="0"/>
        <w:ind w:right="144"/>
        <w:rPr>
          <w:rFonts w:ascii="Times New Roman" w:hAnsi="Times New Roman"/>
          <w:color w:val="auto"/>
          <w:sz w:val="24"/>
          <w:szCs w:val="24"/>
        </w:rPr>
      </w:pPr>
    </w:p>
    <w:p w14:paraId="42CC0896" w14:textId="7B4D1D95" w:rsidR="00D06077" w:rsidRPr="000918D9" w:rsidRDefault="00D06077" w:rsidP="00E73019">
      <w:pPr>
        <w:keepNext/>
        <w:rPr>
          <w:b/>
          <w:bCs/>
          <w:sz w:val="24"/>
          <w:szCs w:val="24"/>
        </w:rPr>
      </w:pPr>
      <w:r w:rsidRPr="000918D9">
        <w:rPr>
          <w:b/>
          <w:bCs/>
          <w:sz w:val="24"/>
          <w:szCs w:val="24"/>
        </w:rPr>
        <w:t>5.</w:t>
      </w:r>
      <w:ins w:id="60" w:author="Author">
        <w:r w:rsidR="00C86159">
          <w:rPr>
            <w:b/>
            <w:bCs/>
            <w:sz w:val="24"/>
            <w:szCs w:val="24"/>
          </w:rPr>
          <w:t>3</w:t>
        </w:r>
      </w:ins>
      <w:del w:id="61" w:author="Author">
        <w:r w:rsidR="00156334" w:rsidDel="00C86159">
          <w:rPr>
            <w:b/>
            <w:bCs/>
            <w:sz w:val="24"/>
            <w:szCs w:val="24"/>
          </w:rPr>
          <w:delText>2</w:delText>
        </w:r>
      </w:del>
      <w:r w:rsidRPr="000918D9">
        <w:rPr>
          <w:b/>
          <w:bCs/>
          <w:sz w:val="24"/>
          <w:szCs w:val="24"/>
        </w:rPr>
        <w:tab/>
        <w:t>Altered Immunocompetence</w:t>
      </w:r>
    </w:p>
    <w:p w14:paraId="28722900" w14:textId="77777777" w:rsidR="00D06077" w:rsidRPr="006A6AB7" w:rsidRDefault="00D06077" w:rsidP="00E73019">
      <w:pPr>
        <w:keepNext/>
        <w:widowControl w:val="0"/>
        <w:ind w:right="148"/>
        <w:rPr>
          <w:rFonts w:eastAsia="Arial"/>
          <w:sz w:val="24"/>
          <w:szCs w:val="24"/>
        </w:rPr>
      </w:pPr>
    </w:p>
    <w:p w14:paraId="3E9BBBEB" w14:textId="77777777" w:rsidR="00D06077" w:rsidRPr="006A6AB7" w:rsidRDefault="00D06077" w:rsidP="00E73019">
      <w:pPr>
        <w:keepNext/>
        <w:widowControl w:val="0"/>
        <w:ind w:right="148"/>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E73019">
      <w:pPr>
        <w:widowControl w:val="0"/>
        <w:rPr>
          <w:rFonts w:eastAsia="Arial"/>
          <w:sz w:val="24"/>
          <w:szCs w:val="24"/>
          <w:highlight w:val="green"/>
        </w:rPr>
      </w:pPr>
    </w:p>
    <w:p w14:paraId="1439B5A0" w14:textId="5874D53D" w:rsidR="003F60F2" w:rsidRPr="000918D9" w:rsidRDefault="003F60F2" w:rsidP="00755975">
      <w:pPr>
        <w:rPr>
          <w:b/>
          <w:bCs/>
          <w:sz w:val="24"/>
          <w:szCs w:val="24"/>
        </w:rPr>
      </w:pPr>
      <w:r w:rsidRPr="000918D9">
        <w:rPr>
          <w:b/>
          <w:bCs/>
          <w:sz w:val="24"/>
          <w:szCs w:val="24"/>
        </w:rPr>
        <w:t>5.</w:t>
      </w:r>
      <w:ins w:id="62" w:author="Author">
        <w:r w:rsidR="00C86159">
          <w:rPr>
            <w:b/>
            <w:bCs/>
            <w:sz w:val="24"/>
            <w:szCs w:val="24"/>
          </w:rPr>
          <w:t>4</w:t>
        </w:r>
      </w:ins>
      <w:del w:id="63" w:author="Author">
        <w:r w:rsidR="00156334" w:rsidDel="00C86159">
          <w:rPr>
            <w:b/>
            <w:bCs/>
            <w:sz w:val="24"/>
            <w:szCs w:val="24"/>
          </w:rPr>
          <w:delText>3</w:delText>
        </w:r>
      </w:del>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E73019">
      <w:pPr>
        <w:widowControl w:val="0"/>
        <w:rPr>
          <w:rFonts w:eastAsia="Arial"/>
          <w:sz w:val="24"/>
          <w:szCs w:val="24"/>
        </w:rPr>
      </w:pPr>
    </w:p>
    <w:p w14:paraId="7367B555" w14:textId="4CB714B6" w:rsidR="00854677" w:rsidRPr="004463F2" w:rsidRDefault="00511F3C" w:rsidP="00E73019">
      <w:pPr>
        <w:widowControl w:val="0"/>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E73019">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E73019">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Pr="00E73019" w:rsidRDefault="002465E9" w:rsidP="00E73019">
      <w:pPr>
        <w:autoSpaceDE w:val="0"/>
        <w:autoSpaceDN w:val="0"/>
        <w:adjustRightInd w:val="0"/>
        <w:rPr>
          <w:sz w:val="24"/>
        </w:rPr>
      </w:pPr>
    </w:p>
    <w:p w14:paraId="261DDB82" w14:textId="67D9F8B2" w:rsidR="002465E9" w:rsidRPr="006F1FBD" w:rsidRDefault="002465E9" w:rsidP="002465E9">
      <w:pPr>
        <w:rPr>
          <w:ins w:id="64" w:author="Author"/>
          <w:spacing w:val="-1"/>
          <w:sz w:val="24"/>
          <w:szCs w:val="24"/>
        </w:rPr>
      </w:pPr>
      <w:ins w:id="65" w:author="Autho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ins>
    </w:p>
    <w:p w14:paraId="174C7728" w14:textId="2C624393" w:rsidR="00362A5F" w:rsidRDefault="00362A5F" w:rsidP="00755975">
      <w:pPr>
        <w:autoSpaceDE w:val="0"/>
        <w:autoSpaceDN w:val="0"/>
        <w:adjustRightInd w:val="0"/>
        <w:rPr>
          <w:ins w:id="66" w:author="Author"/>
          <w:spacing w:val="-1"/>
          <w:sz w:val="24"/>
          <w:szCs w:val="24"/>
        </w:rPr>
      </w:pPr>
    </w:p>
    <w:p w14:paraId="2F2C0A7E" w14:textId="3A3712B2"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del w:id="67" w:author="Author">
        <w:r w:rsidR="00CF1D01" w:rsidRPr="00A266C8">
          <w:rPr>
            <w:spacing w:val="-1"/>
            <w:sz w:val="24"/>
            <w:szCs w:val="24"/>
          </w:rPr>
          <w:delText>-</w:delText>
        </w:r>
      </w:del>
      <w:ins w:id="68" w:author="Author">
        <w:r w:rsidR="005423CA">
          <w:rPr>
            <w:spacing w:val="-1"/>
            <w:sz w:val="24"/>
            <w:szCs w:val="24"/>
          </w:rPr>
          <w:noBreakHyphen/>
        </w:r>
      </w:ins>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E73019">
      <w:pPr>
        <w:keepNext/>
        <w:rPr>
          <w:b/>
          <w:bCs/>
          <w:sz w:val="24"/>
          <w:szCs w:val="24"/>
        </w:rPr>
      </w:pPr>
      <w:r w:rsidRPr="000918D9">
        <w:rPr>
          <w:b/>
          <w:bCs/>
          <w:sz w:val="24"/>
          <w:szCs w:val="24"/>
        </w:rPr>
        <w:t>6.1</w:t>
      </w:r>
      <w:r w:rsidRPr="000918D9">
        <w:rPr>
          <w:b/>
          <w:bCs/>
          <w:sz w:val="24"/>
          <w:szCs w:val="24"/>
        </w:rPr>
        <w:tab/>
        <w:t>Clinical Trials Experience</w:t>
      </w:r>
    </w:p>
    <w:p w14:paraId="7ECFC264" w14:textId="77777777" w:rsidR="003E1E98" w:rsidRDefault="003E1E98" w:rsidP="00E73019">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2320A113"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del w:id="69" w:author="Author">
        <w:r w:rsidR="00073E76" w:rsidRPr="000918D9">
          <w:rPr>
            <w:sz w:val="24"/>
            <w:szCs w:val="24"/>
          </w:rPr>
          <w:delText xml:space="preserve">16 </w:delText>
        </w:r>
      </w:del>
      <w:ins w:id="70" w:author="Author">
        <w:r w:rsidR="00634166">
          <w:rPr>
            <w:sz w:val="24"/>
            <w:szCs w:val="24"/>
          </w:rPr>
          <w:t>12 </w:t>
        </w:r>
      </w:ins>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del w:id="71" w:author="Author">
        <w:r w:rsidRPr="000918D9">
          <w:rPr>
            <w:sz w:val="24"/>
            <w:szCs w:val="24"/>
            <w:shd w:val="clear" w:color="auto" w:fill="FFFFFF"/>
          </w:rPr>
          <w:delText>44</w:delText>
        </w:r>
      </w:del>
      <w:ins w:id="72" w:author="Author">
        <w:r w:rsidR="004E0436">
          <w:rPr>
            <w:sz w:val="24"/>
            <w:szCs w:val="24"/>
            <w:shd w:val="clear" w:color="auto" w:fill="FFFFFF"/>
          </w:rPr>
          <w:t>46</w:t>
        </w:r>
      </w:ins>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del w:id="73" w:author="Author">
        <w:r w:rsidR="00F13878" w:rsidRPr="000918D9">
          <w:rPr>
            <w:sz w:val="24"/>
            <w:szCs w:val="24"/>
            <w:shd w:val="clear" w:color="auto" w:fill="FFFFFF"/>
          </w:rPr>
          <w:delText xml:space="preserve"> </w:delText>
        </w:r>
      </w:del>
      <w:ins w:id="74" w:author="Author">
        <w:r w:rsidR="00C92A2C">
          <w:rPr>
            <w:sz w:val="24"/>
            <w:szCs w:val="24"/>
            <w:shd w:val="clear" w:color="auto" w:fill="FFFFFF"/>
          </w:rPr>
          <w:t> </w:t>
        </w:r>
      </w:ins>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del w:id="75" w:author="Author">
        <w:r w:rsidR="00F13878" w:rsidRPr="000918D9">
          <w:rPr>
            <w:sz w:val="24"/>
            <w:szCs w:val="24"/>
            <w:shd w:val="clear" w:color="auto" w:fill="FFFFFF"/>
          </w:rPr>
          <w:delText>.</w:delText>
        </w:r>
      </w:del>
      <w:ins w:id="76" w:author="Autho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ins>
    </w:p>
    <w:p w14:paraId="011F72D5" w14:textId="3E6B4979" w:rsidR="00115017" w:rsidDel="005971B7" w:rsidRDefault="00115017" w:rsidP="00755975">
      <w:pPr>
        <w:rPr>
          <w:del w:id="77" w:author="Author"/>
          <w:sz w:val="24"/>
          <w:szCs w:val="24"/>
          <w:shd w:val="clear" w:color="auto" w:fill="FFFFFF"/>
        </w:rPr>
      </w:pPr>
    </w:p>
    <w:p w14:paraId="5F4FF6E0" w14:textId="0AAB42A1" w:rsidR="00E51BA5" w:rsidDel="00E51BA5" w:rsidRDefault="00E51BA5" w:rsidP="00755975">
      <w:pPr>
        <w:rPr>
          <w:del w:id="78" w:author="Author"/>
          <w:sz w:val="24"/>
          <w:szCs w:val="24"/>
        </w:rPr>
      </w:pPr>
      <w:del w:id="79" w:author="Author">
        <w:r w:rsidRPr="000918D9" w:rsidDel="00E51BA5">
          <w:rPr>
            <w:sz w:val="24"/>
            <w:szCs w:val="24"/>
            <w:shd w:val="clear" w:color="auto" w:fill="FFFFFF"/>
          </w:rPr>
          <w:delText xml:space="preserve">At the time of the analysis of Study 2 for the EUA, 37,586 (18,801 </w:delText>
        </w:r>
        <w:r w:rsidRPr="000918D9" w:rsidDel="00E51BA5">
          <w:rPr>
            <w:sz w:val="24"/>
            <w:szCs w:val="24"/>
          </w:rPr>
          <w:delText>Pfizer</w:delText>
        </w:r>
        <w:r w:rsidRPr="000918D9" w:rsidDel="00E51BA5">
          <w:rPr>
            <w:sz w:val="24"/>
            <w:szCs w:val="24"/>
          </w:rPr>
          <w:noBreakHyphen/>
          <w:delText>BioNTech COVID</w:delText>
        </w:r>
        <w:r w:rsidRPr="000918D9" w:rsidDel="00E51BA5">
          <w:rPr>
            <w:sz w:val="24"/>
            <w:szCs w:val="24"/>
          </w:rPr>
          <w:noBreakHyphen/>
          <w:delText>19 Vaccine</w:delText>
        </w:r>
        <w:r w:rsidRPr="000918D9" w:rsidDel="00E51BA5">
          <w:rPr>
            <w:sz w:val="24"/>
            <w:szCs w:val="24"/>
            <w:shd w:val="clear" w:color="auto" w:fill="FFFFFF"/>
          </w:rPr>
          <w:delText xml:space="preserve"> </w:delText>
        </w:r>
        <w:r w:rsidRPr="000918D9" w:rsidDel="00E51BA5">
          <w:rPr>
            <w:sz w:val="24"/>
            <w:szCs w:val="24"/>
          </w:rPr>
          <w:delText xml:space="preserve">and 18,785 placebo) </w:delText>
        </w:r>
        <w:r w:rsidRPr="000918D9" w:rsidDel="00E51BA5">
          <w:rPr>
            <w:sz w:val="24"/>
            <w:szCs w:val="24"/>
            <w:shd w:val="clear" w:color="auto" w:fill="FFFFFF"/>
          </w:rPr>
          <w:delText xml:space="preserve">participants 16 years of age or older </w:delText>
        </w:r>
        <w:r w:rsidDel="00E51BA5">
          <w:rPr>
            <w:sz w:val="24"/>
            <w:szCs w:val="24"/>
            <w:shd w:val="clear" w:color="auto" w:fill="FFFFFF"/>
          </w:rPr>
          <w:delText>have</w:delText>
        </w:r>
        <w:r w:rsidRPr="000918D9" w:rsidDel="00E51BA5">
          <w:rPr>
            <w:sz w:val="24"/>
            <w:szCs w:val="24"/>
            <w:shd w:val="clear" w:color="auto" w:fill="FFFFFF"/>
          </w:rPr>
          <w:delText xml:space="preserve"> been followed for a median of 2 months after the second dose of </w:delText>
        </w:r>
        <w:r w:rsidRPr="000918D9" w:rsidDel="00E51BA5">
          <w:rPr>
            <w:sz w:val="24"/>
            <w:szCs w:val="24"/>
          </w:rPr>
          <w:delText>Pfizer</w:delText>
        </w:r>
        <w:r w:rsidRPr="000918D9" w:rsidDel="00E51BA5">
          <w:rPr>
            <w:sz w:val="24"/>
            <w:szCs w:val="24"/>
          </w:rPr>
          <w:noBreakHyphen/>
          <w:delText>BioNTech COVID</w:delText>
        </w:r>
        <w:r w:rsidRPr="000918D9" w:rsidDel="00E51BA5">
          <w:rPr>
            <w:sz w:val="24"/>
            <w:szCs w:val="24"/>
          </w:rPr>
          <w:noBreakHyphen/>
          <w:delText>19 Vaccine.</w:delText>
        </w:r>
      </w:del>
    </w:p>
    <w:p w14:paraId="2B7EAAE6" w14:textId="77777777" w:rsidR="00E51BA5" w:rsidRDefault="00E51BA5" w:rsidP="00755975">
      <w:pPr>
        <w:rPr>
          <w:sz w:val="24"/>
          <w:szCs w:val="24"/>
          <w:shd w:val="clear" w:color="auto" w:fill="FFFFFF"/>
        </w:rPr>
      </w:pPr>
    </w:p>
    <w:p w14:paraId="49553E51" w14:textId="77777777" w:rsidR="00E51BA5" w:rsidRDefault="00E51BA5" w:rsidP="00E51BA5">
      <w:pPr>
        <w:rPr>
          <w:ins w:id="80" w:author="Author"/>
          <w:rFonts w:eastAsia="Times New Roman"/>
          <w:sz w:val="24"/>
          <w:szCs w:val="24"/>
        </w:rPr>
      </w:pPr>
      <w:del w:id="81" w:author="Author">
        <w:r w:rsidRPr="00115017" w:rsidDel="00E51BA5">
          <w:rPr>
            <w:rFonts w:eastAsia="Times New Roman"/>
            <w:sz w:val="24"/>
            <w:szCs w:val="24"/>
          </w:rPr>
          <w:delText xml:space="preserve">The safety evaluation in Study 2 </w:delText>
        </w:r>
        <w:r w:rsidDel="00E51BA5">
          <w:rPr>
            <w:rFonts w:eastAsia="Times New Roman"/>
            <w:sz w:val="24"/>
            <w:szCs w:val="24"/>
          </w:rPr>
          <w:delText xml:space="preserve">is ongoing. </w:delText>
        </w:r>
        <w:r w:rsidRPr="00156F14" w:rsidDel="00E51BA5">
          <w:rPr>
            <w:rFonts w:eastAsia="Times New Roman"/>
            <w:sz w:val="24"/>
            <w:szCs w:val="24"/>
          </w:rPr>
          <w:delText>The safety population includes participants enrolled by October</w:delText>
        </w:r>
        <w:r w:rsidDel="00E51BA5">
          <w:rPr>
            <w:rFonts w:eastAsia="Times New Roman"/>
            <w:sz w:val="24"/>
            <w:szCs w:val="24"/>
          </w:rPr>
          <w:delText> </w:delText>
        </w:r>
        <w:r w:rsidRPr="00156F14" w:rsidDel="00E51BA5">
          <w:rPr>
            <w:rFonts w:eastAsia="Times New Roman"/>
            <w:sz w:val="24"/>
            <w:szCs w:val="24"/>
          </w:rPr>
          <w:delText>9,</w:delText>
        </w:r>
        <w:r w:rsidDel="00E51BA5">
          <w:rPr>
            <w:rFonts w:eastAsia="Times New Roman"/>
            <w:sz w:val="24"/>
            <w:szCs w:val="24"/>
          </w:rPr>
          <w:delText> </w:delText>
        </w:r>
        <w:r w:rsidRPr="00156F14" w:rsidDel="00E51BA5">
          <w:rPr>
            <w:rFonts w:eastAsia="Times New Roman"/>
            <w:sz w:val="24"/>
            <w:szCs w:val="24"/>
          </w:rPr>
          <w:delText xml:space="preserve">2020, and includes safety data accrued through November 14, 2020. </w:delText>
        </w:r>
      </w:del>
      <w:ins w:id="82" w:author="Author">
        <w:r>
          <w:rPr>
            <w:rFonts w:eastAsia="Times New Roman"/>
            <w:sz w:val="24"/>
            <w:szCs w:val="24"/>
          </w:rPr>
          <w:t xml:space="preserve">In Study 2, all participants 12 to &lt;16 years of age, and </w:t>
        </w:r>
      </w:ins>
      <w:del w:id="83" w:author="Author">
        <w:r w:rsidDel="00E51BA5">
          <w:rPr>
            <w:rFonts w:eastAsia="Times New Roman"/>
            <w:sz w:val="24"/>
            <w:szCs w:val="24"/>
          </w:rPr>
          <w:delText>P</w:delText>
        </w:r>
      </w:del>
      <w:ins w:id="84" w:author="Author">
        <w:r>
          <w:rPr>
            <w:rFonts w:eastAsia="Times New Roman"/>
            <w:sz w:val="24"/>
            <w:szCs w:val="24"/>
          </w:rPr>
          <w:t>p</w:t>
        </w:r>
      </w:ins>
      <w:r>
        <w:rPr>
          <w:rFonts w:eastAsia="Times New Roman"/>
          <w:sz w:val="24"/>
          <w:szCs w:val="24"/>
        </w:rPr>
        <w:t xml:space="preserve">articipants </w:t>
      </w:r>
      <w:del w:id="85" w:author="Author">
        <w:r w:rsidDel="00E51BA5">
          <w:rPr>
            <w:rFonts w:eastAsia="Times New Roman"/>
            <w:sz w:val="24"/>
            <w:szCs w:val="24"/>
          </w:rPr>
          <w:delText>18</w:delText>
        </w:r>
      </w:del>
      <w:ins w:id="86" w:author="Author">
        <w:r>
          <w:rPr>
            <w:rFonts w:eastAsia="Times New Roman"/>
            <w:sz w:val="24"/>
            <w:szCs w:val="24"/>
          </w:rPr>
          <w:t>16</w:t>
        </w:r>
      </w:ins>
      <w:r>
        <w:rPr>
          <w:rFonts w:eastAsia="Times New Roman"/>
          <w:sz w:val="24"/>
          <w:szCs w:val="24"/>
        </w:rPr>
        <w:t xml:space="preserve"> years </w:t>
      </w:r>
      <w:ins w:id="87" w:author="Author">
        <w:r>
          <w:rPr>
            <w:rFonts w:eastAsia="Times New Roman"/>
            <w:sz w:val="24"/>
            <w:szCs w:val="24"/>
          </w:rPr>
          <w:t xml:space="preserve">of age </w:t>
        </w:r>
      </w:ins>
      <w:r>
        <w:rPr>
          <w:rFonts w:eastAsia="Times New Roman"/>
          <w:sz w:val="24"/>
          <w:szCs w:val="24"/>
        </w:rPr>
        <w:t>and older in the reactogenicity subset</w:t>
      </w:r>
      <w:ins w:id="88" w:author="Author">
        <w:r>
          <w:rPr>
            <w:rFonts w:eastAsia="Times New Roman"/>
            <w:sz w:val="24"/>
            <w:szCs w:val="24"/>
          </w:rPr>
          <w:t>,</w:t>
        </w:r>
      </w:ins>
      <w:r>
        <w:rPr>
          <w:rFonts w:eastAsia="Times New Roman"/>
          <w:sz w:val="24"/>
          <w:szCs w:val="24"/>
        </w:rPr>
        <w:t xml:space="preserve"> </w:t>
      </w:r>
      <w:del w:id="89" w:author="Author">
        <w:r w:rsidDel="00E51BA5">
          <w:rPr>
            <w:rFonts w:eastAsia="Times New Roman"/>
            <w:sz w:val="24"/>
            <w:szCs w:val="24"/>
          </w:rPr>
          <w:delText>are</w:delText>
        </w:r>
      </w:del>
      <w:ins w:id="90" w:author="Author">
        <w:r>
          <w:rPr>
            <w:rFonts w:eastAsia="Times New Roman"/>
            <w:sz w:val="24"/>
            <w:szCs w:val="24"/>
          </w:rPr>
          <w:t>were</w:t>
        </w:r>
      </w:ins>
      <w:r>
        <w:rPr>
          <w:rFonts w:eastAsia="Times New Roman"/>
          <w:sz w:val="24"/>
          <w:szCs w:val="24"/>
        </w:rPr>
        <w:t xml:space="preserv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ins w:id="91" w:author="Autho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Pr>
            <w:rFonts w:eastAsia="Times New Roman"/>
            <w:sz w:val="24"/>
            <w:szCs w:val="24"/>
          </w:rPr>
          <w:t xml:space="preserve"> through 6</w:t>
        </w:r>
        <w:r w:rsidRPr="00A31CE6">
          <w:rPr>
            <w:rFonts w:eastAsia="Times New Roman"/>
            <w:sz w:val="24"/>
            <w:szCs w:val="24"/>
          </w:rPr>
          <w:t xml:space="preserve"> present the frequency and severity of solicited local and systemic reactions, respectively, within 7 days following each dose of Pfizer</w:t>
        </w:r>
        <w:r>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ins>
    </w:p>
    <w:p w14:paraId="30021C26" w14:textId="66448D9A" w:rsidR="00485BA3" w:rsidRPr="00755975" w:rsidRDefault="00485BA3" w:rsidP="00755975">
      <w:pPr>
        <w:keepNext/>
        <w:rPr>
          <w:ins w:id="92" w:author="Author"/>
          <w:sz w:val="24"/>
          <w:szCs w:val="24"/>
          <w:u w:val="single"/>
          <w:shd w:val="clear" w:color="auto" w:fill="FFFFFF"/>
        </w:rPr>
      </w:pPr>
    </w:p>
    <w:p w14:paraId="11976A7B" w14:textId="17EF86B7" w:rsidR="00485BA3" w:rsidRDefault="00E51BA5" w:rsidP="00755975">
      <w:pPr>
        <w:keepNext/>
        <w:rPr>
          <w:ins w:id="93" w:author="Author"/>
          <w:sz w:val="24"/>
          <w:szCs w:val="24"/>
          <w:u w:val="single"/>
          <w:shd w:val="clear" w:color="auto" w:fill="FFFFFF"/>
        </w:rPr>
      </w:pPr>
      <w:ins w:id="94" w:author="Author">
        <w:r w:rsidRPr="00755975">
          <w:rPr>
            <w:sz w:val="24"/>
            <w:szCs w:val="24"/>
            <w:u w:val="single"/>
            <w:shd w:val="clear" w:color="auto" w:fill="FFFFFF"/>
          </w:rPr>
          <w:t>Participants 16 Years of Age and Older</w:t>
        </w:r>
      </w:ins>
    </w:p>
    <w:p w14:paraId="5B0FCE5E" w14:textId="77777777" w:rsidR="00E51BA5" w:rsidRPr="000918D9" w:rsidRDefault="00E51BA5" w:rsidP="00755975">
      <w:pPr>
        <w:keepNext/>
        <w:rPr>
          <w:ins w:id="95" w:author="Author"/>
          <w:sz w:val="24"/>
          <w:szCs w:val="24"/>
          <w:shd w:val="clear" w:color="auto" w:fill="FFFFFF"/>
        </w:rPr>
      </w:pPr>
    </w:p>
    <w:p w14:paraId="6727DA2D" w14:textId="77777777" w:rsidR="00E51BA5" w:rsidRDefault="00E51BA5" w:rsidP="00E51BA5">
      <w:pPr>
        <w:rPr>
          <w:ins w:id="96" w:author="Author"/>
          <w:sz w:val="24"/>
          <w:szCs w:val="24"/>
        </w:rPr>
      </w:pPr>
      <w:ins w:id="97" w:author="Author">
        <w:r w:rsidRPr="000918D9">
          <w:rPr>
            <w:sz w:val="24"/>
            <w:szCs w:val="24"/>
            <w:shd w:val="clear" w:color="auto" w:fill="FFFFFF"/>
          </w:rPr>
          <w:t>At the time of the analysis of Study 2 for the EUA,</w:t>
        </w:r>
        <w:r w:rsidRPr="000918D9" w:rsidDel="00E417A6">
          <w:rPr>
            <w:sz w:val="24"/>
            <w:szCs w:val="24"/>
            <w:shd w:val="clear" w:color="auto" w:fill="FFFFFF"/>
          </w:rPr>
          <w:t xml:space="preserve"> </w:t>
        </w:r>
        <w:r w:rsidRPr="000918D9">
          <w:rPr>
            <w:sz w:val="24"/>
            <w:szCs w:val="24"/>
            <w:shd w:val="clear" w:color="auto" w:fill="FFFFFF"/>
          </w:rPr>
          <w:t xml:space="preserve">37,586 (18,801 </w:t>
        </w:r>
        <w:r w:rsidRPr="000918D9">
          <w:rPr>
            <w:sz w:val="24"/>
            <w:szCs w:val="24"/>
          </w:rPr>
          <w:t>Pfizer</w:t>
        </w:r>
        <w:r w:rsidRPr="000918D9">
          <w:rPr>
            <w:sz w:val="24"/>
            <w:szCs w:val="24"/>
          </w:rPr>
          <w:noBreakHyphen/>
          <w:t>BioNTech COVID</w:t>
        </w:r>
        <w:r w:rsidRPr="000918D9">
          <w:rPr>
            <w:sz w:val="24"/>
            <w:szCs w:val="24"/>
          </w:rPr>
          <w:noBreakHyphen/>
          <w:t>19 Vaccine</w:t>
        </w:r>
        <w:r w:rsidRPr="000918D9">
          <w:rPr>
            <w:sz w:val="24"/>
            <w:szCs w:val="24"/>
            <w:shd w:val="clear" w:color="auto" w:fill="FFFFFF"/>
          </w:rPr>
          <w:t xml:space="preserve"> </w:t>
        </w:r>
        <w:r w:rsidRPr="000918D9">
          <w:rPr>
            <w:sz w:val="24"/>
            <w:szCs w:val="24"/>
          </w:rPr>
          <w:t xml:space="preserve">and 18,785 placebo) </w:t>
        </w:r>
        <w:r w:rsidRPr="000918D9">
          <w:rPr>
            <w:sz w:val="24"/>
            <w:szCs w:val="24"/>
            <w:shd w:val="clear" w:color="auto" w:fill="FFFFFF"/>
          </w:rPr>
          <w:t xml:space="preserve">participants 16 years of age or older </w:t>
        </w:r>
        <w:r>
          <w:rPr>
            <w:sz w:val="24"/>
            <w:szCs w:val="24"/>
            <w:shd w:val="clear" w:color="auto" w:fill="FFFFFF"/>
          </w:rPr>
          <w:t>had</w:t>
        </w:r>
        <w:r w:rsidRPr="000918D9">
          <w:rPr>
            <w:sz w:val="24"/>
            <w:szCs w:val="24"/>
            <w:shd w:val="clear" w:color="auto" w:fill="FFFFFF"/>
          </w:rPr>
          <w:t xml:space="preserve"> been followed for a median of 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ins>
    </w:p>
    <w:p w14:paraId="40EDE884" w14:textId="77777777" w:rsidR="00115017" w:rsidRPr="000918D9" w:rsidRDefault="00115017" w:rsidP="00755975">
      <w:pPr>
        <w:rPr>
          <w:ins w:id="98" w:author="Author"/>
          <w:sz w:val="24"/>
          <w:szCs w:val="24"/>
        </w:rPr>
      </w:pPr>
    </w:p>
    <w:p w14:paraId="5CC95F86" w14:textId="11A0274C" w:rsidR="00115017" w:rsidRDefault="00115017" w:rsidP="00755975">
      <w:pPr>
        <w:rPr>
          <w:ins w:id="99" w:author="Author"/>
          <w:rFonts w:eastAsia="Times New Roman"/>
          <w:sz w:val="24"/>
          <w:szCs w:val="24"/>
        </w:rPr>
      </w:pPr>
      <w:ins w:id="100" w:author="Autho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ins>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6C76D089" w:rsidR="00CF2BAB" w:rsidRPr="00C539A2" w:rsidRDefault="00730EF6" w:rsidP="00E73019">
      <w:pPr>
        <w:keepNext/>
        <w:shd w:val="clear" w:color="auto" w:fill="FFFFFF"/>
        <w:rPr>
          <w:rFonts w:eastAsia="Times New Roman"/>
          <w:sz w:val="24"/>
          <w:szCs w:val="24"/>
          <w:u w:val="single"/>
        </w:rPr>
      </w:pPr>
      <w:ins w:id="101" w:author="Author">
        <w:r w:rsidRPr="00901FD9">
          <w:rPr>
            <w:rFonts w:eastAsia="Times New Roman"/>
            <w:sz w:val="24"/>
            <w:szCs w:val="24"/>
            <w:u w:val="single"/>
          </w:rPr>
          <w:lastRenderedPageBreak/>
          <w:t>Solicited</w:t>
        </w:r>
        <w:r w:rsidRPr="00C539A2">
          <w:rPr>
            <w:rFonts w:eastAsia="Times New Roman"/>
            <w:sz w:val="24"/>
            <w:szCs w:val="24"/>
            <w:u w:val="single"/>
          </w:rPr>
          <w:t xml:space="preserve"> </w:t>
        </w:r>
      </w:ins>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del w:id="102" w:author="Author">
        <w:r w:rsidR="00342AB5">
          <w:rPr>
            <w:rFonts w:eastAsia="Times New Roman"/>
            <w:sz w:val="24"/>
            <w:szCs w:val="24"/>
            <w:u w:val="single"/>
          </w:rPr>
          <w:delText xml:space="preserve"> </w:delText>
        </w:r>
        <w:r w:rsidR="00CF2BAB" w:rsidRPr="00901FD9">
          <w:rPr>
            <w:rFonts w:eastAsia="Times New Roman"/>
            <w:sz w:val="24"/>
            <w:szCs w:val="24"/>
            <w:u w:val="single"/>
          </w:rPr>
          <w:delText>Solicited</w:delText>
        </w:r>
        <w:r w:rsidR="00CF2BAB" w:rsidRPr="00C539A2">
          <w:rPr>
            <w:rFonts w:eastAsia="Times New Roman"/>
            <w:sz w:val="24"/>
            <w:szCs w:val="24"/>
            <w:u w:val="single"/>
          </w:rPr>
          <w:delText xml:space="preserve"> in the </w:delText>
        </w:r>
        <w:r w:rsidR="006D71AD" w:rsidRPr="00FE215E">
          <w:rPr>
            <w:rFonts w:eastAsia="Times New Roman"/>
            <w:sz w:val="24"/>
            <w:szCs w:val="24"/>
            <w:u w:val="single"/>
          </w:rPr>
          <w:delText>Study 2</w:delText>
        </w:r>
      </w:del>
    </w:p>
    <w:p w14:paraId="4133D2A6" w14:textId="77777777" w:rsidR="00891BBB" w:rsidRPr="00CF2BAB" w:rsidRDefault="00891BBB" w:rsidP="00E73019">
      <w:pPr>
        <w:keepNext/>
        <w:shd w:val="clear" w:color="auto" w:fill="FFFFFF"/>
        <w:rPr>
          <w:rFonts w:eastAsia="Times New Roman"/>
          <w:sz w:val="24"/>
        </w:rPr>
      </w:pPr>
    </w:p>
    <w:p w14:paraId="252B1042" w14:textId="77777777" w:rsidR="00CF2BAB" w:rsidRDefault="00CF2BAB" w:rsidP="00CF2BAB">
      <w:pPr>
        <w:shd w:val="clear" w:color="auto" w:fill="FFFFFF"/>
        <w:rPr>
          <w:del w:id="103" w:author="Author"/>
          <w:rFonts w:eastAsia="Times New Roman"/>
          <w:sz w:val="24"/>
        </w:rPr>
      </w:pPr>
      <w:del w:id="104" w:author="Author">
        <w:r w:rsidRPr="00CF2BAB">
          <w:rPr>
            <w:rFonts w:eastAsia="Times New Roman"/>
            <w:sz w:val="24"/>
          </w:rPr>
          <w:delText xml:space="preserve">Table 1 and </w:delText>
        </w:r>
        <w:r w:rsidR="004F7800">
          <w:rPr>
            <w:rFonts w:eastAsia="Times New Roman"/>
            <w:sz w:val="24"/>
          </w:rPr>
          <w:delText xml:space="preserve">Table </w:delText>
        </w:r>
        <w:r w:rsidRPr="00CF2BAB">
          <w:rPr>
            <w:rFonts w:eastAsia="Times New Roman"/>
            <w:sz w:val="24"/>
          </w:rPr>
          <w:delText xml:space="preserve">2 </w:delText>
        </w:r>
        <w:r w:rsidRPr="00A032A5">
          <w:rPr>
            <w:rFonts w:eastAsia="Times New Roman"/>
            <w:sz w:val="24"/>
          </w:rPr>
          <w:delText xml:space="preserve">present the </w:delText>
        </w:r>
        <w:r w:rsidR="006D71AD" w:rsidRPr="00A032A5">
          <w:rPr>
            <w:rFonts w:eastAsia="Times New Roman"/>
            <w:sz w:val="24"/>
          </w:rPr>
          <w:delText xml:space="preserve">frequency </w:delText>
        </w:r>
        <w:r w:rsidRPr="00A032A5">
          <w:rPr>
            <w:rFonts w:eastAsia="Times New Roman"/>
            <w:sz w:val="24"/>
          </w:rPr>
          <w:delText>and severity</w:delText>
        </w:r>
        <w:r w:rsidRPr="00CF2BAB">
          <w:rPr>
            <w:rFonts w:eastAsia="Times New Roman"/>
            <w:sz w:val="24"/>
          </w:rPr>
          <w:delText xml:space="preserve"> of solicited local and systemic </w:delText>
        </w:r>
        <w:r w:rsidR="00CD35D5">
          <w:rPr>
            <w:rFonts w:eastAsia="Times New Roman"/>
            <w:sz w:val="24"/>
          </w:rPr>
          <w:delText>reactions</w:delText>
        </w:r>
        <w:r w:rsidR="00BB1AA2">
          <w:rPr>
            <w:rFonts w:eastAsia="Times New Roman"/>
            <w:sz w:val="24"/>
          </w:rPr>
          <w:delText>, respectively,</w:delText>
        </w:r>
        <w:r w:rsidR="00DE707B">
          <w:rPr>
            <w:rFonts w:eastAsia="Times New Roman"/>
            <w:sz w:val="24"/>
          </w:rPr>
          <w:delText xml:space="preserve"> </w:delText>
        </w:r>
        <w:r w:rsidRPr="00CF2BAB">
          <w:rPr>
            <w:rFonts w:eastAsia="Times New Roman"/>
            <w:sz w:val="24"/>
          </w:rPr>
          <w:delText>within 7</w:delText>
        </w:r>
        <w:r w:rsidR="004F7800">
          <w:rPr>
            <w:rFonts w:eastAsia="Times New Roman"/>
            <w:sz w:val="24"/>
          </w:rPr>
          <w:delText> </w:delText>
        </w:r>
        <w:r w:rsidRPr="00CF2BAB">
          <w:rPr>
            <w:rFonts w:eastAsia="Times New Roman"/>
            <w:sz w:val="24"/>
          </w:rPr>
          <w:delText xml:space="preserve">days following each dose of </w:delText>
        </w:r>
        <w:r w:rsidRPr="00CF2BAB">
          <w:rPr>
            <w:sz w:val="24"/>
            <w:szCs w:val="24"/>
          </w:rPr>
          <w:delText>Pfizer</w:delText>
        </w:r>
        <w:r w:rsidRPr="00CF2BAB">
          <w:rPr>
            <w:sz w:val="24"/>
            <w:szCs w:val="24"/>
          </w:rPr>
          <w:noBreakHyphen/>
          <w:delText>BioNTech COVID</w:delText>
        </w:r>
        <w:r w:rsidRPr="00CF2BAB">
          <w:rPr>
            <w:sz w:val="24"/>
            <w:szCs w:val="24"/>
          </w:rPr>
          <w:noBreakHyphen/>
          <w:delText>19 Vaccine</w:delText>
        </w:r>
        <w:r w:rsidRPr="00CF2BAB">
          <w:rPr>
            <w:rFonts w:eastAsia="Times New Roman"/>
            <w:sz w:val="24"/>
            <w:szCs w:val="24"/>
          </w:rPr>
          <w:delText xml:space="preserve"> </w:delText>
        </w:r>
        <w:r w:rsidRPr="00CF2BAB">
          <w:rPr>
            <w:rFonts w:eastAsia="Times New Roman"/>
            <w:sz w:val="24"/>
          </w:rPr>
          <w:delText xml:space="preserve">and </w:delText>
        </w:r>
        <w:r w:rsidR="00FF3751">
          <w:rPr>
            <w:rFonts w:eastAsia="Times New Roman"/>
            <w:sz w:val="24"/>
          </w:rPr>
          <w:delText xml:space="preserve">placebo </w:delText>
        </w:r>
        <w:r w:rsidR="008E4D5A">
          <w:rPr>
            <w:rFonts w:eastAsia="Times New Roman"/>
            <w:sz w:val="24"/>
          </w:rPr>
          <w:delText>in</w:delText>
        </w:r>
        <w:r w:rsidRPr="00CF2BAB">
          <w:rPr>
            <w:rFonts w:eastAsia="Times New Roman"/>
            <w:sz w:val="24"/>
          </w:rPr>
          <w:delText xml:space="preserve"> </w:delText>
        </w:r>
        <w:r w:rsidR="00290C1E">
          <w:rPr>
            <w:rFonts w:eastAsia="Times New Roman"/>
            <w:sz w:val="24"/>
          </w:rPr>
          <w:delText xml:space="preserve">the subset of </w:delText>
        </w:r>
        <w:r w:rsidR="00FF3751" w:rsidRPr="002B2F18">
          <w:rPr>
            <w:rFonts w:eastAsia="Times New Roman"/>
            <w:sz w:val="24"/>
          </w:rPr>
          <w:delText xml:space="preserve">participants </w:delText>
        </w:r>
        <w:r w:rsidR="00290C1E">
          <w:rPr>
            <w:rFonts w:eastAsia="Times New Roman"/>
            <w:sz w:val="24"/>
          </w:rPr>
          <w:delText xml:space="preserve">18 </w:delText>
        </w:r>
        <w:r w:rsidRPr="002B2F18">
          <w:rPr>
            <w:rFonts w:eastAsia="Times New Roman"/>
            <w:sz w:val="24"/>
          </w:rPr>
          <w:delText>to</w:delText>
        </w:r>
        <w:r w:rsidRPr="00CF2BAB">
          <w:rPr>
            <w:rFonts w:eastAsia="Times New Roman"/>
            <w:sz w:val="24"/>
          </w:rPr>
          <w:delText xml:space="preserve"> 55</w:delText>
        </w:r>
        <w:r w:rsidR="004F7800">
          <w:rPr>
            <w:rFonts w:eastAsia="Times New Roman"/>
            <w:sz w:val="24"/>
          </w:rPr>
          <w:delText> </w:delText>
        </w:r>
        <w:r w:rsidRPr="00CF2BAB">
          <w:rPr>
            <w:rFonts w:eastAsia="Times New Roman"/>
            <w:sz w:val="24"/>
          </w:rPr>
          <w:delText>years of age</w:delText>
        </w:r>
        <w:r w:rsidR="00290C1E" w:rsidRPr="00290C1E">
          <w:rPr>
            <w:rFonts w:eastAsia="Times New Roman"/>
            <w:sz w:val="24"/>
          </w:rPr>
          <w:delText xml:space="preserve"> </w:delText>
        </w:r>
        <w:r w:rsidR="00290C1E">
          <w:rPr>
            <w:rFonts w:eastAsia="Times New Roman"/>
            <w:sz w:val="24"/>
          </w:rPr>
          <w:delText>included in the EUA safety population who were monitored for reactogenicity with an electronic diary</w:delText>
        </w:r>
        <w:r w:rsidRPr="00CF2BAB">
          <w:rPr>
            <w:rFonts w:eastAsia="Times New Roman"/>
            <w:sz w:val="24"/>
          </w:rPr>
          <w:delText xml:space="preserve">. </w:delText>
        </w:r>
      </w:del>
    </w:p>
    <w:p w14:paraId="001B6A74" w14:textId="77777777" w:rsidR="00290C1E" w:rsidRDefault="00290C1E" w:rsidP="00CF2BAB">
      <w:pPr>
        <w:shd w:val="clear" w:color="auto" w:fill="FFFFFF"/>
        <w:rPr>
          <w:del w:id="105" w:author="Author"/>
          <w:rFonts w:eastAsia="Times New Roman"/>
          <w:sz w:val="24"/>
        </w:rPr>
      </w:pPr>
    </w:p>
    <w:p w14:paraId="36CF99A4" w14:textId="77777777" w:rsidR="00156334" w:rsidRPr="00D61D6F" w:rsidRDefault="00156334" w:rsidP="00156334">
      <w:pPr>
        <w:shd w:val="clear" w:color="auto" w:fill="FFFFFF"/>
        <w:rPr>
          <w:del w:id="106" w:author="Author"/>
          <w:rFonts w:eastAsia="Times New Roman"/>
          <w:sz w:val="24"/>
        </w:rPr>
      </w:pPr>
      <w:del w:id="107" w:author="Author">
        <w:r w:rsidRPr="004D1A40">
          <w:rPr>
            <w:rFonts w:eastAsia="Times New Roman"/>
            <w:sz w:val="24"/>
          </w:rPr>
          <w:delText>Table 3 and Table 4 present the frequency and severity of reported solicited local and systemic reactions, respectively, within 7 days of each dose of Pfizer</w:delText>
        </w:r>
        <w:r>
          <w:rPr>
            <w:rFonts w:eastAsia="Times New Roman"/>
            <w:sz w:val="24"/>
          </w:rPr>
          <w:delText>-</w:delText>
        </w:r>
        <w:r w:rsidRPr="004D1A40">
          <w:rPr>
            <w:rFonts w:eastAsia="Times New Roman"/>
            <w:sz w:val="24"/>
          </w:rPr>
          <w:delText>BioNTech COVID</w:delText>
        </w:r>
        <w:r w:rsidR="002638DC">
          <w:rPr>
            <w:rFonts w:eastAsia="Times New Roman"/>
            <w:sz w:val="24"/>
          </w:rPr>
          <w:noBreakHyphen/>
        </w:r>
        <w:r w:rsidRPr="004D1A40">
          <w:rPr>
            <w:rFonts w:eastAsia="Times New Roman"/>
            <w:sz w:val="24"/>
          </w:rPr>
          <w:delText>19 Vaccine and placebo for participants 56 years of age and older.</w:delText>
        </w:r>
      </w:del>
    </w:p>
    <w:p w14:paraId="5545F694" w14:textId="77777777" w:rsidR="00156334" w:rsidRPr="00330A6B" w:rsidRDefault="00156334" w:rsidP="00156334">
      <w:pPr>
        <w:shd w:val="clear" w:color="auto" w:fill="FFFFFF"/>
        <w:rPr>
          <w:del w:id="108" w:author="Author"/>
          <w:rFonts w:eastAsia="Times New Roman"/>
          <w:sz w:val="24"/>
        </w:rPr>
      </w:pPr>
    </w:p>
    <w:p w14:paraId="1D272603" w14:textId="7811775C" w:rsidR="00156334" w:rsidRDefault="00ED62A0" w:rsidP="00755975">
      <w:pPr>
        <w:shd w:val="clear" w:color="auto" w:fill="FFFFFF"/>
        <w:rPr>
          <w:rFonts w:eastAsia="Times New Roman"/>
          <w:sz w:val="24"/>
        </w:rPr>
      </w:pPr>
      <w:del w:id="109" w:author="Author">
        <w:r w:rsidRPr="004D512A">
          <w:rPr>
            <w:rFonts w:eastAsia="Times New Roman"/>
            <w:sz w:val="24"/>
          </w:rPr>
          <w:delText>Across both age groups</w:delText>
        </w:r>
      </w:del>
      <w:ins w:id="110" w:author="Autho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ins>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511CFE54" w:rsidR="00CF4965" w:rsidRPr="000918D9" w:rsidRDefault="00953404" w:rsidP="00755975">
      <w:pPr>
        <w:keepNext/>
        <w:tabs>
          <w:tab w:val="left" w:pos="1080"/>
        </w:tabs>
        <w:ind w:left="1080" w:hanging="1080"/>
        <w:rPr>
          <w:b/>
          <w:bCs/>
          <w:sz w:val="24"/>
          <w:szCs w:val="24"/>
        </w:rPr>
      </w:pPr>
      <w:bookmarkStart w:id="111" w:name="_Hlk56493722"/>
      <w:r w:rsidRPr="000918D9">
        <w:rPr>
          <w:b/>
          <w:bCs/>
          <w:sz w:val="24"/>
          <w:szCs w:val="24"/>
        </w:rPr>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del w:id="112" w:author="Author">
        <w:r w:rsidRPr="000918D9">
          <w:rPr>
            <w:b/>
            <w:bCs/>
            <w:sz w:val="24"/>
            <w:szCs w:val="24"/>
          </w:rPr>
          <w:delText>-</w:delText>
        </w:r>
      </w:del>
      <w:ins w:id="113" w:author="Author">
        <w:r w:rsidR="007A7748">
          <w:rPr>
            <w:b/>
            <w:bCs/>
            <w:sz w:val="24"/>
            <w:szCs w:val="24"/>
          </w:rPr>
          <w:t xml:space="preserve"> Through </w:t>
        </w:r>
      </w:ins>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E73019">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E73019">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E73019">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E73019">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E73019">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E73019">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111"/>
    </w:tbl>
    <w:p w14:paraId="65DC4E9C" w14:textId="77777777" w:rsidR="00C125E9" w:rsidRDefault="00C125E9" w:rsidP="00755975">
      <w:pPr>
        <w:shd w:val="clear" w:color="auto" w:fill="FFFFFF"/>
        <w:rPr>
          <w:rFonts w:eastAsia="Times New Roman"/>
          <w:sz w:val="24"/>
        </w:rPr>
      </w:pPr>
    </w:p>
    <w:p w14:paraId="40672FB7" w14:textId="6055CABC" w:rsidR="006D088F" w:rsidRPr="000918D9" w:rsidRDefault="006D088F" w:rsidP="00755975">
      <w:pPr>
        <w:tabs>
          <w:tab w:val="left" w:pos="1080"/>
        </w:tabs>
        <w:ind w:left="1080" w:hanging="1080"/>
        <w:rPr>
          <w:b/>
          <w:bCs/>
          <w:sz w:val="24"/>
          <w:szCs w:val="24"/>
        </w:rPr>
      </w:pPr>
      <w:r w:rsidRPr="000918D9">
        <w:rPr>
          <w:b/>
          <w:bCs/>
          <w:sz w:val="24"/>
          <w:szCs w:val="24"/>
        </w:rPr>
        <w:lastRenderedPageBreak/>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del w:id="114" w:author="Author">
        <w:r w:rsidRPr="000918D9">
          <w:rPr>
            <w:b/>
            <w:bCs/>
            <w:sz w:val="24"/>
            <w:szCs w:val="24"/>
          </w:rPr>
          <w:delText>-</w:delText>
        </w:r>
      </w:del>
      <w:ins w:id="115" w:author="Author">
        <w:r w:rsidR="007A7748">
          <w:rPr>
            <w:b/>
            <w:bCs/>
            <w:sz w:val="24"/>
            <w:szCs w:val="24"/>
          </w:rPr>
          <w:t xml:space="preserve"> Through </w:t>
        </w:r>
      </w:ins>
      <w:r w:rsidRPr="000918D9">
        <w:rPr>
          <w:b/>
          <w:bCs/>
          <w:sz w:val="24"/>
          <w:szCs w:val="24"/>
        </w:rPr>
        <w:t>55 Years of Age</w:t>
      </w:r>
      <w:r w:rsidRPr="00BC524F">
        <w:rPr>
          <w:b/>
          <w:bCs/>
          <w:sz w:val="24"/>
          <w:szCs w:val="24"/>
          <w:vertAlign w:val="superscript"/>
        </w:rPr>
        <w:t>‡</w:t>
      </w:r>
      <w:r w:rsidRPr="000918D9">
        <w:rPr>
          <w:b/>
          <w:bCs/>
          <w:sz w:val="24"/>
          <w:szCs w:val="24"/>
        </w:rPr>
        <w:t xml:space="preserve"> –</w:t>
      </w:r>
      <w:ins w:id="116" w:author="Author">
        <w:r w:rsidRPr="000918D9">
          <w:rPr>
            <w:b/>
            <w:bCs/>
            <w:sz w:val="24"/>
            <w:szCs w:val="24"/>
          </w:rPr>
          <w:t xml:space="preserve"> </w:t>
        </w:r>
        <w:r w:rsidR="0008788C">
          <w:rPr>
            <w:b/>
            <w:bCs/>
            <w:sz w:val="24"/>
            <w:szCs w:val="24"/>
          </w:rPr>
          <w:t>Reactogenicity Subset of the</w:t>
        </w:r>
      </w:ins>
      <w:r w:rsidR="0008788C">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E73019">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E73019">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E73019">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E73019">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E73019">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E73019">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E73019">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E73019">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E73019">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E73019">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E73019">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E73019">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E73019">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E73019">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E73019">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E73019">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lastRenderedPageBreak/>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ins w:id="117" w:author="Author">
        <w:r w:rsidR="00653A29">
          <w:rPr>
            <w:b/>
            <w:bCs/>
            <w:sz w:val="24"/>
            <w:szCs w:val="24"/>
          </w:rPr>
          <w:t xml:space="preserve">Reactogenicity Subset of the </w:t>
        </w:r>
      </w:ins>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E73019">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E73019">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E73019">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E73019">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E73019">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E73019">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564F6F8E" w:rsidR="006D088F" w:rsidRDefault="006D088F" w:rsidP="00755975">
            <w:pPr>
              <w:tabs>
                <w:tab w:val="left" w:pos="240"/>
              </w:tabs>
              <w:ind w:left="240" w:hanging="240"/>
              <w:rPr>
                <w:color w:val="000000"/>
              </w:rPr>
            </w:pPr>
            <w:r w:rsidRPr="00AF6533">
              <w:rPr>
                <w:color w:val="000000"/>
              </w:rPr>
              <w:t>d.</w:t>
            </w:r>
            <w:r>
              <w:rPr>
                <w:color w:val="000000"/>
              </w:rPr>
              <w:tab/>
            </w:r>
            <w:del w:id="118" w:author="Author">
              <w:r w:rsidRPr="00AF6533">
                <w:rPr>
                  <w:color w:val="000000"/>
                </w:rPr>
                <w:delText xml:space="preserve"> </w:delText>
              </w:r>
            </w:del>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lastRenderedPageBreak/>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73019">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73019">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E73019" w14:paraId="4019780E" w14:textId="77777777" w:rsidTr="00E73019">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E73019" w14:paraId="1C44AA0C" w14:textId="77777777" w:rsidTr="00E73019">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E73019" w14:paraId="53F3730E" w14:textId="77777777" w:rsidTr="00E73019">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E73019" w14:paraId="1C1A2C1C" w14:textId="77777777" w:rsidTr="00E73019">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26586D"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73019">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E73019" w14:paraId="6C33DF5A" w14:textId="77777777" w:rsidTr="00E73019">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E73019" w14:paraId="2291CB63" w14:textId="77777777" w:rsidTr="00E73019">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E73019" w14:paraId="06421E01" w14:textId="77777777" w:rsidTr="00E73019">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26586D"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73019">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E73019" w14:paraId="3553B10F" w14:textId="77777777" w:rsidTr="00E73019">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E73019" w14:paraId="3FF1BC86" w14:textId="77777777" w:rsidTr="00E73019">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E73019" w14:paraId="77389FDC" w14:textId="77777777" w:rsidTr="00E73019">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26586D"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73019">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E73019" w14:paraId="605D873F" w14:textId="77777777" w:rsidTr="00E73019">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E73019" w14:paraId="27FFFC43" w14:textId="77777777" w:rsidTr="00E73019">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E73019" w14:paraId="0C148CAB" w14:textId="77777777" w:rsidTr="00E73019">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26586D"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73019">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E73019" w14:paraId="138DBDF5" w14:textId="77777777" w:rsidTr="00E73019">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E73019" w14:paraId="46F3A28E" w14:textId="77777777" w:rsidTr="00E73019">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E73019" w14:paraId="5D69A43A" w14:textId="77777777" w:rsidTr="00E73019">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26586D"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73019">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E73019" w14:paraId="65F5C342" w14:textId="77777777" w:rsidTr="00E73019">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E73019" w14:paraId="44818FB8" w14:textId="77777777" w:rsidTr="00E73019">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E73019" w14:paraId="50A2B417" w14:textId="77777777" w:rsidTr="00E73019">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26586D"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73019">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E73019" w14:paraId="1C8EB3DD" w14:textId="77777777" w:rsidTr="00E73019">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E73019" w14:paraId="4CFE0C1D" w14:textId="77777777" w:rsidTr="00E73019">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E73019" w14:paraId="5E4D9857" w14:textId="77777777" w:rsidTr="00E73019">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26586D"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73019">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E73019" w14:paraId="10FA831C" w14:textId="77777777" w:rsidTr="00E73019">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E73019" w14:paraId="739D27E1" w14:textId="77777777" w:rsidTr="00E73019">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E73019" w14:paraId="17A748F2" w14:textId="77777777" w:rsidTr="00E73019">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lastRenderedPageBreak/>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E73019" w14:paraId="3FFD2347" w14:textId="77777777" w:rsidTr="00E73019">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26586D"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56BB77DF" w:rsidR="002877C9" w:rsidRDefault="00D32316" w:rsidP="00755975">
      <w:pPr>
        <w:shd w:val="clear" w:color="auto" w:fill="FFFFFF"/>
        <w:rPr>
          <w:ins w:id="119" w:author="Autho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del w:id="120" w:author="Author">
        <w:r w:rsidRPr="0087669B">
          <w:rPr>
            <w:rFonts w:eastAsia="Times New Roman"/>
            <w:sz w:val="24"/>
          </w:rPr>
          <w:delText>to</w:delText>
        </w:r>
      </w:del>
      <w:ins w:id="121" w:author="Author">
        <w:r w:rsidRPr="0087669B">
          <w:rPr>
            <w:rFonts w:eastAsia="Times New Roman"/>
            <w:sz w:val="24"/>
          </w:rPr>
          <w:t>t</w:t>
        </w:r>
        <w:r w:rsidR="009C0C49">
          <w:rPr>
            <w:rFonts w:eastAsia="Times New Roman"/>
            <w:sz w:val="24"/>
          </w:rPr>
          <w:t>hrough</w:t>
        </w:r>
      </w:ins>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del w:id="122" w:author="Author">
        <w:r w:rsidR="00970E3C" w:rsidRPr="0087669B">
          <w:rPr>
            <w:rFonts w:eastAsia="Times New Roman"/>
            <w:sz w:val="24"/>
          </w:rPr>
          <w:delText xml:space="preserve"> </w:delText>
        </w:r>
      </w:del>
      <w:ins w:id="123" w:author="Author">
        <w:r w:rsidR="00C7145D">
          <w:rPr>
            <w:rFonts w:eastAsia="Times New Roman"/>
            <w:sz w:val="24"/>
          </w:rPr>
          <w:t> </w:t>
        </w:r>
      </w:ins>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del w:id="124" w:author="Author">
        <w:r w:rsidR="002E7B31" w:rsidRPr="0087669B">
          <w:rPr>
            <w:rFonts w:eastAsia="Arial"/>
            <w:bCs/>
            <w:sz w:val="24"/>
            <w:szCs w:val="24"/>
          </w:rPr>
          <w:delText>-</w:delText>
        </w:r>
      </w:del>
      <w:ins w:id="125" w:author="Author">
        <w:r w:rsidR="00C7145D">
          <w:rPr>
            <w:rFonts w:eastAsia="Arial"/>
            <w:bCs/>
            <w:sz w:val="24"/>
            <w:szCs w:val="24"/>
          </w:rPr>
          <w:noBreakHyphen/>
        </w:r>
      </w:ins>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ins w:id="126" w:author="Author">
        <w:r w:rsidR="00C7145D">
          <w:rPr>
            <w:rFonts w:eastAsia="Times New Roman"/>
            <w:sz w:val="24"/>
          </w:rPr>
          <w:t>,</w:t>
        </w:r>
      </w:ins>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ins w:id="127" w:author="Author">
        <w:r w:rsidR="00C7145D">
          <w:rPr>
            <w:rFonts w:eastAsia="Times New Roman"/>
            <w:sz w:val="24"/>
          </w:rPr>
          <w:t>,</w:t>
        </w:r>
      </w:ins>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ins w:id="128" w:author="Author"/>
          <w:rFonts w:eastAsia="Times New Roman"/>
          <w:sz w:val="24"/>
        </w:rPr>
      </w:pPr>
    </w:p>
    <w:p w14:paraId="2A036971" w14:textId="3565F308" w:rsidR="00D32316" w:rsidRPr="00D32316" w:rsidRDefault="003E4051" w:rsidP="00E73019">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del w:id="129" w:author="Author">
        <w:r w:rsidR="002E7B31">
          <w:rPr>
            <w:rFonts w:eastAsia="Times New Roman"/>
            <w:sz w:val="24"/>
          </w:rPr>
          <w:delText>-</w:delText>
        </w:r>
      </w:del>
      <w:ins w:id="130" w:author="Author">
        <w:r w:rsidR="00C7145D">
          <w:rPr>
            <w:rFonts w:eastAsia="Times New Roman"/>
            <w:sz w:val="24"/>
          </w:rPr>
          <w:noBreakHyphen/>
        </w:r>
      </w:ins>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01371251" w:rsidR="00851999" w:rsidRDefault="00E710F6" w:rsidP="00755975">
      <w:pPr>
        <w:shd w:val="clear" w:color="auto" w:fill="FFFFFF"/>
        <w:rPr>
          <w:ins w:id="131" w:author="Author"/>
          <w:rFonts w:eastAsia="Times New Roman"/>
          <w:sz w:val="24"/>
        </w:rPr>
      </w:pPr>
      <w:del w:id="132" w:author="Author">
        <w:r w:rsidRPr="0087669B">
          <w:rPr>
            <w:rFonts w:eastAsia="Times New Roman"/>
            <w:sz w:val="24"/>
          </w:rPr>
          <w:delText>Overall in</w:delText>
        </w:r>
      </w:del>
      <w:ins w:id="133" w:author="Author">
        <w:r w:rsidR="00012695">
          <w:rPr>
            <w:rFonts w:eastAsia="Times New Roman"/>
            <w:sz w:val="24"/>
          </w:rPr>
          <w:t>I</w:t>
        </w:r>
        <w:r w:rsidRPr="0087669B">
          <w:rPr>
            <w:rFonts w:eastAsia="Times New Roman"/>
            <w:sz w:val="24"/>
          </w:rPr>
          <w:t>n</w:t>
        </w:r>
      </w:ins>
      <w:r w:rsidRPr="0087669B">
        <w:rPr>
          <w:rFonts w:eastAsia="Times New Roman"/>
          <w:sz w:val="24"/>
        </w:rPr>
        <w:t xml:space="preserve">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del w:id="134" w:author="Author">
        <w:r w:rsidRPr="0087669B">
          <w:rPr>
            <w:rFonts w:eastAsia="Times New Roman"/>
            <w:sz w:val="24"/>
          </w:rPr>
          <w:delText>to</w:delText>
        </w:r>
      </w:del>
      <w:ins w:id="135" w:author="Author">
        <w:r w:rsidRPr="0087669B">
          <w:rPr>
            <w:rFonts w:eastAsia="Times New Roman"/>
            <w:sz w:val="24"/>
          </w:rPr>
          <w:t>t</w:t>
        </w:r>
        <w:r w:rsidR="005525BE">
          <w:rPr>
            <w:rFonts w:eastAsia="Times New Roman"/>
            <w:sz w:val="24"/>
          </w:rPr>
          <w:t>hrough</w:t>
        </w:r>
      </w:ins>
      <w:r w:rsidRPr="0087669B">
        <w:rPr>
          <w:rFonts w:eastAsia="Times New Roman"/>
          <w:sz w:val="24"/>
        </w:rPr>
        <w:t xml:space="preserve"> 55 years of age received</w:t>
      </w:r>
      <w:r w:rsidRPr="0087669B">
        <w:rPr>
          <w:rFonts w:eastAsia="Arial"/>
          <w:bCs/>
          <w:sz w:val="24"/>
          <w:szCs w:val="24"/>
        </w:rPr>
        <w:t xml:space="preserve"> 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006C54D9">
        <w:rPr>
          <w:rFonts w:eastAsia="Arial"/>
          <w:bCs/>
          <w:sz w:val="24"/>
          <w:szCs w:val="24"/>
        </w:rPr>
        <w:t xml:space="preserve"> and 10,851 participants received placebo</w:t>
      </w:r>
      <w:r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Pr="0087669B">
        <w:rPr>
          <w:rFonts w:eastAsia="Times New Roman"/>
          <w:sz w:val="24"/>
        </w:rPr>
        <w:t>30</w:t>
      </w:r>
      <w:r w:rsidR="007D36E6">
        <w:rPr>
          <w:rFonts w:eastAsia="Times New Roman"/>
          <w:sz w:val="24"/>
        </w:rPr>
        <w:t> </w:t>
      </w:r>
      <w:r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Pr="0087669B">
        <w:rPr>
          <w:rFonts w:eastAsia="Times New Roman"/>
          <w:sz w:val="24"/>
        </w:rPr>
        <w:t xml:space="preserve">were reported in </w:t>
      </w:r>
      <w:r w:rsidR="00963EDB" w:rsidRPr="0087669B">
        <w:rPr>
          <w:rFonts w:eastAsia="Times New Roman"/>
          <w:sz w:val="24"/>
        </w:rPr>
        <w:t>29.3</w:t>
      </w:r>
      <w:r w:rsidRPr="0087669B">
        <w:rPr>
          <w:rFonts w:eastAsia="Times New Roman"/>
          <w:sz w:val="24"/>
        </w:rPr>
        <w:t>%</w:t>
      </w:r>
      <w:r w:rsidR="00963EDB" w:rsidRPr="0087669B">
        <w:rPr>
          <w:rFonts w:eastAsia="Times New Roman"/>
          <w:sz w:val="24"/>
        </w:rPr>
        <w:t xml:space="preserve"> of</w:t>
      </w:r>
      <w:r w:rsidRPr="0087669B">
        <w:rPr>
          <w:rFonts w:eastAsia="Times New Roman"/>
          <w:sz w:val="24"/>
        </w:rPr>
        <w:t xml:space="preserve"> </w:t>
      </w:r>
      <w:r w:rsidR="003E4B3B" w:rsidRPr="0087669B">
        <w:rPr>
          <w:rFonts w:eastAsia="Times New Roman"/>
          <w:sz w:val="24"/>
        </w:rPr>
        <w:t xml:space="preserve">participants </w:t>
      </w:r>
      <w:r w:rsidRPr="0087669B">
        <w:rPr>
          <w:rFonts w:eastAsia="Times New Roman"/>
          <w:sz w:val="24"/>
        </w:rPr>
        <w:t xml:space="preserve">who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xml:space="preserve"> and </w:t>
      </w:r>
      <w:r w:rsidR="00963EDB" w:rsidRPr="0087669B">
        <w:rPr>
          <w:rFonts w:eastAsia="Times New Roman"/>
          <w:sz w:val="24"/>
        </w:rPr>
        <w:t>13.2</w:t>
      </w:r>
      <w:r w:rsidRPr="0087669B">
        <w:rPr>
          <w:rFonts w:eastAsia="Times New Roman"/>
          <w:sz w:val="24"/>
        </w:rPr>
        <w:t>%</w:t>
      </w:r>
      <w:r w:rsidR="00963EDB" w:rsidRPr="0087669B">
        <w:rPr>
          <w:rFonts w:eastAsia="Times New Roman"/>
          <w:sz w:val="24"/>
        </w:rPr>
        <w:t xml:space="preserve"> of</w:t>
      </w:r>
      <w:r w:rsidRPr="0087669B">
        <w:rPr>
          <w:rFonts w:eastAsia="Times New Roman"/>
          <w:sz w:val="24"/>
        </w:rPr>
        <w:t xml:space="preserve"> </w:t>
      </w:r>
      <w:r w:rsidR="003E4B3B" w:rsidRPr="0087669B">
        <w:rPr>
          <w:rFonts w:eastAsia="Times New Roman"/>
          <w:sz w:val="24"/>
        </w:rPr>
        <w:t xml:space="preserve">participants </w:t>
      </w:r>
      <w:r w:rsidRPr="0087669B">
        <w:rPr>
          <w:rFonts w:eastAsia="Times New Roman"/>
          <w:sz w:val="24"/>
        </w:rPr>
        <w:t xml:space="preserve">in the </w:t>
      </w:r>
      <w:r w:rsidR="003E4B3B" w:rsidRPr="0087669B">
        <w:rPr>
          <w:rFonts w:eastAsia="Times New Roman"/>
          <w:sz w:val="24"/>
        </w:rPr>
        <w:t xml:space="preserve">placebo </w:t>
      </w:r>
      <w:r w:rsidRPr="0087669B">
        <w:rPr>
          <w:rFonts w:eastAsia="Times New Roman"/>
          <w:sz w:val="24"/>
        </w:rPr>
        <w:t xml:space="preserve">group, for </w:t>
      </w:r>
      <w:r w:rsidR="003E4B3B" w:rsidRPr="0087669B">
        <w:rPr>
          <w:rFonts w:eastAsia="Times New Roman"/>
          <w:sz w:val="24"/>
        </w:rPr>
        <w:t xml:space="preserve">participants </w:t>
      </w:r>
      <w:r w:rsidRPr="0087669B">
        <w:rPr>
          <w:rFonts w:eastAsia="Times New Roman"/>
          <w:sz w:val="24"/>
        </w:rPr>
        <w:t xml:space="preserve">who received at least </w:t>
      </w:r>
      <w:r w:rsidR="004F7800" w:rsidRPr="0087669B">
        <w:rPr>
          <w:rFonts w:eastAsia="Times New Roman"/>
          <w:sz w:val="24"/>
        </w:rPr>
        <w:t>1</w:t>
      </w:r>
      <w:r w:rsidRPr="0087669B">
        <w:rPr>
          <w:rFonts w:eastAsia="Times New Roman"/>
          <w:sz w:val="24"/>
        </w:rPr>
        <w:t xml:space="preserve"> dose. </w:t>
      </w:r>
      <w:proofErr w:type="gramStart"/>
      <w:r w:rsidRPr="0087669B">
        <w:rPr>
          <w:rFonts w:eastAsia="Times New Roman"/>
          <w:sz w:val="24"/>
        </w:rPr>
        <w:t>Overall</w:t>
      </w:r>
      <w:proofErr w:type="gramEnd"/>
      <w:r w:rsidRPr="0087669B">
        <w:rPr>
          <w:rFonts w:eastAsia="Times New Roman"/>
          <w:sz w:val="24"/>
        </w:rPr>
        <w:t xml:space="preserve"> in</w:t>
      </w:r>
      <w:r w:rsidR="007D36E6">
        <w:rPr>
          <w:rFonts w:eastAsia="Times New Roman"/>
          <w:sz w:val="24"/>
        </w:rPr>
        <w:t xml:space="preserve"> a similar analysis</w:t>
      </w:r>
      <w:r w:rsidRPr="0087669B">
        <w:rPr>
          <w:rFonts w:eastAsia="Times New Roman"/>
          <w:sz w:val="24"/>
        </w:rPr>
        <w:t xml:space="preserve"> in which</w:t>
      </w:r>
      <w:r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Pr="0087669B">
        <w:rPr>
          <w:rFonts w:eastAsia="Times New Roman"/>
          <w:sz w:val="24"/>
        </w:rPr>
        <w:t xml:space="preserve">56 years of age and older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RPr="0087669B">
        <w:rPr>
          <w:rFonts w:eastAsia="Times New Roman"/>
          <w:sz w:val="24"/>
        </w:rPr>
        <w:t>, non</w:t>
      </w:r>
      <w:r w:rsidR="00CB1F94" w:rsidRPr="0087669B">
        <w:rPr>
          <w:rFonts w:eastAsia="Times New Roman"/>
          <w:sz w:val="24"/>
        </w:rPr>
        <w:noBreakHyphen/>
      </w:r>
      <w:r w:rsidRPr="0087669B">
        <w:rPr>
          <w:rFonts w:eastAsia="Times New Roman"/>
          <w:sz w:val="24"/>
        </w:rPr>
        <w:t xml:space="preserve">serious adverse events within 30 days were reported in </w:t>
      </w:r>
      <w:r w:rsidR="00F33F76" w:rsidRPr="0087669B">
        <w:rPr>
          <w:rFonts w:eastAsia="Times New Roman"/>
          <w:sz w:val="24"/>
        </w:rPr>
        <w:t>23.8% of</w:t>
      </w:r>
      <w:r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Pr="0087669B">
        <w:rPr>
          <w:rFonts w:eastAsia="Times New Roman"/>
          <w:sz w:val="24"/>
        </w:rPr>
        <w:t xml:space="preserve">who received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w:t>
      </w:r>
      <w:r w:rsidR="00C86378">
        <w:rPr>
          <w:rFonts w:eastAsia="Arial"/>
          <w:bCs/>
          <w:sz w:val="24"/>
          <w:szCs w:val="24"/>
        </w:rPr>
        <w:noBreakHyphen/>
      </w:r>
      <w:r w:rsidRPr="0087669B">
        <w:rPr>
          <w:rFonts w:eastAsia="Arial"/>
          <w:bCs/>
          <w:sz w:val="24"/>
          <w:szCs w:val="24"/>
        </w:rPr>
        <w:t>19 Vaccine</w:t>
      </w:r>
      <w:r w:rsidRPr="0087669B">
        <w:rPr>
          <w:rFonts w:eastAsia="Times New Roman"/>
          <w:sz w:val="24"/>
        </w:rPr>
        <w:t xml:space="preserve"> and </w:t>
      </w:r>
      <w:r w:rsidR="000952B3" w:rsidRPr="0087669B">
        <w:rPr>
          <w:rFonts w:eastAsia="Times New Roman"/>
          <w:sz w:val="24"/>
        </w:rPr>
        <w:t>11.7% of</w:t>
      </w:r>
      <w:r w:rsidRPr="0087669B">
        <w:rPr>
          <w:rFonts w:eastAsia="Times New Roman"/>
          <w:sz w:val="24"/>
        </w:rPr>
        <w:t xml:space="preserve"> </w:t>
      </w:r>
      <w:r w:rsidR="000353EF" w:rsidRPr="0087669B">
        <w:rPr>
          <w:rFonts w:eastAsia="Times New Roman"/>
          <w:sz w:val="24"/>
        </w:rPr>
        <w:t xml:space="preserve">participants </w:t>
      </w:r>
      <w:r w:rsidRPr="0087669B">
        <w:rPr>
          <w:rFonts w:eastAsia="Times New Roman"/>
          <w:sz w:val="24"/>
        </w:rPr>
        <w:t xml:space="preserve">in the </w:t>
      </w:r>
      <w:r w:rsidR="000353EF" w:rsidRPr="0087669B">
        <w:rPr>
          <w:rFonts w:eastAsia="Times New Roman"/>
          <w:sz w:val="24"/>
        </w:rPr>
        <w:t xml:space="preserve">placebo </w:t>
      </w:r>
      <w:r w:rsidRPr="0087669B">
        <w:rPr>
          <w:rFonts w:eastAsia="Times New Roman"/>
          <w:sz w:val="24"/>
        </w:rPr>
        <w:t xml:space="preserve">group, for </w:t>
      </w:r>
      <w:r w:rsidR="000353EF" w:rsidRPr="0087669B">
        <w:rPr>
          <w:rFonts w:eastAsia="Times New Roman"/>
          <w:sz w:val="24"/>
        </w:rPr>
        <w:t xml:space="preserve">participants </w:t>
      </w:r>
      <w:r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ins w:id="136" w:author="Author"/>
          <w:rFonts w:eastAsia="Times New Roman"/>
          <w:sz w:val="24"/>
        </w:rPr>
      </w:pPr>
    </w:p>
    <w:p w14:paraId="514D7C1D" w14:textId="7398CA30" w:rsidR="00E710F6" w:rsidRDefault="002E7B31" w:rsidP="00E73019">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del w:id="137" w:author="Author">
        <w:r w:rsidRPr="00841B6D">
          <w:rPr>
            <w:rFonts w:eastAsia="Times New Roman"/>
            <w:sz w:val="24"/>
          </w:rPr>
          <w:delText xml:space="preserve"> </w:delText>
        </w:r>
      </w:del>
      <w:ins w:id="138" w:author="Author">
        <w:r w:rsidR="002B74BB">
          <w:rPr>
            <w:rFonts w:eastAsia="Times New Roman"/>
            <w:sz w:val="24"/>
          </w:rPr>
          <w:noBreakHyphen/>
        </w:r>
      </w:ins>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w:t>
      </w:r>
      <w:r w:rsidRPr="007C2A5F">
        <w:rPr>
          <w:rFonts w:eastAsia="Times New Roman"/>
          <w:sz w:val="24"/>
        </w:rPr>
        <w:lastRenderedPageBreak/>
        <w:t xml:space="preserve">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del w:id="139" w:author="Author">
        <w:r w:rsidR="00164B84" w:rsidRPr="00897201">
          <w:rPr>
            <w:rFonts w:eastAsia="Arial"/>
            <w:bCs/>
            <w:sz w:val="24"/>
            <w:szCs w:val="24"/>
          </w:rPr>
          <w:delText>-</w:delText>
        </w:r>
      </w:del>
      <w:ins w:id="140" w:author="Author">
        <w:r w:rsidR="00980E7F">
          <w:rPr>
            <w:rFonts w:eastAsia="Arial"/>
            <w:bCs/>
            <w:sz w:val="24"/>
            <w:szCs w:val="24"/>
          </w:rPr>
          <w:noBreakHyphen/>
        </w:r>
      </w:ins>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del w:id="141" w:author="Author">
        <w:r w:rsidR="00E96D25">
          <w:rPr>
            <w:rFonts w:eastAsia="Times New Roman"/>
            <w:sz w:val="24"/>
          </w:rPr>
          <w:delText>-</w:delText>
        </w:r>
      </w:del>
      <w:ins w:id="142" w:author="Author">
        <w:r w:rsidR="00980E7F">
          <w:rPr>
            <w:rFonts w:eastAsia="Times New Roman"/>
            <w:sz w:val="24"/>
          </w:rPr>
          <w:noBreakHyphen/>
        </w:r>
      </w:ins>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ins w:id="143" w:author="Author"/>
          <w:rFonts w:eastAsia="Times New Roman"/>
          <w:sz w:val="24"/>
        </w:rPr>
      </w:pPr>
    </w:p>
    <w:p w14:paraId="5EC71BD5" w14:textId="3B5A05A3" w:rsidR="007138E7" w:rsidRPr="0043525E" w:rsidRDefault="007138E7" w:rsidP="00755975">
      <w:pPr>
        <w:keepNext/>
        <w:shd w:val="clear" w:color="auto" w:fill="FFFFFF"/>
        <w:rPr>
          <w:ins w:id="144" w:author="Author"/>
          <w:rFonts w:eastAsia="Times New Roman"/>
          <w:sz w:val="24"/>
          <w:u w:val="single"/>
        </w:rPr>
      </w:pPr>
      <w:ins w:id="145" w:author="Autho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ins>
    </w:p>
    <w:p w14:paraId="1783B2A4" w14:textId="77777777" w:rsidR="007138E7" w:rsidRDefault="007138E7" w:rsidP="00755975">
      <w:pPr>
        <w:keepNext/>
        <w:shd w:val="clear" w:color="auto" w:fill="FFFFFF"/>
        <w:rPr>
          <w:ins w:id="146" w:author="Author"/>
          <w:rFonts w:eastAsia="Times New Roman"/>
          <w:sz w:val="24"/>
        </w:rPr>
      </w:pPr>
    </w:p>
    <w:p w14:paraId="32690583" w14:textId="4EB0913B" w:rsidR="007138E7" w:rsidRPr="000918D9" w:rsidRDefault="007138E7" w:rsidP="00755975">
      <w:pPr>
        <w:rPr>
          <w:ins w:id="147" w:author="Author"/>
          <w:sz w:val="24"/>
          <w:szCs w:val="24"/>
        </w:rPr>
      </w:pPr>
      <w:ins w:id="148" w:author="Autho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 and 648 placebo) adolescents have been followed for at least 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ins>
    </w:p>
    <w:p w14:paraId="62ED3FB4" w14:textId="77777777" w:rsidR="003E2498" w:rsidRDefault="003E2498" w:rsidP="00755975">
      <w:pPr>
        <w:rPr>
          <w:ins w:id="149" w:author="Author"/>
          <w:rFonts w:eastAsia="Times New Roman"/>
          <w:sz w:val="24"/>
          <w:szCs w:val="24"/>
        </w:rPr>
      </w:pPr>
    </w:p>
    <w:p w14:paraId="0B437FDF" w14:textId="7B7F6FB4" w:rsidR="007138E7" w:rsidRPr="003E2C4D" w:rsidRDefault="007138E7" w:rsidP="00755975">
      <w:pPr>
        <w:rPr>
          <w:ins w:id="150" w:author="Author"/>
          <w:rFonts w:eastAsia="Times New Roman"/>
          <w:sz w:val="24"/>
          <w:szCs w:val="24"/>
        </w:rPr>
      </w:pPr>
      <w:ins w:id="151" w:author="Autho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ins>
    </w:p>
    <w:p w14:paraId="378D38B9" w14:textId="77777777" w:rsidR="007138E7" w:rsidRPr="003943CF" w:rsidRDefault="007138E7" w:rsidP="00755975">
      <w:pPr>
        <w:shd w:val="clear" w:color="auto" w:fill="FFFFFF"/>
        <w:rPr>
          <w:ins w:id="152" w:author="Author"/>
          <w:rFonts w:eastAsia="Times New Roman"/>
          <w:sz w:val="24"/>
          <w:szCs w:val="24"/>
        </w:rPr>
      </w:pPr>
    </w:p>
    <w:p w14:paraId="3FC5D937" w14:textId="5ED191A5" w:rsidR="007138E7" w:rsidRPr="00C539A2" w:rsidRDefault="003E193B" w:rsidP="00755975">
      <w:pPr>
        <w:keepNext/>
        <w:shd w:val="clear" w:color="auto" w:fill="FFFFFF"/>
        <w:rPr>
          <w:ins w:id="153" w:author="Author"/>
          <w:rFonts w:eastAsia="Times New Roman"/>
          <w:sz w:val="24"/>
          <w:szCs w:val="24"/>
          <w:u w:val="single"/>
        </w:rPr>
      </w:pPr>
      <w:ins w:id="154" w:author="Autho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ins>
    </w:p>
    <w:p w14:paraId="3F492B75" w14:textId="29A754A0" w:rsidR="007138E7" w:rsidRDefault="007138E7" w:rsidP="00755975">
      <w:pPr>
        <w:shd w:val="clear" w:color="auto" w:fill="FFFFFF"/>
        <w:rPr>
          <w:ins w:id="155" w:author="Author"/>
          <w:rFonts w:eastAsia="Times New Roman"/>
          <w:sz w:val="24"/>
        </w:rPr>
      </w:pPr>
    </w:p>
    <w:p w14:paraId="7514F786" w14:textId="77777777" w:rsidR="007138E7" w:rsidRDefault="007138E7" w:rsidP="00755975">
      <w:pPr>
        <w:shd w:val="clear" w:color="auto" w:fill="FFFFFF"/>
        <w:rPr>
          <w:ins w:id="156" w:author="Author"/>
          <w:rFonts w:eastAsia="Times New Roman"/>
          <w:sz w:val="24"/>
        </w:rPr>
      </w:pPr>
      <w:ins w:id="157" w:author="Autho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ins>
    </w:p>
    <w:p w14:paraId="33D71ED8" w14:textId="12E1BC79" w:rsidR="007138E7" w:rsidRDefault="007138E7" w:rsidP="00755975">
      <w:pPr>
        <w:shd w:val="clear" w:color="auto" w:fill="FFFFFF"/>
        <w:rPr>
          <w:ins w:id="158" w:author="Author"/>
          <w:rFonts w:eastAsia="Times New Roman"/>
          <w:sz w:val="24"/>
        </w:rPr>
      </w:pPr>
    </w:p>
    <w:p w14:paraId="790824F4" w14:textId="027134E1" w:rsidR="00842EA7" w:rsidRDefault="00743B14" w:rsidP="00F10CC1">
      <w:pPr>
        <w:keepNext/>
        <w:tabs>
          <w:tab w:val="left" w:pos="1080"/>
        </w:tabs>
        <w:ind w:left="1080" w:hanging="1080"/>
        <w:rPr>
          <w:ins w:id="159" w:author="Author"/>
          <w:b/>
          <w:bCs/>
          <w:sz w:val="24"/>
          <w:szCs w:val="24"/>
        </w:rPr>
      </w:pPr>
      <w:ins w:id="160" w:author="Autho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ins w:id="161" w:author="Autho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ins w:id="162" w:author="Autho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ins w:id="163" w:author="Author"/>
                <w:rFonts w:eastAsia="Times New Roman"/>
                <w:b/>
                <w:color w:val="000000"/>
                <w:sz w:val="24"/>
                <w:szCs w:val="24"/>
              </w:rPr>
            </w:pPr>
            <w:ins w:id="164" w:author="Author">
              <w:r w:rsidRPr="004D512A">
                <w:rPr>
                  <w:rFonts w:eastAsia="Times New Roman"/>
                  <w:b/>
                  <w:color w:val="000000"/>
                  <w:sz w:val="24"/>
                  <w:szCs w:val="24"/>
                </w:rPr>
                <w:t>Pfizer-BioNTech</w:t>
              </w:r>
              <w:r w:rsidRPr="004D512A">
                <w:rPr>
                  <w:rFonts w:eastAsia="Times New Roman"/>
                  <w:b/>
                  <w:color w:val="000000"/>
                  <w:sz w:val="24"/>
                  <w:szCs w:val="24"/>
                </w:rPr>
                <w:br/>
                <w:t>COVID-19 Vaccine</w:t>
              </w:r>
            </w:ins>
          </w:p>
          <w:p w14:paraId="55ABA2DB" w14:textId="77777777" w:rsidR="00630758" w:rsidRPr="004D512A" w:rsidRDefault="00630758" w:rsidP="00755975">
            <w:pPr>
              <w:keepNext/>
              <w:jc w:val="center"/>
              <w:rPr>
                <w:ins w:id="165" w:author="Author"/>
                <w:b/>
                <w:color w:val="000000"/>
                <w:sz w:val="24"/>
                <w:szCs w:val="24"/>
              </w:rPr>
            </w:pPr>
            <w:ins w:id="166" w:author="Author">
              <w:r w:rsidRPr="004D512A">
                <w:rPr>
                  <w:b/>
                  <w:color w:val="000000"/>
                  <w:sz w:val="24"/>
                  <w:szCs w:val="24"/>
                </w:rPr>
                <w:t xml:space="preserve">Dose 1 </w:t>
              </w:r>
            </w:ins>
          </w:p>
          <w:p w14:paraId="3493839A" w14:textId="77777777" w:rsidR="00630758" w:rsidRPr="004D512A" w:rsidRDefault="00630758" w:rsidP="00755975">
            <w:pPr>
              <w:keepNext/>
              <w:jc w:val="center"/>
              <w:rPr>
                <w:ins w:id="167" w:author="Author"/>
                <w:b/>
                <w:sz w:val="24"/>
                <w:szCs w:val="24"/>
              </w:rPr>
            </w:pPr>
            <w:ins w:id="168" w:author="Autho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ins>
          </w:p>
          <w:p w14:paraId="1A2C6ED5" w14:textId="77777777" w:rsidR="00630758" w:rsidRPr="004D512A" w:rsidRDefault="00630758" w:rsidP="00755975">
            <w:pPr>
              <w:keepNext/>
              <w:jc w:val="center"/>
              <w:rPr>
                <w:ins w:id="169" w:author="Author"/>
                <w:b/>
                <w:color w:val="000000"/>
                <w:sz w:val="24"/>
                <w:szCs w:val="24"/>
              </w:rPr>
            </w:pPr>
            <w:proofErr w:type="spellStart"/>
            <w:ins w:id="170"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ins w:id="171" w:author="Author"/>
                <w:b/>
                <w:color w:val="000000"/>
                <w:sz w:val="24"/>
                <w:szCs w:val="24"/>
              </w:rPr>
            </w:pPr>
            <w:ins w:id="172" w:author="Author">
              <w:r w:rsidRPr="004D512A">
                <w:rPr>
                  <w:b/>
                  <w:color w:val="000000"/>
                  <w:sz w:val="24"/>
                  <w:szCs w:val="24"/>
                </w:rPr>
                <w:t>Placebo</w:t>
              </w:r>
            </w:ins>
          </w:p>
          <w:p w14:paraId="093101BB" w14:textId="77777777" w:rsidR="00630758" w:rsidRPr="004D512A" w:rsidRDefault="00630758" w:rsidP="00755975">
            <w:pPr>
              <w:keepNext/>
              <w:jc w:val="center"/>
              <w:rPr>
                <w:ins w:id="173" w:author="Author"/>
                <w:b/>
                <w:color w:val="000000"/>
                <w:sz w:val="24"/>
                <w:szCs w:val="24"/>
              </w:rPr>
            </w:pPr>
            <w:ins w:id="174" w:author="Author">
              <w:r w:rsidRPr="004D512A">
                <w:rPr>
                  <w:b/>
                  <w:color w:val="000000"/>
                  <w:sz w:val="24"/>
                  <w:szCs w:val="24"/>
                </w:rPr>
                <w:t>Dose 1</w:t>
              </w:r>
            </w:ins>
          </w:p>
          <w:p w14:paraId="381C101E" w14:textId="77777777" w:rsidR="00630758" w:rsidRPr="004D512A" w:rsidRDefault="00630758" w:rsidP="00755975">
            <w:pPr>
              <w:keepNext/>
              <w:jc w:val="center"/>
              <w:rPr>
                <w:ins w:id="175" w:author="Author"/>
                <w:b/>
                <w:color w:val="000000"/>
                <w:sz w:val="24"/>
                <w:szCs w:val="24"/>
              </w:rPr>
            </w:pPr>
            <w:ins w:id="176"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ins>
          </w:p>
          <w:p w14:paraId="27A316AE" w14:textId="77777777" w:rsidR="00630758" w:rsidRPr="004D512A" w:rsidRDefault="00630758" w:rsidP="00755975">
            <w:pPr>
              <w:keepNext/>
              <w:jc w:val="center"/>
              <w:rPr>
                <w:ins w:id="177" w:author="Author"/>
                <w:b/>
                <w:color w:val="000000"/>
                <w:sz w:val="24"/>
                <w:szCs w:val="24"/>
              </w:rPr>
            </w:pPr>
            <w:proofErr w:type="spellStart"/>
            <w:ins w:id="178"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ins w:id="179" w:author="Author"/>
                <w:b/>
                <w:color w:val="000000"/>
                <w:sz w:val="24"/>
                <w:szCs w:val="24"/>
              </w:rPr>
            </w:pPr>
            <w:ins w:id="180" w:author="Author">
              <w:r w:rsidRPr="004D512A">
                <w:rPr>
                  <w:rFonts w:eastAsia="Times New Roman"/>
                  <w:b/>
                  <w:color w:val="000000"/>
                  <w:sz w:val="24"/>
                  <w:szCs w:val="24"/>
                </w:rPr>
                <w:t>Pfizer-BioNTech</w:t>
              </w:r>
              <w:r w:rsidRPr="004D512A">
                <w:rPr>
                  <w:rFonts w:eastAsia="Times New Roman"/>
                  <w:b/>
                  <w:color w:val="000000"/>
                  <w:sz w:val="24"/>
                  <w:szCs w:val="24"/>
                </w:rPr>
                <w:br/>
                <w:t>COVID-19 Vaccine</w:t>
              </w:r>
            </w:ins>
          </w:p>
          <w:p w14:paraId="2FBC629F" w14:textId="77777777" w:rsidR="00630758" w:rsidRPr="004D512A" w:rsidRDefault="00630758" w:rsidP="00755975">
            <w:pPr>
              <w:keepNext/>
              <w:jc w:val="center"/>
              <w:rPr>
                <w:ins w:id="181" w:author="Author"/>
                <w:b/>
                <w:color w:val="000000"/>
                <w:sz w:val="24"/>
                <w:szCs w:val="24"/>
              </w:rPr>
            </w:pPr>
            <w:ins w:id="182" w:author="Author">
              <w:r w:rsidRPr="004D512A">
                <w:rPr>
                  <w:b/>
                  <w:color w:val="000000"/>
                  <w:sz w:val="24"/>
                  <w:szCs w:val="24"/>
                </w:rPr>
                <w:t>Dose 2</w:t>
              </w:r>
            </w:ins>
          </w:p>
          <w:p w14:paraId="69202E6C" w14:textId="77777777" w:rsidR="00630758" w:rsidRPr="004D512A" w:rsidRDefault="00630758" w:rsidP="00755975">
            <w:pPr>
              <w:keepNext/>
              <w:jc w:val="center"/>
              <w:rPr>
                <w:ins w:id="183" w:author="Author"/>
                <w:b/>
                <w:color w:val="000000"/>
                <w:sz w:val="24"/>
                <w:szCs w:val="24"/>
              </w:rPr>
            </w:pPr>
            <w:ins w:id="184"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ins>
          </w:p>
          <w:p w14:paraId="12A1DC13" w14:textId="77777777" w:rsidR="00630758" w:rsidRPr="004D512A" w:rsidRDefault="00630758" w:rsidP="00755975">
            <w:pPr>
              <w:keepNext/>
              <w:jc w:val="center"/>
              <w:rPr>
                <w:ins w:id="185" w:author="Author"/>
                <w:b/>
                <w:color w:val="000000"/>
                <w:sz w:val="24"/>
                <w:szCs w:val="24"/>
              </w:rPr>
            </w:pPr>
            <w:proofErr w:type="spellStart"/>
            <w:ins w:id="186"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ins w:id="187" w:author="Author"/>
                <w:b/>
                <w:color w:val="000000"/>
                <w:sz w:val="24"/>
                <w:szCs w:val="24"/>
              </w:rPr>
            </w:pPr>
            <w:ins w:id="188" w:author="Author">
              <w:r w:rsidRPr="004D512A">
                <w:rPr>
                  <w:b/>
                  <w:color w:val="000000"/>
                  <w:sz w:val="24"/>
                  <w:szCs w:val="24"/>
                </w:rPr>
                <w:t>Placebo</w:t>
              </w:r>
            </w:ins>
          </w:p>
          <w:p w14:paraId="0383AD7C" w14:textId="77777777" w:rsidR="00630758" w:rsidRPr="004D512A" w:rsidRDefault="00630758" w:rsidP="00755975">
            <w:pPr>
              <w:keepNext/>
              <w:jc w:val="center"/>
              <w:rPr>
                <w:ins w:id="189" w:author="Author"/>
                <w:b/>
                <w:color w:val="000000"/>
                <w:sz w:val="24"/>
                <w:szCs w:val="24"/>
              </w:rPr>
            </w:pPr>
            <w:ins w:id="190" w:author="Author">
              <w:r w:rsidRPr="004D512A">
                <w:rPr>
                  <w:b/>
                  <w:color w:val="000000"/>
                  <w:sz w:val="24"/>
                  <w:szCs w:val="24"/>
                </w:rPr>
                <w:t>Dose 2</w:t>
              </w:r>
            </w:ins>
          </w:p>
          <w:p w14:paraId="6DA30D70" w14:textId="77777777" w:rsidR="00630758" w:rsidRPr="004D512A" w:rsidRDefault="00630758" w:rsidP="00755975">
            <w:pPr>
              <w:keepNext/>
              <w:jc w:val="center"/>
              <w:rPr>
                <w:ins w:id="191" w:author="Author"/>
                <w:b/>
                <w:color w:val="000000"/>
                <w:sz w:val="24"/>
                <w:szCs w:val="24"/>
              </w:rPr>
            </w:pPr>
            <w:ins w:id="192" w:author="Autho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ins>
          </w:p>
          <w:p w14:paraId="23478603" w14:textId="77777777" w:rsidR="00630758" w:rsidRPr="004D512A" w:rsidRDefault="00630758" w:rsidP="00755975">
            <w:pPr>
              <w:keepNext/>
              <w:jc w:val="center"/>
              <w:rPr>
                <w:ins w:id="193" w:author="Author"/>
                <w:b/>
                <w:color w:val="000000"/>
                <w:sz w:val="24"/>
                <w:szCs w:val="24"/>
              </w:rPr>
            </w:pPr>
            <w:proofErr w:type="spellStart"/>
            <w:ins w:id="194" w:author="Author">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ins>
          </w:p>
        </w:tc>
      </w:tr>
      <w:tr w:rsidR="00630758" w:rsidRPr="00C66281" w14:paraId="5C6AD830" w14:textId="77777777" w:rsidTr="00001E1E">
        <w:trPr>
          <w:ins w:id="195" w:author="Author"/>
        </w:trPr>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ins w:id="196" w:author="Author"/>
                <w:color w:val="000000"/>
                <w:sz w:val="24"/>
                <w:szCs w:val="24"/>
              </w:rPr>
            </w:pPr>
            <w:proofErr w:type="spellStart"/>
            <w:ins w:id="197" w:author="Author">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ins>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ins w:id="198" w:author="Autho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ins w:id="199" w:author="Autho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ins w:id="200" w:author="Autho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ins w:id="201" w:author="Author"/>
                <w:sz w:val="24"/>
                <w:szCs w:val="24"/>
              </w:rPr>
            </w:pPr>
          </w:p>
        </w:tc>
      </w:tr>
      <w:tr w:rsidR="00630758" w:rsidRPr="00C66281" w14:paraId="251D6FEB" w14:textId="77777777" w:rsidTr="00001E1E">
        <w:trPr>
          <w:ins w:id="202" w:author="Author"/>
        </w:trPr>
        <w:tc>
          <w:tcPr>
            <w:tcW w:w="1082" w:type="pct"/>
            <w:tcMar>
              <w:top w:w="0" w:type="dxa"/>
              <w:left w:w="108" w:type="dxa"/>
              <w:bottom w:w="0" w:type="dxa"/>
              <w:right w:w="108" w:type="dxa"/>
            </w:tcMar>
            <w:hideMark/>
          </w:tcPr>
          <w:p w14:paraId="09F48D8C" w14:textId="77777777" w:rsidR="00630758" w:rsidRPr="00985400" w:rsidRDefault="00630758" w:rsidP="00755975">
            <w:pPr>
              <w:ind w:left="330"/>
              <w:rPr>
                <w:ins w:id="203" w:author="Author"/>
                <w:color w:val="000000"/>
                <w:sz w:val="24"/>
                <w:szCs w:val="24"/>
              </w:rPr>
            </w:pPr>
            <w:ins w:id="204" w:author="Author">
              <w:r w:rsidRPr="00985400">
                <w:rPr>
                  <w:color w:val="000000"/>
                  <w:sz w:val="24"/>
                  <w:szCs w:val="24"/>
                </w:rPr>
                <w:t>Any</w:t>
              </w:r>
              <w:r>
                <w:rPr>
                  <w:color w:val="000000"/>
                  <w:sz w:val="24"/>
                  <w:szCs w:val="24"/>
                </w:rPr>
                <w:t xml:space="preserve"> (&gt;2 cm)</w:t>
              </w:r>
            </w:ins>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ins w:id="205" w:author="Author"/>
                <w:sz w:val="24"/>
                <w:szCs w:val="24"/>
              </w:rPr>
            </w:pPr>
            <w:ins w:id="206" w:author="Author">
              <w:r w:rsidRPr="005A35D9">
                <w:rPr>
                  <w:sz w:val="24"/>
                  <w:szCs w:val="24"/>
                </w:rPr>
                <w:t>65 (5.8)</w:t>
              </w:r>
            </w:ins>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ins w:id="207" w:author="Author"/>
                <w:sz w:val="24"/>
                <w:szCs w:val="24"/>
              </w:rPr>
            </w:pPr>
            <w:ins w:id="208" w:author="Author">
              <w:r w:rsidRPr="005A35D9">
                <w:rPr>
                  <w:sz w:val="24"/>
                  <w:szCs w:val="24"/>
                </w:rPr>
                <w:t>12 (1.1)</w:t>
              </w:r>
            </w:ins>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ins w:id="209" w:author="Author"/>
                <w:sz w:val="24"/>
                <w:szCs w:val="24"/>
              </w:rPr>
            </w:pPr>
            <w:ins w:id="210" w:author="Author">
              <w:r w:rsidRPr="005A35D9">
                <w:rPr>
                  <w:sz w:val="24"/>
                  <w:szCs w:val="24"/>
                </w:rPr>
                <w:t>55 (5.0)</w:t>
              </w:r>
            </w:ins>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ins w:id="211" w:author="Author"/>
                <w:sz w:val="24"/>
                <w:szCs w:val="24"/>
              </w:rPr>
            </w:pPr>
            <w:ins w:id="212" w:author="Author">
              <w:r w:rsidRPr="005A35D9">
                <w:rPr>
                  <w:sz w:val="24"/>
                  <w:szCs w:val="24"/>
                </w:rPr>
                <w:t>10 (0.9)</w:t>
              </w:r>
            </w:ins>
          </w:p>
        </w:tc>
      </w:tr>
      <w:tr w:rsidR="00630758" w:rsidRPr="00C66281" w14:paraId="1498B649" w14:textId="77777777" w:rsidTr="00001E1E">
        <w:trPr>
          <w:ins w:id="213" w:author="Author"/>
        </w:trPr>
        <w:tc>
          <w:tcPr>
            <w:tcW w:w="1082" w:type="pct"/>
            <w:tcMar>
              <w:top w:w="0" w:type="dxa"/>
              <w:left w:w="108" w:type="dxa"/>
              <w:bottom w:w="0" w:type="dxa"/>
              <w:right w:w="108" w:type="dxa"/>
            </w:tcMar>
            <w:hideMark/>
          </w:tcPr>
          <w:p w14:paraId="755B5F56" w14:textId="77777777" w:rsidR="00630758" w:rsidRPr="00985400" w:rsidRDefault="00630758" w:rsidP="00755975">
            <w:pPr>
              <w:ind w:left="600"/>
              <w:rPr>
                <w:ins w:id="214" w:author="Author"/>
                <w:color w:val="000000"/>
                <w:sz w:val="24"/>
                <w:szCs w:val="24"/>
              </w:rPr>
            </w:pPr>
            <w:ins w:id="215"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ins w:id="216" w:author="Author"/>
                <w:sz w:val="24"/>
                <w:szCs w:val="24"/>
              </w:rPr>
            </w:pPr>
            <w:ins w:id="217" w:author="Author">
              <w:r w:rsidRPr="005A35D9">
                <w:rPr>
                  <w:sz w:val="24"/>
                  <w:szCs w:val="24"/>
                </w:rPr>
                <w:t>44 (3.9)</w:t>
              </w:r>
            </w:ins>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ins w:id="218" w:author="Author"/>
                <w:sz w:val="24"/>
                <w:szCs w:val="24"/>
              </w:rPr>
            </w:pPr>
            <w:ins w:id="219" w:author="Author">
              <w:r w:rsidRPr="005A35D9">
                <w:rPr>
                  <w:sz w:val="24"/>
                  <w:szCs w:val="24"/>
                </w:rPr>
                <w:t>11 (1.0)</w:t>
              </w:r>
            </w:ins>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ins w:id="220" w:author="Author"/>
                <w:sz w:val="24"/>
                <w:szCs w:val="24"/>
              </w:rPr>
            </w:pPr>
            <w:ins w:id="221" w:author="Author">
              <w:r w:rsidRPr="005A35D9">
                <w:rPr>
                  <w:sz w:val="24"/>
                  <w:szCs w:val="24"/>
                </w:rPr>
                <w:t>29 (2.6)</w:t>
              </w:r>
            </w:ins>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ins w:id="222" w:author="Author"/>
                <w:sz w:val="24"/>
                <w:szCs w:val="24"/>
              </w:rPr>
            </w:pPr>
            <w:ins w:id="223" w:author="Author">
              <w:r w:rsidRPr="005A35D9">
                <w:rPr>
                  <w:sz w:val="24"/>
                  <w:szCs w:val="24"/>
                </w:rPr>
                <w:t>8 (0.7)</w:t>
              </w:r>
            </w:ins>
          </w:p>
        </w:tc>
      </w:tr>
      <w:tr w:rsidR="00630758" w:rsidRPr="00C66281" w14:paraId="4902D815" w14:textId="77777777" w:rsidTr="00001E1E">
        <w:trPr>
          <w:ins w:id="224" w:author="Author"/>
        </w:trPr>
        <w:tc>
          <w:tcPr>
            <w:tcW w:w="1082" w:type="pct"/>
            <w:tcMar>
              <w:top w:w="0" w:type="dxa"/>
              <w:left w:w="108" w:type="dxa"/>
              <w:bottom w:w="0" w:type="dxa"/>
              <w:right w:w="108" w:type="dxa"/>
            </w:tcMar>
            <w:hideMark/>
          </w:tcPr>
          <w:p w14:paraId="4195BED9" w14:textId="77777777" w:rsidR="00630758" w:rsidRPr="00985400" w:rsidRDefault="00630758" w:rsidP="00755975">
            <w:pPr>
              <w:ind w:left="600"/>
              <w:rPr>
                <w:ins w:id="225" w:author="Author"/>
                <w:color w:val="000000"/>
                <w:sz w:val="24"/>
                <w:szCs w:val="24"/>
              </w:rPr>
            </w:pPr>
            <w:ins w:id="226"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ins w:id="227" w:author="Author"/>
                <w:sz w:val="24"/>
                <w:szCs w:val="24"/>
              </w:rPr>
            </w:pPr>
            <w:ins w:id="228" w:author="Author">
              <w:r w:rsidRPr="005A35D9">
                <w:rPr>
                  <w:sz w:val="24"/>
                  <w:szCs w:val="24"/>
                </w:rPr>
                <w:t>20 (1.8)</w:t>
              </w:r>
            </w:ins>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ins w:id="229" w:author="Author"/>
                <w:sz w:val="24"/>
                <w:szCs w:val="24"/>
              </w:rPr>
            </w:pPr>
            <w:ins w:id="230" w:author="Author">
              <w:r w:rsidRPr="005A35D9">
                <w:rPr>
                  <w:sz w:val="24"/>
                  <w:szCs w:val="24"/>
                </w:rPr>
                <w:t>1 (0.1)</w:t>
              </w:r>
            </w:ins>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ins w:id="231" w:author="Author"/>
                <w:sz w:val="24"/>
                <w:szCs w:val="24"/>
              </w:rPr>
            </w:pPr>
            <w:ins w:id="232" w:author="Author">
              <w:r w:rsidRPr="005A35D9">
                <w:rPr>
                  <w:sz w:val="24"/>
                  <w:szCs w:val="24"/>
                </w:rPr>
                <w:t>26 (2.4)</w:t>
              </w:r>
            </w:ins>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ins w:id="233" w:author="Author"/>
                <w:sz w:val="24"/>
                <w:szCs w:val="24"/>
              </w:rPr>
            </w:pPr>
            <w:ins w:id="234" w:author="Author">
              <w:r w:rsidRPr="005A35D9">
                <w:rPr>
                  <w:sz w:val="24"/>
                  <w:szCs w:val="24"/>
                </w:rPr>
                <w:t>2 (0.2)</w:t>
              </w:r>
            </w:ins>
          </w:p>
        </w:tc>
      </w:tr>
      <w:tr w:rsidR="00630758" w:rsidRPr="00C66281" w14:paraId="3FD505F1" w14:textId="77777777" w:rsidTr="00001E1E">
        <w:trPr>
          <w:ins w:id="235" w:author="Author"/>
        </w:trPr>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ins w:id="236" w:author="Author"/>
                <w:color w:val="000000"/>
                <w:sz w:val="24"/>
                <w:szCs w:val="24"/>
              </w:rPr>
            </w:pPr>
            <w:ins w:id="237" w:author="Author">
              <w:r w:rsidRPr="00985400">
                <w:rPr>
                  <w:color w:val="000000"/>
                  <w:sz w:val="24"/>
                  <w:szCs w:val="24"/>
                </w:rPr>
                <w:t>Severe</w:t>
              </w:r>
            </w:ins>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ins w:id="238" w:author="Author"/>
                <w:sz w:val="24"/>
                <w:szCs w:val="24"/>
              </w:rPr>
            </w:pPr>
            <w:ins w:id="239" w:author="Author">
              <w:r w:rsidRPr="005A35D9">
                <w:rPr>
                  <w:sz w:val="24"/>
                  <w:szCs w:val="24"/>
                </w:rPr>
                <w:t>1 (0.1)</w:t>
              </w:r>
            </w:ins>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ins w:id="240" w:author="Author"/>
                <w:sz w:val="24"/>
                <w:szCs w:val="24"/>
              </w:rPr>
            </w:pPr>
            <w:ins w:id="241" w:author="Author">
              <w:r w:rsidRPr="005A35D9">
                <w:rPr>
                  <w:sz w:val="24"/>
                  <w:szCs w:val="24"/>
                </w:rPr>
                <w:t>0</w:t>
              </w:r>
              <w:r>
                <w:rPr>
                  <w:sz w:val="24"/>
                  <w:szCs w:val="24"/>
                </w:rPr>
                <w:t xml:space="preserve"> (0.0)</w:t>
              </w:r>
            </w:ins>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ins w:id="242" w:author="Author"/>
                <w:sz w:val="24"/>
                <w:szCs w:val="24"/>
              </w:rPr>
            </w:pPr>
            <w:ins w:id="243" w:author="Author">
              <w:r w:rsidRPr="005A35D9">
                <w:rPr>
                  <w:sz w:val="24"/>
                  <w:szCs w:val="24"/>
                </w:rPr>
                <w:t>0</w:t>
              </w:r>
              <w:r>
                <w:rPr>
                  <w:sz w:val="24"/>
                  <w:szCs w:val="24"/>
                </w:rPr>
                <w:t xml:space="preserve"> (0.0)</w:t>
              </w:r>
            </w:ins>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ins w:id="244" w:author="Author"/>
                <w:sz w:val="24"/>
                <w:szCs w:val="24"/>
              </w:rPr>
            </w:pPr>
            <w:ins w:id="245" w:author="Author">
              <w:r w:rsidRPr="005A35D9">
                <w:rPr>
                  <w:sz w:val="24"/>
                  <w:szCs w:val="24"/>
                </w:rPr>
                <w:t>0</w:t>
              </w:r>
              <w:r>
                <w:rPr>
                  <w:sz w:val="24"/>
                  <w:szCs w:val="24"/>
                </w:rPr>
                <w:t xml:space="preserve"> (0.0)</w:t>
              </w:r>
            </w:ins>
          </w:p>
        </w:tc>
      </w:tr>
      <w:tr w:rsidR="00630758" w:rsidRPr="00C66281" w14:paraId="05607519" w14:textId="77777777" w:rsidTr="00001E1E">
        <w:trPr>
          <w:ins w:id="246" w:author="Author"/>
        </w:trPr>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ins w:id="247" w:author="Author"/>
                <w:color w:val="000000"/>
                <w:sz w:val="24"/>
                <w:szCs w:val="24"/>
              </w:rPr>
            </w:pPr>
            <w:proofErr w:type="spellStart"/>
            <w:ins w:id="248" w:author="Author">
              <w:r w:rsidRPr="00985400">
                <w:rPr>
                  <w:color w:val="000000"/>
                  <w:sz w:val="24"/>
                  <w:szCs w:val="24"/>
                </w:rPr>
                <w:t>Swelling</w:t>
              </w:r>
              <w:r w:rsidRPr="00985400">
                <w:rPr>
                  <w:color w:val="000000"/>
                  <w:sz w:val="24"/>
                  <w:szCs w:val="24"/>
                  <w:vertAlign w:val="superscript"/>
                </w:rPr>
                <w:t>c</w:t>
              </w:r>
              <w:proofErr w:type="spellEnd"/>
            </w:ins>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ins w:id="249" w:author="Autho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ins w:id="250" w:author="Autho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ins w:id="251" w:author="Autho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ins w:id="252" w:author="Author"/>
                <w:sz w:val="24"/>
                <w:szCs w:val="24"/>
              </w:rPr>
            </w:pPr>
          </w:p>
        </w:tc>
      </w:tr>
      <w:tr w:rsidR="00630758" w:rsidRPr="00C66281" w14:paraId="69B93508" w14:textId="77777777" w:rsidTr="00001E1E">
        <w:trPr>
          <w:ins w:id="253" w:author="Author"/>
        </w:trPr>
        <w:tc>
          <w:tcPr>
            <w:tcW w:w="1082" w:type="pct"/>
            <w:tcMar>
              <w:top w:w="0" w:type="dxa"/>
              <w:left w:w="108" w:type="dxa"/>
              <w:bottom w:w="0" w:type="dxa"/>
              <w:right w:w="108" w:type="dxa"/>
            </w:tcMar>
            <w:hideMark/>
          </w:tcPr>
          <w:p w14:paraId="6078E16C" w14:textId="77777777" w:rsidR="00630758" w:rsidRPr="00985400" w:rsidRDefault="00630758" w:rsidP="00755975">
            <w:pPr>
              <w:ind w:left="330"/>
              <w:rPr>
                <w:ins w:id="254" w:author="Author"/>
                <w:color w:val="000000"/>
                <w:sz w:val="24"/>
                <w:szCs w:val="24"/>
              </w:rPr>
            </w:pPr>
            <w:ins w:id="255" w:author="Author">
              <w:r w:rsidRPr="00985400">
                <w:rPr>
                  <w:color w:val="000000"/>
                  <w:sz w:val="24"/>
                  <w:szCs w:val="24"/>
                </w:rPr>
                <w:t>Any</w:t>
              </w:r>
              <w:r>
                <w:rPr>
                  <w:color w:val="000000"/>
                  <w:sz w:val="24"/>
                  <w:szCs w:val="24"/>
                </w:rPr>
                <w:t xml:space="preserve"> (&gt;2 cm)</w:t>
              </w:r>
            </w:ins>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ins w:id="256" w:author="Author"/>
                <w:sz w:val="24"/>
                <w:szCs w:val="24"/>
              </w:rPr>
            </w:pPr>
            <w:ins w:id="257" w:author="Author">
              <w:r w:rsidRPr="005A35D9">
                <w:rPr>
                  <w:sz w:val="24"/>
                  <w:szCs w:val="24"/>
                </w:rPr>
                <w:t>78 (6.9)</w:t>
              </w:r>
            </w:ins>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ins w:id="258" w:author="Author"/>
                <w:sz w:val="24"/>
                <w:szCs w:val="24"/>
              </w:rPr>
            </w:pPr>
            <w:ins w:id="259" w:author="Author">
              <w:r w:rsidRPr="005A35D9">
                <w:rPr>
                  <w:sz w:val="24"/>
                  <w:szCs w:val="24"/>
                </w:rPr>
                <w:t>11 (1.0)</w:t>
              </w:r>
            </w:ins>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ins w:id="260" w:author="Author"/>
                <w:sz w:val="24"/>
                <w:szCs w:val="24"/>
              </w:rPr>
            </w:pPr>
            <w:ins w:id="261" w:author="Author">
              <w:r w:rsidRPr="005A35D9">
                <w:rPr>
                  <w:sz w:val="24"/>
                  <w:szCs w:val="24"/>
                </w:rPr>
                <w:t>54 (4.9)</w:t>
              </w:r>
            </w:ins>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ins w:id="262" w:author="Author"/>
                <w:sz w:val="24"/>
                <w:szCs w:val="24"/>
              </w:rPr>
            </w:pPr>
            <w:ins w:id="263" w:author="Author">
              <w:r w:rsidRPr="005A35D9">
                <w:rPr>
                  <w:sz w:val="24"/>
                  <w:szCs w:val="24"/>
                </w:rPr>
                <w:t>6 (0.6)</w:t>
              </w:r>
            </w:ins>
          </w:p>
        </w:tc>
      </w:tr>
      <w:tr w:rsidR="00630758" w:rsidRPr="00C66281" w14:paraId="4DE09E83" w14:textId="77777777" w:rsidTr="00001E1E">
        <w:trPr>
          <w:ins w:id="264" w:author="Author"/>
        </w:trPr>
        <w:tc>
          <w:tcPr>
            <w:tcW w:w="1082" w:type="pct"/>
            <w:tcMar>
              <w:top w:w="0" w:type="dxa"/>
              <w:left w:w="108" w:type="dxa"/>
              <w:bottom w:w="0" w:type="dxa"/>
              <w:right w:w="108" w:type="dxa"/>
            </w:tcMar>
            <w:hideMark/>
          </w:tcPr>
          <w:p w14:paraId="01345BD6" w14:textId="77777777" w:rsidR="00630758" w:rsidRPr="00985400" w:rsidRDefault="00630758" w:rsidP="00755975">
            <w:pPr>
              <w:ind w:left="600"/>
              <w:rPr>
                <w:ins w:id="265" w:author="Author"/>
                <w:color w:val="000000"/>
                <w:sz w:val="24"/>
                <w:szCs w:val="24"/>
              </w:rPr>
            </w:pPr>
            <w:ins w:id="266"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ins w:id="267" w:author="Author"/>
                <w:sz w:val="24"/>
                <w:szCs w:val="24"/>
              </w:rPr>
            </w:pPr>
            <w:ins w:id="268" w:author="Author">
              <w:r w:rsidRPr="005A35D9">
                <w:rPr>
                  <w:sz w:val="24"/>
                  <w:szCs w:val="24"/>
                </w:rPr>
                <w:t>55 (4.9)</w:t>
              </w:r>
            </w:ins>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ins w:id="269" w:author="Author"/>
                <w:sz w:val="24"/>
                <w:szCs w:val="24"/>
              </w:rPr>
            </w:pPr>
            <w:ins w:id="270" w:author="Author">
              <w:r w:rsidRPr="005A35D9">
                <w:rPr>
                  <w:sz w:val="24"/>
                  <w:szCs w:val="24"/>
                </w:rPr>
                <w:t>9 (0.8)</w:t>
              </w:r>
            </w:ins>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ins w:id="271" w:author="Author"/>
                <w:sz w:val="24"/>
                <w:szCs w:val="24"/>
              </w:rPr>
            </w:pPr>
            <w:ins w:id="272" w:author="Author">
              <w:r w:rsidRPr="005A35D9">
                <w:rPr>
                  <w:sz w:val="24"/>
                  <w:szCs w:val="24"/>
                </w:rPr>
                <w:t>36 (3.3)</w:t>
              </w:r>
            </w:ins>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ins w:id="273" w:author="Author"/>
                <w:sz w:val="24"/>
                <w:szCs w:val="24"/>
              </w:rPr>
            </w:pPr>
            <w:ins w:id="274" w:author="Author">
              <w:r w:rsidRPr="005A35D9">
                <w:rPr>
                  <w:sz w:val="24"/>
                  <w:szCs w:val="24"/>
                </w:rPr>
                <w:t>4 (0.4)</w:t>
              </w:r>
            </w:ins>
          </w:p>
        </w:tc>
      </w:tr>
      <w:tr w:rsidR="00630758" w:rsidRPr="00C66281" w14:paraId="33FD5BAC" w14:textId="77777777" w:rsidTr="00001E1E">
        <w:trPr>
          <w:ins w:id="275" w:author="Author"/>
        </w:trPr>
        <w:tc>
          <w:tcPr>
            <w:tcW w:w="1082" w:type="pct"/>
            <w:tcMar>
              <w:top w:w="0" w:type="dxa"/>
              <w:left w:w="108" w:type="dxa"/>
              <w:bottom w:w="0" w:type="dxa"/>
              <w:right w:w="108" w:type="dxa"/>
            </w:tcMar>
            <w:hideMark/>
          </w:tcPr>
          <w:p w14:paraId="3D2DDBF6" w14:textId="77777777" w:rsidR="00630758" w:rsidRPr="00985400" w:rsidRDefault="00630758" w:rsidP="00755975">
            <w:pPr>
              <w:ind w:left="600"/>
              <w:rPr>
                <w:ins w:id="276" w:author="Author"/>
                <w:color w:val="000000"/>
                <w:sz w:val="24"/>
                <w:szCs w:val="24"/>
              </w:rPr>
            </w:pPr>
            <w:ins w:id="277"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ins w:id="278" w:author="Author"/>
                <w:sz w:val="24"/>
                <w:szCs w:val="24"/>
              </w:rPr>
            </w:pPr>
            <w:ins w:id="279" w:author="Author">
              <w:r w:rsidRPr="005A35D9">
                <w:rPr>
                  <w:sz w:val="24"/>
                  <w:szCs w:val="24"/>
                </w:rPr>
                <w:t>23 (2.0)</w:t>
              </w:r>
            </w:ins>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ins w:id="280" w:author="Author"/>
                <w:sz w:val="24"/>
                <w:szCs w:val="24"/>
              </w:rPr>
            </w:pPr>
            <w:ins w:id="281" w:author="Author">
              <w:r w:rsidRPr="005A35D9">
                <w:rPr>
                  <w:sz w:val="24"/>
                  <w:szCs w:val="24"/>
                </w:rPr>
                <w:t>2 (0.2)</w:t>
              </w:r>
            </w:ins>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ins w:id="282" w:author="Author"/>
                <w:sz w:val="24"/>
                <w:szCs w:val="24"/>
              </w:rPr>
            </w:pPr>
            <w:ins w:id="283" w:author="Author">
              <w:r w:rsidRPr="005A35D9">
                <w:rPr>
                  <w:sz w:val="24"/>
                  <w:szCs w:val="24"/>
                </w:rPr>
                <w:t>18 (1.6)</w:t>
              </w:r>
            </w:ins>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ins w:id="284" w:author="Author"/>
                <w:sz w:val="24"/>
                <w:szCs w:val="24"/>
              </w:rPr>
            </w:pPr>
            <w:ins w:id="285" w:author="Author">
              <w:r w:rsidRPr="005A35D9">
                <w:rPr>
                  <w:sz w:val="24"/>
                  <w:szCs w:val="24"/>
                </w:rPr>
                <w:t>2 (0.2)</w:t>
              </w:r>
            </w:ins>
          </w:p>
        </w:tc>
      </w:tr>
      <w:tr w:rsidR="00630758" w:rsidRPr="00C66281" w14:paraId="549B15DE" w14:textId="77777777" w:rsidTr="00001E1E">
        <w:trPr>
          <w:ins w:id="286" w:author="Author"/>
        </w:trPr>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ins w:id="287" w:author="Author"/>
                <w:color w:val="000000"/>
                <w:sz w:val="24"/>
                <w:szCs w:val="24"/>
              </w:rPr>
            </w:pPr>
            <w:ins w:id="288" w:author="Author">
              <w:r w:rsidRPr="00985400">
                <w:rPr>
                  <w:color w:val="000000"/>
                  <w:sz w:val="24"/>
                  <w:szCs w:val="24"/>
                </w:rPr>
                <w:t>Severe</w:t>
              </w:r>
            </w:ins>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ins w:id="289" w:author="Author"/>
                <w:sz w:val="24"/>
                <w:szCs w:val="24"/>
              </w:rPr>
            </w:pPr>
            <w:ins w:id="290" w:author="Author">
              <w:r w:rsidRPr="005A35D9">
                <w:rPr>
                  <w:sz w:val="24"/>
                  <w:szCs w:val="24"/>
                </w:rPr>
                <w:t>0</w:t>
              </w:r>
              <w:r>
                <w:rPr>
                  <w:sz w:val="24"/>
                  <w:szCs w:val="24"/>
                </w:rPr>
                <w:t xml:space="preserve"> (0.0)</w:t>
              </w:r>
            </w:ins>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ins w:id="291" w:author="Author"/>
                <w:sz w:val="24"/>
                <w:szCs w:val="24"/>
              </w:rPr>
            </w:pPr>
            <w:ins w:id="292" w:author="Author">
              <w:r w:rsidRPr="005A35D9">
                <w:rPr>
                  <w:sz w:val="24"/>
                  <w:szCs w:val="24"/>
                </w:rPr>
                <w:t>0</w:t>
              </w:r>
              <w:r>
                <w:rPr>
                  <w:sz w:val="24"/>
                  <w:szCs w:val="24"/>
                </w:rPr>
                <w:t xml:space="preserve"> (0.0)</w:t>
              </w:r>
            </w:ins>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ins w:id="293" w:author="Author"/>
                <w:sz w:val="24"/>
                <w:szCs w:val="24"/>
              </w:rPr>
            </w:pPr>
            <w:ins w:id="294" w:author="Author">
              <w:r w:rsidRPr="005A35D9">
                <w:rPr>
                  <w:sz w:val="24"/>
                  <w:szCs w:val="24"/>
                </w:rPr>
                <w:t>0</w:t>
              </w:r>
              <w:r>
                <w:rPr>
                  <w:sz w:val="24"/>
                  <w:szCs w:val="24"/>
                </w:rPr>
                <w:t xml:space="preserve"> (0.0)</w:t>
              </w:r>
            </w:ins>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ins w:id="295" w:author="Author"/>
                <w:sz w:val="24"/>
                <w:szCs w:val="24"/>
              </w:rPr>
            </w:pPr>
            <w:ins w:id="296" w:author="Author">
              <w:r w:rsidRPr="005A35D9">
                <w:rPr>
                  <w:sz w:val="24"/>
                  <w:szCs w:val="24"/>
                </w:rPr>
                <w:t>0</w:t>
              </w:r>
              <w:r>
                <w:rPr>
                  <w:sz w:val="24"/>
                  <w:szCs w:val="24"/>
                </w:rPr>
                <w:t xml:space="preserve"> (0.0)</w:t>
              </w:r>
            </w:ins>
          </w:p>
        </w:tc>
      </w:tr>
      <w:tr w:rsidR="00630758" w:rsidRPr="00C66281" w14:paraId="18931202" w14:textId="77777777" w:rsidTr="00001E1E">
        <w:trPr>
          <w:ins w:id="297" w:author="Author"/>
        </w:trPr>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ins w:id="298" w:author="Author"/>
                <w:sz w:val="24"/>
                <w:szCs w:val="24"/>
              </w:rPr>
            </w:pPr>
            <w:ins w:id="299" w:author="Author">
              <w:r w:rsidRPr="00985400">
                <w:rPr>
                  <w:color w:val="000000"/>
                  <w:sz w:val="24"/>
                  <w:szCs w:val="24"/>
                </w:rPr>
                <w:lastRenderedPageBreak/>
                <w:t>Pain at the injection site</w:t>
              </w:r>
              <w:r w:rsidRPr="00985400">
                <w:rPr>
                  <w:color w:val="000000"/>
                  <w:sz w:val="24"/>
                  <w:szCs w:val="24"/>
                  <w:vertAlign w:val="superscript"/>
                </w:rPr>
                <w:t>d</w:t>
              </w:r>
            </w:ins>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ins w:id="300" w:author="Autho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ins w:id="301" w:author="Autho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ins w:id="302" w:author="Autho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ins w:id="303" w:author="Author"/>
                <w:sz w:val="24"/>
                <w:szCs w:val="24"/>
              </w:rPr>
            </w:pPr>
          </w:p>
        </w:tc>
      </w:tr>
      <w:tr w:rsidR="00630758" w:rsidRPr="00C66281" w14:paraId="7F1B5F0B" w14:textId="77777777" w:rsidTr="00001E1E">
        <w:trPr>
          <w:ins w:id="304" w:author="Author"/>
        </w:trPr>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ins w:id="305" w:author="Author"/>
                <w:color w:val="000000"/>
                <w:sz w:val="24"/>
                <w:szCs w:val="24"/>
              </w:rPr>
            </w:pPr>
            <w:ins w:id="306" w:author="Author">
              <w:r w:rsidRPr="00985400">
                <w:rPr>
                  <w:color w:val="000000"/>
                  <w:sz w:val="24"/>
                  <w:szCs w:val="24"/>
                </w:rPr>
                <w:t>Any</w:t>
              </w:r>
            </w:ins>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ins w:id="307" w:author="Author"/>
                <w:sz w:val="24"/>
                <w:szCs w:val="24"/>
              </w:rPr>
            </w:pPr>
            <w:ins w:id="308" w:author="Author">
              <w:r w:rsidRPr="005A35D9">
                <w:rPr>
                  <w:sz w:val="24"/>
                  <w:szCs w:val="24"/>
                </w:rPr>
                <w:t>971 (86.2)</w:t>
              </w:r>
            </w:ins>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ins w:id="309" w:author="Author"/>
                <w:sz w:val="24"/>
                <w:szCs w:val="24"/>
              </w:rPr>
            </w:pPr>
            <w:ins w:id="310" w:author="Author">
              <w:r w:rsidRPr="005A35D9">
                <w:rPr>
                  <w:sz w:val="24"/>
                  <w:szCs w:val="24"/>
                </w:rPr>
                <w:t>263 (23.3)</w:t>
              </w:r>
            </w:ins>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ins w:id="311" w:author="Author"/>
                <w:sz w:val="24"/>
                <w:szCs w:val="24"/>
              </w:rPr>
            </w:pPr>
            <w:ins w:id="312" w:author="Author">
              <w:r w:rsidRPr="005A35D9">
                <w:rPr>
                  <w:sz w:val="24"/>
                  <w:szCs w:val="24"/>
                </w:rPr>
                <w:t>866 (78.9)</w:t>
              </w:r>
            </w:ins>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ins w:id="313" w:author="Author"/>
                <w:sz w:val="24"/>
                <w:szCs w:val="24"/>
              </w:rPr>
            </w:pPr>
            <w:ins w:id="314" w:author="Author">
              <w:r w:rsidRPr="005A35D9">
                <w:rPr>
                  <w:sz w:val="24"/>
                  <w:szCs w:val="24"/>
                </w:rPr>
                <w:t>193 (17.9)</w:t>
              </w:r>
            </w:ins>
          </w:p>
        </w:tc>
      </w:tr>
      <w:tr w:rsidR="00630758" w:rsidRPr="00C66281" w14:paraId="5BBDD906" w14:textId="77777777" w:rsidTr="00001E1E">
        <w:trPr>
          <w:ins w:id="315" w:author="Author"/>
        </w:trPr>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ins w:id="316" w:author="Author"/>
                <w:color w:val="000000"/>
                <w:sz w:val="24"/>
                <w:szCs w:val="24"/>
              </w:rPr>
            </w:pPr>
            <w:ins w:id="317" w:author="Author">
              <w:r w:rsidRPr="00985400">
                <w:rPr>
                  <w:color w:val="000000"/>
                  <w:sz w:val="24"/>
                  <w:szCs w:val="24"/>
                </w:rPr>
                <w:t>Mild</w:t>
              </w:r>
            </w:ins>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ins w:id="318" w:author="Author"/>
                <w:sz w:val="24"/>
                <w:szCs w:val="24"/>
              </w:rPr>
            </w:pPr>
            <w:ins w:id="319" w:author="Author">
              <w:r w:rsidRPr="005A35D9">
                <w:rPr>
                  <w:sz w:val="24"/>
                  <w:szCs w:val="24"/>
                </w:rPr>
                <w:t>467 (41.4)</w:t>
              </w:r>
            </w:ins>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ins w:id="320" w:author="Author"/>
                <w:sz w:val="24"/>
                <w:szCs w:val="24"/>
              </w:rPr>
            </w:pPr>
            <w:ins w:id="321" w:author="Author">
              <w:r w:rsidRPr="005A35D9">
                <w:rPr>
                  <w:sz w:val="24"/>
                  <w:szCs w:val="24"/>
                </w:rPr>
                <w:t>227 (20.1)</w:t>
              </w:r>
            </w:ins>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ins w:id="322" w:author="Author"/>
                <w:sz w:val="24"/>
                <w:szCs w:val="24"/>
              </w:rPr>
            </w:pPr>
            <w:ins w:id="323" w:author="Author">
              <w:r w:rsidRPr="005A35D9">
                <w:rPr>
                  <w:sz w:val="24"/>
                  <w:szCs w:val="24"/>
                </w:rPr>
                <w:t>466 (42.5)</w:t>
              </w:r>
            </w:ins>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ins w:id="324" w:author="Author"/>
                <w:sz w:val="24"/>
                <w:szCs w:val="24"/>
              </w:rPr>
            </w:pPr>
            <w:ins w:id="325" w:author="Author">
              <w:r w:rsidRPr="005A35D9">
                <w:rPr>
                  <w:sz w:val="24"/>
                  <w:szCs w:val="24"/>
                </w:rPr>
                <w:t>164 (15.2)</w:t>
              </w:r>
            </w:ins>
          </w:p>
        </w:tc>
      </w:tr>
      <w:tr w:rsidR="00630758" w:rsidRPr="00C66281" w14:paraId="7137ED3E" w14:textId="77777777" w:rsidTr="00001E1E">
        <w:trPr>
          <w:ins w:id="326" w:author="Author"/>
        </w:trPr>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ins w:id="327" w:author="Author"/>
                <w:color w:val="000000"/>
                <w:sz w:val="24"/>
                <w:szCs w:val="24"/>
              </w:rPr>
            </w:pPr>
            <w:ins w:id="328" w:author="Author">
              <w:r w:rsidRPr="00985400">
                <w:rPr>
                  <w:color w:val="000000"/>
                  <w:sz w:val="24"/>
                  <w:szCs w:val="24"/>
                </w:rPr>
                <w:t>Moderate</w:t>
              </w:r>
            </w:ins>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ins w:id="329" w:author="Author"/>
                <w:sz w:val="24"/>
                <w:szCs w:val="24"/>
              </w:rPr>
            </w:pPr>
            <w:ins w:id="330" w:author="Author">
              <w:r w:rsidRPr="005A35D9">
                <w:rPr>
                  <w:sz w:val="24"/>
                  <w:szCs w:val="24"/>
                </w:rPr>
                <w:t>493 (43.7)</w:t>
              </w:r>
            </w:ins>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ins w:id="331" w:author="Author"/>
                <w:sz w:val="24"/>
                <w:szCs w:val="24"/>
              </w:rPr>
            </w:pPr>
            <w:ins w:id="332" w:author="Author">
              <w:r w:rsidRPr="005A35D9">
                <w:rPr>
                  <w:sz w:val="24"/>
                  <w:szCs w:val="24"/>
                </w:rPr>
                <w:t>36 (3.2)</w:t>
              </w:r>
            </w:ins>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ins w:id="333" w:author="Author"/>
                <w:sz w:val="24"/>
                <w:szCs w:val="24"/>
              </w:rPr>
            </w:pPr>
            <w:ins w:id="334" w:author="Author">
              <w:r w:rsidRPr="005A35D9">
                <w:rPr>
                  <w:sz w:val="24"/>
                  <w:szCs w:val="24"/>
                </w:rPr>
                <w:t>393 (35.8)</w:t>
              </w:r>
            </w:ins>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ins w:id="335" w:author="Author"/>
                <w:sz w:val="24"/>
                <w:szCs w:val="24"/>
              </w:rPr>
            </w:pPr>
            <w:ins w:id="336" w:author="Author">
              <w:r w:rsidRPr="005A35D9">
                <w:rPr>
                  <w:sz w:val="24"/>
                  <w:szCs w:val="24"/>
                </w:rPr>
                <w:t>29 (2.7)</w:t>
              </w:r>
            </w:ins>
          </w:p>
        </w:tc>
      </w:tr>
      <w:tr w:rsidR="00630758" w:rsidRPr="00C66281" w14:paraId="3E512CC3" w14:textId="77777777" w:rsidTr="00001E1E">
        <w:trPr>
          <w:ins w:id="337" w:author="Author"/>
        </w:trPr>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ins w:id="338" w:author="Author"/>
                <w:color w:val="000000"/>
                <w:sz w:val="24"/>
                <w:szCs w:val="24"/>
              </w:rPr>
            </w:pPr>
            <w:ins w:id="339" w:author="Author">
              <w:r w:rsidRPr="00985400">
                <w:rPr>
                  <w:color w:val="000000"/>
                  <w:sz w:val="24"/>
                  <w:szCs w:val="24"/>
                </w:rPr>
                <w:t>Severe</w:t>
              </w:r>
            </w:ins>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ins w:id="340" w:author="Author"/>
                <w:sz w:val="24"/>
                <w:szCs w:val="24"/>
              </w:rPr>
            </w:pPr>
            <w:ins w:id="341" w:author="Author">
              <w:r w:rsidRPr="005A35D9">
                <w:rPr>
                  <w:sz w:val="24"/>
                  <w:szCs w:val="24"/>
                </w:rPr>
                <w:t>11 (1.0)</w:t>
              </w:r>
            </w:ins>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ins w:id="342" w:author="Author"/>
                <w:sz w:val="24"/>
                <w:szCs w:val="24"/>
              </w:rPr>
            </w:pPr>
            <w:ins w:id="343" w:author="Author">
              <w:r w:rsidRPr="005A35D9">
                <w:rPr>
                  <w:sz w:val="24"/>
                  <w:szCs w:val="24"/>
                </w:rPr>
                <w:t>0</w:t>
              </w:r>
              <w:r>
                <w:rPr>
                  <w:sz w:val="24"/>
                  <w:szCs w:val="24"/>
                </w:rPr>
                <w:t xml:space="preserve"> (0.0)</w:t>
              </w:r>
            </w:ins>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ins w:id="344" w:author="Author"/>
                <w:sz w:val="24"/>
                <w:szCs w:val="24"/>
              </w:rPr>
            </w:pPr>
            <w:ins w:id="345" w:author="Author">
              <w:r w:rsidRPr="005A35D9">
                <w:rPr>
                  <w:sz w:val="24"/>
                  <w:szCs w:val="24"/>
                </w:rPr>
                <w:t>7 (0.6)</w:t>
              </w:r>
            </w:ins>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ins w:id="346" w:author="Author"/>
                <w:sz w:val="24"/>
                <w:szCs w:val="24"/>
              </w:rPr>
            </w:pPr>
            <w:ins w:id="347" w:author="Author">
              <w:r w:rsidRPr="005A35D9">
                <w:rPr>
                  <w:sz w:val="24"/>
                  <w:szCs w:val="24"/>
                </w:rPr>
                <w:t>0</w:t>
              </w:r>
              <w:r>
                <w:rPr>
                  <w:sz w:val="24"/>
                  <w:szCs w:val="24"/>
                </w:rPr>
                <w:t xml:space="preserve"> (0.0)</w:t>
              </w:r>
            </w:ins>
          </w:p>
        </w:tc>
      </w:tr>
      <w:tr w:rsidR="00630758" w:rsidRPr="00C66281" w14:paraId="505EA87D" w14:textId="77777777" w:rsidTr="00001E1E">
        <w:trPr>
          <w:ins w:id="348" w:author="Author"/>
        </w:trPr>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ins w:id="349" w:author="Author"/>
                <w:color w:val="000000"/>
              </w:rPr>
            </w:pPr>
            <w:ins w:id="350" w:author="Author">
              <w:r w:rsidRPr="00C66281">
                <w:rPr>
                  <w:color w:val="000000"/>
                </w:rPr>
                <w:t>Note: Reactions were collected in the electronic diary (e-diary) from Day 1 to Day 7 after vaccination.</w:t>
              </w:r>
            </w:ins>
          </w:p>
          <w:p w14:paraId="63F1C1CF" w14:textId="77777777" w:rsidR="00630758" w:rsidRDefault="00630758" w:rsidP="00755975">
            <w:pPr>
              <w:keepNext/>
              <w:tabs>
                <w:tab w:val="left" w:pos="240"/>
              </w:tabs>
              <w:ind w:left="240" w:hanging="240"/>
              <w:rPr>
                <w:ins w:id="351" w:author="Author"/>
                <w:color w:val="000000"/>
              </w:rPr>
            </w:pPr>
            <w:ins w:id="352" w:author="Autho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ins>
          </w:p>
          <w:p w14:paraId="4CA50867" w14:textId="77777777" w:rsidR="00630758" w:rsidRDefault="00630758" w:rsidP="00755975">
            <w:pPr>
              <w:keepNext/>
              <w:tabs>
                <w:tab w:val="left" w:pos="240"/>
              </w:tabs>
              <w:ind w:left="240" w:hanging="240"/>
              <w:rPr>
                <w:ins w:id="353" w:author="Author"/>
                <w:color w:val="000000"/>
              </w:rPr>
            </w:pPr>
            <w:ins w:id="354" w:author="Autho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ins>
          </w:p>
          <w:p w14:paraId="724027F7" w14:textId="77777777" w:rsidR="00630758" w:rsidRDefault="00630758" w:rsidP="00755975">
            <w:pPr>
              <w:keepNext/>
              <w:tabs>
                <w:tab w:val="left" w:pos="240"/>
              </w:tabs>
              <w:ind w:left="240" w:hanging="240"/>
              <w:rPr>
                <w:ins w:id="355" w:author="Author"/>
                <w:color w:val="000000"/>
              </w:rPr>
            </w:pPr>
            <w:ins w:id="356" w:author="Autho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ins>
          </w:p>
          <w:p w14:paraId="224A12B0" w14:textId="77777777" w:rsidR="00630758" w:rsidRDefault="00630758" w:rsidP="00755975">
            <w:pPr>
              <w:keepNext/>
              <w:tabs>
                <w:tab w:val="left" w:pos="240"/>
              </w:tabs>
              <w:ind w:left="240" w:hanging="240"/>
              <w:rPr>
                <w:ins w:id="357" w:author="Author"/>
                <w:color w:val="000000"/>
              </w:rPr>
            </w:pPr>
            <w:ins w:id="358" w:author="Autho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ins>
          </w:p>
          <w:p w14:paraId="0EBBA968" w14:textId="77777777" w:rsidR="00630758" w:rsidRPr="00016D01" w:rsidRDefault="00630758" w:rsidP="00755975">
            <w:pPr>
              <w:keepNext/>
              <w:tabs>
                <w:tab w:val="left" w:pos="240"/>
              </w:tabs>
              <w:ind w:left="240" w:hanging="240"/>
              <w:rPr>
                <w:ins w:id="359" w:author="Author"/>
                <w:rFonts w:eastAsiaTheme="minorHAnsi"/>
                <w:color w:val="000000"/>
              </w:rPr>
            </w:pPr>
            <w:ins w:id="360" w:author="Autho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ins>
          </w:p>
        </w:tc>
      </w:tr>
    </w:tbl>
    <w:p w14:paraId="2C068018" w14:textId="3A42FC0A" w:rsidR="00743B14" w:rsidRDefault="00743B14" w:rsidP="00755975">
      <w:pPr>
        <w:tabs>
          <w:tab w:val="left" w:pos="1080"/>
        </w:tabs>
        <w:ind w:left="1080" w:hanging="1080"/>
        <w:rPr>
          <w:ins w:id="361" w:author="Author"/>
          <w:sz w:val="24"/>
          <w:szCs w:val="24"/>
        </w:rPr>
      </w:pPr>
    </w:p>
    <w:p w14:paraId="48CA3223" w14:textId="4C063B35" w:rsidR="009C04BC" w:rsidRPr="000918D9" w:rsidRDefault="009C04BC" w:rsidP="00F10CC1">
      <w:pPr>
        <w:keepNext/>
        <w:tabs>
          <w:tab w:val="left" w:pos="1080"/>
        </w:tabs>
        <w:ind w:left="1080" w:hanging="1080"/>
        <w:rPr>
          <w:ins w:id="362" w:author="Author"/>
          <w:b/>
          <w:bCs/>
          <w:sz w:val="24"/>
          <w:szCs w:val="24"/>
        </w:rPr>
      </w:pPr>
      <w:ins w:id="363" w:author="Author">
        <w:r w:rsidRPr="000918D9">
          <w:rPr>
            <w:b/>
            <w:bCs/>
            <w:sz w:val="24"/>
            <w:szCs w:val="24"/>
          </w:rPr>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ins w:id="364" w:author="Autho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ins w:id="365" w:author="Autho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ins w:id="366" w:author="Author"/>
                <w:b/>
                <w:sz w:val="24"/>
                <w:szCs w:val="24"/>
              </w:rPr>
            </w:pPr>
            <w:ins w:id="367" w:author="Author">
              <w:r w:rsidRPr="00985400">
                <w:rPr>
                  <w:b/>
                  <w:sz w:val="24"/>
                  <w:szCs w:val="24"/>
                </w:rPr>
                <w:t>Pfizer-BioNTech COVID</w:t>
              </w:r>
              <w:r w:rsidRPr="00985400">
                <w:rPr>
                  <w:b/>
                  <w:sz w:val="24"/>
                  <w:szCs w:val="24"/>
                </w:rPr>
                <w:noBreakHyphen/>
                <w:t>19 Vaccine</w:t>
              </w:r>
            </w:ins>
          </w:p>
          <w:p w14:paraId="4E2F86B7" w14:textId="77777777" w:rsidR="004B3FC3" w:rsidRDefault="004B3FC3" w:rsidP="00755975">
            <w:pPr>
              <w:jc w:val="center"/>
              <w:rPr>
                <w:ins w:id="368" w:author="Author"/>
                <w:b/>
                <w:color w:val="000000"/>
                <w:sz w:val="24"/>
                <w:szCs w:val="24"/>
              </w:rPr>
            </w:pPr>
            <w:ins w:id="369" w:author="Author">
              <w:r w:rsidRPr="00985400">
                <w:rPr>
                  <w:b/>
                  <w:color w:val="000000"/>
                  <w:sz w:val="24"/>
                  <w:szCs w:val="24"/>
                </w:rPr>
                <w:t>Dose 1</w:t>
              </w:r>
            </w:ins>
          </w:p>
          <w:p w14:paraId="104FEF3A" w14:textId="77777777" w:rsidR="004B3FC3" w:rsidRPr="002638DC" w:rsidRDefault="004B3FC3" w:rsidP="00755975">
            <w:pPr>
              <w:keepNext/>
              <w:jc w:val="center"/>
              <w:rPr>
                <w:ins w:id="370" w:author="Author"/>
                <w:b/>
                <w:sz w:val="24"/>
                <w:szCs w:val="24"/>
              </w:rPr>
            </w:pPr>
            <w:ins w:id="371" w:author="Autho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ins>
          </w:p>
          <w:p w14:paraId="65994841" w14:textId="77777777" w:rsidR="004B3FC3" w:rsidRPr="00985400" w:rsidRDefault="004B3FC3" w:rsidP="00755975">
            <w:pPr>
              <w:jc w:val="center"/>
              <w:rPr>
                <w:ins w:id="372" w:author="Author"/>
                <w:b/>
                <w:color w:val="000000"/>
                <w:sz w:val="24"/>
                <w:szCs w:val="24"/>
              </w:rPr>
            </w:pPr>
            <w:proofErr w:type="spellStart"/>
            <w:ins w:id="373"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ins w:id="374" w:author="Author"/>
                <w:b/>
                <w:color w:val="000000"/>
                <w:sz w:val="24"/>
                <w:szCs w:val="24"/>
              </w:rPr>
            </w:pPr>
            <w:ins w:id="375" w:author="Author">
              <w:r w:rsidRPr="00985400">
                <w:rPr>
                  <w:b/>
                  <w:color w:val="000000"/>
                  <w:sz w:val="24"/>
                  <w:szCs w:val="24"/>
                </w:rPr>
                <w:t>Placebo</w:t>
              </w:r>
            </w:ins>
          </w:p>
          <w:p w14:paraId="75EDC369" w14:textId="77777777" w:rsidR="004B3FC3" w:rsidRDefault="004B3FC3" w:rsidP="00755975">
            <w:pPr>
              <w:jc w:val="center"/>
              <w:rPr>
                <w:ins w:id="376" w:author="Author"/>
                <w:b/>
                <w:color w:val="000000"/>
                <w:sz w:val="24"/>
                <w:szCs w:val="24"/>
              </w:rPr>
            </w:pPr>
            <w:ins w:id="377" w:author="Author">
              <w:r w:rsidRPr="00985400">
                <w:rPr>
                  <w:b/>
                  <w:color w:val="000000"/>
                  <w:sz w:val="24"/>
                  <w:szCs w:val="24"/>
                </w:rPr>
                <w:t>Dose 1</w:t>
              </w:r>
            </w:ins>
          </w:p>
          <w:p w14:paraId="3D6E8E8D" w14:textId="77777777" w:rsidR="004B3FC3" w:rsidRPr="00985400" w:rsidRDefault="004B3FC3" w:rsidP="00755975">
            <w:pPr>
              <w:keepNext/>
              <w:jc w:val="center"/>
              <w:rPr>
                <w:ins w:id="378" w:author="Author"/>
                <w:b/>
                <w:color w:val="000000"/>
                <w:sz w:val="24"/>
                <w:szCs w:val="24"/>
              </w:rPr>
            </w:pPr>
            <w:ins w:id="379" w:author="Author">
              <w:r>
                <w:rPr>
                  <w:b/>
                  <w:color w:val="000000"/>
                  <w:sz w:val="24"/>
                  <w:szCs w:val="24"/>
                </w:rPr>
                <w:t>N</w:t>
              </w:r>
              <w:r w:rsidRPr="00CB3DDF">
                <w:rPr>
                  <w:b/>
                  <w:color w:val="000000"/>
                  <w:sz w:val="24"/>
                  <w:szCs w:val="24"/>
                  <w:vertAlign w:val="superscript"/>
                </w:rPr>
                <w:t>a</w:t>
              </w:r>
              <w:r>
                <w:rPr>
                  <w:b/>
                  <w:color w:val="000000"/>
                  <w:sz w:val="24"/>
                  <w:szCs w:val="24"/>
                </w:rPr>
                <w:t>=1127</w:t>
              </w:r>
            </w:ins>
          </w:p>
          <w:p w14:paraId="555F975B" w14:textId="77777777" w:rsidR="004B3FC3" w:rsidRPr="00985400" w:rsidRDefault="004B3FC3" w:rsidP="00755975">
            <w:pPr>
              <w:jc w:val="center"/>
              <w:rPr>
                <w:ins w:id="380" w:author="Author"/>
                <w:b/>
                <w:color w:val="000000"/>
                <w:sz w:val="24"/>
                <w:szCs w:val="24"/>
              </w:rPr>
            </w:pPr>
            <w:proofErr w:type="spellStart"/>
            <w:ins w:id="381"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ins w:id="382" w:author="Author"/>
                <w:b/>
                <w:color w:val="000000"/>
                <w:sz w:val="24"/>
                <w:szCs w:val="24"/>
              </w:rPr>
            </w:pPr>
            <w:ins w:id="383" w:author="Author">
              <w:r w:rsidRPr="00985400">
                <w:rPr>
                  <w:b/>
                  <w:sz w:val="24"/>
                  <w:szCs w:val="24"/>
                </w:rPr>
                <w:t>Pfizer-BioNTech COVID</w:t>
              </w:r>
              <w:r w:rsidRPr="00985400">
                <w:rPr>
                  <w:b/>
                  <w:sz w:val="24"/>
                  <w:szCs w:val="24"/>
                </w:rPr>
                <w:noBreakHyphen/>
                <w:t>19 Vaccine</w:t>
              </w:r>
            </w:ins>
          </w:p>
          <w:p w14:paraId="26010141" w14:textId="77777777" w:rsidR="004B3FC3" w:rsidRDefault="004B3FC3" w:rsidP="00755975">
            <w:pPr>
              <w:jc w:val="center"/>
              <w:rPr>
                <w:ins w:id="384" w:author="Author"/>
                <w:b/>
                <w:color w:val="000000"/>
                <w:sz w:val="24"/>
                <w:szCs w:val="24"/>
              </w:rPr>
            </w:pPr>
            <w:ins w:id="385" w:author="Author">
              <w:r w:rsidRPr="00985400">
                <w:rPr>
                  <w:b/>
                  <w:color w:val="000000"/>
                  <w:sz w:val="24"/>
                  <w:szCs w:val="24"/>
                </w:rPr>
                <w:t>Dose 2</w:t>
              </w:r>
            </w:ins>
          </w:p>
          <w:p w14:paraId="0F99E1F3" w14:textId="77777777" w:rsidR="004B3FC3" w:rsidRPr="00985400" w:rsidRDefault="004B3FC3" w:rsidP="00755975">
            <w:pPr>
              <w:keepNext/>
              <w:jc w:val="center"/>
              <w:rPr>
                <w:ins w:id="386" w:author="Author"/>
                <w:b/>
                <w:color w:val="000000"/>
                <w:sz w:val="24"/>
                <w:szCs w:val="24"/>
              </w:rPr>
            </w:pPr>
            <w:ins w:id="387" w:author="Author">
              <w:r>
                <w:rPr>
                  <w:b/>
                  <w:color w:val="000000"/>
                  <w:sz w:val="24"/>
                  <w:szCs w:val="24"/>
                </w:rPr>
                <w:t>N</w:t>
              </w:r>
              <w:r w:rsidRPr="00CB3DDF">
                <w:rPr>
                  <w:b/>
                  <w:color w:val="000000"/>
                  <w:sz w:val="24"/>
                  <w:szCs w:val="24"/>
                  <w:vertAlign w:val="superscript"/>
                </w:rPr>
                <w:t>a</w:t>
              </w:r>
              <w:r>
                <w:rPr>
                  <w:b/>
                  <w:color w:val="000000"/>
                  <w:sz w:val="24"/>
                  <w:szCs w:val="24"/>
                </w:rPr>
                <w:t>=1097</w:t>
              </w:r>
            </w:ins>
          </w:p>
          <w:p w14:paraId="1D7DD7C2" w14:textId="77777777" w:rsidR="004B3FC3" w:rsidRPr="00985400" w:rsidRDefault="004B3FC3" w:rsidP="00755975">
            <w:pPr>
              <w:jc w:val="center"/>
              <w:rPr>
                <w:ins w:id="388" w:author="Author"/>
                <w:b/>
                <w:color w:val="000000"/>
                <w:sz w:val="24"/>
                <w:szCs w:val="24"/>
              </w:rPr>
            </w:pPr>
            <w:proofErr w:type="spellStart"/>
            <w:ins w:id="389"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ins w:id="390" w:author="Author"/>
                <w:b/>
                <w:color w:val="000000"/>
                <w:sz w:val="24"/>
                <w:szCs w:val="24"/>
              </w:rPr>
            </w:pPr>
            <w:ins w:id="391" w:author="Author">
              <w:r w:rsidRPr="00985400">
                <w:rPr>
                  <w:b/>
                  <w:color w:val="000000"/>
                  <w:sz w:val="24"/>
                  <w:szCs w:val="24"/>
                </w:rPr>
                <w:t>Placebo</w:t>
              </w:r>
            </w:ins>
          </w:p>
          <w:p w14:paraId="28243FC9" w14:textId="77777777" w:rsidR="004B3FC3" w:rsidRDefault="004B3FC3" w:rsidP="00755975">
            <w:pPr>
              <w:jc w:val="center"/>
              <w:rPr>
                <w:ins w:id="392" w:author="Author"/>
                <w:b/>
                <w:color w:val="000000"/>
                <w:sz w:val="24"/>
                <w:szCs w:val="24"/>
              </w:rPr>
            </w:pPr>
            <w:ins w:id="393" w:author="Author">
              <w:r w:rsidRPr="00985400">
                <w:rPr>
                  <w:b/>
                  <w:color w:val="000000"/>
                  <w:sz w:val="24"/>
                  <w:szCs w:val="24"/>
                </w:rPr>
                <w:t>Dose 2</w:t>
              </w:r>
            </w:ins>
          </w:p>
          <w:p w14:paraId="11AFC156" w14:textId="77777777" w:rsidR="004B3FC3" w:rsidRPr="00985400" w:rsidRDefault="004B3FC3" w:rsidP="00755975">
            <w:pPr>
              <w:keepNext/>
              <w:jc w:val="center"/>
              <w:rPr>
                <w:ins w:id="394" w:author="Author"/>
                <w:b/>
                <w:color w:val="000000"/>
                <w:sz w:val="24"/>
                <w:szCs w:val="24"/>
              </w:rPr>
            </w:pPr>
            <w:ins w:id="395" w:author="Author">
              <w:r>
                <w:rPr>
                  <w:b/>
                  <w:color w:val="000000"/>
                  <w:sz w:val="24"/>
                  <w:szCs w:val="24"/>
                </w:rPr>
                <w:t>N</w:t>
              </w:r>
              <w:r w:rsidRPr="00CB3DDF">
                <w:rPr>
                  <w:b/>
                  <w:color w:val="000000"/>
                  <w:sz w:val="24"/>
                  <w:szCs w:val="24"/>
                  <w:vertAlign w:val="superscript"/>
                </w:rPr>
                <w:t>a</w:t>
              </w:r>
              <w:r>
                <w:rPr>
                  <w:b/>
                  <w:color w:val="000000"/>
                  <w:sz w:val="24"/>
                  <w:szCs w:val="24"/>
                </w:rPr>
                <w:t>=1078</w:t>
              </w:r>
            </w:ins>
          </w:p>
          <w:p w14:paraId="1E98C661" w14:textId="77777777" w:rsidR="004B3FC3" w:rsidRPr="00985400" w:rsidRDefault="004B3FC3" w:rsidP="00755975">
            <w:pPr>
              <w:jc w:val="center"/>
              <w:rPr>
                <w:ins w:id="396" w:author="Author"/>
                <w:b/>
                <w:color w:val="000000"/>
                <w:sz w:val="24"/>
                <w:szCs w:val="24"/>
              </w:rPr>
            </w:pPr>
            <w:proofErr w:type="spellStart"/>
            <w:ins w:id="397" w:author="Author">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ins>
          </w:p>
        </w:tc>
      </w:tr>
      <w:tr w:rsidR="004B3FC3" w:rsidRPr="00C66281" w14:paraId="522BE55A" w14:textId="77777777" w:rsidTr="00E553B0">
        <w:trPr>
          <w:cantSplit/>
          <w:ins w:id="398" w:author="Author"/>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ins w:id="399" w:author="Author"/>
                <w:sz w:val="24"/>
                <w:szCs w:val="24"/>
              </w:rPr>
            </w:pPr>
            <w:ins w:id="400" w:author="Author">
              <w:r w:rsidRPr="00985400">
                <w:rPr>
                  <w:color w:val="000000"/>
                  <w:sz w:val="24"/>
                  <w:szCs w:val="24"/>
                </w:rPr>
                <w:t>Fever</w:t>
              </w:r>
            </w:ins>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ins w:id="401" w:author="Autho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ins w:id="402" w:author="Autho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ins w:id="403" w:author="Autho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ins w:id="404" w:author="Author"/>
                <w:sz w:val="24"/>
                <w:szCs w:val="24"/>
              </w:rPr>
            </w:pPr>
          </w:p>
        </w:tc>
      </w:tr>
      <w:tr w:rsidR="004B3FC3" w:rsidRPr="00C66281" w14:paraId="46E7A7AB" w14:textId="77777777" w:rsidTr="00E553B0">
        <w:trPr>
          <w:cantSplit/>
          <w:ins w:id="405" w:author="Author"/>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ins w:id="406" w:author="Author"/>
                <w:color w:val="000000"/>
                <w:sz w:val="24"/>
                <w:szCs w:val="24"/>
              </w:rPr>
            </w:pPr>
            <w:ins w:id="407" w:author="Author">
              <w:r w:rsidRPr="00985400">
                <w:rPr>
                  <w:rFonts w:eastAsia="MS Mincho"/>
                  <w:color w:val="000000"/>
                  <w:sz w:val="24"/>
                  <w:szCs w:val="24"/>
                </w:rPr>
                <w:t>≥38.0℃</w:t>
              </w:r>
            </w:ins>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ins w:id="408" w:author="Author"/>
                <w:color w:val="000000"/>
                <w:sz w:val="24"/>
                <w:szCs w:val="24"/>
              </w:rPr>
            </w:pPr>
            <w:ins w:id="409" w:author="Author">
              <w:r w:rsidRPr="002D73BE">
                <w:rPr>
                  <w:color w:val="000000"/>
                  <w:sz w:val="24"/>
                  <w:szCs w:val="24"/>
                </w:rPr>
                <w:t>114 (10.1)</w:t>
              </w:r>
            </w:ins>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ins w:id="410" w:author="Author"/>
                <w:color w:val="000000"/>
                <w:sz w:val="24"/>
                <w:szCs w:val="24"/>
              </w:rPr>
            </w:pPr>
            <w:ins w:id="411" w:author="Author">
              <w:r w:rsidRPr="004E5FD2">
                <w:rPr>
                  <w:color w:val="000000"/>
                  <w:sz w:val="24"/>
                  <w:szCs w:val="24"/>
                </w:rPr>
                <w:t>12 (1.1)</w:t>
              </w:r>
            </w:ins>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ins w:id="412" w:author="Author"/>
                <w:color w:val="000000"/>
                <w:sz w:val="24"/>
                <w:szCs w:val="24"/>
              </w:rPr>
            </w:pPr>
            <w:ins w:id="413" w:author="Author">
              <w:r w:rsidRPr="004E5FD2">
                <w:rPr>
                  <w:color w:val="000000"/>
                  <w:sz w:val="24"/>
                  <w:szCs w:val="24"/>
                </w:rPr>
                <w:t>215 (19.6)</w:t>
              </w:r>
            </w:ins>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ins w:id="414" w:author="Author"/>
                <w:color w:val="000000"/>
                <w:sz w:val="24"/>
                <w:szCs w:val="24"/>
              </w:rPr>
            </w:pPr>
            <w:ins w:id="415" w:author="Author">
              <w:r w:rsidRPr="004E5FD2">
                <w:rPr>
                  <w:color w:val="000000"/>
                  <w:sz w:val="24"/>
                  <w:szCs w:val="24"/>
                </w:rPr>
                <w:t>7 (0.6)</w:t>
              </w:r>
            </w:ins>
          </w:p>
        </w:tc>
      </w:tr>
      <w:tr w:rsidR="004B3FC3" w:rsidRPr="00C66281" w14:paraId="6BF3F001" w14:textId="77777777" w:rsidTr="00E553B0">
        <w:trPr>
          <w:cantSplit/>
          <w:ins w:id="416" w:author="Author"/>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ins w:id="417" w:author="Author"/>
                <w:color w:val="000000"/>
                <w:sz w:val="24"/>
                <w:szCs w:val="24"/>
              </w:rPr>
            </w:pPr>
            <w:ins w:id="418" w:author="Author">
              <w:r w:rsidRPr="00985400">
                <w:rPr>
                  <w:color w:val="000000"/>
                  <w:sz w:val="24"/>
                  <w:szCs w:val="24"/>
                </w:rPr>
                <w:t>≥38.0℃ to 38.4℃</w:t>
              </w:r>
            </w:ins>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ins w:id="419" w:author="Author"/>
                <w:color w:val="000000"/>
                <w:sz w:val="24"/>
                <w:szCs w:val="24"/>
              </w:rPr>
            </w:pPr>
            <w:ins w:id="420" w:author="Author">
              <w:r w:rsidRPr="00657D05">
                <w:rPr>
                  <w:sz w:val="24"/>
                </w:rPr>
                <w:t>74 (6.6)</w:t>
              </w:r>
            </w:ins>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ins w:id="421" w:author="Author"/>
                <w:color w:val="000000"/>
                <w:sz w:val="24"/>
                <w:szCs w:val="24"/>
              </w:rPr>
            </w:pPr>
            <w:ins w:id="422" w:author="Author">
              <w:r w:rsidRPr="00657D05">
                <w:rPr>
                  <w:sz w:val="24"/>
                </w:rPr>
                <w:t>8 (0.7)</w:t>
              </w:r>
            </w:ins>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ins w:id="423" w:author="Author"/>
                <w:color w:val="000000"/>
                <w:sz w:val="24"/>
                <w:szCs w:val="24"/>
              </w:rPr>
            </w:pPr>
            <w:ins w:id="424" w:author="Author">
              <w:r w:rsidRPr="00657D05">
                <w:rPr>
                  <w:sz w:val="24"/>
                </w:rPr>
                <w:t>107 (9.8)</w:t>
              </w:r>
            </w:ins>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ins w:id="425" w:author="Author"/>
                <w:color w:val="000000"/>
                <w:sz w:val="24"/>
                <w:szCs w:val="24"/>
              </w:rPr>
            </w:pPr>
            <w:ins w:id="426" w:author="Author">
              <w:r w:rsidRPr="00657D05">
                <w:rPr>
                  <w:sz w:val="24"/>
                </w:rPr>
                <w:t>5 (0.5)</w:t>
              </w:r>
            </w:ins>
          </w:p>
        </w:tc>
      </w:tr>
      <w:tr w:rsidR="004B3FC3" w:rsidRPr="00C66281" w14:paraId="5EA761EB" w14:textId="77777777" w:rsidTr="00E553B0">
        <w:trPr>
          <w:cantSplit/>
          <w:ins w:id="427" w:author="Author"/>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ins w:id="428" w:author="Author"/>
                <w:color w:val="000000"/>
                <w:sz w:val="24"/>
                <w:szCs w:val="24"/>
              </w:rPr>
            </w:pPr>
            <w:ins w:id="429" w:author="Author">
              <w:r w:rsidRPr="00985400">
                <w:rPr>
                  <w:color w:val="000000"/>
                  <w:sz w:val="24"/>
                  <w:szCs w:val="24"/>
                </w:rPr>
                <w:t>&gt;</w:t>
              </w:r>
              <w:r w:rsidRPr="00985400">
                <w:rPr>
                  <w:rFonts w:eastAsia="MS Mincho"/>
                  <w:color w:val="000000"/>
                  <w:sz w:val="24"/>
                  <w:szCs w:val="24"/>
                </w:rPr>
                <w:t>38.4℃ to 38.9℃</w:t>
              </w:r>
            </w:ins>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ins w:id="430" w:author="Author"/>
                <w:color w:val="000000"/>
                <w:sz w:val="24"/>
                <w:szCs w:val="24"/>
              </w:rPr>
            </w:pPr>
            <w:ins w:id="431" w:author="Author">
              <w:r w:rsidRPr="00657D05">
                <w:rPr>
                  <w:sz w:val="24"/>
                </w:rPr>
                <w:t>29 (2.6)</w:t>
              </w:r>
            </w:ins>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ins w:id="432" w:author="Author"/>
                <w:color w:val="000000"/>
                <w:sz w:val="24"/>
                <w:szCs w:val="24"/>
              </w:rPr>
            </w:pPr>
            <w:ins w:id="433" w:author="Author">
              <w:r w:rsidRPr="00657D05">
                <w:rPr>
                  <w:sz w:val="24"/>
                </w:rPr>
                <w:t>2 (0.2)</w:t>
              </w:r>
            </w:ins>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ins w:id="434" w:author="Author"/>
                <w:color w:val="000000"/>
                <w:sz w:val="24"/>
                <w:szCs w:val="24"/>
              </w:rPr>
            </w:pPr>
            <w:ins w:id="435" w:author="Author">
              <w:r w:rsidRPr="00657D05">
                <w:rPr>
                  <w:sz w:val="24"/>
                </w:rPr>
                <w:t>83 (7.6)</w:t>
              </w:r>
            </w:ins>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ins w:id="436" w:author="Author"/>
                <w:color w:val="000000"/>
                <w:sz w:val="24"/>
                <w:szCs w:val="24"/>
              </w:rPr>
            </w:pPr>
            <w:ins w:id="437" w:author="Author">
              <w:r w:rsidRPr="00657D05">
                <w:rPr>
                  <w:sz w:val="24"/>
                </w:rPr>
                <w:t>1 (0.1)</w:t>
              </w:r>
            </w:ins>
          </w:p>
        </w:tc>
      </w:tr>
      <w:tr w:rsidR="004B3FC3" w:rsidRPr="00C66281" w14:paraId="0E494D5F" w14:textId="77777777" w:rsidTr="00E553B0">
        <w:trPr>
          <w:cantSplit/>
          <w:ins w:id="438" w:author="Author"/>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ins w:id="439" w:author="Author"/>
                <w:color w:val="000000"/>
                <w:sz w:val="24"/>
                <w:szCs w:val="24"/>
              </w:rPr>
            </w:pPr>
            <w:ins w:id="440" w:author="Author">
              <w:r w:rsidRPr="00985400">
                <w:rPr>
                  <w:color w:val="000000"/>
                  <w:sz w:val="24"/>
                  <w:szCs w:val="24"/>
                </w:rPr>
                <w:t>&gt;</w:t>
              </w:r>
              <w:r w:rsidRPr="00985400">
                <w:rPr>
                  <w:rFonts w:eastAsia="MS Mincho"/>
                  <w:color w:val="000000"/>
                  <w:sz w:val="24"/>
                  <w:szCs w:val="24"/>
                </w:rPr>
                <w:t>38.9℃ to 40.0℃</w:t>
              </w:r>
            </w:ins>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ins w:id="441" w:author="Author"/>
                <w:color w:val="000000"/>
                <w:sz w:val="24"/>
                <w:szCs w:val="24"/>
              </w:rPr>
            </w:pPr>
            <w:ins w:id="442" w:author="Author">
              <w:r w:rsidRPr="00657D05">
                <w:rPr>
                  <w:sz w:val="24"/>
                </w:rPr>
                <w:t>10 (0.9)</w:t>
              </w:r>
            </w:ins>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ins w:id="443" w:author="Author"/>
                <w:color w:val="000000"/>
                <w:sz w:val="24"/>
                <w:szCs w:val="24"/>
              </w:rPr>
            </w:pPr>
            <w:ins w:id="444" w:author="Author">
              <w:r w:rsidRPr="00657D05">
                <w:rPr>
                  <w:sz w:val="24"/>
                </w:rPr>
                <w:t>2 (0.2)</w:t>
              </w:r>
            </w:ins>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ins w:id="445" w:author="Author"/>
                <w:color w:val="000000"/>
                <w:sz w:val="24"/>
                <w:szCs w:val="24"/>
              </w:rPr>
            </w:pPr>
            <w:ins w:id="446" w:author="Author">
              <w:r w:rsidRPr="00657D05">
                <w:rPr>
                  <w:sz w:val="24"/>
                </w:rPr>
                <w:t>25 (2.3)</w:t>
              </w:r>
            </w:ins>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ins w:id="447" w:author="Author"/>
                <w:color w:val="000000"/>
                <w:sz w:val="24"/>
                <w:szCs w:val="24"/>
              </w:rPr>
            </w:pPr>
            <w:ins w:id="448" w:author="Author">
              <w:r w:rsidRPr="00657D05">
                <w:rPr>
                  <w:sz w:val="24"/>
                </w:rPr>
                <w:t>1 (0.1)</w:t>
              </w:r>
            </w:ins>
          </w:p>
        </w:tc>
      </w:tr>
      <w:tr w:rsidR="004B3FC3" w:rsidRPr="00C66281" w14:paraId="4FAEA7E4" w14:textId="77777777" w:rsidTr="00E553B0">
        <w:trPr>
          <w:cantSplit/>
          <w:ins w:id="449" w:author="Author"/>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ins w:id="450" w:author="Author"/>
                <w:color w:val="000000"/>
                <w:sz w:val="24"/>
                <w:szCs w:val="24"/>
              </w:rPr>
            </w:pPr>
            <w:ins w:id="451" w:author="Author">
              <w:r w:rsidRPr="00985400">
                <w:rPr>
                  <w:color w:val="000000"/>
                  <w:sz w:val="24"/>
                  <w:szCs w:val="24"/>
                </w:rPr>
                <w:t>&gt;40.0℃</w:t>
              </w:r>
            </w:ins>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ins w:id="452" w:author="Author"/>
                <w:color w:val="000000"/>
                <w:sz w:val="24"/>
                <w:szCs w:val="24"/>
              </w:rPr>
            </w:pPr>
            <w:ins w:id="453" w:author="Author">
              <w:r w:rsidRPr="00657D05">
                <w:rPr>
                  <w:sz w:val="24"/>
                </w:rPr>
                <w:t>1 (0.1)</w:t>
              </w:r>
            </w:ins>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ins w:id="454" w:author="Author"/>
                <w:color w:val="000000"/>
                <w:sz w:val="24"/>
                <w:szCs w:val="24"/>
              </w:rPr>
            </w:pPr>
            <w:ins w:id="455" w:author="Author">
              <w:r w:rsidRPr="00657D05">
                <w:rPr>
                  <w:sz w:val="24"/>
                </w:rPr>
                <w:t>0</w:t>
              </w:r>
              <w:r>
                <w:rPr>
                  <w:sz w:val="24"/>
                </w:rPr>
                <w:t xml:space="preserve"> (0.0)</w:t>
              </w:r>
            </w:ins>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ins w:id="456" w:author="Author"/>
                <w:color w:val="000000"/>
                <w:sz w:val="24"/>
                <w:szCs w:val="24"/>
              </w:rPr>
            </w:pPr>
            <w:ins w:id="457" w:author="Author">
              <w:r w:rsidRPr="00657D05">
                <w:rPr>
                  <w:sz w:val="24"/>
                </w:rPr>
                <w:t>0</w:t>
              </w:r>
              <w:r>
                <w:rPr>
                  <w:sz w:val="24"/>
                </w:rPr>
                <w:t xml:space="preserve"> (0.0)</w:t>
              </w:r>
            </w:ins>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ins w:id="458" w:author="Author"/>
                <w:color w:val="000000"/>
                <w:sz w:val="24"/>
                <w:szCs w:val="24"/>
              </w:rPr>
            </w:pPr>
            <w:ins w:id="459" w:author="Author">
              <w:r w:rsidRPr="00657D05">
                <w:rPr>
                  <w:sz w:val="24"/>
                </w:rPr>
                <w:t>0</w:t>
              </w:r>
              <w:r>
                <w:rPr>
                  <w:sz w:val="24"/>
                </w:rPr>
                <w:t xml:space="preserve"> (0.0)</w:t>
              </w:r>
            </w:ins>
          </w:p>
        </w:tc>
      </w:tr>
      <w:tr w:rsidR="004B3FC3" w:rsidRPr="00C66281" w14:paraId="7E2220E4" w14:textId="77777777" w:rsidTr="00E553B0">
        <w:trPr>
          <w:cantSplit/>
          <w:ins w:id="460" w:author="Author"/>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ins w:id="461" w:author="Author"/>
                <w:color w:val="000000"/>
                <w:sz w:val="24"/>
                <w:szCs w:val="24"/>
              </w:rPr>
            </w:pPr>
            <w:proofErr w:type="spellStart"/>
            <w:ins w:id="462" w:author="Author">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ins w:id="463" w:author="Autho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ins w:id="464" w:author="Autho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ins w:id="465" w:author="Autho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ins w:id="466" w:author="Author"/>
                <w:sz w:val="24"/>
                <w:szCs w:val="24"/>
              </w:rPr>
            </w:pPr>
          </w:p>
        </w:tc>
      </w:tr>
      <w:tr w:rsidR="004B3FC3" w:rsidRPr="00C66281" w14:paraId="4443B2B1" w14:textId="77777777" w:rsidTr="00E553B0">
        <w:trPr>
          <w:cantSplit/>
          <w:ins w:id="467" w:author="Author"/>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ins w:id="468" w:author="Author"/>
                <w:color w:val="000000"/>
                <w:sz w:val="24"/>
                <w:szCs w:val="24"/>
              </w:rPr>
            </w:pPr>
            <w:ins w:id="469"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ins w:id="470" w:author="Author"/>
                <w:color w:val="000000"/>
                <w:sz w:val="24"/>
                <w:szCs w:val="24"/>
              </w:rPr>
            </w:pPr>
            <w:ins w:id="471" w:author="Author">
              <w:r w:rsidRPr="00657D05">
                <w:rPr>
                  <w:sz w:val="24"/>
                </w:rPr>
                <w:t>677 (60.1)</w:t>
              </w:r>
            </w:ins>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ins w:id="472" w:author="Author"/>
                <w:color w:val="000000"/>
                <w:sz w:val="24"/>
                <w:szCs w:val="24"/>
              </w:rPr>
            </w:pPr>
            <w:ins w:id="473" w:author="Author">
              <w:r w:rsidRPr="00657D05">
                <w:rPr>
                  <w:sz w:val="24"/>
                </w:rPr>
                <w:t>457 (40.6)</w:t>
              </w:r>
            </w:ins>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ins w:id="474" w:author="Author"/>
                <w:color w:val="000000"/>
                <w:sz w:val="24"/>
                <w:szCs w:val="24"/>
              </w:rPr>
            </w:pPr>
            <w:ins w:id="475" w:author="Author">
              <w:r w:rsidRPr="00657D05">
                <w:rPr>
                  <w:sz w:val="24"/>
                </w:rPr>
                <w:t>726 (66.2)</w:t>
              </w:r>
            </w:ins>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ins w:id="476" w:author="Author"/>
                <w:color w:val="000000"/>
                <w:sz w:val="24"/>
                <w:szCs w:val="24"/>
              </w:rPr>
            </w:pPr>
            <w:ins w:id="477" w:author="Author">
              <w:r w:rsidRPr="00657D05">
                <w:rPr>
                  <w:sz w:val="24"/>
                </w:rPr>
                <w:t>264 (24.5)</w:t>
              </w:r>
            </w:ins>
          </w:p>
        </w:tc>
      </w:tr>
      <w:tr w:rsidR="004B3FC3" w:rsidRPr="00C66281" w14:paraId="4DF0D9E3" w14:textId="77777777" w:rsidTr="00E553B0">
        <w:trPr>
          <w:cantSplit/>
          <w:ins w:id="478" w:author="Author"/>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ins w:id="479" w:author="Author"/>
                <w:color w:val="000000"/>
                <w:sz w:val="24"/>
                <w:szCs w:val="24"/>
              </w:rPr>
            </w:pPr>
            <w:ins w:id="480"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ins w:id="481" w:author="Author"/>
                <w:color w:val="000000"/>
                <w:sz w:val="24"/>
                <w:szCs w:val="24"/>
              </w:rPr>
            </w:pPr>
            <w:ins w:id="482" w:author="Author">
              <w:r w:rsidRPr="00657D05">
                <w:rPr>
                  <w:sz w:val="24"/>
                </w:rPr>
                <w:t>278 (24.7)</w:t>
              </w:r>
            </w:ins>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ins w:id="483" w:author="Author"/>
                <w:color w:val="000000"/>
                <w:sz w:val="24"/>
                <w:szCs w:val="24"/>
              </w:rPr>
            </w:pPr>
            <w:ins w:id="484" w:author="Author">
              <w:r w:rsidRPr="00657D05">
                <w:rPr>
                  <w:sz w:val="24"/>
                </w:rPr>
                <w:t>250 (22.2)</w:t>
              </w:r>
            </w:ins>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ins w:id="485" w:author="Author"/>
                <w:color w:val="000000"/>
                <w:sz w:val="24"/>
                <w:szCs w:val="24"/>
              </w:rPr>
            </w:pPr>
            <w:ins w:id="486" w:author="Author">
              <w:r w:rsidRPr="00657D05">
                <w:rPr>
                  <w:sz w:val="24"/>
                </w:rPr>
                <w:t>232 (21.1)</w:t>
              </w:r>
            </w:ins>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ins w:id="487" w:author="Author"/>
                <w:color w:val="000000"/>
                <w:sz w:val="24"/>
                <w:szCs w:val="24"/>
              </w:rPr>
            </w:pPr>
            <w:ins w:id="488" w:author="Author">
              <w:r w:rsidRPr="00657D05">
                <w:rPr>
                  <w:sz w:val="24"/>
                </w:rPr>
                <w:t>133 (12.3)</w:t>
              </w:r>
            </w:ins>
          </w:p>
        </w:tc>
      </w:tr>
      <w:tr w:rsidR="004B3FC3" w:rsidRPr="00C66281" w14:paraId="59D86AEE" w14:textId="77777777" w:rsidTr="00E553B0">
        <w:trPr>
          <w:cantSplit/>
          <w:ins w:id="489" w:author="Author"/>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ins w:id="490" w:author="Author"/>
                <w:color w:val="000000"/>
                <w:sz w:val="24"/>
                <w:szCs w:val="24"/>
              </w:rPr>
            </w:pPr>
            <w:ins w:id="491"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ins w:id="492" w:author="Author"/>
                <w:color w:val="000000"/>
                <w:sz w:val="24"/>
                <w:szCs w:val="24"/>
              </w:rPr>
            </w:pPr>
            <w:ins w:id="493" w:author="Author">
              <w:r w:rsidRPr="00657D05">
                <w:rPr>
                  <w:sz w:val="24"/>
                </w:rPr>
                <w:t>384 (34.1)</w:t>
              </w:r>
            </w:ins>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ins w:id="494" w:author="Author"/>
                <w:color w:val="000000"/>
                <w:sz w:val="24"/>
                <w:szCs w:val="24"/>
              </w:rPr>
            </w:pPr>
            <w:ins w:id="495" w:author="Author">
              <w:r w:rsidRPr="00657D05">
                <w:rPr>
                  <w:sz w:val="24"/>
                </w:rPr>
                <w:t>199 (17.7)</w:t>
              </w:r>
            </w:ins>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ins w:id="496" w:author="Author"/>
                <w:color w:val="000000"/>
                <w:sz w:val="24"/>
                <w:szCs w:val="24"/>
              </w:rPr>
            </w:pPr>
            <w:ins w:id="497" w:author="Author">
              <w:r w:rsidRPr="00657D05">
                <w:rPr>
                  <w:sz w:val="24"/>
                </w:rPr>
                <w:t>468 (42.7)</w:t>
              </w:r>
            </w:ins>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ins w:id="498" w:author="Author"/>
                <w:color w:val="000000"/>
                <w:sz w:val="24"/>
                <w:szCs w:val="24"/>
              </w:rPr>
            </w:pPr>
            <w:ins w:id="499" w:author="Author">
              <w:r w:rsidRPr="00657D05">
                <w:rPr>
                  <w:sz w:val="24"/>
                </w:rPr>
                <w:t>127 (11.8)</w:t>
              </w:r>
            </w:ins>
          </w:p>
        </w:tc>
      </w:tr>
      <w:tr w:rsidR="004B3FC3" w:rsidRPr="00C66281" w14:paraId="2CE121FE" w14:textId="77777777" w:rsidTr="00E553B0">
        <w:trPr>
          <w:cantSplit/>
          <w:ins w:id="500" w:author="Author"/>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ins w:id="501" w:author="Author"/>
                <w:color w:val="000000"/>
                <w:sz w:val="24"/>
                <w:szCs w:val="24"/>
              </w:rPr>
            </w:pPr>
            <w:ins w:id="502"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ins w:id="503" w:author="Author"/>
                <w:color w:val="000000"/>
                <w:sz w:val="24"/>
                <w:szCs w:val="24"/>
              </w:rPr>
            </w:pPr>
            <w:ins w:id="504" w:author="Author">
              <w:r w:rsidRPr="00657D05">
                <w:rPr>
                  <w:sz w:val="24"/>
                </w:rPr>
                <w:t>15 (1.3)</w:t>
              </w:r>
            </w:ins>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ins w:id="505" w:author="Author"/>
                <w:color w:val="000000"/>
                <w:sz w:val="24"/>
                <w:szCs w:val="24"/>
              </w:rPr>
            </w:pPr>
            <w:ins w:id="506" w:author="Author">
              <w:r w:rsidRPr="00657D05">
                <w:rPr>
                  <w:sz w:val="24"/>
                </w:rPr>
                <w:t>8 (0.7)</w:t>
              </w:r>
            </w:ins>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ins w:id="507" w:author="Author"/>
                <w:color w:val="000000"/>
                <w:sz w:val="24"/>
                <w:szCs w:val="24"/>
              </w:rPr>
            </w:pPr>
            <w:ins w:id="508" w:author="Author">
              <w:r w:rsidRPr="00657D05">
                <w:rPr>
                  <w:sz w:val="24"/>
                </w:rPr>
                <w:t>26 (2.4)</w:t>
              </w:r>
            </w:ins>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ins w:id="509" w:author="Author"/>
                <w:color w:val="000000"/>
                <w:sz w:val="24"/>
                <w:szCs w:val="24"/>
              </w:rPr>
            </w:pPr>
            <w:ins w:id="510" w:author="Author">
              <w:r w:rsidRPr="00657D05">
                <w:rPr>
                  <w:sz w:val="24"/>
                </w:rPr>
                <w:t>4 (0.4)</w:t>
              </w:r>
            </w:ins>
          </w:p>
        </w:tc>
      </w:tr>
      <w:tr w:rsidR="004B3FC3" w:rsidRPr="00C66281" w14:paraId="2A10E03E" w14:textId="77777777" w:rsidTr="00E553B0">
        <w:trPr>
          <w:cantSplit/>
          <w:ins w:id="511" w:author="Author"/>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ins w:id="512" w:author="Author"/>
                <w:color w:val="000000"/>
                <w:sz w:val="24"/>
                <w:szCs w:val="24"/>
              </w:rPr>
            </w:pPr>
            <w:proofErr w:type="spellStart"/>
            <w:ins w:id="513" w:author="Author">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ins w:id="514" w:author="Autho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ins w:id="515" w:author="Autho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ins w:id="516" w:author="Autho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ins w:id="517" w:author="Author"/>
                <w:sz w:val="24"/>
                <w:szCs w:val="24"/>
              </w:rPr>
            </w:pPr>
          </w:p>
        </w:tc>
      </w:tr>
      <w:tr w:rsidR="004B3FC3" w:rsidRPr="00C66281" w14:paraId="54A0A84D" w14:textId="77777777" w:rsidTr="00E553B0">
        <w:trPr>
          <w:cantSplit/>
          <w:ins w:id="518" w:author="Author"/>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ins w:id="519" w:author="Author"/>
                <w:color w:val="000000"/>
                <w:sz w:val="24"/>
                <w:szCs w:val="24"/>
              </w:rPr>
            </w:pPr>
            <w:ins w:id="520"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ins w:id="521" w:author="Author"/>
                <w:color w:val="000000"/>
                <w:sz w:val="24"/>
                <w:szCs w:val="24"/>
              </w:rPr>
            </w:pPr>
            <w:ins w:id="522" w:author="Author">
              <w:r w:rsidRPr="00657D05">
                <w:rPr>
                  <w:sz w:val="24"/>
                </w:rPr>
                <w:t>623 (55.3)</w:t>
              </w:r>
            </w:ins>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ins w:id="523" w:author="Author"/>
                <w:color w:val="000000"/>
                <w:sz w:val="24"/>
                <w:szCs w:val="24"/>
              </w:rPr>
            </w:pPr>
            <w:ins w:id="524" w:author="Author">
              <w:r w:rsidRPr="00657D05">
                <w:rPr>
                  <w:sz w:val="24"/>
                </w:rPr>
                <w:t>396 (35.1)</w:t>
              </w:r>
            </w:ins>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ins w:id="525" w:author="Author"/>
                <w:color w:val="000000"/>
                <w:sz w:val="24"/>
                <w:szCs w:val="24"/>
              </w:rPr>
            </w:pPr>
            <w:ins w:id="526" w:author="Author">
              <w:r w:rsidRPr="00657D05">
                <w:rPr>
                  <w:sz w:val="24"/>
                </w:rPr>
                <w:t>708 (64.5)</w:t>
              </w:r>
            </w:ins>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ins w:id="527" w:author="Author"/>
                <w:color w:val="000000"/>
                <w:sz w:val="24"/>
                <w:szCs w:val="24"/>
              </w:rPr>
            </w:pPr>
            <w:ins w:id="528" w:author="Author">
              <w:r w:rsidRPr="00657D05">
                <w:rPr>
                  <w:sz w:val="24"/>
                </w:rPr>
                <w:t>263 (24.4)</w:t>
              </w:r>
            </w:ins>
          </w:p>
        </w:tc>
      </w:tr>
      <w:tr w:rsidR="004B3FC3" w:rsidRPr="00C66281" w14:paraId="22A9FC24" w14:textId="77777777" w:rsidTr="00E553B0">
        <w:trPr>
          <w:cantSplit/>
          <w:ins w:id="529" w:author="Author"/>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ins w:id="530" w:author="Author"/>
                <w:color w:val="000000"/>
                <w:sz w:val="24"/>
                <w:szCs w:val="24"/>
              </w:rPr>
            </w:pPr>
            <w:ins w:id="531"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ins w:id="532" w:author="Author"/>
                <w:color w:val="000000"/>
                <w:sz w:val="24"/>
                <w:szCs w:val="24"/>
              </w:rPr>
            </w:pPr>
            <w:ins w:id="533" w:author="Author">
              <w:r w:rsidRPr="00657D05">
                <w:rPr>
                  <w:sz w:val="24"/>
                </w:rPr>
                <w:t>361 (32.0)</w:t>
              </w:r>
            </w:ins>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ins w:id="534" w:author="Author"/>
                <w:color w:val="000000"/>
                <w:sz w:val="24"/>
                <w:szCs w:val="24"/>
              </w:rPr>
            </w:pPr>
            <w:ins w:id="535" w:author="Author">
              <w:r w:rsidRPr="00657D05">
                <w:rPr>
                  <w:sz w:val="24"/>
                </w:rPr>
                <w:t>256 (22.7)</w:t>
              </w:r>
            </w:ins>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ins w:id="536" w:author="Author"/>
                <w:color w:val="000000"/>
                <w:sz w:val="24"/>
                <w:szCs w:val="24"/>
              </w:rPr>
            </w:pPr>
            <w:ins w:id="537" w:author="Author">
              <w:r w:rsidRPr="00657D05">
                <w:rPr>
                  <w:sz w:val="24"/>
                </w:rPr>
                <w:t>302 (27.5)</w:t>
              </w:r>
            </w:ins>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ins w:id="538" w:author="Author"/>
                <w:color w:val="000000"/>
                <w:sz w:val="24"/>
                <w:szCs w:val="24"/>
              </w:rPr>
            </w:pPr>
            <w:ins w:id="539" w:author="Author">
              <w:r w:rsidRPr="00657D05">
                <w:rPr>
                  <w:sz w:val="24"/>
                </w:rPr>
                <w:t>169 (15.7)</w:t>
              </w:r>
            </w:ins>
          </w:p>
        </w:tc>
      </w:tr>
      <w:tr w:rsidR="004B3FC3" w:rsidRPr="00C66281" w14:paraId="548603D7" w14:textId="77777777" w:rsidTr="00E553B0">
        <w:trPr>
          <w:cantSplit/>
          <w:ins w:id="540" w:author="Author"/>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ins w:id="541" w:author="Author"/>
                <w:color w:val="000000"/>
                <w:sz w:val="24"/>
                <w:szCs w:val="24"/>
              </w:rPr>
            </w:pPr>
            <w:ins w:id="542"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ins w:id="543" w:author="Author"/>
                <w:color w:val="000000"/>
                <w:sz w:val="24"/>
                <w:szCs w:val="24"/>
              </w:rPr>
            </w:pPr>
            <w:ins w:id="544" w:author="Author">
              <w:r w:rsidRPr="00657D05">
                <w:rPr>
                  <w:sz w:val="24"/>
                </w:rPr>
                <w:t>251 (22.3)</w:t>
              </w:r>
            </w:ins>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ins w:id="545" w:author="Author"/>
                <w:color w:val="000000"/>
                <w:sz w:val="24"/>
                <w:szCs w:val="24"/>
              </w:rPr>
            </w:pPr>
            <w:ins w:id="546" w:author="Author">
              <w:r w:rsidRPr="00657D05">
                <w:rPr>
                  <w:sz w:val="24"/>
                </w:rPr>
                <w:t>131 (11.6)</w:t>
              </w:r>
            </w:ins>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ins w:id="547" w:author="Author"/>
                <w:color w:val="000000"/>
                <w:sz w:val="24"/>
                <w:szCs w:val="24"/>
              </w:rPr>
            </w:pPr>
            <w:ins w:id="548" w:author="Author">
              <w:r w:rsidRPr="00657D05">
                <w:rPr>
                  <w:sz w:val="24"/>
                </w:rPr>
                <w:t>384 (35.0)</w:t>
              </w:r>
            </w:ins>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ins w:id="549" w:author="Author"/>
                <w:color w:val="000000"/>
                <w:sz w:val="24"/>
                <w:szCs w:val="24"/>
              </w:rPr>
            </w:pPr>
            <w:ins w:id="550" w:author="Author">
              <w:r w:rsidRPr="00657D05">
                <w:rPr>
                  <w:sz w:val="24"/>
                </w:rPr>
                <w:t>93 (8.6)</w:t>
              </w:r>
            </w:ins>
          </w:p>
        </w:tc>
      </w:tr>
      <w:tr w:rsidR="004B3FC3" w:rsidRPr="00C66281" w14:paraId="6EB163B1" w14:textId="77777777" w:rsidTr="00E553B0">
        <w:trPr>
          <w:cantSplit/>
          <w:ins w:id="551" w:author="Author"/>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ins w:id="552" w:author="Author"/>
                <w:color w:val="000000"/>
                <w:sz w:val="24"/>
                <w:szCs w:val="24"/>
              </w:rPr>
            </w:pPr>
            <w:ins w:id="553"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ins w:id="554" w:author="Author"/>
                <w:color w:val="000000"/>
                <w:sz w:val="24"/>
                <w:szCs w:val="24"/>
              </w:rPr>
            </w:pPr>
            <w:ins w:id="555" w:author="Author">
              <w:r w:rsidRPr="00657D05">
                <w:rPr>
                  <w:sz w:val="24"/>
                </w:rPr>
                <w:t>11 (1.0)</w:t>
              </w:r>
            </w:ins>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ins w:id="556" w:author="Author"/>
                <w:color w:val="000000"/>
                <w:sz w:val="24"/>
                <w:szCs w:val="24"/>
              </w:rPr>
            </w:pPr>
            <w:ins w:id="557" w:author="Author">
              <w:r w:rsidRPr="00657D05">
                <w:rPr>
                  <w:sz w:val="24"/>
                </w:rPr>
                <w:t>9 (0.8)</w:t>
              </w:r>
            </w:ins>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ins w:id="558" w:author="Author"/>
                <w:color w:val="000000"/>
                <w:sz w:val="24"/>
                <w:szCs w:val="24"/>
              </w:rPr>
            </w:pPr>
            <w:ins w:id="559" w:author="Author">
              <w:r w:rsidRPr="00657D05">
                <w:rPr>
                  <w:sz w:val="24"/>
                </w:rPr>
                <w:t>22 (2.0)</w:t>
              </w:r>
            </w:ins>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ins w:id="560" w:author="Author"/>
                <w:color w:val="000000"/>
                <w:sz w:val="24"/>
                <w:szCs w:val="24"/>
              </w:rPr>
            </w:pPr>
            <w:ins w:id="561" w:author="Author">
              <w:r w:rsidRPr="00657D05">
                <w:rPr>
                  <w:sz w:val="24"/>
                </w:rPr>
                <w:t>1 (0.1)</w:t>
              </w:r>
            </w:ins>
          </w:p>
        </w:tc>
      </w:tr>
      <w:tr w:rsidR="004B3FC3" w:rsidRPr="00C66281" w14:paraId="457E6BA0" w14:textId="77777777" w:rsidTr="00E553B0">
        <w:trPr>
          <w:cantSplit/>
          <w:ins w:id="562" w:author="Author"/>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ins w:id="563" w:author="Author"/>
                <w:color w:val="000000"/>
                <w:sz w:val="24"/>
                <w:szCs w:val="24"/>
              </w:rPr>
            </w:pPr>
            <w:proofErr w:type="spellStart"/>
            <w:ins w:id="564" w:author="Author">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ins w:id="565" w:author="Autho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ins w:id="566" w:author="Autho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ins w:id="567" w:author="Autho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ins w:id="568" w:author="Author"/>
                <w:sz w:val="24"/>
                <w:szCs w:val="24"/>
              </w:rPr>
            </w:pPr>
          </w:p>
        </w:tc>
      </w:tr>
      <w:tr w:rsidR="004B3FC3" w:rsidRPr="00C66281" w14:paraId="6F347114" w14:textId="77777777" w:rsidTr="00E553B0">
        <w:trPr>
          <w:cantSplit/>
          <w:ins w:id="569" w:author="Author"/>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ins w:id="570" w:author="Author"/>
                <w:color w:val="000000"/>
                <w:sz w:val="24"/>
                <w:szCs w:val="24"/>
              </w:rPr>
            </w:pPr>
            <w:ins w:id="571"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ins w:id="572" w:author="Author"/>
                <w:color w:val="000000"/>
                <w:sz w:val="24"/>
                <w:szCs w:val="24"/>
              </w:rPr>
            </w:pPr>
            <w:ins w:id="573" w:author="Author">
              <w:r w:rsidRPr="00657D05">
                <w:rPr>
                  <w:sz w:val="24"/>
                </w:rPr>
                <w:t>311 (27.6)</w:t>
              </w:r>
            </w:ins>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ins w:id="574" w:author="Author"/>
                <w:color w:val="000000"/>
                <w:sz w:val="24"/>
                <w:szCs w:val="24"/>
              </w:rPr>
            </w:pPr>
            <w:ins w:id="575" w:author="Author">
              <w:r w:rsidRPr="00657D05">
                <w:rPr>
                  <w:sz w:val="24"/>
                </w:rPr>
                <w:t>109 (9.7)</w:t>
              </w:r>
            </w:ins>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ins w:id="576" w:author="Author"/>
                <w:color w:val="000000"/>
                <w:sz w:val="24"/>
                <w:szCs w:val="24"/>
              </w:rPr>
            </w:pPr>
            <w:ins w:id="577" w:author="Author">
              <w:r w:rsidRPr="00657D05">
                <w:rPr>
                  <w:sz w:val="24"/>
                </w:rPr>
                <w:t>455 (41.5)</w:t>
              </w:r>
            </w:ins>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ins w:id="578" w:author="Author"/>
                <w:color w:val="000000"/>
                <w:sz w:val="24"/>
                <w:szCs w:val="24"/>
              </w:rPr>
            </w:pPr>
            <w:ins w:id="579" w:author="Author">
              <w:r w:rsidRPr="00657D05">
                <w:rPr>
                  <w:sz w:val="24"/>
                </w:rPr>
                <w:t>73 (6.8)</w:t>
              </w:r>
            </w:ins>
          </w:p>
        </w:tc>
      </w:tr>
      <w:tr w:rsidR="004B3FC3" w:rsidRPr="00C66281" w14:paraId="5B8B989B" w14:textId="77777777" w:rsidTr="00E553B0">
        <w:trPr>
          <w:cantSplit/>
          <w:ins w:id="580" w:author="Author"/>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ins w:id="581" w:author="Author"/>
                <w:color w:val="000000"/>
                <w:sz w:val="24"/>
                <w:szCs w:val="24"/>
              </w:rPr>
            </w:pPr>
            <w:ins w:id="582"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ins w:id="583" w:author="Author"/>
                <w:color w:val="000000"/>
                <w:sz w:val="24"/>
                <w:szCs w:val="24"/>
              </w:rPr>
            </w:pPr>
            <w:ins w:id="584" w:author="Author">
              <w:r w:rsidRPr="00657D05">
                <w:rPr>
                  <w:sz w:val="24"/>
                </w:rPr>
                <w:t>195 (17.3)</w:t>
              </w:r>
            </w:ins>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ins w:id="585" w:author="Author"/>
                <w:color w:val="000000"/>
                <w:sz w:val="24"/>
                <w:szCs w:val="24"/>
              </w:rPr>
            </w:pPr>
            <w:ins w:id="586" w:author="Author">
              <w:r w:rsidRPr="00657D05">
                <w:rPr>
                  <w:sz w:val="24"/>
                </w:rPr>
                <w:t>82 (7.3)</w:t>
              </w:r>
            </w:ins>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ins w:id="587" w:author="Author"/>
                <w:color w:val="000000"/>
                <w:sz w:val="24"/>
                <w:szCs w:val="24"/>
              </w:rPr>
            </w:pPr>
            <w:ins w:id="588" w:author="Author">
              <w:r w:rsidRPr="00657D05">
                <w:rPr>
                  <w:sz w:val="24"/>
                </w:rPr>
                <w:t>221 (20.1)</w:t>
              </w:r>
            </w:ins>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ins w:id="589" w:author="Author"/>
                <w:color w:val="000000"/>
                <w:sz w:val="24"/>
                <w:szCs w:val="24"/>
              </w:rPr>
            </w:pPr>
            <w:ins w:id="590" w:author="Author">
              <w:r w:rsidRPr="00657D05">
                <w:rPr>
                  <w:sz w:val="24"/>
                </w:rPr>
                <w:t>52 (4.8)</w:t>
              </w:r>
            </w:ins>
          </w:p>
        </w:tc>
      </w:tr>
      <w:tr w:rsidR="004B3FC3" w:rsidRPr="00C66281" w14:paraId="1023A506" w14:textId="77777777" w:rsidTr="00E553B0">
        <w:trPr>
          <w:cantSplit/>
          <w:ins w:id="591" w:author="Author"/>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ins w:id="592" w:author="Author"/>
                <w:color w:val="000000"/>
                <w:sz w:val="24"/>
                <w:szCs w:val="24"/>
              </w:rPr>
            </w:pPr>
            <w:ins w:id="593"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ins w:id="594" w:author="Author"/>
                <w:color w:val="000000"/>
                <w:sz w:val="24"/>
                <w:szCs w:val="24"/>
              </w:rPr>
            </w:pPr>
            <w:ins w:id="595" w:author="Author">
              <w:r w:rsidRPr="00657D05">
                <w:rPr>
                  <w:sz w:val="24"/>
                </w:rPr>
                <w:t>111 (9.8)</w:t>
              </w:r>
            </w:ins>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ins w:id="596" w:author="Author"/>
                <w:color w:val="000000"/>
                <w:sz w:val="24"/>
                <w:szCs w:val="24"/>
              </w:rPr>
            </w:pPr>
            <w:ins w:id="597" w:author="Author">
              <w:r w:rsidRPr="00657D05">
                <w:rPr>
                  <w:sz w:val="24"/>
                </w:rPr>
                <w:t>25 (2.2)</w:t>
              </w:r>
            </w:ins>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ins w:id="598" w:author="Author"/>
                <w:color w:val="000000"/>
                <w:sz w:val="24"/>
                <w:szCs w:val="24"/>
              </w:rPr>
            </w:pPr>
            <w:ins w:id="599" w:author="Author">
              <w:r w:rsidRPr="00657D05">
                <w:rPr>
                  <w:sz w:val="24"/>
                </w:rPr>
                <w:t>214 (19.5)</w:t>
              </w:r>
            </w:ins>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ins w:id="600" w:author="Author"/>
                <w:color w:val="000000"/>
                <w:sz w:val="24"/>
                <w:szCs w:val="24"/>
              </w:rPr>
            </w:pPr>
            <w:ins w:id="601" w:author="Author">
              <w:r w:rsidRPr="00657D05">
                <w:rPr>
                  <w:sz w:val="24"/>
                </w:rPr>
                <w:t>21 (1.9)</w:t>
              </w:r>
            </w:ins>
          </w:p>
        </w:tc>
      </w:tr>
      <w:tr w:rsidR="004B3FC3" w:rsidRPr="00C66281" w14:paraId="561243BE" w14:textId="77777777" w:rsidTr="00E553B0">
        <w:trPr>
          <w:cantSplit/>
          <w:ins w:id="602" w:author="Author"/>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ins w:id="603" w:author="Author"/>
                <w:color w:val="000000"/>
                <w:sz w:val="24"/>
                <w:szCs w:val="24"/>
              </w:rPr>
            </w:pPr>
            <w:ins w:id="604"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ins w:id="605" w:author="Author"/>
                <w:color w:val="000000"/>
                <w:sz w:val="24"/>
                <w:szCs w:val="24"/>
              </w:rPr>
            </w:pPr>
            <w:ins w:id="606" w:author="Author">
              <w:r w:rsidRPr="00657D05">
                <w:rPr>
                  <w:sz w:val="24"/>
                </w:rPr>
                <w:t>5 (0.4)</w:t>
              </w:r>
            </w:ins>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ins w:id="607" w:author="Author"/>
                <w:color w:val="000000"/>
                <w:sz w:val="24"/>
                <w:szCs w:val="24"/>
              </w:rPr>
            </w:pPr>
            <w:ins w:id="608" w:author="Author">
              <w:r w:rsidRPr="00657D05">
                <w:rPr>
                  <w:sz w:val="24"/>
                </w:rPr>
                <w:t>2 (0.2)</w:t>
              </w:r>
            </w:ins>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ins w:id="609" w:author="Author"/>
                <w:color w:val="000000"/>
                <w:sz w:val="24"/>
                <w:szCs w:val="24"/>
              </w:rPr>
            </w:pPr>
            <w:ins w:id="610" w:author="Author">
              <w:r w:rsidRPr="00657D05">
                <w:rPr>
                  <w:sz w:val="24"/>
                </w:rPr>
                <w:t>20 (1.8)</w:t>
              </w:r>
            </w:ins>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ins w:id="611" w:author="Author"/>
                <w:color w:val="000000"/>
                <w:sz w:val="24"/>
                <w:szCs w:val="24"/>
              </w:rPr>
            </w:pPr>
            <w:ins w:id="612" w:author="Author">
              <w:r w:rsidRPr="00657D05">
                <w:rPr>
                  <w:sz w:val="24"/>
                </w:rPr>
                <w:t>0</w:t>
              </w:r>
              <w:r>
                <w:rPr>
                  <w:sz w:val="24"/>
                </w:rPr>
                <w:t xml:space="preserve"> (0.0)</w:t>
              </w:r>
            </w:ins>
          </w:p>
        </w:tc>
      </w:tr>
      <w:tr w:rsidR="004B3FC3" w:rsidRPr="00C66281" w14:paraId="09904876" w14:textId="77777777" w:rsidTr="00E553B0">
        <w:trPr>
          <w:cantSplit/>
          <w:ins w:id="613" w:author="Author"/>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ins w:id="614" w:author="Author"/>
                <w:color w:val="000000"/>
                <w:sz w:val="24"/>
                <w:szCs w:val="24"/>
              </w:rPr>
            </w:pPr>
            <w:proofErr w:type="spellStart"/>
            <w:ins w:id="615" w:author="Author">
              <w:r w:rsidRPr="00985400">
                <w:rPr>
                  <w:rFonts w:eastAsia="Times New Roman"/>
                  <w:color w:val="000000"/>
                  <w:sz w:val="24"/>
                  <w:szCs w:val="24"/>
                </w:rPr>
                <w:lastRenderedPageBreak/>
                <w:t>Vomiting</w:t>
              </w:r>
              <w:r w:rsidRPr="00985400">
                <w:rPr>
                  <w:rFonts w:eastAsia="Times New Roman"/>
                  <w:color w:val="000000"/>
                  <w:sz w:val="24"/>
                  <w:szCs w:val="24"/>
                  <w:vertAlign w:val="superscript"/>
                </w:rPr>
                <w:t>d</w:t>
              </w:r>
              <w:proofErr w:type="spellEnd"/>
            </w:ins>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ins w:id="616" w:author="Autho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ins w:id="617" w:author="Autho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ins w:id="618" w:author="Autho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ins w:id="619" w:author="Author"/>
                <w:sz w:val="24"/>
                <w:szCs w:val="24"/>
              </w:rPr>
            </w:pPr>
          </w:p>
        </w:tc>
      </w:tr>
      <w:tr w:rsidR="004B3FC3" w:rsidRPr="00C66281" w14:paraId="0F54DE1E" w14:textId="77777777" w:rsidTr="00E553B0">
        <w:trPr>
          <w:cantSplit/>
          <w:ins w:id="620" w:author="Author"/>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ins w:id="621" w:author="Author"/>
                <w:color w:val="000000"/>
                <w:sz w:val="24"/>
                <w:szCs w:val="24"/>
              </w:rPr>
            </w:pPr>
            <w:ins w:id="622"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ins w:id="623" w:author="Author"/>
                <w:color w:val="000000"/>
                <w:sz w:val="24"/>
                <w:szCs w:val="24"/>
              </w:rPr>
            </w:pPr>
            <w:ins w:id="624" w:author="Author">
              <w:r w:rsidRPr="00657D05">
                <w:rPr>
                  <w:sz w:val="24"/>
                </w:rPr>
                <w:t>31 (2.8)</w:t>
              </w:r>
            </w:ins>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ins w:id="625" w:author="Author"/>
                <w:color w:val="000000"/>
                <w:sz w:val="24"/>
                <w:szCs w:val="24"/>
              </w:rPr>
            </w:pPr>
            <w:ins w:id="626" w:author="Author">
              <w:r w:rsidRPr="00657D05">
                <w:rPr>
                  <w:sz w:val="24"/>
                </w:rPr>
                <w:t>10 (0.9)</w:t>
              </w:r>
            </w:ins>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ins w:id="627" w:author="Author"/>
                <w:color w:val="000000"/>
                <w:sz w:val="24"/>
                <w:szCs w:val="24"/>
              </w:rPr>
            </w:pPr>
            <w:ins w:id="628" w:author="Author">
              <w:r w:rsidRPr="00657D05">
                <w:rPr>
                  <w:sz w:val="24"/>
                </w:rPr>
                <w:t>29 (2.6)</w:t>
              </w:r>
            </w:ins>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ins w:id="629" w:author="Author"/>
                <w:color w:val="000000"/>
                <w:sz w:val="24"/>
                <w:szCs w:val="24"/>
              </w:rPr>
            </w:pPr>
            <w:ins w:id="630" w:author="Author">
              <w:r w:rsidRPr="00657D05">
                <w:rPr>
                  <w:sz w:val="24"/>
                </w:rPr>
                <w:t>12 (1.1)</w:t>
              </w:r>
            </w:ins>
          </w:p>
        </w:tc>
      </w:tr>
      <w:tr w:rsidR="004B3FC3" w:rsidRPr="00C66281" w14:paraId="5D7611B2" w14:textId="77777777" w:rsidTr="00E553B0">
        <w:trPr>
          <w:cantSplit/>
          <w:ins w:id="631" w:author="Author"/>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ins w:id="632" w:author="Author"/>
                <w:color w:val="000000"/>
                <w:sz w:val="24"/>
                <w:szCs w:val="24"/>
              </w:rPr>
            </w:pPr>
            <w:ins w:id="633"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ins w:id="634" w:author="Author"/>
                <w:color w:val="000000"/>
                <w:sz w:val="24"/>
                <w:szCs w:val="24"/>
              </w:rPr>
            </w:pPr>
            <w:ins w:id="635" w:author="Author">
              <w:r w:rsidRPr="00657D05">
                <w:rPr>
                  <w:sz w:val="24"/>
                </w:rPr>
                <w:t>30 (2.7)</w:t>
              </w:r>
            </w:ins>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ins w:id="636" w:author="Author"/>
                <w:color w:val="000000"/>
                <w:sz w:val="24"/>
                <w:szCs w:val="24"/>
              </w:rPr>
            </w:pPr>
            <w:ins w:id="637" w:author="Author">
              <w:r w:rsidRPr="00657D05">
                <w:rPr>
                  <w:sz w:val="24"/>
                </w:rPr>
                <w:t>8 (0.7)</w:t>
              </w:r>
            </w:ins>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ins w:id="638" w:author="Author"/>
                <w:color w:val="000000"/>
                <w:sz w:val="24"/>
                <w:szCs w:val="24"/>
              </w:rPr>
            </w:pPr>
            <w:ins w:id="639" w:author="Author">
              <w:r w:rsidRPr="00657D05">
                <w:rPr>
                  <w:sz w:val="24"/>
                </w:rPr>
                <w:t>25 (2.3)</w:t>
              </w:r>
            </w:ins>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ins w:id="640" w:author="Author"/>
                <w:color w:val="000000"/>
                <w:sz w:val="24"/>
                <w:szCs w:val="24"/>
              </w:rPr>
            </w:pPr>
            <w:ins w:id="641" w:author="Author">
              <w:r w:rsidRPr="00657D05">
                <w:rPr>
                  <w:sz w:val="24"/>
                </w:rPr>
                <w:t>11 (1.0)</w:t>
              </w:r>
            </w:ins>
          </w:p>
        </w:tc>
      </w:tr>
      <w:tr w:rsidR="004B3FC3" w:rsidRPr="00C66281" w14:paraId="24F1A22F" w14:textId="77777777" w:rsidTr="00E553B0">
        <w:trPr>
          <w:cantSplit/>
          <w:ins w:id="642" w:author="Author"/>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ins w:id="643" w:author="Author"/>
                <w:color w:val="000000"/>
                <w:sz w:val="24"/>
                <w:szCs w:val="24"/>
              </w:rPr>
            </w:pPr>
            <w:ins w:id="644"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ins w:id="645" w:author="Author"/>
                <w:color w:val="000000"/>
                <w:sz w:val="24"/>
                <w:szCs w:val="24"/>
              </w:rPr>
            </w:pPr>
            <w:ins w:id="646" w:author="Author">
              <w:r w:rsidRPr="00657D05">
                <w:rPr>
                  <w:sz w:val="24"/>
                </w:rPr>
                <w:t>0</w:t>
              </w:r>
              <w:r>
                <w:rPr>
                  <w:sz w:val="24"/>
                </w:rPr>
                <w:t xml:space="preserve"> (0.0)</w:t>
              </w:r>
            </w:ins>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ins w:id="647" w:author="Author"/>
                <w:color w:val="000000"/>
                <w:sz w:val="24"/>
                <w:szCs w:val="24"/>
              </w:rPr>
            </w:pPr>
            <w:ins w:id="648" w:author="Author">
              <w:r w:rsidRPr="00657D05">
                <w:rPr>
                  <w:sz w:val="24"/>
                </w:rPr>
                <w:t>2 (0.2)</w:t>
              </w:r>
            </w:ins>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ins w:id="649" w:author="Author"/>
                <w:color w:val="000000"/>
                <w:sz w:val="24"/>
                <w:szCs w:val="24"/>
              </w:rPr>
            </w:pPr>
            <w:ins w:id="650" w:author="Author">
              <w:r w:rsidRPr="00657D05">
                <w:rPr>
                  <w:sz w:val="24"/>
                </w:rPr>
                <w:t>4 (0.4)</w:t>
              </w:r>
            </w:ins>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ins w:id="651" w:author="Author"/>
                <w:color w:val="000000"/>
                <w:sz w:val="24"/>
                <w:szCs w:val="24"/>
              </w:rPr>
            </w:pPr>
            <w:ins w:id="652" w:author="Author">
              <w:r w:rsidRPr="00657D05">
                <w:rPr>
                  <w:sz w:val="24"/>
                </w:rPr>
                <w:t>1 (0.1)</w:t>
              </w:r>
            </w:ins>
          </w:p>
        </w:tc>
      </w:tr>
      <w:tr w:rsidR="004B3FC3" w:rsidRPr="00C66281" w14:paraId="4EF546D1" w14:textId="77777777" w:rsidTr="00E553B0">
        <w:trPr>
          <w:cantSplit/>
          <w:ins w:id="653" w:author="Author"/>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ins w:id="654" w:author="Author"/>
                <w:color w:val="000000"/>
                <w:sz w:val="24"/>
                <w:szCs w:val="24"/>
              </w:rPr>
            </w:pPr>
            <w:ins w:id="655"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ins w:id="656" w:author="Author"/>
                <w:color w:val="000000"/>
                <w:sz w:val="24"/>
                <w:szCs w:val="24"/>
              </w:rPr>
            </w:pPr>
            <w:ins w:id="657" w:author="Author">
              <w:r w:rsidRPr="00657D05">
                <w:rPr>
                  <w:sz w:val="24"/>
                </w:rPr>
                <w:t>1 (0.1)</w:t>
              </w:r>
            </w:ins>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ins w:id="658" w:author="Author"/>
                <w:color w:val="000000"/>
                <w:sz w:val="24"/>
                <w:szCs w:val="24"/>
              </w:rPr>
            </w:pPr>
            <w:ins w:id="659" w:author="Author">
              <w:r w:rsidRPr="00715AF4">
                <w:rPr>
                  <w:sz w:val="24"/>
                </w:rPr>
                <w:t>0 (0.0)</w:t>
              </w:r>
            </w:ins>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ins w:id="660" w:author="Author"/>
                <w:color w:val="000000"/>
                <w:sz w:val="24"/>
                <w:szCs w:val="24"/>
              </w:rPr>
            </w:pPr>
            <w:ins w:id="661" w:author="Author">
              <w:r w:rsidRPr="00715AF4">
                <w:rPr>
                  <w:sz w:val="24"/>
                </w:rPr>
                <w:t>0 (0.0)</w:t>
              </w:r>
            </w:ins>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ins w:id="662" w:author="Author"/>
                <w:color w:val="000000"/>
                <w:sz w:val="24"/>
                <w:szCs w:val="24"/>
              </w:rPr>
            </w:pPr>
            <w:ins w:id="663" w:author="Author">
              <w:r w:rsidRPr="00715AF4">
                <w:rPr>
                  <w:sz w:val="24"/>
                </w:rPr>
                <w:t>0 (0.0)</w:t>
              </w:r>
            </w:ins>
          </w:p>
        </w:tc>
      </w:tr>
      <w:tr w:rsidR="004B3FC3" w:rsidRPr="00C66281" w14:paraId="617CB9E0" w14:textId="77777777" w:rsidTr="00E553B0">
        <w:trPr>
          <w:cantSplit/>
          <w:ins w:id="664" w:author="Author"/>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ins w:id="665" w:author="Author"/>
                <w:color w:val="000000"/>
                <w:sz w:val="24"/>
                <w:szCs w:val="24"/>
              </w:rPr>
            </w:pPr>
            <w:proofErr w:type="spellStart"/>
            <w:ins w:id="666" w:author="Author">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ins>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ins w:id="667" w:author="Autho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ins w:id="668" w:author="Autho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ins w:id="669" w:author="Autho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ins w:id="670" w:author="Author"/>
                <w:sz w:val="24"/>
                <w:szCs w:val="24"/>
              </w:rPr>
            </w:pPr>
          </w:p>
        </w:tc>
      </w:tr>
      <w:tr w:rsidR="004B3FC3" w:rsidRPr="00C66281" w14:paraId="2E534220" w14:textId="77777777" w:rsidTr="00E553B0">
        <w:trPr>
          <w:cantSplit/>
          <w:ins w:id="671" w:author="Author"/>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ins w:id="672" w:author="Author"/>
                <w:color w:val="000000"/>
                <w:sz w:val="24"/>
                <w:szCs w:val="24"/>
              </w:rPr>
            </w:pPr>
            <w:ins w:id="673"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ins w:id="674" w:author="Author"/>
                <w:color w:val="000000"/>
                <w:sz w:val="24"/>
                <w:szCs w:val="24"/>
              </w:rPr>
            </w:pPr>
            <w:ins w:id="675" w:author="Author">
              <w:r w:rsidRPr="00657D05">
                <w:rPr>
                  <w:sz w:val="24"/>
                </w:rPr>
                <w:t>90 (8.0)</w:t>
              </w:r>
            </w:ins>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ins w:id="676" w:author="Author"/>
                <w:color w:val="000000"/>
                <w:sz w:val="24"/>
                <w:szCs w:val="24"/>
              </w:rPr>
            </w:pPr>
            <w:ins w:id="677" w:author="Author">
              <w:r w:rsidRPr="00657D05">
                <w:rPr>
                  <w:sz w:val="24"/>
                </w:rPr>
                <w:t>82 (7.3)</w:t>
              </w:r>
            </w:ins>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ins w:id="678" w:author="Author"/>
                <w:color w:val="000000"/>
                <w:sz w:val="24"/>
                <w:szCs w:val="24"/>
              </w:rPr>
            </w:pPr>
            <w:ins w:id="679" w:author="Author">
              <w:r w:rsidRPr="00657D05">
                <w:rPr>
                  <w:sz w:val="24"/>
                </w:rPr>
                <w:t>65 (5.9)</w:t>
              </w:r>
            </w:ins>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ins w:id="680" w:author="Author"/>
                <w:color w:val="000000"/>
                <w:sz w:val="24"/>
                <w:szCs w:val="24"/>
              </w:rPr>
            </w:pPr>
            <w:ins w:id="681" w:author="Author">
              <w:r w:rsidRPr="00657D05">
                <w:rPr>
                  <w:sz w:val="24"/>
                </w:rPr>
                <w:t>43 (4.0)</w:t>
              </w:r>
            </w:ins>
          </w:p>
        </w:tc>
      </w:tr>
      <w:tr w:rsidR="004B3FC3" w:rsidRPr="00C66281" w14:paraId="037EB439" w14:textId="77777777" w:rsidTr="00E553B0">
        <w:trPr>
          <w:cantSplit/>
          <w:ins w:id="682" w:author="Author"/>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ins w:id="683" w:author="Author"/>
                <w:color w:val="000000"/>
                <w:sz w:val="24"/>
                <w:szCs w:val="24"/>
              </w:rPr>
            </w:pPr>
            <w:ins w:id="684"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ins w:id="685" w:author="Author"/>
                <w:color w:val="000000"/>
                <w:sz w:val="24"/>
                <w:szCs w:val="24"/>
              </w:rPr>
            </w:pPr>
            <w:ins w:id="686" w:author="Author">
              <w:r w:rsidRPr="00657D05">
                <w:rPr>
                  <w:sz w:val="24"/>
                </w:rPr>
                <w:t>77 (6.8)</w:t>
              </w:r>
            </w:ins>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ins w:id="687" w:author="Author"/>
                <w:color w:val="000000"/>
                <w:sz w:val="24"/>
                <w:szCs w:val="24"/>
              </w:rPr>
            </w:pPr>
            <w:ins w:id="688" w:author="Author">
              <w:r w:rsidRPr="00657D05">
                <w:rPr>
                  <w:sz w:val="24"/>
                </w:rPr>
                <w:t>72 (6.4)</w:t>
              </w:r>
            </w:ins>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ins w:id="689" w:author="Author"/>
                <w:color w:val="000000"/>
                <w:sz w:val="24"/>
                <w:szCs w:val="24"/>
              </w:rPr>
            </w:pPr>
            <w:ins w:id="690" w:author="Author">
              <w:r w:rsidRPr="00657D05">
                <w:rPr>
                  <w:sz w:val="24"/>
                </w:rPr>
                <w:t>59 (5.4)</w:t>
              </w:r>
            </w:ins>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ins w:id="691" w:author="Author"/>
                <w:color w:val="000000"/>
                <w:sz w:val="24"/>
                <w:szCs w:val="24"/>
              </w:rPr>
            </w:pPr>
            <w:ins w:id="692" w:author="Author">
              <w:r w:rsidRPr="00657D05">
                <w:rPr>
                  <w:sz w:val="24"/>
                </w:rPr>
                <w:t>38 (3.5)</w:t>
              </w:r>
            </w:ins>
          </w:p>
        </w:tc>
      </w:tr>
      <w:tr w:rsidR="004B3FC3" w:rsidRPr="00C66281" w14:paraId="618981E0" w14:textId="77777777" w:rsidTr="00E553B0">
        <w:trPr>
          <w:cantSplit/>
          <w:ins w:id="693" w:author="Author"/>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ins w:id="694" w:author="Author"/>
                <w:color w:val="000000"/>
                <w:sz w:val="24"/>
                <w:szCs w:val="24"/>
              </w:rPr>
            </w:pPr>
            <w:ins w:id="695"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ins w:id="696" w:author="Author"/>
                <w:color w:val="000000"/>
                <w:sz w:val="24"/>
                <w:szCs w:val="24"/>
              </w:rPr>
            </w:pPr>
            <w:ins w:id="697" w:author="Author">
              <w:r w:rsidRPr="00657D05">
                <w:rPr>
                  <w:sz w:val="24"/>
                </w:rPr>
                <w:t>13 (1.2)</w:t>
              </w:r>
            </w:ins>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ins w:id="698" w:author="Author"/>
                <w:color w:val="000000"/>
                <w:sz w:val="24"/>
                <w:szCs w:val="24"/>
              </w:rPr>
            </w:pPr>
            <w:ins w:id="699" w:author="Author">
              <w:r w:rsidRPr="00657D05">
                <w:rPr>
                  <w:sz w:val="24"/>
                </w:rPr>
                <w:t>10 (0.9)</w:t>
              </w:r>
            </w:ins>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ins w:id="700" w:author="Author"/>
                <w:color w:val="000000"/>
                <w:sz w:val="24"/>
                <w:szCs w:val="24"/>
              </w:rPr>
            </w:pPr>
            <w:ins w:id="701" w:author="Author">
              <w:r w:rsidRPr="00657D05">
                <w:rPr>
                  <w:sz w:val="24"/>
                </w:rPr>
                <w:t>6 (0.5)</w:t>
              </w:r>
            </w:ins>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ins w:id="702" w:author="Author"/>
                <w:color w:val="000000"/>
                <w:sz w:val="24"/>
                <w:szCs w:val="24"/>
              </w:rPr>
            </w:pPr>
            <w:ins w:id="703" w:author="Author">
              <w:r w:rsidRPr="00657D05">
                <w:rPr>
                  <w:sz w:val="24"/>
                </w:rPr>
                <w:t>5 (0.5)</w:t>
              </w:r>
            </w:ins>
          </w:p>
        </w:tc>
      </w:tr>
      <w:tr w:rsidR="004B3FC3" w:rsidRPr="00C66281" w14:paraId="2F19ADB4" w14:textId="77777777" w:rsidTr="00E553B0">
        <w:trPr>
          <w:cantSplit/>
          <w:ins w:id="704" w:author="Author"/>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ins w:id="705" w:author="Author"/>
                <w:color w:val="000000"/>
                <w:sz w:val="24"/>
                <w:szCs w:val="24"/>
              </w:rPr>
            </w:pPr>
            <w:ins w:id="706"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ins w:id="707" w:author="Author"/>
                <w:color w:val="000000"/>
                <w:sz w:val="24"/>
                <w:szCs w:val="24"/>
              </w:rPr>
            </w:pPr>
            <w:ins w:id="708" w:author="Author">
              <w:r w:rsidRPr="002D6079">
                <w:rPr>
                  <w:sz w:val="24"/>
                </w:rPr>
                <w:t>0 (0.0)</w:t>
              </w:r>
            </w:ins>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ins w:id="709" w:author="Author"/>
                <w:color w:val="000000"/>
                <w:sz w:val="24"/>
                <w:szCs w:val="24"/>
              </w:rPr>
            </w:pPr>
            <w:ins w:id="710" w:author="Author">
              <w:r w:rsidRPr="002D6079">
                <w:rPr>
                  <w:sz w:val="24"/>
                </w:rPr>
                <w:t>0 (0.0)</w:t>
              </w:r>
            </w:ins>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ins w:id="711" w:author="Author"/>
                <w:color w:val="000000"/>
                <w:sz w:val="24"/>
                <w:szCs w:val="24"/>
              </w:rPr>
            </w:pPr>
            <w:ins w:id="712" w:author="Author">
              <w:r w:rsidRPr="002D6079">
                <w:rPr>
                  <w:sz w:val="24"/>
                </w:rPr>
                <w:t>0 (0.0)</w:t>
              </w:r>
            </w:ins>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ins w:id="713" w:author="Author"/>
                <w:color w:val="000000"/>
                <w:sz w:val="24"/>
                <w:szCs w:val="24"/>
              </w:rPr>
            </w:pPr>
            <w:ins w:id="714" w:author="Author">
              <w:r w:rsidRPr="002D6079">
                <w:rPr>
                  <w:sz w:val="24"/>
                </w:rPr>
                <w:t>0 (0.0)</w:t>
              </w:r>
            </w:ins>
          </w:p>
        </w:tc>
      </w:tr>
      <w:tr w:rsidR="004B3FC3" w:rsidRPr="00C66281" w14:paraId="3AFA8D5B" w14:textId="77777777" w:rsidTr="00E553B0">
        <w:trPr>
          <w:cantSplit/>
          <w:ins w:id="715" w:author="Author"/>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ins w:id="716" w:author="Author"/>
                <w:color w:val="000000"/>
                <w:sz w:val="24"/>
                <w:szCs w:val="24"/>
              </w:rPr>
            </w:pPr>
            <w:ins w:id="717" w:author="Autho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ins w:id="718" w:author="Autho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ins w:id="719" w:author="Autho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ins w:id="720" w:author="Autho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ins w:id="721" w:author="Author"/>
                <w:sz w:val="24"/>
                <w:szCs w:val="24"/>
              </w:rPr>
            </w:pPr>
          </w:p>
        </w:tc>
      </w:tr>
      <w:tr w:rsidR="004B3FC3" w:rsidRPr="00C66281" w14:paraId="0E885FE3" w14:textId="77777777" w:rsidTr="00E553B0">
        <w:trPr>
          <w:cantSplit/>
          <w:ins w:id="722" w:author="Author"/>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ins w:id="723" w:author="Author"/>
                <w:color w:val="000000"/>
                <w:sz w:val="24"/>
                <w:szCs w:val="24"/>
              </w:rPr>
            </w:pPr>
            <w:ins w:id="724"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ins w:id="725" w:author="Author"/>
                <w:color w:val="000000"/>
                <w:sz w:val="24"/>
                <w:szCs w:val="24"/>
              </w:rPr>
            </w:pPr>
            <w:ins w:id="726" w:author="Author">
              <w:r w:rsidRPr="00657D05">
                <w:rPr>
                  <w:sz w:val="24"/>
                </w:rPr>
                <w:t>272 (24.1)</w:t>
              </w:r>
            </w:ins>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ins w:id="727" w:author="Author"/>
                <w:color w:val="000000"/>
                <w:sz w:val="24"/>
                <w:szCs w:val="24"/>
              </w:rPr>
            </w:pPr>
            <w:ins w:id="728" w:author="Author">
              <w:r w:rsidRPr="00657D05">
                <w:rPr>
                  <w:sz w:val="24"/>
                </w:rPr>
                <w:t>148 (13.1)</w:t>
              </w:r>
            </w:ins>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ins w:id="729" w:author="Author"/>
                <w:color w:val="000000"/>
                <w:sz w:val="24"/>
                <w:szCs w:val="24"/>
              </w:rPr>
            </w:pPr>
            <w:ins w:id="730" w:author="Author">
              <w:r w:rsidRPr="00657D05">
                <w:rPr>
                  <w:sz w:val="24"/>
                </w:rPr>
                <w:t>355 (32.4)</w:t>
              </w:r>
            </w:ins>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ins w:id="731" w:author="Author"/>
                <w:color w:val="000000"/>
                <w:sz w:val="24"/>
                <w:szCs w:val="24"/>
              </w:rPr>
            </w:pPr>
            <w:ins w:id="732" w:author="Author">
              <w:r w:rsidRPr="00657D05">
                <w:rPr>
                  <w:sz w:val="24"/>
                </w:rPr>
                <w:t>90 (8.3)</w:t>
              </w:r>
            </w:ins>
          </w:p>
        </w:tc>
      </w:tr>
      <w:tr w:rsidR="004B3FC3" w:rsidRPr="00C66281" w14:paraId="1C4076BA" w14:textId="77777777" w:rsidTr="00E553B0">
        <w:trPr>
          <w:cantSplit/>
          <w:ins w:id="733" w:author="Author"/>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ins w:id="734" w:author="Author"/>
                <w:color w:val="000000"/>
                <w:sz w:val="24"/>
                <w:szCs w:val="24"/>
              </w:rPr>
            </w:pPr>
            <w:ins w:id="735"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ins w:id="736" w:author="Author"/>
                <w:color w:val="000000"/>
                <w:sz w:val="24"/>
                <w:szCs w:val="24"/>
              </w:rPr>
            </w:pPr>
            <w:ins w:id="737" w:author="Author">
              <w:r w:rsidRPr="00657D05">
                <w:rPr>
                  <w:sz w:val="24"/>
                </w:rPr>
                <w:t>125 (11.1)</w:t>
              </w:r>
            </w:ins>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ins w:id="738" w:author="Author"/>
                <w:color w:val="000000"/>
                <w:sz w:val="24"/>
                <w:szCs w:val="24"/>
              </w:rPr>
            </w:pPr>
            <w:ins w:id="739" w:author="Author">
              <w:r w:rsidRPr="00657D05">
                <w:rPr>
                  <w:sz w:val="24"/>
                </w:rPr>
                <w:t>88 (7.8)</w:t>
              </w:r>
            </w:ins>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ins w:id="740" w:author="Author"/>
                <w:color w:val="000000"/>
                <w:sz w:val="24"/>
                <w:szCs w:val="24"/>
              </w:rPr>
            </w:pPr>
            <w:ins w:id="741" w:author="Author">
              <w:r w:rsidRPr="00657D05">
                <w:rPr>
                  <w:sz w:val="24"/>
                </w:rPr>
                <w:t>152 (13.9)</w:t>
              </w:r>
            </w:ins>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ins w:id="742" w:author="Author"/>
                <w:color w:val="000000"/>
                <w:sz w:val="24"/>
                <w:szCs w:val="24"/>
              </w:rPr>
            </w:pPr>
            <w:ins w:id="743" w:author="Author">
              <w:r w:rsidRPr="00657D05">
                <w:rPr>
                  <w:sz w:val="24"/>
                </w:rPr>
                <w:t>51 (4.7)</w:t>
              </w:r>
            </w:ins>
          </w:p>
        </w:tc>
      </w:tr>
      <w:tr w:rsidR="004B3FC3" w:rsidRPr="00C66281" w14:paraId="710A1836" w14:textId="77777777" w:rsidTr="00E553B0">
        <w:trPr>
          <w:cantSplit/>
          <w:ins w:id="744" w:author="Author"/>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ins w:id="745" w:author="Author"/>
                <w:color w:val="000000"/>
                <w:sz w:val="24"/>
                <w:szCs w:val="24"/>
              </w:rPr>
            </w:pPr>
            <w:ins w:id="746"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ins w:id="747" w:author="Author"/>
                <w:color w:val="000000"/>
                <w:sz w:val="24"/>
                <w:szCs w:val="24"/>
              </w:rPr>
            </w:pPr>
            <w:ins w:id="748" w:author="Author">
              <w:r w:rsidRPr="00657D05">
                <w:rPr>
                  <w:sz w:val="24"/>
                </w:rPr>
                <w:t>145 (12.9)</w:t>
              </w:r>
            </w:ins>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ins w:id="749" w:author="Author"/>
                <w:color w:val="000000"/>
                <w:sz w:val="24"/>
                <w:szCs w:val="24"/>
              </w:rPr>
            </w:pPr>
            <w:ins w:id="750" w:author="Author">
              <w:r w:rsidRPr="00657D05">
                <w:rPr>
                  <w:sz w:val="24"/>
                </w:rPr>
                <w:t>60 (5.3)</w:t>
              </w:r>
            </w:ins>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ins w:id="751" w:author="Author"/>
                <w:color w:val="000000"/>
                <w:sz w:val="24"/>
                <w:szCs w:val="24"/>
              </w:rPr>
            </w:pPr>
            <w:ins w:id="752" w:author="Author">
              <w:r w:rsidRPr="00657D05">
                <w:rPr>
                  <w:sz w:val="24"/>
                </w:rPr>
                <w:t>197 (18.0)</w:t>
              </w:r>
            </w:ins>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ins w:id="753" w:author="Author"/>
                <w:color w:val="000000"/>
                <w:sz w:val="24"/>
                <w:szCs w:val="24"/>
              </w:rPr>
            </w:pPr>
            <w:ins w:id="754" w:author="Author">
              <w:r w:rsidRPr="00657D05">
                <w:rPr>
                  <w:sz w:val="24"/>
                </w:rPr>
                <w:t>37 (3.4)</w:t>
              </w:r>
            </w:ins>
          </w:p>
        </w:tc>
      </w:tr>
      <w:tr w:rsidR="004B3FC3" w:rsidRPr="00C66281" w14:paraId="4DFFD35A" w14:textId="77777777" w:rsidTr="00E553B0">
        <w:trPr>
          <w:cantSplit/>
          <w:ins w:id="755" w:author="Author"/>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ins w:id="756" w:author="Author"/>
                <w:color w:val="000000"/>
                <w:sz w:val="24"/>
                <w:szCs w:val="24"/>
              </w:rPr>
            </w:pPr>
            <w:ins w:id="757" w:author="Author">
              <w:r w:rsidRPr="00985400">
                <w:rPr>
                  <w:color w:val="000000"/>
                  <w:sz w:val="24"/>
                  <w:szCs w:val="24"/>
                </w:rPr>
                <w:t>Severe</w:t>
              </w:r>
            </w:ins>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ins w:id="758" w:author="Author"/>
                <w:color w:val="000000"/>
                <w:sz w:val="24"/>
                <w:szCs w:val="24"/>
              </w:rPr>
            </w:pPr>
            <w:ins w:id="759" w:author="Author">
              <w:r w:rsidRPr="00657D05">
                <w:rPr>
                  <w:sz w:val="24"/>
                </w:rPr>
                <w:t>2 (0.2)</w:t>
              </w:r>
            </w:ins>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ins w:id="760" w:author="Author"/>
                <w:color w:val="000000"/>
                <w:sz w:val="24"/>
                <w:szCs w:val="24"/>
              </w:rPr>
            </w:pPr>
            <w:ins w:id="761" w:author="Author">
              <w:r w:rsidRPr="00657D05">
                <w:rPr>
                  <w:sz w:val="24"/>
                </w:rPr>
                <w:t>0</w:t>
              </w:r>
              <w:r>
                <w:rPr>
                  <w:sz w:val="24"/>
                </w:rPr>
                <w:t xml:space="preserve"> (0.0)</w:t>
              </w:r>
            </w:ins>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ins w:id="762" w:author="Author"/>
                <w:color w:val="000000"/>
                <w:sz w:val="24"/>
                <w:szCs w:val="24"/>
              </w:rPr>
            </w:pPr>
            <w:ins w:id="763" w:author="Author">
              <w:r w:rsidRPr="00657D05">
                <w:rPr>
                  <w:sz w:val="24"/>
                </w:rPr>
                <w:t>6 (0.5)</w:t>
              </w:r>
            </w:ins>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ins w:id="764" w:author="Author"/>
                <w:color w:val="000000"/>
                <w:sz w:val="24"/>
                <w:szCs w:val="24"/>
              </w:rPr>
            </w:pPr>
            <w:ins w:id="765" w:author="Author">
              <w:r w:rsidRPr="00657D05">
                <w:rPr>
                  <w:sz w:val="24"/>
                </w:rPr>
                <w:t>2 (0.2)</w:t>
              </w:r>
            </w:ins>
          </w:p>
        </w:tc>
      </w:tr>
      <w:tr w:rsidR="004B3FC3" w:rsidRPr="00C66281" w14:paraId="594C02E9" w14:textId="77777777" w:rsidTr="00E553B0">
        <w:trPr>
          <w:cantSplit/>
          <w:ins w:id="766" w:author="Author"/>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ins w:id="767" w:author="Author"/>
                <w:rFonts w:eastAsia="Times New Roman"/>
                <w:color w:val="000000"/>
                <w:sz w:val="24"/>
                <w:szCs w:val="24"/>
              </w:rPr>
            </w:pPr>
            <w:ins w:id="768" w:author="Autho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ins>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ins w:id="769" w:author="Autho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ins w:id="770" w:author="Autho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ins w:id="771" w:author="Autho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ins w:id="772" w:author="Author"/>
                <w:sz w:val="24"/>
                <w:szCs w:val="24"/>
              </w:rPr>
            </w:pPr>
          </w:p>
        </w:tc>
      </w:tr>
      <w:tr w:rsidR="004B3FC3" w:rsidRPr="00C66281" w14:paraId="56658396" w14:textId="77777777" w:rsidTr="00E553B0">
        <w:trPr>
          <w:cantSplit/>
          <w:ins w:id="773" w:author="Author"/>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ins w:id="774" w:author="Author"/>
                <w:color w:val="000000"/>
                <w:sz w:val="24"/>
                <w:szCs w:val="24"/>
              </w:rPr>
            </w:pPr>
            <w:ins w:id="775" w:author="Author">
              <w:r w:rsidRPr="00985400">
                <w:rPr>
                  <w:color w:val="000000"/>
                  <w:sz w:val="24"/>
                  <w:szCs w:val="24"/>
                </w:rPr>
                <w:t>Any</w:t>
              </w:r>
            </w:ins>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ins w:id="776" w:author="Author"/>
                <w:color w:val="000000"/>
                <w:sz w:val="24"/>
                <w:szCs w:val="24"/>
              </w:rPr>
            </w:pPr>
            <w:ins w:id="777" w:author="Author">
              <w:r w:rsidRPr="00657D05">
                <w:rPr>
                  <w:sz w:val="24"/>
                </w:rPr>
                <w:t>109 (9.7)</w:t>
              </w:r>
            </w:ins>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ins w:id="778" w:author="Author"/>
                <w:color w:val="000000"/>
                <w:sz w:val="24"/>
                <w:szCs w:val="24"/>
              </w:rPr>
            </w:pPr>
            <w:ins w:id="779" w:author="Author">
              <w:r w:rsidRPr="00657D05">
                <w:rPr>
                  <w:sz w:val="24"/>
                </w:rPr>
                <w:t>77 (6.8)</w:t>
              </w:r>
            </w:ins>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ins w:id="780" w:author="Author"/>
                <w:color w:val="000000"/>
                <w:sz w:val="24"/>
                <w:szCs w:val="24"/>
              </w:rPr>
            </w:pPr>
            <w:ins w:id="781" w:author="Author">
              <w:r w:rsidRPr="00657D05">
                <w:rPr>
                  <w:sz w:val="24"/>
                </w:rPr>
                <w:t>173 (15.8)</w:t>
              </w:r>
            </w:ins>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ins w:id="782" w:author="Author"/>
                <w:color w:val="000000"/>
                <w:sz w:val="24"/>
                <w:szCs w:val="24"/>
              </w:rPr>
            </w:pPr>
            <w:ins w:id="783" w:author="Author">
              <w:r w:rsidRPr="00657D05">
                <w:rPr>
                  <w:sz w:val="24"/>
                </w:rPr>
                <w:t>51 (4.7)</w:t>
              </w:r>
            </w:ins>
          </w:p>
        </w:tc>
      </w:tr>
      <w:tr w:rsidR="004B3FC3" w:rsidRPr="00C66281" w14:paraId="01F8F067" w14:textId="77777777" w:rsidTr="00E553B0">
        <w:trPr>
          <w:cantSplit/>
          <w:ins w:id="784" w:author="Author"/>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ins w:id="785" w:author="Author"/>
                <w:color w:val="000000"/>
                <w:sz w:val="24"/>
                <w:szCs w:val="24"/>
              </w:rPr>
            </w:pPr>
            <w:ins w:id="786" w:author="Author">
              <w:r w:rsidRPr="00985400">
                <w:rPr>
                  <w:color w:val="000000"/>
                  <w:sz w:val="24"/>
                  <w:szCs w:val="24"/>
                </w:rPr>
                <w:t>Mild</w:t>
              </w:r>
            </w:ins>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ins w:id="787" w:author="Author"/>
                <w:color w:val="000000"/>
                <w:sz w:val="24"/>
                <w:szCs w:val="24"/>
              </w:rPr>
            </w:pPr>
            <w:ins w:id="788" w:author="Author">
              <w:r w:rsidRPr="00657D05">
                <w:rPr>
                  <w:sz w:val="24"/>
                </w:rPr>
                <w:t>66 (5.9)</w:t>
              </w:r>
            </w:ins>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ins w:id="789" w:author="Author"/>
                <w:color w:val="000000"/>
                <w:sz w:val="24"/>
                <w:szCs w:val="24"/>
              </w:rPr>
            </w:pPr>
            <w:ins w:id="790" w:author="Author">
              <w:r w:rsidRPr="00657D05">
                <w:rPr>
                  <w:sz w:val="24"/>
                </w:rPr>
                <w:t>50 (4.4)</w:t>
              </w:r>
            </w:ins>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ins w:id="791" w:author="Author"/>
                <w:color w:val="000000"/>
                <w:sz w:val="24"/>
                <w:szCs w:val="24"/>
              </w:rPr>
            </w:pPr>
            <w:ins w:id="792" w:author="Author">
              <w:r w:rsidRPr="00657D05">
                <w:rPr>
                  <w:sz w:val="24"/>
                </w:rPr>
                <w:t>91 (8.3)</w:t>
              </w:r>
            </w:ins>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ins w:id="793" w:author="Author"/>
                <w:color w:val="000000"/>
                <w:sz w:val="24"/>
                <w:szCs w:val="24"/>
              </w:rPr>
            </w:pPr>
            <w:ins w:id="794" w:author="Author">
              <w:r w:rsidRPr="00657D05">
                <w:rPr>
                  <w:sz w:val="24"/>
                </w:rPr>
                <w:t>30 (2.8)</w:t>
              </w:r>
            </w:ins>
          </w:p>
        </w:tc>
      </w:tr>
      <w:tr w:rsidR="004B3FC3" w:rsidRPr="00C66281" w14:paraId="54683961" w14:textId="77777777" w:rsidTr="00E553B0">
        <w:trPr>
          <w:cantSplit/>
          <w:ins w:id="795" w:author="Author"/>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ins w:id="796" w:author="Author"/>
                <w:color w:val="000000"/>
                <w:sz w:val="24"/>
                <w:szCs w:val="24"/>
              </w:rPr>
            </w:pPr>
            <w:ins w:id="797" w:author="Author">
              <w:r w:rsidRPr="00985400">
                <w:rPr>
                  <w:color w:val="000000"/>
                  <w:sz w:val="24"/>
                  <w:szCs w:val="24"/>
                </w:rPr>
                <w:t>Moderate</w:t>
              </w:r>
            </w:ins>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ins w:id="798" w:author="Author"/>
                <w:color w:val="000000"/>
                <w:sz w:val="24"/>
                <w:szCs w:val="24"/>
              </w:rPr>
            </w:pPr>
            <w:ins w:id="799" w:author="Author">
              <w:r w:rsidRPr="00657D05">
                <w:rPr>
                  <w:sz w:val="24"/>
                </w:rPr>
                <w:t>42 (3.7)</w:t>
              </w:r>
            </w:ins>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ins w:id="800" w:author="Author"/>
                <w:color w:val="000000"/>
                <w:sz w:val="24"/>
                <w:szCs w:val="24"/>
              </w:rPr>
            </w:pPr>
            <w:ins w:id="801" w:author="Author">
              <w:r w:rsidRPr="00657D05">
                <w:rPr>
                  <w:sz w:val="24"/>
                </w:rPr>
                <w:t>27 (2.4)</w:t>
              </w:r>
            </w:ins>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ins w:id="802" w:author="Author"/>
                <w:color w:val="000000"/>
                <w:sz w:val="24"/>
                <w:szCs w:val="24"/>
              </w:rPr>
            </w:pPr>
            <w:ins w:id="803" w:author="Author">
              <w:r w:rsidRPr="00657D05">
                <w:rPr>
                  <w:sz w:val="24"/>
                </w:rPr>
                <w:t>78 (7.1)</w:t>
              </w:r>
            </w:ins>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ins w:id="804" w:author="Author"/>
                <w:color w:val="000000"/>
                <w:sz w:val="24"/>
                <w:szCs w:val="24"/>
              </w:rPr>
            </w:pPr>
            <w:ins w:id="805" w:author="Author">
              <w:r w:rsidRPr="00657D05">
                <w:rPr>
                  <w:sz w:val="24"/>
                </w:rPr>
                <w:t>21 (1.9)</w:t>
              </w:r>
            </w:ins>
          </w:p>
        </w:tc>
      </w:tr>
      <w:tr w:rsidR="004B3FC3" w:rsidRPr="00C66281" w14:paraId="2523D257" w14:textId="77777777" w:rsidTr="00E553B0">
        <w:trPr>
          <w:cantSplit/>
          <w:ins w:id="806" w:author="Author"/>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ins w:id="807" w:author="Author"/>
                <w:color w:val="000000"/>
                <w:sz w:val="24"/>
                <w:szCs w:val="24"/>
              </w:rPr>
            </w:pPr>
            <w:ins w:id="808" w:author="Author">
              <w:r w:rsidRPr="00985400">
                <w:rPr>
                  <w:color w:val="000000"/>
                  <w:sz w:val="24"/>
                  <w:szCs w:val="24"/>
                </w:rPr>
                <w:t>Severe</w:t>
              </w:r>
            </w:ins>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ins w:id="809" w:author="Author"/>
                <w:color w:val="000000"/>
                <w:sz w:val="24"/>
                <w:szCs w:val="24"/>
              </w:rPr>
            </w:pPr>
            <w:ins w:id="810" w:author="Author">
              <w:r w:rsidRPr="00657D05">
                <w:rPr>
                  <w:sz w:val="24"/>
                </w:rPr>
                <w:t>1 (0.1)</w:t>
              </w:r>
            </w:ins>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ins w:id="811" w:author="Author"/>
                <w:color w:val="000000"/>
                <w:sz w:val="24"/>
                <w:szCs w:val="24"/>
              </w:rPr>
            </w:pPr>
            <w:ins w:id="812" w:author="Author">
              <w:r w:rsidRPr="00657D05">
                <w:rPr>
                  <w:sz w:val="24"/>
                </w:rPr>
                <w:t>0</w:t>
              </w:r>
              <w:r>
                <w:rPr>
                  <w:sz w:val="24"/>
                </w:rPr>
                <w:t xml:space="preserve"> (0.0)</w:t>
              </w:r>
            </w:ins>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ins w:id="813" w:author="Author"/>
                <w:color w:val="000000"/>
                <w:sz w:val="24"/>
                <w:szCs w:val="24"/>
              </w:rPr>
            </w:pPr>
            <w:ins w:id="814" w:author="Author">
              <w:r w:rsidRPr="00657D05">
                <w:rPr>
                  <w:sz w:val="24"/>
                </w:rPr>
                <w:t>4 (0.4)</w:t>
              </w:r>
            </w:ins>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ins w:id="815" w:author="Author"/>
                <w:color w:val="000000"/>
                <w:sz w:val="24"/>
                <w:szCs w:val="24"/>
              </w:rPr>
            </w:pPr>
            <w:ins w:id="816" w:author="Author">
              <w:r w:rsidRPr="00657D05">
                <w:rPr>
                  <w:sz w:val="24"/>
                </w:rPr>
                <w:t>0</w:t>
              </w:r>
              <w:r>
                <w:rPr>
                  <w:sz w:val="24"/>
                </w:rPr>
                <w:t xml:space="preserve"> (0.0)</w:t>
              </w:r>
            </w:ins>
          </w:p>
        </w:tc>
      </w:tr>
      <w:tr w:rsidR="004B3FC3" w:rsidRPr="00C66281" w14:paraId="3601D708" w14:textId="77777777" w:rsidTr="00E553B0">
        <w:trPr>
          <w:cantSplit/>
          <w:ins w:id="817" w:author="Author"/>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ins w:id="818" w:author="Author"/>
                <w:rFonts w:eastAsia="Times New Roman"/>
                <w:color w:val="000000"/>
                <w:sz w:val="24"/>
                <w:szCs w:val="24"/>
              </w:rPr>
            </w:pPr>
            <w:ins w:id="819" w:author="Autho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ins>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ins w:id="820" w:author="Author"/>
                <w:color w:val="000000"/>
                <w:sz w:val="24"/>
                <w:szCs w:val="24"/>
              </w:rPr>
            </w:pPr>
            <w:ins w:id="821" w:author="Author">
              <w:r w:rsidRPr="00657D05">
                <w:rPr>
                  <w:color w:val="000000"/>
                  <w:sz w:val="24"/>
                  <w:szCs w:val="24"/>
                </w:rPr>
                <w:t>413 (36.6)</w:t>
              </w:r>
            </w:ins>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ins w:id="822" w:author="Author"/>
                <w:color w:val="000000"/>
                <w:sz w:val="24"/>
                <w:szCs w:val="24"/>
              </w:rPr>
            </w:pPr>
            <w:ins w:id="823" w:author="Author">
              <w:r w:rsidRPr="00657D05">
                <w:rPr>
                  <w:rFonts w:eastAsia="Times New Roman"/>
                  <w:color w:val="000000"/>
                  <w:sz w:val="24"/>
                </w:rPr>
                <w:t>111 (9.8)</w:t>
              </w:r>
            </w:ins>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ins w:id="824" w:author="Author"/>
                <w:color w:val="000000"/>
                <w:sz w:val="24"/>
                <w:szCs w:val="24"/>
              </w:rPr>
            </w:pPr>
            <w:ins w:id="825" w:author="Author">
              <w:r w:rsidRPr="00657D05">
                <w:rPr>
                  <w:color w:val="000000"/>
                  <w:sz w:val="24"/>
                  <w:szCs w:val="24"/>
                </w:rPr>
                <w:t>557 (50.8)</w:t>
              </w:r>
            </w:ins>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ins w:id="826" w:author="Author"/>
                <w:color w:val="000000"/>
                <w:sz w:val="24"/>
                <w:szCs w:val="24"/>
              </w:rPr>
            </w:pPr>
            <w:ins w:id="827" w:author="Author">
              <w:r w:rsidRPr="00657D05">
                <w:rPr>
                  <w:color w:val="000000"/>
                  <w:sz w:val="24"/>
                  <w:szCs w:val="24"/>
                </w:rPr>
                <w:t>95 (8.8)</w:t>
              </w:r>
            </w:ins>
          </w:p>
        </w:tc>
      </w:tr>
      <w:tr w:rsidR="004B3FC3" w:rsidRPr="00C66281" w14:paraId="0DD6F89A" w14:textId="77777777" w:rsidTr="00001E1E">
        <w:trPr>
          <w:cantSplit/>
          <w:ins w:id="828" w:author="Author"/>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ins w:id="829" w:author="Author"/>
                <w:color w:val="000000"/>
              </w:rPr>
            </w:pPr>
            <w:ins w:id="830" w:author="Autho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ins>
          </w:p>
          <w:p w14:paraId="2D110BE9" w14:textId="77777777" w:rsidR="004B3FC3" w:rsidRDefault="004B3FC3" w:rsidP="00755975">
            <w:pPr>
              <w:tabs>
                <w:tab w:val="left" w:pos="240"/>
              </w:tabs>
              <w:ind w:left="240" w:hanging="240"/>
              <w:rPr>
                <w:ins w:id="831" w:author="Author"/>
                <w:color w:val="000000"/>
              </w:rPr>
            </w:pPr>
            <w:ins w:id="832" w:author="Autho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ins>
          </w:p>
          <w:p w14:paraId="0202B94C" w14:textId="77777777" w:rsidR="004B3FC3" w:rsidRDefault="004B3FC3" w:rsidP="00755975">
            <w:pPr>
              <w:tabs>
                <w:tab w:val="left" w:pos="240"/>
              </w:tabs>
              <w:ind w:left="240" w:hanging="240"/>
              <w:rPr>
                <w:ins w:id="833" w:author="Author"/>
                <w:color w:val="000000"/>
              </w:rPr>
            </w:pPr>
            <w:ins w:id="834" w:author="Author">
              <w:r>
                <w:rPr>
                  <w:color w:val="000000"/>
                </w:rPr>
                <w:t>b</w:t>
              </w:r>
              <w:r w:rsidRPr="00C66281">
                <w:rPr>
                  <w:color w:val="000000"/>
                </w:rPr>
                <w:t>.</w:t>
              </w:r>
              <w:r>
                <w:rPr>
                  <w:color w:val="000000"/>
                </w:rPr>
                <w:tab/>
              </w:r>
              <w:r w:rsidRPr="00C66281">
                <w:rPr>
                  <w:color w:val="000000"/>
                </w:rPr>
                <w:t>n = Number of participants with the specified reaction.</w:t>
              </w:r>
            </w:ins>
          </w:p>
          <w:p w14:paraId="3D8B4F4F" w14:textId="77777777" w:rsidR="004B3FC3" w:rsidRDefault="004B3FC3" w:rsidP="00755975">
            <w:pPr>
              <w:tabs>
                <w:tab w:val="left" w:pos="240"/>
              </w:tabs>
              <w:ind w:left="240" w:hanging="240"/>
              <w:rPr>
                <w:ins w:id="835" w:author="Author"/>
                <w:color w:val="000000"/>
              </w:rPr>
            </w:pPr>
            <w:ins w:id="836" w:author="Autho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ins>
          </w:p>
          <w:p w14:paraId="246E541B" w14:textId="77777777" w:rsidR="004B3FC3" w:rsidRDefault="004B3FC3" w:rsidP="00755975">
            <w:pPr>
              <w:tabs>
                <w:tab w:val="left" w:pos="240"/>
              </w:tabs>
              <w:ind w:left="240" w:hanging="240"/>
              <w:rPr>
                <w:ins w:id="837" w:author="Author"/>
                <w:color w:val="000000"/>
              </w:rPr>
            </w:pPr>
            <w:ins w:id="838" w:author="Autho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ins>
          </w:p>
          <w:p w14:paraId="379D6873" w14:textId="77777777" w:rsidR="004B3FC3" w:rsidRDefault="004B3FC3" w:rsidP="00755975">
            <w:pPr>
              <w:tabs>
                <w:tab w:val="left" w:pos="240"/>
              </w:tabs>
              <w:ind w:left="240" w:hanging="240"/>
              <w:rPr>
                <w:ins w:id="839" w:author="Author"/>
                <w:color w:val="000000"/>
              </w:rPr>
            </w:pPr>
            <w:ins w:id="840" w:author="Autho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ins>
          </w:p>
          <w:p w14:paraId="2CBCD90C" w14:textId="77777777" w:rsidR="004B3FC3" w:rsidRPr="00C66281" w:rsidRDefault="004B3FC3" w:rsidP="00755975">
            <w:pPr>
              <w:tabs>
                <w:tab w:val="left" w:pos="240"/>
              </w:tabs>
              <w:ind w:left="240" w:hanging="240"/>
              <w:rPr>
                <w:ins w:id="841" w:author="Author"/>
                <w:color w:val="000000"/>
              </w:rPr>
            </w:pPr>
            <w:ins w:id="842" w:author="Author">
              <w:r>
                <w:rPr>
                  <w:color w:val="000000"/>
                </w:rPr>
                <w:t>f</w:t>
              </w:r>
              <w:r w:rsidRPr="00C66281">
                <w:rPr>
                  <w:color w:val="000000"/>
                </w:rPr>
                <w:t>.</w:t>
              </w:r>
              <w:r>
                <w:rPr>
                  <w:color w:val="000000"/>
                </w:rPr>
                <w:tab/>
              </w:r>
              <w:r w:rsidRPr="00C66281">
                <w:rPr>
                  <w:color w:val="000000"/>
                </w:rPr>
                <w:t>Severity was not collected for use of antipyretic or pain medication.</w:t>
              </w:r>
            </w:ins>
          </w:p>
          <w:p w14:paraId="63DF6FF5" w14:textId="77777777" w:rsidR="004B3FC3" w:rsidRPr="00C66281" w:rsidRDefault="004B3FC3" w:rsidP="00755975">
            <w:pPr>
              <w:tabs>
                <w:tab w:val="left" w:pos="240"/>
              </w:tabs>
              <w:ind w:left="240" w:hanging="240"/>
              <w:rPr>
                <w:ins w:id="843" w:author="Author"/>
                <w:color w:val="000000"/>
              </w:rPr>
            </w:pPr>
            <w:ins w:id="844" w:author="Autho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ins>
          </w:p>
        </w:tc>
      </w:tr>
    </w:tbl>
    <w:p w14:paraId="36CBF030" w14:textId="112DA2BB" w:rsidR="009C04BC" w:rsidRDefault="009C04BC" w:rsidP="00755975">
      <w:pPr>
        <w:tabs>
          <w:tab w:val="left" w:pos="1080"/>
        </w:tabs>
        <w:ind w:left="1080" w:hanging="1080"/>
        <w:rPr>
          <w:ins w:id="845" w:author="Author"/>
          <w:sz w:val="24"/>
          <w:szCs w:val="24"/>
        </w:rPr>
      </w:pPr>
    </w:p>
    <w:p w14:paraId="11B49ED6" w14:textId="77777777" w:rsidR="004C2100" w:rsidRDefault="004C2100" w:rsidP="00755975">
      <w:pPr>
        <w:keepNext/>
        <w:shd w:val="clear" w:color="auto" w:fill="FFFFFF" w:themeFill="background1"/>
        <w:rPr>
          <w:ins w:id="846" w:author="Author"/>
          <w:rFonts w:eastAsia="Times New Roman"/>
          <w:sz w:val="24"/>
          <w:szCs w:val="24"/>
          <w:u w:val="single"/>
        </w:rPr>
      </w:pPr>
      <w:ins w:id="847" w:author="Autho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ins>
    </w:p>
    <w:p w14:paraId="593E20BA" w14:textId="77777777" w:rsidR="004C2100" w:rsidRPr="007F0877" w:rsidRDefault="004C2100" w:rsidP="00755975">
      <w:pPr>
        <w:keepNext/>
        <w:shd w:val="clear" w:color="auto" w:fill="FFFFFF" w:themeFill="background1"/>
        <w:rPr>
          <w:ins w:id="848" w:author="Author"/>
          <w:rFonts w:eastAsia="Times New Roman"/>
          <w:sz w:val="24"/>
          <w:szCs w:val="24"/>
          <w:u w:val="single"/>
        </w:rPr>
      </w:pPr>
    </w:p>
    <w:p w14:paraId="3F7A671F" w14:textId="0188DF2F" w:rsidR="004C2100" w:rsidRDefault="004C2100" w:rsidP="00755975">
      <w:pPr>
        <w:shd w:val="clear" w:color="auto" w:fill="FFFFFF" w:themeFill="background1"/>
        <w:rPr>
          <w:ins w:id="849" w:author="Author"/>
          <w:rFonts w:eastAsia="Times New Roman"/>
          <w:sz w:val="24"/>
          <w:szCs w:val="24"/>
          <w:u w:val="single"/>
        </w:rPr>
      </w:pPr>
      <w:ins w:id="850" w:author="Author">
        <w:r>
          <w:rPr>
            <w:rFonts w:eastAsia="Times New Roman"/>
            <w:sz w:val="24"/>
          </w:rPr>
          <w:t>I</w:t>
        </w:r>
        <w:r w:rsidRPr="0087669B">
          <w:rPr>
            <w:rFonts w:eastAsia="Times New Roman"/>
            <w:sz w:val="24"/>
          </w:rPr>
          <w:t>n</w:t>
        </w:r>
        <w:r>
          <w:rPr>
            <w:rFonts w:eastAsia="Times New Roman"/>
            <w:sz w:val="24"/>
          </w:rPr>
          <w:t xml:space="preserve"> the </w:t>
        </w:r>
        <w:r w:rsidR="00F710C3">
          <w:rPr>
            <w:rFonts w:eastAsia="Times New Roman"/>
            <w:sz w:val="24"/>
          </w:rPr>
          <w:t xml:space="preserve">following </w:t>
        </w:r>
        <w:r>
          <w:rPr>
            <w:rFonts w:eastAsia="Times New Roman"/>
            <w:sz w:val="24"/>
          </w:rPr>
          <w:t>analys</w:t>
        </w:r>
        <w:r w:rsidR="00F710C3">
          <w:rPr>
            <w:rFonts w:eastAsia="Times New Roman"/>
            <w:sz w:val="24"/>
          </w:rPr>
          <w:t>e</w:t>
        </w:r>
        <w:r>
          <w:rPr>
            <w:rFonts w:eastAsia="Times New Roman"/>
            <w:sz w:val="24"/>
          </w:rPr>
          <w:t>s of</w:t>
        </w:r>
        <w:r w:rsidRPr="0087669B">
          <w:rPr>
            <w:rFonts w:eastAsia="Times New Roman"/>
            <w:sz w:val="24"/>
          </w:rPr>
          <w:t xml:space="preserve"> Study 2 </w:t>
        </w:r>
        <w:r w:rsidR="00F710C3">
          <w:rPr>
            <w:rFonts w:eastAsia="Times New Roman"/>
            <w:sz w:val="24"/>
          </w:rPr>
          <w:t>in</w:t>
        </w:r>
        <w:r>
          <w:rPr>
            <w:rFonts w:eastAsia="Times New Roman"/>
            <w:sz w:val="24"/>
          </w:rPr>
          <w:t xml:space="preserve"> 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ins>
    </w:p>
    <w:p w14:paraId="55D2EB26" w14:textId="77777777" w:rsidR="004C2100" w:rsidRDefault="004C2100" w:rsidP="00755975">
      <w:pPr>
        <w:shd w:val="clear" w:color="auto" w:fill="FFFFFF" w:themeFill="background1"/>
        <w:rPr>
          <w:ins w:id="851" w:author="Author"/>
          <w:rFonts w:eastAsia="Times New Roman"/>
          <w:sz w:val="24"/>
          <w:szCs w:val="24"/>
          <w:u w:val="single"/>
        </w:rPr>
      </w:pPr>
    </w:p>
    <w:p w14:paraId="1793F74F" w14:textId="77777777" w:rsidR="004C2100" w:rsidRPr="003D7047" w:rsidRDefault="004C2100" w:rsidP="00755975">
      <w:pPr>
        <w:keepNext/>
        <w:shd w:val="clear" w:color="auto" w:fill="FFFFFF"/>
        <w:rPr>
          <w:ins w:id="852" w:author="Author"/>
          <w:rFonts w:eastAsia="Times New Roman"/>
          <w:i/>
          <w:sz w:val="24"/>
          <w:szCs w:val="24"/>
        </w:rPr>
      </w:pPr>
      <w:ins w:id="853" w:author="Author">
        <w:r w:rsidRPr="003D7047">
          <w:rPr>
            <w:rFonts w:eastAsia="Times New Roman"/>
            <w:i/>
            <w:sz w:val="24"/>
            <w:szCs w:val="24"/>
          </w:rPr>
          <w:t>Serious Adverse Events</w:t>
        </w:r>
      </w:ins>
    </w:p>
    <w:p w14:paraId="228357C2" w14:textId="77777777" w:rsidR="004C2100" w:rsidRDefault="004C2100" w:rsidP="00755975">
      <w:pPr>
        <w:keepNext/>
        <w:shd w:val="clear" w:color="auto" w:fill="FFFFFF"/>
        <w:rPr>
          <w:ins w:id="854" w:author="Author"/>
          <w:rFonts w:eastAsia="Times New Roman"/>
          <w:sz w:val="24"/>
        </w:rPr>
      </w:pPr>
    </w:p>
    <w:p w14:paraId="1F535B55" w14:textId="37AE441C" w:rsidR="000A4F47" w:rsidRDefault="004C2100" w:rsidP="000A4F47">
      <w:pPr>
        <w:shd w:val="clear" w:color="auto" w:fill="FFFFFF"/>
        <w:rPr>
          <w:ins w:id="855" w:author="Author"/>
          <w:rFonts w:eastAsia="Times New Roman"/>
          <w:sz w:val="24"/>
        </w:rPr>
      </w:pPr>
      <w:ins w:id="856" w:author="Author">
        <w:r>
          <w:rPr>
            <w:rFonts w:eastAsia="Times New Roman"/>
            <w:sz w:val="24"/>
          </w:rPr>
          <w:t xml:space="preserve">Serious adverse events </w:t>
        </w:r>
        <w:r w:rsidR="00F710C3">
          <w:rPr>
            <w:rFonts w:eastAsia="Times New Roman"/>
            <w:sz w:val="24"/>
          </w:rPr>
          <w:t>from Dose 1 through up to 30 days after Dose 2 in ongoing follow</w:t>
        </w:r>
        <w:r w:rsidR="00F710C3">
          <w:rPr>
            <w:rFonts w:eastAsia="Times New Roman"/>
            <w:sz w:val="24"/>
          </w:rPr>
          <w:noBreakHyphen/>
          <w:t xml:space="preserve">up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Pr>
            <w:rFonts w:eastAsia="Times New Roman"/>
            <w:sz w:val="24"/>
          </w:rPr>
          <w:t>0.</w:t>
        </w:r>
        <w:r w:rsidR="00F710C3">
          <w:rPr>
            <w:rFonts w:eastAsia="Times New Roman"/>
            <w:sz w:val="24"/>
          </w:rPr>
          <w:t>1</w:t>
        </w:r>
        <w:r w:rsidRPr="0087669B">
          <w:rPr>
            <w:rFonts w:eastAsia="Times New Roman"/>
            <w:sz w:val="24"/>
          </w:rPr>
          <w:t xml:space="preserve">% 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ins>
    </w:p>
    <w:p w14:paraId="2AC1AB18" w14:textId="77777777" w:rsidR="004C2100" w:rsidRDefault="004C2100" w:rsidP="00755975">
      <w:pPr>
        <w:shd w:val="clear" w:color="auto" w:fill="FFFFFF"/>
        <w:rPr>
          <w:ins w:id="857" w:author="Author"/>
          <w:rFonts w:eastAsia="Times New Roman"/>
          <w:sz w:val="24"/>
        </w:rPr>
      </w:pPr>
    </w:p>
    <w:p w14:paraId="62CD6FC3" w14:textId="77777777" w:rsidR="004C2100" w:rsidRPr="001E7E2F" w:rsidRDefault="004C2100" w:rsidP="00755975">
      <w:pPr>
        <w:keepNext/>
        <w:shd w:val="clear" w:color="auto" w:fill="FFFFFF"/>
        <w:rPr>
          <w:ins w:id="858" w:author="Author"/>
          <w:rFonts w:eastAsia="Times New Roman"/>
          <w:i/>
          <w:sz w:val="24"/>
          <w:szCs w:val="24"/>
        </w:rPr>
      </w:pPr>
      <w:ins w:id="859" w:author="Author">
        <w:r w:rsidRPr="001E7E2F">
          <w:rPr>
            <w:rFonts w:eastAsia="Times New Roman"/>
            <w:i/>
            <w:sz w:val="24"/>
            <w:szCs w:val="24"/>
          </w:rPr>
          <w:lastRenderedPageBreak/>
          <w:t>Non-Serious Adverse Events</w:t>
        </w:r>
      </w:ins>
    </w:p>
    <w:p w14:paraId="7E4586F2" w14:textId="77777777" w:rsidR="004C2100" w:rsidRPr="001E7E2F" w:rsidRDefault="004C2100" w:rsidP="00755975">
      <w:pPr>
        <w:keepNext/>
        <w:shd w:val="clear" w:color="auto" w:fill="FFFFFF"/>
        <w:rPr>
          <w:ins w:id="860" w:author="Author"/>
          <w:rFonts w:eastAsia="Times New Roman"/>
          <w:sz w:val="24"/>
        </w:rPr>
      </w:pPr>
    </w:p>
    <w:p w14:paraId="4C56DC76" w14:textId="64760A97" w:rsidR="004C2100" w:rsidRDefault="00F710C3" w:rsidP="00755975">
      <w:pPr>
        <w:shd w:val="clear" w:color="auto" w:fill="FFFFFF"/>
        <w:rPr>
          <w:ins w:id="861" w:author="Author"/>
          <w:rFonts w:eastAsia="Times New Roman"/>
          <w:sz w:val="24"/>
        </w:rPr>
      </w:pPr>
      <w:ins w:id="862" w:author="Author">
        <w:r>
          <w:rPr>
            <w:rFonts w:eastAsia="Times New Roman"/>
            <w:sz w:val="24"/>
          </w:rPr>
          <w:t>N</w:t>
        </w:r>
        <w:r w:rsidR="004C2100" w:rsidRPr="001E7E2F">
          <w:rPr>
            <w:rFonts w:eastAsia="Times New Roman"/>
            <w:sz w:val="24"/>
          </w:rPr>
          <w:t>on-serious adverse events</w:t>
        </w:r>
        <w:r>
          <w:rPr>
            <w:rFonts w:eastAsia="Times New Roman"/>
            <w:sz w:val="24"/>
          </w:rPr>
          <w:t xml:space="preserve"> from Dose 1 through up to 30 days after Dose 2 in ongoing follow</w:t>
        </w:r>
        <w:r>
          <w:rPr>
            <w:rFonts w:eastAsia="Times New Roman"/>
            <w:sz w:val="24"/>
          </w:rPr>
          <w:noBreakHyphen/>
          <w:t xml:space="preserve">up </w:t>
        </w:r>
        <w:r w:rsidR="004C2100" w:rsidRPr="001E7E2F">
          <w:rPr>
            <w:rFonts w:eastAsia="Times New Roman"/>
            <w:sz w:val="24"/>
          </w:rPr>
          <w:t xml:space="preserve">were reported by </w:t>
        </w:r>
        <w:r>
          <w:rPr>
            <w:rFonts w:eastAsia="Times New Roman"/>
            <w:sz w:val="24"/>
          </w:rPr>
          <w:t>5.8</w:t>
        </w:r>
        <w:r w:rsidR="004C2100" w:rsidRPr="001E7E2F">
          <w:rPr>
            <w:rFonts w:eastAsia="Times New Roman"/>
            <w:sz w:val="24"/>
          </w:rPr>
          <w:t xml:space="preserve">% 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r w:rsidR="004634ED" w:rsidRPr="001E7E2F">
          <w:rPr>
            <w:rFonts w:eastAsia="Times New Roman"/>
            <w:sz w:val="24"/>
          </w:rPr>
          <w:t>5.</w:t>
        </w:r>
        <w:r>
          <w:rPr>
            <w:rFonts w:eastAsia="Times New Roman"/>
            <w:sz w:val="24"/>
          </w:rPr>
          <w:t>8</w:t>
        </w:r>
        <w:r w:rsidR="004C2100" w:rsidRPr="001E7E2F">
          <w:rPr>
            <w:rFonts w:eastAsia="Times New Roman"/>
            <w:sz w:val="24"/>
          </w:rPr>
          <w:t>% 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w:t>
        </w:r>
        <w:r w:rsidR="00E66E86">
          <w:rPr>
            <w:rFonts w:eastAsia="Times New Roman"/>
            <w:sz w:val="24"/>
          </w:rPr>
          <w:noBreakHyphen/>
        </w:r>
        <w:r w:rsidR="007177BE" w:rsidRPr="001E7E2F">
          <w:rPr>
            <w:rFonts w:eastAsia="Times New Roman"/>
            <w:sz w:val="24"/>
          </w:rPr>
          <w:t>19 Vaccine.</w:t>
        </w:r>
      </w:ins>
    </w:p>
    <w:p w14:paraId="3E296F0E" w14:textId="77777777" w:rsidR="00743B14" w:rsidRPr="00E73019" w:rsidRDefault="00743B14" w:rsidP="00E73019">
      <w:pPr>
        <w:shd w:val="clear" w:color="auto" w:fill="FFFFFF"/>
        <w:rPr>
          <w:sz w:val="24"/>
        </w:rPr>
      </w:pPr>
    </w:p>
    <w:p w14:paraId="22C13E69" w14:textId="00A77456" w:rsidR="00F560CA" w:rsidRPr="00F923CE" w:rsidRDefault="00F560CA" w:rsidP="00E73019">
      <w:pPr>
        <w:widowControl w:val="0"/>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E73019">
      <w:pPr>
        <w:widowControl w:val="0"/>
        <w:rPr>
          <w:rFonts w:eastAsia="Times New Roman"/>
          <w:sz w:val="24"/>
          <w:szCs w:val="24"/>
        </w:rPr>
      </w:pPr>
    </w:p>
    <w:p w14:paraId="21261721" w14:textId="3593659E" w:rsidR="00F560CA" w:rsidRPr="00F923CE" w:rsidRDefault="00F560CA" w:rsidP="00E73019">
      <w:pPr>
        <w:widowControl w:val="0"/>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E73019">
      <w:pPr>
        <w:widowControl w:val="0"/>
        <w:rPr>
          <w:rFonts w:eastAsia="Times New Roman"/>
          <w:sz w:val="24"/>
          <w:szCs w:val="24"/>
        </w:rPr>
      </w:pPr>
    </w:p>
    <w:p w14:paraId="02DA89E8" w14:textId="201AE333" w:rsidR="00366D79" w:rsidRPr="003375F9" w:rsidRDefault="00884591" w:rsidP="00E73019">
      <w:pPr>
        <w:keepNext/>
        <w:keepLines/>
        <w:widowControl w:val="0"/>
        <w:rPr>
          <w:spacing w:val="-1"/>
          <w:sz w:val="24"/>
        </w:rPr>
      </w:pPr>
      <w:r w:rsidRPr="00642317">
        <w:rPr>
          <w:spacing w:val="-1"/>
          <w:sz w:val="24"/>
          <w:szCs w:val="24"/>
        </w:rPr>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E73019">
      <w:pPr>
        <w:keepNext/>
        <w:keepLines/>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E73019">
      <w:pPr>
        <w:keepNext/>
        <w:keepLines/>
        <w:shd w:val="clear" w:color="auto" w:fill="FFFFFF"/>
        <w:rPr>
          <w:rFonts w:eastAsia="Times New Roman"/>
          <w:sz w:val="24"/>
          <w:szCs w:val="24"/>
        </w:rPr>
      </w:pPr>
      <w:bookmarkStart w:id="863"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863"/>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E73019">
      <w:pPr>
        <w:keepNext/>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 xml:space="preserve">Cases of COVID-19 that result in hospitalization or </w:t>
      </w:r>
      <w:proofErr w:type="gramStart"/>
      <w:r w:rsidRPr="001E4C8E">
        <w:rPr>
          <w:sz w:val="24"/>
          <w:szCs w:val="24"/>
        </w:rPr>
        <w:t>death</w:t>
      </w:r>
      <w:proofErr w:type="gramEnd"/>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 xml:space="preserve">A persistent or significant incapacity or substantial disruption of the ability to conduct normal life </w:t>
      </w:r>
      <w:proofErr w:type="gramStart"/>
      <w:r w:rsidRPr="007C7D6B">
        <w:rPr>
          <w:sz w:val="24"/>
          <w:szCs w:val="24"/>
        </w:rPr>
        <w:t>functions</w:t>
      </w:r>
      <w:proofErr w:type="gramEnd"/>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E73019">
      <w:pPr>
        <w:pStyle w:val="ListParagraph"/>
        <w:keepNext/>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w:t>
      </w:r>
      <w:proofErr w:type="gramStart"/>
      <w:r w:rsidRPr="00147FF5">
        <w:rPr>
          <w:sz w:val="24"/>
          <w:szCs w:val="24"/>
        </w:rPr>
        <w:t>above</w:t>
      </w:r>
      <w:proofErr w:type="gramEnd"/>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lastRenderedPageBreak/>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6D58D4">
      <w:pPr>
        <w:keepNext/>
        <w:rPr>
          <w:bCs/>
          <w:sz w:val="24"/>
          <w:szCs w:val="24"/>
          <w:u w:val="single"/>
        </w:rPr>
      </w:pPr>
      <w:r>
        <w:rPr>
          <w:bCs/>
          <w:sz w:val="24"/>
          <w:szCs w:val="24"/>
          <w:u w:val="single"/>
        </w:rPr>
        <w:t>Other Reporting Instructions</w:t>
      </w:r>
    </w:p>
    <w:p w14:paraId="6AC20F03" w14:textId="77777777" w:rsidR="00B14C1A" w:rsidRDefault="00B14C1A" w:rsidP="006D58D4">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6D58D4">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6D58D4">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6D58D4">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8851B6"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6D58D4">
      <w:pPr>
        <w:keepNext/>
        <w:rPr>
          <w:b/>
          <w:bCs/>
          <w:sz w:val="24"/>
          <w:szCs w:val="24"/>
        </w:rPr>
      </w:pPr>
      <w:r w:rsidRPr="000918D9">
        <w:rPr>
          <w:b/>
          <w:bCs/>
          <w:sz w:val="24"/>
          <w:szCs w:val="24"/>
        </w:rPr>
        <w:lastRenderedPageBreak/>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6D58D4">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proofErr w:type="gramStart"/>
      <w:r w:rsidR="00E845A4" w:rsidRPr="000918D9">
        <w:rPr>
          <w:b/>
          <w:bCs/>
          <w:sz w:val="24"/>
          <w:szCs w:val="24"/>
        </w:rPr>
        <w:t>USE</w:t>
      </w:r>
      <w:proofErr w:type="gramEnd"/>
      <w:r w:rsidR="00E845A4" w:rsidRPr="000918D9">
        <w:rPr>
          <w:b/>
          <w:bCs/>
          <w:sz w:val="24"/>
          <w:szCs w:val="24"/>
        </w:rPr>
        <w:t xml:space="preserve"> IN SPECIFIC POPULATIONS</w:t>
      </w:r>
    </w:p>
    <w:p w14:paraId="1A02712D" w14:textId="77777777" w:rsidR="001E7AF3" w:rsidRPr="006D58D4" w:rsidRDefault="001E7AF3" w:rsidP="00755975">
      <w:pPr>
        <w:keepNext/>
        <w:rPr>
          <w:sz w:val="24"/>
        </w:rPr>
      </w:pPr>
    </w:p>
    <w:p w14:paraId="78043327" w14:textId="5A4F3AF1" w:rsidR="009C7144" w:rsidRPr="000918D9" w:rsidRDefault="002B7DC5" w:rsidP="00755975">
      <w:pPr>
        <w:keepNext/>
        <w:rPr>
          <w:b/>
          <w:bCs/>
          <w:sz w:val="24"/>
          <w:szCs w:val="24"/>
        </w:rPr>
      </w:pPr>
      <w:bookmarkStart w:id="864"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6D58D4" w:rsidRDefault="008C5DF9" w:rsidP="00755975">
      <w:pPr>
        <w:keepNext/>
        <w:rPr>
          <w:sz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Pfizer-BioNTech COVID-19 Vaccine was administered to female rats by the 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864"/>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284D791E" w:rsidR="003834A7" w:rsidRDefault="003834A7" w:rsidP="00755975">
      <w:pPr>
        <w:rPr>
          <w:ins w:id="865" w:author="Author"/>
          <w:rFonts w:eastAsia="TimesNewRoman"/>
          <w:sz w:val="24"/>
          <w:szCs w:val="24"/>
        </w:rPr>
      </w:pPr>
      <w:r w:rsidRPr="0078591A">
        <w:rPr>
          <w:rFonts w:eastAsia="TimesNewRoman"/>
          <w:sz w:val="24"/>
          <w:szCs w:val="24"/>
        </w:rPr>
        <w:t>Emergency Use Authorization of Pfizer</w:t>
      </w:r>
      <w:del w:id="866" w:author="Author">
        <w:r w:rsidR="00957CB9" w:rsidRPr="00E962FA">
          <w:rPr>
            <w:rFonts w:eastAsia="TimesNewRoman"/>
            <w:sz w:val="24"/>
            <w:szCs w:val="24"/>
          </w:rPr>
          <w:delText>-</w:delText>
        </w:r>
      </w:del>
      <w:ins w:id="867" w:author="Author">
        <w:r w:rsidRPr="0078591A">
          <w:rPr>
            <w:rFonts w:eastAsia="TimesNewRoman"/>
            <w:sz w:val="24"/>
            <w:szCs w:val="24"/>
          </w:rPr>
          <w:noBreakHyphen/>
        </w:r>
      </w:ins>
      <w:r w:rsidRPr="0078591A">
        <w:rPr>
          <w:rFonts w:eastAsia="TimesNewRoman"/>
          <w:sz w:val="24"/>
          <w:szCs w:val="24"/>
        </w:rPr>
        <w:t xml:space="preserve">BioNTech COVID-19 </w:t>
      </w:r>
      <w:r w:rsidR="00C33539">
        <w:rPr>
          <w:rFonts w:eastAsia="TimesNewRoman"/>
          <w:sz w:val="24"/>
          <w:szCs w:val="24"/>
        </w:rPr>
        <w:t xml:space="preserve">Vaccine </w:t>
      </w:r>
      <w:r w:rsidRPr="0078591A">
        <w:rPr>
          <w:rFonts w:eastAsia="TimesNewRoman"/>
          <w:sz w:val="24"/>
          <w:szCs w:val="24"/>
        </w:rPr>
        <w:t xml:space="preserve">in adolescents </w:t>
      </w:r>
      <w:del w:id="868" w:author="Author">
        <w:r w:rsidR="00957CB9">
          <w:rPr>
            <w:rFonts w:eastAsia="TimesNewRoman"/>
            <w:sz w:val="24"/>
            <w:szCs w:val="24"/>
          </w:rPr>
          <w:delText>16 and 17</w:delText>
        </w:r>
      </w:del>
      <w:ins w:id="869" w:author="Author">
        <w:r w:rsidRPr="0078591A">
          <w:rPr>
            <w:rFonts w:eastAsia="TimesNewRoman"/>
            <w:sz w:val="24"/>
            <w:szCs w:val="24"/>
          </w:rPr>
          <w:t>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ins>
      <w:r w:rsidRPr="0078591A">
        <w:rPr>
          <w:rFonts w:eastAsia="TimesNewRoman"/>
          <w:sz w:val="24"/>
          <w:szCs w:val="24"/>
        </w:rPr>
        <w:t xml:space="preserve"> years of age is based on </w:t>
      </w:r>
      <w:del w:id="870" w:author="Author">
        <w:r w:rsidR="00957CB9">
          <w:rPr>
            <w:rFonts w:eastAsia="TimesNewRoman"/>
            <w:sz w:val="24"/>
            <w:szCs w:val="24"/>
          </w:rPr>
          <w:delText xml:space="preserve">extrapolation of </w:delText>
        </w:r>
      </w:del>
      <w:r w:rsidRPr="0078591A">
        <w:rPr>
          <w:rFonts w:eastAsia="TimesNewRoman"/>
          <w:sz w:val="24"/>
          <w:szCs w:val="24"/>
        </w:rPr>
        <w:t>safety and effectiveness</w:t>
      </w:r>
      <w:r w:rsidR="00ED5D0D">
        <w:rPr>
          <w:rFonts w:eastAsia="TimesNewRoman"/>
          <w:sz w:val="24"/>
          <w:szCs w:val="24"/>
        </w:rPr>
        <w:t xml:space="preserve"> </w:t>
      </w:r>
      <w:del w:id="871" w:author="Author">
        <w:r w:rsidR="00957CB9">
          <w:rPr>
            <w:rFonts w:eastAsia="TimesNewRoman"/>
            <w:sz w:val="24"/>
            <w:szCs w:val="24"/>
          </w:rPr>
          <w:delText>from</w:delText>
        </w:r>
      </w:del>
      <w:ins w:id="872" w:author="Author">
        <w:r w:rsidR="00ED5D0D">
          <w:rPr>
            <w:rFonts w:eastAsia="TimesNewRoman"/>
            <w:sz w:val="24"/>
            <w:szCs w:val="24"/>
          </w:rPr>
          <w:t>data in this age group and in</w:t>
        </w:r>
      </w:ins>
      <w:r w:rsidR="00ED5D0D">
        <w:rPr>
          <w:rFonts w:eastAsia="TimesNewRoman"/>
          <w:sz w:val="24"/>
          <w:szCs w:val="24"/>
        </w:rPr>
        <w:t xml:space="preserve"> adults</w:t>
      </w:r>
      <w:del w:id="873" w:author="Author">
        <w:r w:rsidR="00957CB9">
          <w:rPr>
            <w:rFonts w:eastAsia="TimesNewRoman"/>
            <w:sz w:val="24"/>
            <w:szCs w:val="24"/>
          </w:rPr>
          <w:delText xml:space="preserve"> 18 years of age and older. </w:delText>
        </w:r>
      </w:del>
      <w:ins w:id="874" w:author="Author">
        <w:r w:rsidRPr="0078591A">
          <w:rPr>
            <w:rFonts w:eastAsia="TimesNewRoman"/>
            <w:sz w:val="24"/>
            <w:szCs w:val="24"/>
          </w:rPr>
          <w:t>.</w:t>
        </w:r>
        <w:r w:rsidRPr="0078591A">
          <w:t xml:space="preserve"> </w:t>
        </w:r>
      </w:ins>
    </w:p>
    <w:p w14:paraId="75C2CB1E" w14:textId="77777777" w:rsidR="003834A7" w:rsidRDefault="003834A7" w:rsidP="00755975">
      <w:pPr>
        <w:rPr>
          <w:ins w:id="875" w:author="Author"/>
          <w:rFonts w:eastAsia="TimesNewRoman"/>
          <w:sz w:val="24"/>
          <w:szCs w:val="24"/>
        </w:rPr>
      </w:pPr>
    </w:p>
    <w:p w14:paraId="40FC10EB" w14:textId="1DE948CA" w:rsidR="00F7605E" w:rsidRPr="000918D9" w:rsidRDefault="003E029D" w:rsidP="006D58D4">
      <w:pPr>
        <w:rPr>
          <w:rFonts w:eastAsia="TimesNewRoman"/>
          <w:sz w:val="24"/>
          <w:szCs w:val="24"/>
        </w:rPr>
      </w:pPr>
      <w:r w:rsidRPr="000918D9">
        <w:rPr>
          <w:rFonts w:eastAsia="TimesNewRoman"/>
          <w:sz w:val="24"/>
          <w:szCs w:val="24"/>
        </w:rPr>
        <w:t>Emergency Use Authorization of Pfizer</w:t>
      </w:r>
      <w:del w:id="876" w:author="Author">
        <w:r w:rsidRPr="000918D9">
          <w:rPr>
            <w:rFonts w:eastAsia="TimesNewRoman"/>
            <w:sz w:val="24"/>
            <w:szCs w:val="24"/>
          </w:rPr>
          <w:delText xml:space="preserve"> </w:delText>
        </w:r>
      </w:del>
      <w:ins w:id="877" w:author="Author">
        <w:r w:rsidR="006B3428">
          <w:rPr>
            <w:rFonts w:eastAsia="TimesNewRoman"/>
            <w:sz w:val="24"/>
            <w:szCs w:val="24"/>
          </w:rPr>
          <w:noBreakHyphen/>
        </w:r>
      </w:ins>
      <w:r w:rsidRPr="000918D9">
        <w:rPr>
          <w:rFonts w:eastAsia="TimesNewRoman"/>
          <w:sz w:val="24"/>
          <w:szCs w:val="24"/>
        </w:rPr>
        <w:t xml:space="preserve">BioNTech COVID-19 Vaccine does not include use in individuals younger than </w:t>
      </w:r>
      <w:del w:id="878" w:author="Author">
        <w:r w:rsidRPr="000918D9">
          <w:rPr>
            <w:rFonts w:eastAsia="TimesNewRoman"/>
            <w:sz w:val="24"/>
            <w:szCs w:val="24"/>
          </w:rPr>
          <w:delText>16</w:delText>
        </w:r>
      </w:del>
      <w:ins w:id="879" w:author="Author">
        <w:r w:rsidR="00370066">
          <w:rPr>
            <w:rFonts w:eastAsia="TimesNewRoman"/>
            <w:sz w:val="24"/>
            <w:szCs w:val="24"/>
          </w:rPr>
          <w:t>12</w:t>
        </w:r>
      </w:ins>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6D58D4">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6D58D4">
      <w:pPr>
        <w:keepNext/>
        <w:rPr>
          <w:b/>
          <w:bCs/>
          <w:sz w:val="24"/>
          <w:szCs w:val="24"/>
        </w:rPr>
      </w:pPr>
      <w:r w:rsidRPr="000918D9">
        <w:rPr>
          <w:b/>
          <w:bCs/>
          <w:sz w:val="24"/>
          <w:szCs w:val="24"/>
        </w:rPr>
        <w:t>13</w:t>
      </w:r>
      <w:r w:rsidR="004C4981" w:rsidRPr="000918D9">
        <w:rPr>
          <w:b/>
          <w:bCs/>
          <w:sz w:val="24"/>
          <w:szCs w:val="24"/>
        </w:rPr>
        <w:tab/>
      </w:r>
      <w:proofErr w:type="gramStart"/>
      <w:r w:rsidR="00E845A4" w:rsidRPr="000918D9">
        <w:rPr>
          <w:b/>
          <w:bCs/>
          <w:sz w:val="24"/>
          <w:szCs w:val="24"/>
        </w:rPr>
        <w:t>DESCRIPTION</w:t>
      </w:r>
      <w:proofErr w:type="gramEnd"/>
      <w:r w:rsidR="00E845A4" w:rsidRPr="000918D9">
        <w:rPr>
          <w:b/>
          <w:bCs/>
          <w:sz w:val="24"/>
          <w:szCs w:val="24"/>
        </w:rPr>
        <w:t xml:space="preserve"> </w:t>
      </w:r>
    </w:p>
    <w:p w14:paraId="3CC44D8E" w14:textId="77777777" w:rsidR="001B4500" w:rsidRPr="000918D9" w:rsidRDefault="001B4500" w:rsidP="006D58D4">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lastRenderedPageBreak/>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6D58D4">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6D58D4">
      <w:pPr>
        <w:keepNext/>
        <w:rPr>
          <w:b/>
          <w:bCs/>
          <w:sz w:val="24"/>
          <w:szCs w:val="24"/>
        </w:rPr>
      </w:pPr>
    </w:p>
    <w:p w14:paraId="6EC25405" w14:textId="24ADFCD9" w:rsidR="00E845A4" w:rsidRPr="000918D9" w:rsidRDefault="00E447FE" w:rsidP="006D58D4">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6D58D4">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6D58D4" w:rsidRDefault="009C7144" w:rsidP="00755975">
      <w:pPr>
        <w:keepNext/>
        <w:rPr>
          <w:sz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199A2402" w:rsidR="0045786C" w:rsidRPr="000918D9" w:rsidRDefault="00EF4E0F" w:rsidP="006D58D4">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del w:id="880" w:author="Author">
        <w:r w:rsidRPr="000918D9">
          <w:rPr>
            <w:sz w:val="24"/>
            <w:szCs w:val="24"/>
          </w:rPr>
          <w:delText>–</w:delText>
        </w:r>
      </w:del>
      <w:ins w:id="881" w:author="Author">
        <w:r w:rsidR="00BA727C">
          <w:rPr>
            <w:sz w:val="24"/>
            <w:szCs w:val="24"/>
          </w:rPr>
          <w:noBreakHyphen/>
        </w:r>
      </w:ins>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49642429"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ins w:id="882" w:author="Autho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ins>
      <w:r w:rsidR="002A5A7C" w:rsidRPr="000918D9">
        <w:rPr>
          <w:sz w:val="24"/>
          <w:szCs w:val="24"/>
        </w:rPr>
        <w:t xml:space="preserve">approximately </w:t>
      </w:r>
      <w:r w:rsidR="005E1A8A" w:rsidRPr="000918D9">
        <w:rPr>
          <w:sz w:val="24"/>
          <w:szCs w:val="24"/>
        </w:rPr>
        <w:t>44,</w:t>
      </w:r>
      <w:r w:rsidR="00DA4797" w:rsidRPr="000918D9">
        <w:rPr>
          <w:sz w:val="24"/>
          <w:szCs w:val="24"/>
        </w:rPr>
        <w:t>000</w:t>
      </w:r>
      <w:del w:id="883" w:author="Author">
        <w:r w:rsidR="00DA4797" w:rsidRPr="000918D9">
          <w:rPr>
            <w:sz w:val="24"/>
            <w:szCs w:val="24"/>
          </w:rPr>
          <w:delText xml:space="preserve"> </w:delText>
        </w:r>
      </w:del>
      <w:ins w:id="884" w:author="Author">
        <w:r w:rsidR="00A079A0">
          <w:rPr>
            <w:sz w:val="24"/>
            <w:szCs w:val="24"/>
          </w:rPr>
          <w:t> </w:t>
        </w:r>
      </w:ins>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21CC250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proofErr w:type="gramStart"/>
      <w:r w:rsidR="00162316" w:rsidRPr="000918D9">
        <w:rPr>
          <w:sz w:val="24"/>
          <w:szCs w:val="24"/>
        </w:rPr>
        <w:t>included</w:t>
      </w:r>
      <w:r w:rsidR="00A07E7C" w:rsidRPr="000918D9">
        <w:rPr>
          <w:sz w:val="24"/>
          <w:szCs w:val="24"/>
        </w:rPr>
        <w:t>,</w:t>
      </w:r>
      <w:proofErr w:type="gramEnd"/>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del w:id="885" w:author="Author">
        <w:r w:rsidR="008E6784" w:rsidRPr="000918D9">
          <w:rPr>
            <w:sz w:val="24"/>
            <w:szCs w:val="24"/>
          </w:rPr>
          <w:delText>5</w:delText>
        </w:r>
      </w:del>
      <w:ins w:id="886" w:author="Author">
        <w:r w:rsidR="00E31ACD">
          <w:rPr>
            <w:sz w:val="24"/>
            <w:szCs w:val="24"/>
          </w:rPr>
          <w:t>7</w:t>
        </w:r>
      </w:ins>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6D58D4">
      <w:pPr>
        <w:rPr>
          <w:sz w:val="24"/>
          <w:szCs w:val="24"/>
          <w:u w:val="single"/>
        </w:rPr>
      </w:pPr>
    </w:p>
    <w:p w14:paraId="5C827557" w14:textId="2FB4E86A" w:rsidR="001D5E8A" w:rsidRPr="00936518" w:rsidRDefault="001D5E8A" w:rsidP="00755975">
      <w:pPr>
        <w:keepNext/>
        <w:tabs>
          <w:tab w:val="left" w:pos="1080"/>
        </w:tabs>
        <w:ind w:left="1080" w:hanging="1080"/>
        <w:rPr>
          <w:b/>
          <w:bCs/>
          <w:sz w:val="24"/>
          <w:szCs w:val="24"/>
        </w:rPr>
      </w:pPr>
      <w:r w:rsidRPr="00936518">
        <w:rPr>
          <w:b/>
          <w:bCs/>
          <w:sz w:val="24"/>
          <w:szCs w:val="24"/>
        </w:rPr>
        <w:lastRenderedPageBreak/>
        <w:t xml:space="preserve">Table </w:t>
      </w:r>
      <w:del w:id="887" w:author="Author">
        <w:r w:rsidRPr="00936518">
          <w:rPr>
            <w:b/>
            <w:bCs/>
            <w:sz w:val="24"/>
            <w:szCs w:val="24"/>
          </w:rPr>
          <w:delText>5</w:delText>
        </w:r>
      </w:del>
      <w:ins w:id="888" w:author="Author">
        <w:r w:rsidR="00E31ACD">
          <w:rPr>
            <w:b/>
            <w:bCs/>
            <w:sz w:val="24"/>
            <w:szCs w:val="24"/>
          </w:rPr>
          <w:t>7</w:t>
        </w:r>
      </w:ins>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8D021A">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8D021A">
            <w:pPr>
              <w:keepNext/>
              <w:jc w:val="center"/>
            </w:pPr>
          </w:p>
        </w:tc>
        <w:tc>
          <w:tcPr>
            <w:tcW w:w="1332" w:type="pct"/>
            <w:shd w:val="clear" w:color="auto" w:fill="FFFFFF"/>
            <w:vAlign w:val="bottom"/>
          </w:tcPr>
          <w:p w14:paraId="33CE7B5F" w14:textId="77777777" w:rsidR="001D5E8A" w:rsidRDefault="001D5E8A" w:rsidP="008D021A">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35D02A92" w:rsidR="001D5E8A" w:rsidRPr="002F5ECE" w:rsidRDefault="001D5E8A" w:rsidP="00755975">
            <w:pPr>
              <w:keepNext/>
              <w:ind w:left="360"/>
              <w:rPr>
                <w:color w:val="000000"/>
                <w:sz w:val="24"/>
                <w:szCs w:val="24"/>
              </w:rPr>
            </w:pPr>
            <w:r w:rsidRPr="002F5ECE">
              <w:rPr>
                <w:color w:val="000000"/>
                <w:sz w:val="24"/>
                <w:szCs w:val="24"/>
              </w:rPr>
              <w:t xml:space="preserve">≥12 through 15 </w:t>
            </w:r>
            <w:proofErr w:type="spellStart"/>
            <w:r w:rsidRPr="002F5ECE">
              <w:rPr>
                <w:color w:val="000000"/>
                <w:sz w:val="24"/>
                <w:szCs w:val="24"/>
              </w:rPr>
              <w:t>years</w:t>
            </w:r>
            <w:ins w:id="889" w:author="Author">
              <w:r w:rsidR="00923BAA" w:rsidRPr="00923BAA">
                <w:rPr>
                  <w:color w:val="000000"/>
                  <w:sz w:val="24"/>
                  <w:szCs w:val="24"/>
                  <w:vertAlign w:val="superscript"/>
                </w:rPr>
                <w:t>b</w:t>
              </w:r>
            </w:ins>
            <w:proofErr w:type="spellEnd"/>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0DFE069F" w:rsidR="001D5E8A" w:rsidRPr="002F5ECE" w:rsidRDefault="001D5E8A" w:rsidP="00755975">
            <w:pPr>
              <w:ind w:left="360"/>
              <w:rPr>
                <w:color w:val="000000"/>
                <w:sz w:val="24"/>
                <w:szCs w:val="24"/>
              </w:rPr>
            </w:pPr>
            <w:proofErr w:type="spellStart"/>
            <w:r w:rsidRPr="002F5ECE">
              <w:rPr>
                <w:color w:val="000000"/>
                <w:sz w:val="24"/>
                <w:szCs w:val="24"/>
              </w:rPr>
              <w:t>Other</w:t>
            </w:r>
            <w:del w:id="890" w:author="Author">
              <w:r w:rsidR="00CD70C8" w:rsidRPr="00CD70C8">
                <w:rPr>
                  <w:color w:val="000000"/>
                  <w:sz w:val="24"/>
                  <w:szCs w:val="24"/>
                  <w:vertAlign w:val="superscript"/>
                </w:rPr>
                <w:delText>b</w:delText>
              </w:r>
            </w:del>
            <w:ins w:id="891" w:author="Author">
              <w:r w:rsidR="00923BAA">
                <w:rPr>
                  <w:color w:val="000000"/>
                  <w:sz w:val="24"/>
                  <w:szCs w:val="24"/>
                  <w:vertAlign w:val="superscript"/>
                </w:rPr>
                <w:t>c</w:t>
              </w:r>
            </w:ins>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6550C499" w:rsidR="001D5E8A" w:rsidRPr="002F5ECE" w:rsidRDefault="001D5E8A" w:rsidP="00755975">
            <w:pPr>
              <w:rPr>
                <w:color w:val="000000"/>
                <w:sz w:val="24"/>
                <w:szCs w:val="24"/>
              </w:rPr>
            </w:pPr>
            <w:proofErr w:type="spellStart"/>
            <w:r w:rsidRPr="002F5ECE">
              <w:rPr>
                <w:color w:val="000000"/>
                <w:sz w:val="24"/>
                <w:szCs w:val="24"/>
              </w:rPr>
              <w:t>Comorbidities</w:t>
            </w:r>
            <w:del w:id="892" w:author="Author">
              <w:r w:rsidR="00CD70C8">
                <w:rPr>
                  <w:color w:val="000000"/>
                  <w:sz w:val="24"/>
                  <w:szCs w:val="24"/>
                  <w:vertAlign w:val="superscript"/>
                </w:rPr>
                <w:delText>c</w:delText>
              </w:r>
            </w:del>
            <w:ins w:id="893" w:author="Author">
              <w:r w:rsidR="00923BAA">
                <w:rPr>
                  <w:color w:val="000000"/>
                  <w:sz w:val="24"/>
                  <w:szCs w:val="24"/>
                  <w:vertAlign w:val="superscript"/>
                </w:rPr>
                <w:t>d</w:t>
              </w:r>
            </w:ins>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E4B2238"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del w:id="894" w:author="Author">
              <w:r w:rsidR="001D5E8A" w:rsidRPr="00BC7F69">
                <w:rPr>
                  <w:rFonts w:eastAsia="Calibri"/>
                  <w:color w:val="000000"/>
                </w:rPr>
                <w:delText xml:space="preserve"> </w:delText>
              </w:r>
            </w:del>
          </w:p>
          <w:p w14:paraId="3E18527A" w14:textId="004460B0" w:rsidR="001D5E8A" w:rsidRPr="00BC7F69" w:rsidRDefault="00923BAA" w:rsidP="00755975">
            <w:pPr>
              <w:tabs>
                <w:tab w:val="left" w:pos="341"/>
              </w:tabs>
              <w:ind w:left="341" w:hanging="341"/>
              <w:rPr>
                <w:ins w:id="895" w:author="Author"/>
                <w:rFonts w:eastAsia="Calibri"/>
                <w:color w:val="000000"/>
              </w:rPr>
            </w:pPr>
            <w:r>
              <w:rPr>
                <w:rFonts w:eastAsia="Calibri"/>
                <w:color w:val="000000"/>
              </w:rPr>
              <w:t>b.</w:t>
            </w:r>
            <w:ins w:id="896" w:author="Author">
              <w:r w:rsidRPr="00BC7F69">
                <w:rPr>
                  <w:rFonts w:eastAsia="Calibri"/>
                  <w:color w:val="000000"/>
                  <w:vertAlign w:val="superscript"/>
                </w:rPr>
                <w:tab/>
              </w:r>
              <w:r w:rsidR="00F63D6E" w:rsidRPr="00F63D6E">
                <w:t xml:space="preserve">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w:t>
              </w:r>
              <w:proofErr w:type="gramStart"/>
              <w:r w:rsidR="00F63D6E" w:rsidRPr="00F63D6E">
                <w:t>cases, and</w:t>
              </w:r>
              <w:proofErr w:type="gramEnd"/>
              <w:r w:rsidR="00F63D6E" w:rsidRPr="00F63D6E">
                <w:t xml:space="preserve"> did not affect efficacy conclusions.</w:t>
              </w:r>
              <w:r w:rsidR="00F63D6E" w:rsidRPr="00BC7F69">
                <w:rPr>
                  <w:rFonts w:eastAsia="Calibri"/>
                  <w:color w:val="000000"/>
                </w:rPr>
                <w:t xml:space="preserve"> </w:t>
              </w:r>
              <w:r w:rsidR="0048592F" w:rsidRPr="00BC7F69">
                <w:rPr>
                  <w:rFonts w:eastAsia="Calibri"/>
                  <w:color w:val="000000"/>
                </w:rPr>
                <w:t xml:space="preserve"> </w:t>
              </w:r>
            </w:ins>
          </w:p>
          <w:p w14:paraId="4620E292" w14:textId="489E51A8" w:rsidR="001D5E8A" w:rsidRDefault="00923BAA" w:rsidP="00755975">
            <w:pPr>
              <w:tabs>
                <w:tab w:val="left" w:pos="341"/>
              </w:tabs>
              <w:ind w:left="341" w:hanging="341"/>
              <w:rPr>
                <w:rFonts w:eastAsia="Calibri"/>
                <w:color w:val="000000"/>
              </w:rPr>
            </w:pPr>
            <w:ins w:id="897" w:author="Author">
              <w:r>
                <w:rPr>
                  <w:rFonts w:eastAsia="Calibri"/>
                  <w:color w:val="000000"/>
                </w:rPr>
                <w:t>c</w:t>
              </w:r>
            </w:ins>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1E6C4BE2" w:rsidR="001D5E8A" w:rsidRDefault="00CD70C8" w:rsidP="00755975">
            <w:pPr>
              <w:tabs>
                <w:tab w:val="left" w:pos="341"/>
              </w:tabs>
              <w:ind w:left="341" w:hanging="341"/>
              <w:rPr>
                <w:rFonts w:eastAsia="Calibri"/>
                <w:color w:val="000000"/>
              </w:rPr>
            </w:pPr>
            <w:del w:id="898" w:author="Author">
              <w:r>
                <w:rPr>
                  <w:rFonts w:eastAsia="Calibri"/>
                  <w:color w:val="000000"/>
                </w:rPr>
                <w:delText>c</w:delText>
              </w:r>
            </w:del>
            <w:ins w:id="899" w:author="Author">
              <w:r w:rsidR="00923BAA">
                <w:rPr>
                  <w:rFonts w:eastAsia="Calibri"/>
                  <w:color w:val="000000"/>
                </w:rPr>
                <w:t>d</w:t>
              </w:r>
            </w:ins>
            <w:r>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3BA7E6FB" w14:textId="77777777" w:rsidR="001D5E8A" w:rsidRDefault="001D5E8A" w:rsidP="001D5E8A">
      <w:pPr>
        <w:rPr>
          <w:del w:id="900" w:author="Author"/>
        </w:rPr>
      </w:pPr>
    </w:p>
    <w:p w14:paraId="335508C5" w14:textId="77777777" w:rsidR="001E40D5" w:rsidRPr="00C539A2" w:rsidRDefault="001E40D5" w:rsidP="00C539A2">
      <w:pPr>
        <w:keepNext/>
        <w:rPr>
          <w:del w:id="901" w:author="Author"/>
          <w:sz w:val="24"/>
          <w:szCs w:val="24"/>
          <w:u w:val="single"/>
        </w:rPr>
      </w:pPr>
      <w:del w:id="902" w:author="Author">
        <w:r w:rsidRPr="00C539A2">
          <w:rPr>
            <w:sz w:val="24"/>
            <w:szCs w:val="24"/>
            <w:u w:val="single"/>
          </w:rPr>
          <w:delText>Efficacy</w:delText>
        </w:r>
        <w:r w:rsidR="00F77078">
          <w:rPr>
            <w:sz w:val="24"/>
            <w:szCs w:val="24"/>
            <w:u w:val="single"/>
          </w:rPr>
          <w:delText xml:space="preserve"> </w:delText>
        </w:r>
        <w:r w:rsidR="00FC2A79">
          <w:rPr>
            <w:sz w:val="24"/>
            <w:szCs w:val="24"/>
            <w:u w:val="single"/>
          </w:rPr>
          <w:delText>A</w:delText>
        </w:r>
        <w:r w:rsidRPr="00C539A2">
          <w:rPr>
            <w:sz w:val="24"/>
            <w:szCs w:val="24"/>
            <w:u w:val="single"/>
          </w:rPr>
          <w:delText>gainst COVID-19</w:delText>
        </w:r>
      </w:del>
    </w:p>
    <w:p w14:paraId="039A58B6" w14:textId="17C4D083" w:rsidR="001D5E8A" w:rsidRPr="004E1D45" w:rsidRDefault="001D5E8A" w:rsidP="008D021A">
      <w:pPr>
        <w:rPr>
          <w:sz w:val="24"/>
          <w:szCs w:val="24"/>
        </w:rPr>
      </w:pPr>
    </w:p>
    <w:p w14:paraId="4977DA9A" w14:textId="539CAEDB" w:rsidR="006B7166" w:rsidRDefault="006B7166" w:rsidP="00755975">
      <w:pPr>
        <w:rPr>
          <w:sz w:val="24"/>
          <w:szCs w:val="24"/>
        </w:rPr>
      </w:pPr>
      <w:bookmarkStart w:id="903" w:name="IDX"/>
      <w:bookmarkStart w:id="904" w:name="_Hlk57121030"/>
      <w:bookmarkEnd w:id="903"/>
      <w:r w:rsidRPr="00AA2182">
        <w:rPr>
          <w:sz w:val="24"/>
          <w:szCs w:val="24"/>
        </w:rPr>
        <w:lastRenderedPageBreak/>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 xml:space="preserve">18 </w:t>
      </w:r>
      <w:del w:id="905" w:author="Author">
        <w:r w:rsidR="00B62A50" w:rsidRPr="00DA4A81">
          <w:rPr>
            <w:sz w:val="24"/>
            <w:szCs w:val="24"/>
          </w:rPr>
          <w:delText>to</w:delText>
        </w:r>
      </w:del>
      <w:ins w:id="906" w:author="Author">
        <w:r w:rsidR="00B62A50" w:rsidRPr="00DA4A81">
          <w:rPr>
            <w:sz w:val="24"/>
            <w:szCs w:val="24"/>
          </w:rPr>
          <w:t>t</w:t>
        </w:r>
        <w:r w:rsidR="00D12D34">
          <w:rPr>
            <w:sz w:val="24"/>
            <w:szCs w:val="24"/>
          </w:rPr>
          <w:t>hrough</w:t>
        </w:r>
      </w:ins>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ins w:id="907" w:author="Author">
        <w:r w:rsidR="008D69D7">
          <w:rPr>
            <w:sz w:val="24"/>
            <w:szCs w:val="24"/>
          </w:rPr>
          <w:t xml:space="preserve"> </w:t>
        </w:r>
      </w:ins>
      <w:r w:rsidR="00B62A50" w:rsidRPr="00DA4A81">
        <w:rPr>
          <w:sz w:val="24"/>
          <w:szCs w:val="24"/>
        </w:rPr>
        <w:t>2020, 16</w:t>
      </w:r>
      <w:del w:id="908" w:author="Author">
        <w:r w:rsidR="00B62A50" w:rsidRPr="00DA4A81">
          <w:rPr>
            <w:sz w:val="24"/>
            <w:szCs w:val="24"/>
          </w:rPr>
          <w:delText xml:space="preserve"> to</w:delText>
        </w:r>
      </w:del>
      <w:ins w:id="909" w:author="Author">
        <w:r w:rsidR="006953EC">
          <w:rPr>
            <w:sz w:val="24"/>
            <w:szCs w:val="24"/>
          </w:rPr>
          <w:t> </w:t>
        </w:r>
        <w:r w:rsidR="00B62A50" w:rsidRPr="00DA4A81">
          <w:rPr>
            <w:sz w:val="24"/>
            <w:szCs w:val="24"/>
          </w:rPr>
          <w:t>t</w:t>
        </w:r>
        <w:r w:rsidR="00D12D34">
          <w:rPr>
            <w:sz w:val="24"/>
            <w:szCs w:val="24"/>
          </w:rPr>
          <w:t>hrough</w:t>
        </w:r>
      </w:ins>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ins w:id="910" w:author="Author">
        <w:r w:rsidR="006953EC">
          <w:rPr>
            <w:sz w:val="24"/>
            <w:szCs w:val="24"/>
          </w:rPr>
          <w:t>,</w:t>
        </w:r>
      </w:ins>
      <w:r w:rsidR="008A1479" w:rsidRPr="00DA4A81">
        <w:rPr>
          <w:sz w:val="24"/>
          <w:szCs w:val="24"/>
        </w:rPr>
        <w:t xml:space="preserve"> </w:t>
      </w:r>
      <w:r w:rsidR="00B62A50" w:rsidRPr="00DA4A81">
        <w:rPr>
          <w:sz w:val="24"/>
          <w:szCs w:val="24"/>
        </w:rPr>
        <w:t xml:space="preserve">and </w:t>
      </w:r>
      <w:r w:rsidR="006F0E9E" w:rsidRPr="00DA4A81">
        <w:rPr>
          <w:sz w:val="24"/>
          <w:szCs w:val="24"/>
        </w:rPr>
        <w:t xml:space="preserve">12 </w:t>
      </w:r>
      <w:del w:id="911" w:author="Author">
        <w:r w:rsidR="006F0E9E" w:rsidRPr="00DA4A81">
          <w:rPr>
            <w:sz w:val="24"/>
            <w:szCs w:val="24"/>
          </w:rPr>
          <w:delText>to</w:delText>
        </w:r>
      </w:del>
      <w:ins w:id="912" w:author="Author">
        <w:r w:rsidR="006F0E9E" w:rsidRPr="00DA4A81">
          <w:rPr>
            <w:sz w:val="24"/>
            <w:szCs w:val="24"/>
          </w:rPr>
          <w:t>t</w:t>
        </w:r>
        <w:r w:rsidR="00D12D34">
          <w:rPr>
            <w:sz w:val="24"/>
            <w:szCs w:val="24"/>
          </w:rPr>
          <w:t>hrough</w:t>
        </w:r>
      </w:ins>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904"/>
    <w:p w14:paraId="7A5F8221" w14:textId="3CECE30C" w:rsidR="00517A52" w:rsidRDefault="00B47CAB" w:rsidP="00755975">
      <w:pPr>
        <w:rPr>
          <w:sz w:val="24"/>
          <w:szCs w:val="24"/>
        </w:rPr>
      </w:pPr>
      <w:r>
        <w:rPr>
          <w:sz w:val="24"/>
          <w:szCs w:val="24"/>
        </w:rPr>
        <w:t xml:space="preserve">The vaccine efficacy information is presented in Table </w:t>
      </w:r>
      <w:del w:id="913" w:author="Author">
        <w:r w:rsidR="00024FDF">
          <w:rPr>
            <w:sz w:val="24"/>
            <w:szCs w:val="24"/>
          </w:rPr>
          <w:delText>6</w:delText>
        </w:r>
      </w:del>
      <w:ins w:id="914" w:author="Author">
        <w:r w:rsidR="000D7E5E">
          <w:rPr>
            <w:sz w:val="24"/>
            <w:szCs w:val="24"/>
          </w:rPr>
          <w:t>8</w:t>
        </w:r>
      </w:ins>
      <w:r w:rsidR="00024FDF">
        <w:rPr>
          <w:sz w:val="24"/>
          <w:szCs w:val="24"/>
        </w:rPr>
        <w:t>.</w:t>
      </w:r>
    </w:p>
    <w:p w14:paraId="6758583E" w14:textId="77777777" w:rsidR="00024FDF" w:rsidRDefault="00024FDF" w:rsidP="00755975">
      <w:pPr>
        <w:rPr>
          <w:sz w:val="24"/>
          <w:szCs w:val="24"/>
        </w:rPr>
      </w:pPr>
    </w:p>
    <w:p w14:paraId="3CA5E1D2" w14:textId="66CF14E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t xml:space="preserve">Table </w:t>
      </w:r>
      <w:del w:id="915" w:author="Author">
        <w:r w:rsidR="006C6F02">
          <w:rPr>
            <w:rFonts w:eastAsia="Times New Roman"/>
            <w:b/>
            <w:sz w:val="24"/>
            <w:szCs w:val="24"/>
          </w:rPr>
          <w:delText>6</w:delText>
        </w:r>
      </w:del>
      <w:ins w:id="916" w:author="Author">
        <w:r w:rsidR="009C44F5">
          <w:rPr>
            <w:rFonts w:eastAsia="Times New Roman"/>
            <w:b/>
            <w:sz w:val="24"/>
            <w:szCs w:val="24"/>
          </w:rPr>
          <w:t>8</w:t>
        </w:r>
      </w:ins>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8D021A">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8D021A">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8D021A">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8D021A">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8D021A">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8D021A">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8D021A">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8D021A">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8D021A">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8D021A">
        <w:tc>
          <w:tcPr>
            <w:tcW w:w="1207" w:type="pct"/>
            <w:shd w:val="clear" w:color="auto" w:fill="auto"/>
            <w:vAlign w:val="bottom"/>
          </w:tcPr>
          <w:p w14:paraId="44171D0A" w14:textId="4E90682F" w:rsidR="009C623D" w:rsidRPr="00174268" w:rsidRDefault="009C623D" w:rsidP="008D021A">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8D021A">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8D021A">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8D021A">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8D021A">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8D021A">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8D021A">
        <w:tc>
          <w:tcPr>
            <w:tcW w:w="1207" w:type="pct"/>
            <w:shd w:val="clear" w:color="auto" w:fill="auto"/>
            <w:vAlign w:val="bottom"/>
          </w:tcPr>
          <w:p w14:paraId="73D549AC" w14:textId="3160ED8E" w:rsidR="009C623D" w:rsidRPr="00AC302C" w:rsidRDefault="009C623D" w:rsidP="008D021A">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w:t>
            </w:r>
            <w:del w:id="917" w:author="Author">
              <w:r w:rsidRPr="00AC302C">
                <w:rPr>
                  <w:rFonts w:ascii="Times New Roman" w:hAnsi="Times New Roman" w:cs="Times New Roman"/>
                  <w:sz w:val="24"/>
                  <w:szCs w:val="24"/>
                </w:rPr>
                <w:delText>to</w:delText>
              </w:r>
            </w:del>
            <w:ins w:id="918" w:author="Author">
              <w:r w:rsidRPr="00AC302C">
                <w:rPr>
                  <w:rFonts w:ascii="Times New Roman" w:hAnsi="Times New Roman" w:cs="Times New Roman"/>
                  <w:sz w:val="24"/>
                  <w:szCs w:val="24"/>
                </w:rPr>
                <w:t>t</w:t>
              </w:r>
              <w:r w:rsidR="00B61F1B">
                <w:rPr>
                  <w:rFonts w:ascii="Times New Roman" w:hAnsi="Times New Roman" w:cs="Times New Roman"/>
                  <w:sz w:val="24"/>
                  <w:szCs w:val="24"/>
                </w:rPr>
                <w:t>hrough</w:t>
              </w:r>
            </w:ins>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8D021A">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8D021A">
        <w:tc>
          <w:tcPr>
            <w:tcW w:w="1207" w:type="pct"/>
            <w:shd w:val="clear" w:color="auto" w:fill="auto"/>
            <w:vAlign w:val="bottom"/>
          </w:tcPr>
          <w:p w14:paraId="3F143055" w14:textId="77777777" w:rsidR="009C623D" w:rsidRPr="00AC302C" w:rsidRDefault="009C623D" w:rsidP="008D021A">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8D021A">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8D021A">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8D021A">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8D021A">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6E86370D"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w:t>
            </w:r>
            <w:del w:id="919" w:author="Author">
              <w:r w:rsidRPr="00AC302C">
                <w:rPr>
                  <w:rFonts w:ascii="Times New Roman" w:hAnsi="Times New Roman" w:cs="Times New Roman"/>
                  <w:sz w:val="24"/>
                  <w:szCs w:val="24"/>
                </w:rPr>
                <w:delText>to</w:delText>
              </w:r>
            </w:del>
            <w:ins w:id="920" w:author="Author">
              <w:r w:rsidRPr="00AC302C">
                <w:rPr>
                  <w:rFonts w:ascii="Times New Roman" w:hAnsi="Times New Roman" w:cs="Times New Roman"/>
                  <w:sz w:val="24"/>
                  <w:szCs w:val="24"/>
                </w:rPr>
                <w:t>t</w:t>
              </w:r>
              <w:r w:rsidR="00B61F1B">
                <w:rPr>
                  <w:rFonts w:ascii="Times New Roman" w:hAnsi="Times New Roman" w:cs="Times New Roman"/>
                  <w:sz w:val="24"/>
                  <w:szCs w:val="24"/>
                </w:rPr>
                <w:t>hrough</w:t>
              </w:r>
            </w:ins>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8D021A">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w:t>
            </w:r>
            <w:proofErr w:type="gramStart"/>
            <w:r w:rsidR="0050630A" w:rsidRPr="004C6CDB">
              <w:rPr>
                <w:rFonts w:ascii="Times New Roman" w:hAnsi="Times New Roman" w:cs="Times New Roman"/>
                <w:color w:val="000000"/>
                <w:szCs w:val="20"/>
              </w:rPr>
              <w:t>), and</w:t>
            </w:r>
            <w:proofErr w:type="gramEnd"/>
            <w:r w:rsidR="0050630A" w:rsidRPr="004C6CDB">
              <w:rPr>
                <w:rFonts w:ascii="Times New Roman" w:hAnsi="Times New Roman" w:cs="Times New Roman"/>
                <w:color w:val="000000"/>
                <w:szCs w:val="20"/>
              </w:rPr>
              <w:t xml:space="preserve"> had negative NAAT (nasal swab) at any unscheduled visit prior to 7 days after Dose 2 were included in the analysis.</w:t>
            </w:r>
          </w:p>
          <w:p w14:paraId="0B7ACDAE" w14:textId="6FE1E3A5"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del w:id="921" w:author="Author">
              <w:r w:rsidRPr="00174268">
                <w:rPr>
                  <w:rFonts w:ascii="Times New Roman" w:hAnsi="Times New Roman" w:cs="Times New Roman"/>
                  <w:color w:val="000000"/>
                  <w:szCs w:val="20"/>
                </w:rPr>
                <w:delText>n</w:delText>
              </w:r>
            </w:del>
            <w:ins w:id="922" w:author="Author">
              <w:r w:rsidR="00AE61E7">
                <w:rPr>
                  <w:rFonts w:ascii="Times New Roman" w:hAnsi="Times New Roman" w:cs="Times New Roman"/>
                  <w:color w:val="000000"/>
                  <w:szCs w:val="20"/>
                </w:rPr>
                <w:t>N</w:t>
              </w:r>
            </w:ins>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0BE14E7B"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del w:id="923" w:author="Author">
              <w:r>
                <w:rPr>
                  <w:rFonts w:ascii="Times New Roman" w:hAnsi="Times New Roman" w:cs="Times New Roman"/>
                  <w:color w:val="000000"/>
                  <w:szCs w:val="20"/>
                </w:rPr>
                <w:delText>participants</w:delText>
              </w:r>
            </w:del>
            <w:ins w:id="924" w:author="Author">
              <w:r w:rsidR="001748B0">
                <w:rPr>
                  <w:rFonts w:ascii="Times New Roman" w:hAnsi="Times New Roman" w:cs="Times New Roman"/>
                  <w:color w:val="000000"/>
                  <w:szCs w:val="20"/>
                </w:rPr>
                <w:t>adolescents</w:t>
              </w:r>
            </w:ins>
            <w:r w:rsidR="001748B0">
              <w:rPr>
                <w:rFonts w:ascii="Times New Roman" w:hAnsi="Times New Roman" w:cs="Times New Roman"/>
                <w:color w:val="000000"/>
                <w:szCs w:val="20"/>
              </w:rPr>
              <w:t xml:space="preserve"> </w:t>
            </w:r>
            <w:r>
              <w:rPr>
                <w:rFonts w:ascii="Times New Roman" w:hAnsi="Times New Roman" w:cs="Times New Roman"/>
                <w:color w:val="000000"/>
                <w:szCs w:val="20"/>
              </w:rPr>
              <w:t xml:space="preserve">12 </w:t>
            </w:r>
            <w:del w:id="925" w:author="Author">
              <w:r>
                <w:rPr>
                  <w:rFonts w:ascii="Times New Roman" w:hAnsi="Times New Roman" w:cs="Times New Roman"/>
                  <w:color w:val="000000"/>
                  <w:szCs w:val="20"/>
                </w:rPr>
                <w:delText>to</w:delText>
              </w:r>
            </w:del>
            <w:ins w:id="926" w:author="Author">
              <w:r w:rsidR="00923BAA">
                <w:rPr>
                  <w:rFonts w:ascii="Times New Roman" w:hAnsi="Times New Roman" w:cs="Times New Roman"/>
                  <w:color w:val="000000"/>
                  <w:szCs w:val="20"/>
                </w:rPr>
                <w:t>through</w:t>
              </w:r>
            </w:ins>
            <w:r w:rsidR="00923BAA">
              <w:rPr>
                <w:rFonts w:ascii="Times New Roman" w:hAnsi="Times New Roman" w:cs="Times New Roman"/>
                <w:color w:val="000000"/>
                <w:szCs w:val="20"/>
              </w:rPr>
              <w:t xml:space="preserve">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ins w:id="927" w:author="Autho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ins>
            <w:r w:rsidR="005E3765" w:rsidRPr="00174268">
              <w:rPr>
                <w:rFonts w:ascii="Times New Roman" w:hAnsi="Times New Roman" w:cs="Times New Roman"/>
                <w:color w:val="000000"/>
                <w:szCs w:val="20"/>
              </w:rPr>
              <w:t>VE</w:t>
            </w:r>
            <w:ins w:id="928" w:author="Author">
              <w:r w:rsidR="00AE61E7">
                <w:rPr>
                  <w:rFonts w:ascii="Times New Roman" w:hAnsi="Times New Roman" w:cs="Times New Roman"/>
                  <w:color w:val="000000"/>
                  <w:szCs w:val="20"/>
                </w:rPr>
                <w:t>)</w:t>
              </w:r>
            </w:ins>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lastRenderedPageBreak/>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ins w:id="929" w:author="Author"/>
          <w:sz w:val="24"/>
          <w:szCs w:val="24"/>
        </w:rPr>
      </w:pPr>
    </w:p>
    <w:p w14:paraId="33C538ED" w14:textId="39CB1FCF" w:rsidR="000D32D0" w:rsidRPr="000918D9" w:rsidRDefault="000D32D0" w:rsidP="00755975">
      <w:pPr>
        <w:keepNext/>
        <w:rPr>
          <w:ins w:id="930" w:author="Author"/>
          <w:b/>
          <w:bCs/>
          <w:sz w:val="24"/>
          <w:szCs w:val="24"/>
        </w:rPr>
      </w:pPr>
      <w:ins w:id="931" w:author="Autho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ins>
    </w:p>
    <w:p w14:paraId="3025BC88" w14:textId="77777777" w:rsidR="000D32D0" w:rsidRPr="00B650B1" w:rsidRDefault="000D32D0" w:rsidP="00755975">
      <w:pPr>
        <w:keepNext/>
        <w:textAlignment w:val="baseline"/>
        <w:rPr>
          <w:ins w:id="932" w:author="Author"/>
          <w:rStyle w:val="normaltextrun"/>
          <w:color w:val="000000"/>
          <w:sz w:val="24"/>
          <w:szCs w:val="24"/>
          <w:shd w:val="clear" w:color="auto" w:fill="FFFFFF"/>
        </w:rPr>
      </w:pPr>
    </w:p>
    <w:p w14:paraId="32BE7E7B" w14:textId="40900EB5" w:rsidR="000D32D0" w:rsidRPr="00B650B1" w:rsidRDefault="000D32D0" w:rsidP="00755975">
      <w:pPr>
        <w:textAlignment w:val="baseline"/>
        <w:rPr>
          <w:ins w:id="933" w:author="Author"/>
          <w:rFonts w:eastAsia="Times New Roman"/>
          <w:sz w:val="24"/>
          <w:szCs w:val="24"/>
          <w:u w:val="single"/>
        </w:rPr>
      </w:pPr>
      <w:ins w:id="934" w:author="Autho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ins>
    </w:p>
    <w:p w14:paraId="189B701C" w14:textId="77777777" w:rsidR="000D32D0" w:rsidRPr="00B650B1" w:rsidRDefault="000D32D0" w:rsidP="00755975">
      <w:pPr>
        <w:keepNext/>
        <w:textAlignment w:val="baseline"/>
        <w:rPr>
          <w:ins w:id="935" w:author="Author"/>
          <w:sz w:val="24"/>
          <w:szCs w:val="24"/>
        </w:rPr>
      </w:pPr>
    </w:p>
    <w:p w14:paraId="1E28A3F6" w14:textId="35232393" w:rsidR="000D32D0" w:rsidRPr="00B650B1" w:rsidRDefault="000D32D0" w:rsidP="00755975">
      <w:pPr>
        <w:rPr>
          <w:ins w:id="936" w:author="Author"/>
          <w:sz w:val="24"/>
          <w:szCs w:val="24"/>
        </w:rPr>
      </w:pPr>
      <w:ins w:id="937" w:author="Autho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ins>
    </w:p>
    <w:p w14:paraId="1826DA47" w14:textId="77777777" w:rsidR="000D32D0" w:rsidRDefault="000D32D0" w:rsidP="00755975">
      <w:pPr>
        <w:keepNext/>
        <w:textAlignment w:val="baseline"/>
        <w:rPr>
          <w:ins w:id="938" w:author="Author"/>
          <w:sz w:val="24"/>
          <w:szCs w:val="24"/>
        </w:rPr>
      </w:pPr>
    </w:p>
    <w:p w14:paraId="25909B54" w14:textId="20189F70" w:rsidR="000D32D0" w:rsidRPr="006953EC" w:rsidRDefault="000D32D0" w:rsidP="00755975">
      <w:pPr>
        <w:keepNext/>
        <w:tabs>
          <w:tab w:val="left" w:pos="1080"/>
        </w:tabs>
        <w:ind w:left="1080" w:hanging="1080"/>
        <w:rPr>
          <w:ins w:id="939" w:author="Author"/>
          <w:rFonts w:ascii="Times New Roman Bold" w:eastAsia="Times New Roman" w:hAnsi="Times New Roman Bold"/>
          <w:b/>
          <w:sz w:val="24"/>
          <w:szCs w:val="24"/>
        </w:rPr>
      </w:pPr>
      <w:ins w:id="940" w:author="Autho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rPr>
          <w:ins w:id="941" w:author="Author"/>
        </w:trPr>
        <w:tc>
          <w:tcPr>
            <w:tcW w:w="5000" w:type="pct"/>
            <w:gridSpan w:val="4"/>
            <w:shd w:val="clear" w:color="auto" w:fill="auto"/>
          </w:tcPr>
          <w:p w14:paraId="37A3AE92" w14:textId="6BA947C7" w:rsidR="000D32D0" w:rsidRPr="00174268" w:rsidRDefault="000D32D0" w:rsidP="00755975">
            <w:pPr>
              <w:pStyle w:val="tableparagraph"/>
              <w:keepNext/>
              <w:jc w:val="center"/>
              <w:rPr>
                <w:ins w:id="942" w:author="Author"/>
                <w:rFonts w:ascii="Times New Roman" w:hAnsi="Times New Roman" w:cs="Times New Roman"/>
                <w:sz w:val="24"/>
                <w:szCs w:val="24"/>
              </w:rPr>
            </w:pPr>
            <w:ins w:id="943" w:author="Autho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ins>
          </w:p>
        </w:tc>
      </w:tr>
      <w:tr w:rsidR="000D32D0" w:rsidRPr="00367A16" w14:paraId="36F20B50" w14:textId="77777777" w:rsidTr="006953EC">
        <w:trPr>
          <w:ins w:id="944" w:author="Author"/>
        </w:trPr>
        <w:tc>
          <w:tcPr>
            <w:tcW w:w="1332" w:type="pct"/>
            <w:shd w:val="clear" w:color="auto" w:fill="auto"/>
            <w:vAlign w:val="bottom"/>
          </w:tcPr>
          <w:p w14:paraId="77F452D0" w14:textId="77777777" w:rsidR="000D32D0" w:rsidRPr="00174268" w:rsidRDefault="000D32D0" w:rsidP="00755975">
            <w:pPr>
              <w:pStyle w:val="tableparagraph"/>
              <w:keepNext/>
              <w:rPr>
                <w:ins w:id="945" w:author="Autho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ins w:id="946" w:author="Author"/>
                <w:rFonts w:ascii="Times New Roman" w:hAnsi="Times New Roman" w:cs="Times New Roman"/>
                <w:b/>
                <w:sz w:val="24"/>
                <w:szCs w:val="24"/>
              </w:rPr>
            </w:pPr>
            <w:ins w:id="947" w:author="Autho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ins>
          </w:p>
          <w:p w14:paraId="4324B256" w14:textId="77777777" w:rsidR="000D32D0" w:rsidRPr="00174268" w:rsidRDefault="000D32D0" w:rsidP="00755975">
            <w:pPr>
              <w:pStyle w:val="tableparagraph"/>
              <w:ind w:left="0"/>
              <w:jc w:val="center"/>
              <w:rPr>
                <w:ins w:id="948" w:author="Author"/>
                <w:rFonts w:ascii="Times New Roman" w:hAnsi="Times New Roman" w:cs="Times New Roman"/>
                <w:b/>
                <w:sz w:val="24"/>
                <w:szCs w:val="24"/>
              </w:rPr>
            </w:pPr>
            <w:ins w:id="949" w:author="Autho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ins>
          </w:p>
          <w:p w14:paraId="71DA6548" w14:textId="77777777" w:rsidR="000D32D0" w:rsidRPr="00174268" w:rsidRDefault="000D32D0" w:rsidP="00755975">
            <w:pPr>
              <w:pStyle w:val="tableparagraph"/>
              <w:ind w:left="0"/>
              <w:jc w:val="center"/>
              <w:rPr>
                <w:ins w:id="950" w:author="Author"/>
                <w:rFonts w:ascii="Times New Roman" w:hAnsi="Times New Roman" w:cs="Times New Roman"/>
                <w:b/>
                <w:sz w:val="24"/>
                <w:szCs w:val="24"/>
              </w:rPr>
            </w:pPr>
            <w:ins w:id="951" w:author="Author">
              <w:r w:rsidRPr="00174268">
                <w:rPr>
                  <w:rFonts w:ascii="Times New Roman" w:hAnsi="Times New Roman" w:cs="Times New Roman"/>
                  <w:b/>
                  <w:sz w:val="24"/>
                  <w:szCs w:val="24"/>
                </w:rPr>
                <w:t>Cases</w:t>
              </w:r>
            </w:ins>
          </w:p>
          <w:p w14:paraId="626C6567" w14:textId="77777777" w:rsidR="000D32D0" w:rsidRPr="00174268" w:rsidRDefault="000D32D0" w:rsidP="00755975">
            <w:pPr>
              <w:pStyle w:val="tableparagraph"/>
              <w:ind w:left="0"/>
              <w:jc w:val="center"/>
              <w:rPr>
                <w:ins w:id="952" w:author="Author"/>
                <w:rFonts w:ascii="Times New Roman" w:hAnsi="Times New Roman" w:cs="Times New Roman"/>
                <w:b/>
                <w:sz w:val="24"/>
                <w:szCs w:val="24"/>
              </w:rPr>
            </w:pPr>
            <w:ins w:id="953" w:author="Autho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ins>
          </w:p>
          <w:p w14:paraId="737B1022" w14:textId="77777777" w:rsidR="000D32D0" w:rsidRPr="00174268" w:rsidRDefault="000D32D0" w:rsidP="00755975">
            <w:pPr>
              <w:pStyle w:val="tableparagraph"/>
              <w:keepNext/>
              <w:jc w:val="center"/>
              <w:rPr>
                <w:ins w:id="954" w:author="Author"/>
                <w:rFonts w:ascii="Times New Roman" w:hAnsi="Times New Roman" w:cs="Times New Roman"/>
                <w:sz w:val="24"/>
                <w:szCs w:val="24"/>
              </w:rPr>
            </w:pPr>
            <w:ins w:id="955" w:author="Autho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ins>
          </w:p>
        </w:tc>
        <w:tc>
          <w:tcPr>
            <w:tcW w:w="1294" w:type="pct"/>
            <w:shd w:val="clear" w:color="auto" w:fill="auto"/>
            <w:vAlign w:val="bottom"/>
          </w:tcPr>
          <w:p w14:paraId="15B48CEC" w14:textId="2CBD2E9C" w:rsidR="000D32D0" w:rsidRPr="00174268" w:rsidRDefault="000D32D0" w:rsidP="00755975">
            <w:pPr>
              <w:pStyle w:val="tableparagraph"/>
              <w:jc w:val="center"/>
              <w:rPr>
                <w:ins w:id="956" w:author="Author"/>
                <w:rFonts w:ascii="Times New Roman" w:hAnsi="Times New Roman" w:cs="Times New Roman"/>
                <w:b/>
                <w:sz w:val="24"/>
                <w:szCs w:val="24"/>
              </w:rPr>
            </w:pPr>
            <w:ins w:id="957" w:author="Author">
              <w:r w:rsidRPr="00174268">
                <w:rPr>
                  <w:rFonts w:ascii="Times New Roman" w:hAnsi="Times New Roman" w:cs="Times New Roman"/>
                  <w:b/>
                  <w:sz w:val="24"/>
                  <w:szCs w:val="24"/>
                </w:rPr>
                <w:t>Placebo</w:t>
              </w:r>
            </w:ins>
          </w:p>
          <w:p w14:paraId="4A8EE9D7" w14:textId="77777777" w:rsidR="000D32D0" w:rsidRPr="00174268" w:rsidRDefault="000D32D0" w:rsidP="00755975">
            <w:pPr>
              <w:pStyle w:val="tableparagraph"/>
              <w:jc w:val="center"/>
              <w:rPr>
                <w:ins w:id="958" w:author="Author"/>
                <w:rFonts w:ascii="Times New Roman" w:hAnsi="Times New Roman" w:cs="Times New Roman"/>
                <w:b/>
                <w:sz w:val="24"/>
                <w:szCs w:val="24"/>
              </w:rPr>
            </w:pPr>
            <w:ins w:id="959" w:author="Autho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ins>
          </w:p>
          <w:p w14:paraId="67ADA81B" w14:textId="77777777" w:rsidR="000D32D0" w:rsidRPr="00174268" w:rsidRDefault="000D32D0" w:rsidP="00755975">
            <w:pPr>
              <w:pStyle w:val="tableparagraph"/>
              <w:jc w:val="center"/>
              <w:rPr>
                <w:ins w:id="960" w:author="Author"/>
                <w:rFonts w:ascii="Times New Roman" w:hAnsi="Times New Roman" w:cs="Times New Roman"/>
                <w:b/>
                <w:sz w:val="24"/>
                <w:szCs w:val="24"/>
              </w:rPr>
            </w:pPr>
            <w:ins w:id="961" w:author="Author">
              <w:r w:rsidRPr="00174268">
                <w:rPr>
                  <w:rFonts w:ascii="Times New Roman" w:hAnsi="Times New Roman" w:cs="Times New Roman"/>
                  <w:b/>
                  <w:sz w:val="24"/>
                  <w:szCs w:val="24"/>
                </w:rPr>
                <w:t>Cases</w:t>
              </w:r>
            </w:ins>
          </w:p>
          <w:p w14:paraId="0C170D32" w14:textId="77777777" w:rsidR="000D32D0" w:rsidRPr="00174268" w:rsidRDefault="000D32D0" w:rsidP="00755975">
            <w:pPr>
              <w:pStyle w:val="tableparagraph"/>
              <w:jc w:val="center"/>
              <w:rPr>
                <w:ins w:id="962" w:author="Author"/>
                <w:rFonts w:ascii="Times New Roman" w:hAnsi="Times New Roman" w:cs="Times New Roman"/>
                <w:b/>
                <w:sz w:val="24"/>
                <w:szCs w:val="24"/>
              </w:rPr>
            </w:pPr>
            <w:ins w:id="963" w:author="Autho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ins>
          </w:p>
          <w:p w14:paraId="6B61F487" w14:textId="77777777" w:rsidR="000D32D0" w:rsidRPr="00174268" w:rsidRDefault="000D32D0" w:rsidP="00755975">
            <w:pPr>
              <w:pStyle w:val="tableparagraph"/>
              <w:keepNext/>
              <w:jc w:val="center"/>
              <w:rPr>
                <w:ins w:id="964" w:author="Author"/>
                <w:rFonts w:ascii="Times New Roman" w:hAnsi="Times New Roman" w:cs="Times New Roman"/>
                <w:sz w:val="24"/>
                <w:szCs w:val="24"/>
              </w:rPr>
            </w:pPr>
            <w:ins w:id="965" w:author="Autho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ins>
          </w:p>
        </w:tc>
        <w:tc>
          <w:tcPr>
            <w:tcW w:w="1081" w:type="pct"/>
            <w:shd w:val="clear" w:color="auto" w:fill="auto"/>
            <w:vAlign w:val="bottom"/>
          </w:tcPr>
          <w:p w14:paraId="27EED62E" w14:textId="77777777" w:rsidR="000D32D0" w:rsidRPr="00174268" w:rsidRDefault="000D32D0" w:rsidP="00755975">
            <w:pPr>
              <w:pStyle w:val="tableparagraph"/>
              <w:jc w:val="center"/>
              <w:rPr>
                <w:ins w:id="966" w:author="Author"/>
                <w:rFonts w:ascii="Times New Roman" w:hAnsi="Times New Roman" w:cs="Times New Roman"/>
                <w:b/>
                <w:sz w:val="24"/>
                <w:szCs w:val="24"/>
              </w:rPr>
            </w:pPr>
            <w:ins w:id="967" w:author="Author">
              <w:r w:rsidRPr="00174268">
                <w:rPr>
                  <w:rFonts w:ascii="Times New Roman" w:hAnsi="Times New Roman" w:cs="Times New Roman"/>
                  <w:b/>
                  <w:sz w:val="24"/>
                  <w:szCs w:val="24"/>
                </w:rPr>
                <w:t>Vaccine Efficacy %</w:t>
              </w:r>
            </w:ins>
          </w:p>
          <w:p w14:paraId="109B755C" w14:textId="77777777" w:rsidR="000D32D0" w:rsidRPr="00174268" w:rsidRDefault="000D32D0" w:rsidP="00755975">
            <w:pPr>
              <w:pStyle w:val="tableparagraph"/>
              <w:keepNext/>
              <w:jc w:val="center"/>
              <w:rPr>
                <w:ins w:id="968" w:author="Author"/>
                <w:rFonts w:ascii="Times New Roman" w:hAnsi="Times New Roman" w:cs="Times New Roman"/>
                <w:sz w:val="24"/>
                <w:szCs w:val="24"/>
              </w:rPr>
            </w:pPr>
            <w:ins w:id="969" w:author="Autho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ins>
          </w:p>
        </w:tc>
      </w:tr>
      <w:tr w:rsidR="000D32D0" w:rsidRPr="006C6F02" w14:paraId="52602FE2" w14:textId="77777777" w:rsidTr="006953EC">
        <w:trPr>
          <w:ins w:id="970" w:author="Author"/>
        </w:trPr>
        <w:tc>
          <w:tcPr>
            <w:tcW w:w="1332" w:type="pct"/>
            <w:shd w:val="clear" w:color="auto" w:fill="auto"/>
            <w:vAlign w:val="bottom"/>
          </w:tcPr>
          <w:p w14:paraId="7EA8BB13" w14:textId="4C717CA1" w:rsidR="000D32D0" w:rsidRPr="00174268" w:rsidRDefault="000D32D0" w:rsidP="006953EC">
            <w:pPr>
              <w:pStyle w:val="tableparagraph"/>
              <w:rPr>
                <w:ins w:id="971" w:author="Author"/>
                <w:rFonts w:ascii="Times New Roman" w:hAnsi="Times New Roman" w:cs="Times New Roman"/>
                <w:sz w:val="24"/>
                <w:szCs w:val="24"/>
              </w:rPr>
            </w:pPr>
            <w:ins w:id="972" w:author="Autho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ins>
          </w:p>
        </w:tc>
        <w:tc>
          <w:tcPr>
            <w:tcW w:w="1293" w:type="pct"/>
            <w:shd w:val="clear" w:color="auto" w:fill="auto"/>
            <w:vAlign w:val="bottom"/>
          </w:tcPr>
          <w:p w14:paraId="2A1DBEE4" w14:textId="77777777" w:rsidR="000D32D0" w:rsidRPr="00174268" w:rsidRDefault="000D32D0" w:rsidP="006953EC">
            <w:pPr>
              <w:pStyle w:val="tableparagraph"/>
              <w:jc w:val="center"/>
              <w:rPr>
                <w:ins w:id="973" w:author="Author"/>
                <w:rFonts w:ascii="Times New Roman" w:hAnsi="Times New Roman" w:cs="Times New Roman"/>
                <w:sz w:val="24"/>
                <w:szCs w:val="24"/>
              </w:rPr>
            </w:pPr>
            <w:ins w:id="974" w:author="Author">
              <w:r>
                <w:rPr>
                  <w:rFonts w:ascii="Times New Roman" w:hAnsi="Times New Roman" w:cs="Times New Roman"/>
                  <w:sz w:val="24"/>
                  <w:szCs w:val="24"/>
                </w:rPr>
                <w:t>0</w:t>
              </w:r>
            </w:ins>
          </w:p>
          <w:p w14:paraId="5230F563" w14:textId="77777777" w:rsidR="000D32D0" w:rsidRPr="00174268" w:rsidRDefault="000D32D0" w:rsidP="006953EC">
            <w:pPr>
              <w:pStyle w:val="tableparagraph"/>
              <w:jc w:val="center"/>
              <w:rPr>
                <w:ins w:id="975" w:author="Author"/>
                <w:rFonts w:ascii="Times New Roman" w:hAnsi="Times New Roman" w:cs="Times New Roman"/>
                <w:sz w:val="24"/>
                <w:szCs w:val="24"/>
              </w:rPr>
            </w:pPr>
            <w:ins w:id="976" w:author="Autho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ins>
          </w:p>
        </w:tc>
        <w:tc>
          <w:tcPr>
            <w:tcW w:w="1294" w:type="pct"/>
            <w:shd w:val="clear" w:color="auto" w:fill="auto"/>
            <w:vAlign w:val="bottom"/>
          </w:tcPr>
          <w:p w14:paraId="3B42B886" w14:textId="77777777" w:rsidR="000D32D0" w:rsidRPr="00174268" w:rsidRDefault="000D32D0" w:rsidP="006953EC">
            <w:pPr>
              <w:pStyle w:val="tableparagraph"/>
              <w:jc w:val="center"/>
              <w:rPr>
                <w:ins w:id="977" w:author="Author"/>
                <w:rFonts w:ascii="Times New Roman" w:hAnsi="Times New Roman" w:cs="Times New Roman"/>
                <w:sz w:val="24"/>
                <w:szCs w:val="24"/>
              </w:rPr>
            </w:pPr>
            <w:ins w:id="978" w:author="Author">
              <w:r w:rsidRPr="00174268">
                <w:rPr>
                  <w:rFonts w:ascii="Times New Roman" w:hAnsi="Times New Roman" w:cs="Times New Roman"/>
                  <w:sz w:val="24"/>
                  <w:szCs w:val="24"/>
                </w:rPr>
                <w:t>16</w:t>
              </w:r>
            </w:ins>
          </w:p>
          <w:p w14:paraId="09ADB331" w14:textId="77777777" w:rsidR="000D32D0" w:rsidRPr="00174268" w:rsidRDefault="000D32D0" w:rsidP="006953EC">
            <w:pPr>
              <w:pStyle w:val="tableparagraph"/>
              <w:jc w:val="center"/>
              <w:rPr>
                <w:ins w:id="979" w:author="Author"/>
                <w:rFonts w:ascii="Times New Roman" w:hAnsi="Times New Roman" w:cs="Times New Roman"/>
                <w:sz w:val="24"/>
                <w:szCs w:val="24"/>
              </w:rPr>
            </w:pPr>
            <w:ins w:id="980" w:author="Autho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ins>
          </w:p>
        </w:tc>
        <w:tc>
          <w:tcPr>
            <w:tcW w:w="1081" w:type="pct"/>
            <w:shd w:val="clear" w:color="auto" w:fill="auto"/>
            <w:vAlign w:val="bottom"/>
          </w:tcPr>
          <w:p w14:paraId="67C00F5A" w14:textId="77777777" w:rsidR="000D32D0" w:rsidRDefault="000D32D0" w:rsidP="006953EC">
            <w:pPr>
              <w:pStyle w:val="tableparagraph"/>
              <w:jc w:val="center"/>
              <w:rPr>
                <w:ins w:id="981" w:author="Author"/>
                <w:rFonts w:ascii="Times New Roman" w:hAnsi="Times New Roman" w:cs="Times New Roman"/>
                <w:sz w:val="24"/>
                <w:szCs w:val="24"/>
              </w:rPr>
            </w:pPr>
          </w:p>
          <w:p w14:paraId="4E19E482" w14:textId="77777777" w:rsidR="000D32D0" w:rsidRPr="00174268" w:rsidRDefault="000D32D0" w:rsidP="006953EC">
            <w:pPr>
              <w:pStyle w:val="tableparagraph"/>
              <w:jc w:val="center"/>
              <w:rPr>
                <w:ins w:id="982" w:author="Author"/>
                <w:rFonts w:ascii="Times New Roman" w:hAnsi="Times New Roman" w:cs="Times New Roman"/>
                <w:sz w:val="24"/>
                <w:szCs w:val="24"/>
                <w:vertAlign w:val="superscript"/>
              </w:rPr>
            </w:pPr>
            <w:ins w:id="983" w:author="Autho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ins>
          </w:p>
        </w:tc>
      </w:tr>
      <w:tr w:rsidR="00490A04" w:rsidRPr="006C6F02" w14:paraId="4CC6F97E" w14:textId="77777777" w:rsidTr="00490A04">
        <w:trPr>
          <w:ins w:id="984" w:author="Author"/>
        </w:trPr>
        <w:tc>
          <w:tcPr>
            <w:tcW w:w="5000" w:type="pct"/>
            <w:gridSpan w:val="4"/>
            <w:shd w:val="clear" w:color="auto" w:fill="auto"/>
            <w:vAlign w:val="bottom"/>
          </w:tcPr>
          <w:p w14:paraId="196B8481" w14:textId="592986C6" w:rsidR="00490A04" w:rsidRDefault="007369BD" w:rsidP="007369BD">
            <w:pPr>
              <w:pStyle w:val="tableparagraph"/>
              <w:jc w:val="center"/>
              <w:rPr>
                <w:ins w:id="985" w:author="Author"/>
                <w:rFonts w:ascii="Times New Roman" w:hAnsi="Times New Roman" w:cs="Times New Roman"/>
                <w:sz w:val="24"/>
                <w:szCs w:val="24"/>
              </w:rPr>
            </w:pPr>
            <w:ins w:id="986" w:author="Autho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ins>
          </w:p>
        </w:tc>
      </w:tr>
      <w:tr w:rsidR="00C731AA" w:rsidRPr="006C6F02" w14:paraId="2D6AEDCF" w14:textId="77777777" w:rsidTr="006953EC">
        <w:trPr>
          <w:ins w:id="987" w:author="Author"/>
        </w:trPr>
        <w:tc>
          <w:tcPr>
            <w:tcW w:w="1332" w:type="pct"/>
            <w:shd w:val="clear" w:color="auto" w:fill="auto"/>
            <w:vAlign w:val="bottom"/>
          </w:tcPr>
          <w:p w14:paraId="636A40A8" w14:textId="77777777" w:rsidR="00C731AA" w:rsidRDefault="00C731AA" w:rsidP="00C731AA">
            <w:pPr>
              <w:pStyle w:val="tableparagraph"/>
              <w:rPr>
                <w:ins w:id="988" w:author="Autho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ins w:id="989" w:author="Author"/>
                <w:rFonts w:ascii="Times New Roman" w:hAnsi="Times New Roman" w:cs="Times New Roman"/>
                <w:b/>
                <w:sz w:val="24"/>
                <w:szCs w:val="24"/>
              </w:rPr>
            </w:pPr>
            <w:ins w:id="990" w:author="Autho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ins>
          </w:p>
          <w:p w14:paraId="6D233FC9" w14:textId="77777777" w:rsidR="00C731AA" w:rsidRPr="00AC302C" w:rsidRDefault="00C731AA" w:rsidP="00C731AA">
            <w:pPr>
              <w:pStyle w:val="tableparagraph"/>
              <w:keepNext/>
              <w:ind w:left="0"/>
              <w:jc w:val="center"/>
              <w:rPr>
                <w:ins w:id="991" w:author="Author"/>
                <w:rFonts w:ascii="Times New Roman" w:hAnsi="Times New Roman" w:cs="Times New Roman"/>
                <w:b/>
                <w:sz w:val="24"/>
                <w:szCs w:val="24"/>
              </w:rPr>
            </w:pPr>
            <w:ins w:id="992"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ins>
          </w:p>
          <w:p w14:paraId="7C52E90B" w14:textId="77777777" w:rsidR="00C731AA" w:rsidRPr="00AC302C" w:rsidRDefault="00C731AA" w:rsidP="00C731AA">
            <w:pPr>
              <w:pStyle w:val="tableparagraph"/>
              <w:keepNext/>
              <w:ind w:left="0"/>
              <w:jc w:val="center"/>
              <w:rPr>
                <w:ins w:id="993" w:author="Author"/>
                <w:rFonts w:ascii="Times New Roman" w:hAnsi="Times New Roman" w:cs="Times New Roman"/>
                <w:b/>
                <w:sz w:val="24"/>
                <w:szCs w:val="24"/>
              </w:rPr>
            </w:pPr>
            <w:ins w:id="994" w:author="Author">
              <w:r w:rsidRPr="00AC302C">
                <w:rPr>
                  <w:rFonts w:ascii="Times New Roman" w:hAnsi="Times New Roman" w:cs="Times New Roman"/>
                  <w:b/>
                  <w:sz w:val="24"/>
                  <w:szCs w:val="24"/>
                </w:rPr>
                <w:t>Cases</w:t>
              </w:r>
            </w:ins>
          </w:p>
          <w:p w14:paraId="13C341E9" w14:textId="77777777" w:rsidR="00C731AA" w:rsidRPr="00AC302C" w:rsidRDefault="00C731AA" w:rsidP="00C731AA">
            <w:pPr>
              <w:pStyle w:val="tableparagraph"/>
              <w:keepNext/>
              <w:ind w:left="0"/>
              <w:jc w:val="center"/>
              <w:rPr>
                <w:ins w:id="995" w:author="Author"/>
                <w:rFonts w:ascii="Times New Roman" w:hAnsi="Times New Roman" w:cs="Times New Roman"/>
                <w:b/>
                <w:sz w:val="24"/>
                <w:szCs w:val="24"/>
              </w:rPr>
            </w:pPr>
            <w:ins w:id="996"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7E3F6177" w14:textId="44C44550" w:rsidR="00C731AA" w:rsidRDefault="00C731AA" w:rsidP="00C731AA">
            <w:pPr>
              <w:pStyle w:val="tableparagraph"/>
              <w:jc w:val="center"/>
              <w:rPr>
                <w:ins w:id="997" w:author="Author"/>
                <w:rFonts w:ascii="Times New Roman" w:hAnsi="Times New Roman" w:cs="Times New Roman"/>
                <w:sz w:val="24"/>
                <w:szCs w:val="24"/>
              </w:rPr>
            </w:pPr>
            <w:ins w:id="998"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294" w:type="pct"/>
            <w:shd w:val="clear" w:color="auto" w:fill="auto"/>
            <w:vAlign w:val="bottom"/>
          </w:tcPr>
          <w:p w14:paraId="38A3D459" w14:textId="77777777" w:rsidR="00C731AA" w:rsidRPr="00AC302C" w:rsidRDefault="00C731AA" w:rsidP="00C731AA">
            <w:pPr>
              <w:pStyle w:val="tableparagraph"/>
              <w:keepNext/>
              <w:jc w:val="center"/>
              <w:rPr>
                <w:ins w:id="999" w:author="Author"/>
                <w:rFonts w:ascii="Times New Roman" w:hAnsi="Times New Roman" w:cs="Times New Roman"/>
                <w:b/>
                <w:sz w:val="24"/>
                <w:szCs w:val="24"/>
              </w:rPr>
            </w:pPr>
            <w:ins w:id="1000" w:author="Author">
              <w:r w:rsidRPr="00AC302C">
                <w:rPr>
                  <w:rFonts w:ascii="Times New Roman" w:hAnsi="Times New Roman" w:cs="Times New Roman"/>
                  <w:b/>
                  <w:sz w:val="24"/>
                  <w:szCs w:val="24"/>
                </w:rPr>
                <w:t>Placebo</w:t>
              </w:r>
            </w:ins>
          </w:p>
          <w:p w14:paraId="00161C59" w14:textId="77777777" w:rsidR="00C731AA" w:rsidRPr="00AC302C" w:rsidRDefault="00C731AA" w:rsidP="00C731AA">
            <w:pPr>
              <w:pStyle w:val="tableparagraph"/>
              <w:keepNext/>
              <w:jc w:val="center"/>
              <w:rPr>
                <w:ins w:id="1001" w:author="Autho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ins w:id="1002" w:author="Author"/>
                <w:rFonts w:ascii="Times New Roman" w:hAnsi="Times New Roman" w:cs="Times New Roman"/>
                <w:b/>
                <w:sz w:val="24"/>
                <w:szCs w:val="24"/>
              </w:rPr>
            </w:pPr>
            <w:ins w:id="1003" w:author="Autho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ins>
          </w:p>
          <w:p w14:paraId="19247632" w14:textId="77777777" w:rsidR="00C731AA" w:rsidRPr="00AC302C" w:rsidRDefault="00C731AA" w:rsidP="00C731AA">
            <w:pPr>
              <w:pStyle w:val="tableparagraph"/>
              <w:keepNext/>
              <w:jc w:val="center"/>
              <w:rPr>
                <w:ins w:id="1004" w:author="Author"/>
                <w:rFonts w:ascii="Times New Roman" w:hAnsi="Times New Roman" w:cs="Times New Roman"/>
                <w:b/>
                <w:sz w:val="24"/>
                <w:szCs w:val="24"/>
              </w:rPr>
            </w:pPr>
            <w:ins w:id="1005" w:author="Author">
              <w:r w:rsidRPr="00AC302C">
                <w:rPr>
                  <w:rFonts w:ascii="Times New Roman" w:hAnsi="Times New Roman" w:cs="Times New Roman"/>
                  <w:b/>
                  <w:sz w:val="24"/>
                  <w:szCs w:val="24"/>
                </w:rPr>
                <w:t>Cases</w:t>
              </w:r>
            </w:ins>
          </w:p>
          <w:p w14:paraId="26D70DB2" w14:textId="77777777" w:rsidR="00C731AA" w:rsidRPr="00AC302C" w:rsidRDefault="00C731AA" w:rsidP="00C731AA">
            <w:pPr>
              <w:pStyle w:val="tableparagraph"/>
              <w:keepNext/>
              <w:jc w:val="center"/>
              <w:rPr>
                <w:ins w:id="1006" w:author="Author"/>
                <w:rFonts w:ascii="Times New Roman" w:hAnsi="Times New Roman" w:cs="Times New Roman"/>
                <w:b/>
                <w:sz w:val="24"/>
                <w:szCs w:val="24"/>
              </w:rPr>
            </w:pPr>
            <w:ins w:id="1007" w:author="Autho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ins>
          </w:p>
          <w:p w14:paraId="608B1CC5" w14:textId="23351B9D" w:rsidR="00C731AA" w:rsidRPr="00174268" w:rsidRDefault="00C731AA" w:rsidP="00C731AA">
            <w:pPr>
              <w:pStyle w:val="tableparagraph"/>
              <w:jc w:val="center"/>
              <w:rPr>
                <w:ins w:id="1008" w:author="Author"/>
                <w:rFonts w:ascii="Times New Roman" w:hAnsi="Times New Roman" w:cs="Times New Roman"/>
                <w:sz w:val="24"/>
                <w:szCs w:val="24"/>
              </w:rPr>
            </w:pPr>
            <w:ins w:id="1009" w:author="Autho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ins>
          </w:p>
        </w:tc>
        <w:tc>
          <w:tcPr>
            <w:tcW w:w="1081" w:type="pct"/>
            <w:shd w:val="clear" w:color="auto" w:fill="auto"/>
            <w:vAlign w:val="bottom"/>
          </w:tcPr>
          <w:p w14:paraId="4771277B" w14:textId="77777777" w:rsidR="00C731AA" w:rsidRPr="00AC302C" w:rsidRDefault="00C731AA" w:rsidP="00C731AA">
            <w:pPr>
              <w:pStyle w:val="tableparagraph"/>
              <w:keepNext/>
              <w:jc w:val="center"/>
              <w:rPr>
                <w:ins w:id="1010" w:author="Author"/>
                <w:rFonts w:ascii="Times New Roman" w:hAnsi="Times New Roman" w:cs="Times New Roman"/>
                <w:b/>
                <w:sz w:val="24"/>
                <w:szCs w:val="24"/>
              </w:rPr>
            </w:pPr>
            <w:ins w:id="1011" w:author="Author">
              <w:r w:rsidRPr="00AC302C">
                <w:rPr>
                  <w:rFonts w:ascii="Times New Roman" w:hAnsi="Times New Roman" w:cs="Times New Roman"/>
                  <w:b/>
                  <w:sz w:val="24"/>
                  <w:szCs w:val="24"/>
                </w:rPr>
                <w:t>Vaccine Efficacy %</w:t>
              </w:r>
            </w:ins>
          </w:p>
          <w:p w14:paraId="53DBAC39" w14:textId="5B048488" w:rsidR="00C731AA" w:rsidRDefault="00C731AA" w:rsidP="00C731AA">
            <w:pPr>
              <w:pStyle w:val="tableparagraph"/>
              <w:jc w:val="center"/>
              <w:rPr>
                <w:ins w:id="1012" w:author="Author"/>
                <w:rFonts w:ascii="Times New Roman" w:hAnsi="Times New Roman" w:cs="Times New Roman"/>
                <w:sz w:val="24"/>
                <w:szCs w:val="24"/>
              </w:rPr>
            </w:pPr>
            <w:ins w:id="1013" w:author="Autho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ins>
          </w:p>
        </w:tc>
      </w:tr>
      <w:tr w:rsidR="004F04D5" w:rsidRPr="006C6F02" w14:paraId="15CD0F71" w14:textId="77777777" w:rsidTr="003E05AE">
        <w:trPr>
          <w:ins w:id="1014" w:author="Author"/>
        </w:trPr>
        <w:tc>
          <w:tcPr>
            <w:tcW w:w="1332" w:type="pct"/>
            <w:shd w:val="clear" w:color="auto" w:fill="auto"/>
          </w:tcPr>
          <w:p w14:paraId="6A9AA6A4" w14:textId="45C09C65" w:rsidR="004F04D5" w:rsidRDefault="004F04D5" w:rsidP="004F04D5">
            <w:pPr>
              <w:pStyle w:val="tableparagraph"/>
              <w:rPr>
                <w:ins w:id="1015" w:author="Author"/>
                <w:rFonts w:ascii="Times New Roman" w:hAnsi="Times New Roman" w:cs="Times New Roman"/>
                <w:sz w:val="24"/>
                <w:szCs w:val="24"/>
              </w:rPr>
            </w:pPr>
            <w:ins w:id="1016" w:author="Autho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ins>
          </w:p>
        </w:tc>
        <w:tc>
          <w:tcPr>
            <w:tcW w:w="1293" w:type="pct"/>
            <w:shd w:val="clear" w:color="auto" w:fill="auto"/>
            <w:vAlign w:val="bottom"/>
          </w:tcPr>
          <w:p w14:paraId="3277DA27" w14:textId="77777777" w:rsidR="004F04D5" w:rsidRPr="00AC302C" w:rsidRDefault="004F04D5" w:rsidP="004F04D5">
            <w:pPr>
              <w:pStyle w:val="tableparagraph"/>
              <w:keepNext/>
              <w:jc w:val="center"/>
              <w:rPr>
                <w:ins w:id="1017" w:author="Author"/>
                <w:rFonts w:ascii="Times New Roman" w:hAnsi="Times New Roman" w:cs="Times New Roman"/>
                <w:sz w:val="24"/>
                <w:szCs w:val="24"/>
              </w:rPr>
            </w:pPr>
            <w:ins w:id="1018" w:author="Author">
              <w:r>
                <w:rPr>
                  <w:rFonts w:ascii="Times New Roman" w:hAnsi="Times New Roman" w:cs="Times New Roman"/>
                  <w:sz w:val="24"/>
                  <w:szCs w:val="24"/>
                </w:rPr>
                <w:t>0</w:t>
              </w:r>
            </w:ins>
          </w:p>
          <w:p w14:paraId="49F7DFE8" w14:textId="3AF8EAC0" w:rsidR="004F04D5" w:rsidRDefault="004F04D5" w:rsidP="004F04D5">
            <w:pPr>
              <w:pStyle w:val="tableparagraph"/>
              <w:jc w:val="center"/>
              <w:rPr>
                <w:ins w:id="1019" w:author="Author"/>
                <w:rFonts w:ascii="Times New Roman" w:hAnsi="Times New Roman" w:cs="Times New Roman"/>
                <w:sz w:val="24"/>
                <w:szCs w:val="24"/>
              </w:rPr>
            </w:pPr>
            <w:ins w:id="1020" w:author="Autho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ins>
          </w:p>
        </w:tc>
        <w:tc>
          <w:tcPr>
            <w:tcW w:w="1294" w:type="pct"/>
            <w:shd w:val="clear" w:color="auto" w:fill="auto"/>
            <w:vAlign w:val="bottom"/>
          </w:tcPr>
          <w:p w14:paraId="7A52A6C1" w14:textId="77777777" w:rsidR="004F04D5" w:rsidRPr="00AC302C" w:rsidRDefault="004F04D5" w:rsidP="004F04D5">
            <w:pPr>
              <w:pStyle w:val="tableparagraph"/>
              <w:keepNext/>
              <w:jc w:val="center"/>
              <w:rPr>
                <w:ins w:id="1021" w:author="Author"/>
                <w:rFonts w:ascii="Times New Roman" w:hAnsi="Times New Roman" w:cs="Times New Roman"/>
                <w:sz w:val="24"/>
                <w:szCs w:val="24"/>
              </w:rPr>
            </w:pPr>
            <w:ins w:id="1022" w:author="Author">
              <w:r>
                <w:rPr>
                  <w:rFonts w:ascii="Times New Roman" w:hAnsi="Times New Roman" w:cs="Times New Roman"/>
                  <w:sz w:val="24"/>
                  <w:szCs w:val="24"/>
                </w:rPr>
                <w:t>18</w:t>
              </w:r>
            </w:ins>
          </w:p>
          <w:p w14:paraId="4555AA90" w14:textId="4FD4469A" w:rsidR="004F04D5" w:rsidRPr="00174268" w:rsidRDefault="004F04D5" w:rsidP="004F04D5">
            <w:pPr>
              <w:pStyle w:val="tableparagraph"/>
              <w:jc w:val="center"/>
              <w:rPr>
                <w:ins w:id="1023" w:author="Author"/>
                <w:rFonts w:ascii="Times New Roman" w:hAnsi="Times New Roman" w:cs="Times New Roman"/>
                <w:sz w:val="24"/>
                <w:szCs w:val="24"/>
              </w:rPr>
            </w:pPr>
            <w:ins w:id="1024" w:author="Autho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ins>
          </w:p>
        </w:tc>
        <w:tc>
          <w:tcPr>
            <w:tcW w:w="1081" w:type="pct"/>
            <w:shd w:val="clear" w:color="auto" w:fill="auto"/>
            <w:vAlign w:val="bottom"/>
          </w:tcPr>
          <w:p w14:paraId="1DA571F7" w14:textId="77777777" w:rsidR="004F04D5" w:rsidRDefault="004F04D5" w:rsidP="004F04D5">
            <w:pPr>
              <w:pStyle w:val="tableparagraph"/>
              <w:keepNext/>
              <w:jc w:val="center"/>
              <w:rPr>
                <w:ins w:id="1025" w:author="Author"/>
                <w:rFonts w:ascii="Times New Roman" w:hAnsi="Times New Roman" w:cs="Times New Roman"/>
                <w:sz w:val="24"/>
                <w:szCs w:val="24"/>
              </w:rPr>
            </w:pPr>
          </w:p>
          <w:p w14:paraId="027D23A5" w14:textId="6F11D969" w:rsidR="004F04D5" w:rsidRDefault="004F04D5" w:rsidP="004F04D5">
            <w:pPr>
              <w:pStyle w:val="tableparagraph"/>
              <w:jc w:val="center"/>
              <w:rPr>
                <w:ins w:id="1026" w:author="Author"/>
                <w:rFonts w:ascii="Times New Roman" w:hAnsi="Times New Roman" w:cs="Times New Roman"/>
                <w:sz w:val="24"/>
                <w:szCs w:val="24"/>
              </w:rPr>
            </w:pPr>
            <w:ins w:id="1027" w:author="Autho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ins>
          </w:p>
        </w:tc>
      </w:tr>
      <w:tr w:rsidR="004F04D5" w:rsidRPr="00367A16" w14:paraId="3EC15CF5" w14:textId="77777777" w:rsidTr="00001E1E">
        <w:trPr>
          <w:trHeight w:val="440"/>
          <w:ins w:id="1028" w:author="Author"/>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ins w:id="1029" w:author="Author"/>
                <w:rFonts w:ascii="Times New Roman" w:hAnsi="Times New Roman" w:cs="Times New Roman"/>
                <w:color w:val="000000"/>
                <w:szCs w:val="20"/>
              </w:rPr>
            </w:pPr>
            <w:ins w:id="1030" w:author="Autho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ins>
          </w:p>
          <w:p w14:paraId="088B9183" w14:textId="77777777" w:rsidR="004F04D5" w:rsidRDefault="004F04D5" w:rsidP="004F04D5">
            <w:pPr>
              <w:pStyle w:val="tableparagraph"/>
              <w:tabs>
                <w:tab w:val="left" w:pos="330"/>
              </w:tabs>
              <w:ind w:left="330" w:hanging="330"/>
              <w:rPr>
                <w:ins w:id="1031" w:author="Author"/>
                <w:rFonts w:ascii="Times New Roman" w:hAnsi="Times New Roman" w:cs="Times New Roman"/>
                <w:color w:val="000000"/>
                <w:szCs w:val="20"/>
              </w:rPr>
            </w:pPr>
            <w:ins w:id="1032" w:author="Autho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w:t>
              </w:r>
              <w:proofErr w:type="gramStart"/>
              <w:r w:rsidRPr="00573986">
                <w:rPr>
                  <w:rFonts w:ascii="Times New Roman" w:hAnsi="Times New Roman" w:cs="Times New Roman"/>
                  <w:color w:val="000000"/>
                  <w:szCs w:val="20"/>
                </w:rPr>
                <w:t>), and</w:t>
              </w:r>
              <w:proofErr w:type="gramEnd"/>
              <w:r w:rsidRPr="00573986">
                <w:rPr>
                  <w:rFonts w:ascii="Times New Roman" w:hAnsi="Times New Roman" w:cs="Times New Roman"/>
                  <w:color w:val="000000"/>
                  <w:szCs w:val="20"/>
                </w:rPr>
                <w:t xml:space="preserve"> had negative NAAT (nasal swab) at any unscheduled visit prior to 7 days after Dose 2 were included in the analysis.</w:t>
              </w:r>
              <w:r>
                <w:rPr>
                  <w:color w:val="000000"/>
                  <w:sz w:val="18"/>
                  <w:szCs w:val="20"/>
                </w:rPr>
                <w:t xml:space="preserve"> </w:t>
              </w:r>
            </w:ins>
          </w:p>
          <w:p w14:paraId="6D59F480" w14:textId="77777777" w:rsidR="004F04D5" w:rsidRDefault="004F04D5" w:rsidP="004F04D5">
            <w:pPr>
              <w:pStyle w:val="tableparagraph"/>
              <w:tabs>
                <w:tab w:val="left" w:pos="330"/>
              </w:tabs>
              <w:ind w:left="330" w:hanging="330"/>
              <w:rPr>
                <w:ins w:id="1033" w:author="Author"/>
                <w:rFonts w:ascii="Times New Roman" w:hAnsi="Times New Roman" w:cs="Times New Roman"/>
                <w:color w:val="000000"/>
                <w:szCs w:val="20"/>
              </w:rPr>
            </w:pPr>
            <w:ins w:id="1034" w:author="Autho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ins>
          </w:p>
          <w:p w14:paraId="2F05CF42" w14:textId="77777777" w:rsidR="004F04D5" w:rsidRDefault="004F04D5" w:rsidP="004F04D5">
            <w:pPr>
              <w:pStyle w:val="tableparagraph"/>
              <w:tabs>
                <w:tab w:val="left" w:pos="330"/>
              </w:tabs>
              <w:ind w:left="330" w:hanging="330"/>
              <w:rPr>
                <w:ins w:id="1035" w:author="Author"/>
                <w:rFonts w:ascii="Times New Roman" w:hAnsi="Times New Roman" w:cs="Times New Roman"/>
                <w:color w:val="000000"/>
                <w:szCs w:val="20"/>
              </w:rPr>
            </w:pPr>
            <w:ins w:id="1036" w:author="Autho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ins>
          </w:p>
          <w:p w14:paraId="0CECDB17" w14:textId="77777777" w:rsidR="004F04D5" w:rsidRDefault="004F04D5" w:rsidP="004F04D5">
            <w:pPr>
              <w:pStyle w:val="tableparagraph"/>
              <w:tabs>
                <w:tab w:val="left" w:pos="330"/>
              </w:tabs>
              <w:ind w:left="330" w:hanging="330"/>
              <w:rPr>
                <w:ins w:id="1037" w:author="Author"/>
                <w:rFonts w:ascii="Times New Roman" w:hAnsi="Times New Roman" w:cs="Times New Roman"/>
                <w:color w:val="000000"/>
                <w:szCs w:val="20"/>
              </w:rPr>
            </w:pPr>
            <w:ins w:id="1038" w:author="Autho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ins>
          </w:p>
          <w:p w14:paraId="759DB919" w14:textId="77777777" w:rsidR="004F04D5" w:rsidRDefault="004F04D5" w:rsidP="004F04D5">
            <w:pPr>
              <w:pStyle w:val="tableparagraph"/>
              <w:tabs>
                <w:tab w:val="left" w:pos="330"/>
              </w:tabs>
              <w:ind w:left="330" w:hanging="330"/>
              <w:rPr>
                <w:ins w:id="1039" w:author="Author"/>
                <w:rFonts w:ascii="Times New Roman" w:hAnsi="Times New Roman" w:cs="Times New Roman"/>
                <w:color w:val="000000"/>
                <w:szCs w:val="20"/>
              </w:rPr>
            </w:pPr>
            <w:ins w:id="1040" w:author="Autho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ins>
          </w:p>
          <w:p w14:paraId="3ED2F9AE" w14:textId="77777777" w:rsidR="004F04D5" w:rsidRPr="00174268" w:rsidRDefault="004F04D5" w:rsidP="004F04D5">
            <w:pPr>
              <w:pStyle w:val="tableparagraph"/>
              <w:tabs>
                <w:tab w:val="left" w:pos="330"/>
              </w:tabs>
              <w:ind w:left="0"/>
              <w:rPr>
                <w:ins w:id="1041" w:author="Author"/>
                <w:rFonts w:ascii="Times New Roman" w:hAnsi="Times New Roman" w:cs="Times New Roman"/>
                <w:sz w:val="24"/>
                <w:szCs w:val="24"/>
              </w:rPr>
            </w:pPr>
            <w:ins w:id="1042" w:author="Autho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ins>
          </w:p>
        </w:tc>
      </w:tr>
    </w:tbl>
    <w:p w14:paraId="6775052A" w14:textId="77777777" w:rsidR="005B1E7D" w:rsidRDefault="005B1E7D" w:rsidP="00755975">
      <w:pPr>
        <w:pStyle w:val="paragraph0"/>
        <w:spacing w:before="0" w:beforeAutospacing="0" w:after="0" w:afterAutospacing="0"/>
        <w:textAlignment w:val="baseline"/>
        <w:rPr>
          <w:ins w:id="1043" w:author="Author"/>
          <w:rStyle w:val="eop"/>
        </w:rPr>
      </w:pPr>
    </w:p>
    <w:p w14:paraId="7F0D0183" w14:textId="11B2C513" w:rsidR="000D32D0" w:rsidRPr="00FC7E5F" w:rsidRDefault="004A3492" w:rsidP="00755975">
      <w:pPr>
        <w:pStyle w:val="paragraph0"/>
        <w:keepNext/>
        <w:spacing w:before="0" w:beforeAutospacing="0" w:after="0" w:afterAutospacing="0"/>
        <w:textAlignment w:val="baseline"/>
        <w:rPr>
          <w:ins w:id="1044" w:author="Author"/>
          <w:u w:val="single"/>
        </w:rPr>
      </w:pPr>
      <w:ins w:id="1045" w:author="Autho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ins>
    </w:p>
    <w:p w14:paraId="31000011" w14:textId="77777777" w:rsidR="000D32D0" w:rsidRDefault="000D32D0" w:rsidP="00755975">
      <w:pPr>
        <w:pStyle w:val="paragraph0"/>
        <w:keepNext/>
        <w:spacing w:before="0" w:beforeAutospacing="0" w:after="0" w:afterAutospacing="0"/>
        <w:textAlignment w:val="baseline"/>
        <w:rPr>
          <w:ins w:id="1046" w:author="Author"/>
        </w:rPr>
      </w:pPr>
    </w:p>
    <w:p w14:paraId="72FB7505" w14:textId="24B3E391" w:rsidR="000D32D0" w:rsidRDefault="000D32D0" w:rsidP="00755975">
      <w:pPr>
        <w:rPr>
          <w:ins w:id="1047" w:author="Author"/>
          <w:rFonts w:eastAsia="Times New Roman"/>
          <w:sz w:val="24"/>
          <w:szCs w:val="24"/>
        </w:rPr>
      </w:pPr>
      <w:ins w:id="1048" w:author="Autho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ins>
    </w:p>
    <w:p w14:paraId="00A631E7" w14:textId="0B115407" w:rsidR="000D32D0" w:rsidRDefault="000D32D0" w:rsidP="00755975">
      <w:pPr>
        <w:rPr>
          <w:ins w:id="1049" w:author="Author"/>
          <w:sz w:val="24"/>
          <w:szCs w:val="24"/>
        </w:rPr>
      </w:pPr>
    </w:p>
    <w:p w14:paraId="328D8A48" w14:textId="242DF557" w:rsidR="006E5570" w:rsidRPr="006953EC" w:rsidRDefault="00BC564C" w:rsidP="006953EC">
      <w:pPr>
        <w:keepNext/>
        <w:keepLines/>
        <w:tabs>
          <w:tab w:val="left" w:pos="1080"/>
        </w:tabs>
        <w:ind w:left="1080" w:hanging="1080"/>
        <w:rPr>
          <w:ins w:id="1050" w:author="Author"/>
          <w:rFonts w:ascii="Times New Roman Bold" w:eastAsia="Times New Roman" w:hAnsi="Times New Roman Bold"/>
          <w:b/>
          <w:sz w:val="24"/>
          <w:szCs w:val="24"/>
        </w:rPr>
      </w:pPr>
      <w:ins w:id="1051" w:author="Author">
        <w:r w:rsidRPr="006953EC">
          <w:rPr>
            <w:rFonts w:ascii="Times New Roman Bold" w:eastAsia="Times New Roman" w:hAnsi="Times New Roman Bold"/>
            <w:b/>
            <w:sz w:val="24"/>
            <w:szCs w:val="24"/>
          </w:rPr>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ins>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ins w:id="1052" w:author="Author"/>
        </w:trPr>
        <w:tc>
          <w:tcPr>
            <w:tcW w:w="810" w:type="pct"/>
            <w:tcBorders>
              <w:right w:val="nil"/>
            </w:tcBorders>
          </w:tcPr>
          <w:p w14:paraId="7AFEB821" w14:textId="77777777" w:rsidR="006E5570" w:rsidRPr="00C1210C" w:rsidRDefault="006E5570" w:rsidP="006953EC">
            <w:pPr>
              <w:keepNext/>
              <w:keepLines/>
              <w:rPr>
                <w:ins w:id="1053" w:author="Autho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ins w:id="1054" w:author="Autho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ins w:id="1055" w:author="Author"/>
                <w:rFonts w:ascii="Times New Roman" w:hAnsi="Times New Roman" w:cs="Times New Roman"/>
                <w:b/>
                <w:sz w:val="24"/>
                <w:szCs w:val="24"/>
              </w:rPr>
            </w:pPr>
            <w:ins w:id="1056" w:author="Autho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ins>
          </w:p>
        </w:tc>
        <w:tc>
          <w:tcPr>
            <w:tcW w:w="644" w:type="pct"/>
            <w:tcBorders>
              <w:right w:val="nil"/>
            </w:tcBorders>
          </w:tcPr>
          <w:p w14:paraId="0AE03BF1" w14:textId="77777777" w:rsidR="006E5570" w:rsidRPr="00C1210C" w:rsidRDefault="006E5570" w:rsidP="006953EC">
            <w:pPr>
              <w:keepNext/>
              <w:keepLines/>
              <w:rPr>
                <w:ins w:id="1057" w:author="Autho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ins w:id="1058" w:author="Author"/>
                <w:b/>
                <w:bCs/>
                <w:color w:val="000000"/>
                <w:sz w:val="24"/>
                <w:szCs w:val="24"/>
                <w:shd w:val="clear" w:color="auto" w:fill="FFFFFF"/>
              </w:rPr>
            </w:pPr>
          </w:p>
        </w:tc>
      </w:tr>
      <w:tr w:rsidR="006E5570" w:rsidRPr="00C1210C" w14:paraId="48E0DB36" w14:textId="77777777" w:rsidTr="00D13E30">
        <w:trPr>
          <w:jc w:val="center"/>
          <w:ins w:id="1059" w:author="Author"/>
        </w:trPr>
        <w:tc>
          <w:tcPr>
            <w:tcW w:w="810" w:type="pct"/>
            <w:vAlign w:val="bottom"/>
          </w:tcPr>
          <w:p w14:paraId="55B088F1" w14:textId="77777777" w:rsidR="006E5570" w:rsidRPr="00C1210C" w:rsidRDefault="006E5570" w:rsidP="006953EC">
            <w:pPr>
              <w:keepNext/>
              <w:keepLines/>
              <w:jc w:val="center"/>
              <w:rPr>
                <w:ins w:id="1060" w:author="Autho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ins w:id="1061" w:author="Autho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ins w:id="1062" w:author="Author"/>
                <w:b/>
                <w:bCs/>
                <w:color w:val="000000"/>
                <w:sz w:val="24"/>
                <w:szCs w:val="24"/>
                <w:shd w:val="clear" w:color="auto" w:fill="FFFFFF"/>
              </w:rPr>
            </w:pPr>
            <w:ins w:id="1063" w:author="Author">
              <w:r w:rsidRPr="00966DB2">
                <w:rPr>
                  <w:b/>
                  <w:bCs/>
                  <w:color w:val="000000"/>
                  <w:sz w:val="24"/>
                  <w:szCs w:val="24"/>
                </w:rPr>
                <w:t xml:space="preserve">12 </w:t>
              </w:r>
              <w:r w:rsidR="006953EC" w:rsidRPr="00966DB2">
                <w:rPr>
                  <w:b/>
                  <w:bCs/>
                  <w:color w:val="000000"/>
                  <w:sz w:val="24"/>
                  <w:szCs w:val="24"/>
                </w:rPr>
                <w:t>T</w:t>
              </w:r>
              <w:r w:rsidRPr="00966DB2">
                <w:rPr>
                  <w:b/>
                  <w:bCs/>
                  <w:color w:val="000000"/>
                  <w:sz w:val="24"/>
                  <w:szCs w:val="24"/>
                </w:rPr>
                <w:t>hrough</w:t>
              </w:r>
              <w:r w:rsidR="006953EC" w:rsidRPr="00966DB2">
                <w:rPr>
                  <w:b/>
                  <w:bCs/>
                  <w:color w:val="000000"/>
                  <w:sz w:val="24"/>
                  <w:szCs w:val="24"/>
                </w:rPr>
                <w:t xml:space="preserve"> </w:t>
              </w:r>
              <w:r w:rsidRPr="00966DB2">
                <w:rPr>
                  <w:b/>
                  <w:bCs/>
                  <w:color w:val="000000"/>
                  <w:sz w:val="24"/>
                  <w:szCs w:val="24"/>
                </w:rPr>
                <w:t>15</w:t>
              </w:r>
              <w:r w:rsidR="006953EC" w:rsidRPr="00966DB2">
                <w:rPr>
                  <w:b/>
                  <w:bCs/>
                  <w:color w:val="000000"/>
                  <w:sz w:val="24"/>
                  <w:szCs w:val="24"/>
                </w:rPr>
                <w:t> </w:t>
              </w:r>
              <w:r w:rsidRPr="00966DB2">
                <w:rPr>
                  <w:b/>
                  <w:bCs/>
                  <w:color w:val="000000"/>
                  <w:sz w:val="24"/>
                  <w:szCs w:val="24"/>
                </w:rPr>
                <w:t>Years</w:t>
              </w:r>
            </w:ins>
          </w:p>
          <w:p w14:paraId="2B82533C" w14:textId="77777777" w:rsidR="006E5570" w:rsidRPr="00C1210C" w:rsidRDefault="006E5570" w:rsidP="006953EC">
            <w:pPr>
              <w:keepNext/>
              <w:keepLines/>
              <w:jc w:val="center"/>
              <w:rPr>
                <w:ins w:id="1064" w:author="Author"/>
                <w:b/>
                <w:bCs/>
                <w:color w:val="000000"/>
                <w:sz w:val="24"/>
                <w:szCs w:val="24"/>
                <w:shd w:val="clear" w:color="auto" w:fill="FFFFFF"/>
              </w:rPr>
            </w:pPr>
            <w:proofErr w:type="spellStart"/>
            <w:ins w:id="1065" w:author="Author">
              <w:r w:rsidRPr="00966DB2">
                <w:rPr>
                  <w:b/>
                  <w:bCs/>
                  <w:color w:val="000000"/>
                  <w:sz w:val="24"/>
                  <w:szCs w:val="24"/>
                </w:rPr>
                <w:t>n</w:t>
              </w:r>
              <w:r w:rsidRPr="00966DB2">
                <w:rPr>
                  <w:b/>
                  <w:bCs/>
                  <w:color w:val="000000"/>
                  <w:sz w:val="24"/>
                  <w:szCs w:val="24"/>
                  <w:vertAlign w:val="superscript"/>
                </w:rPr>
                <w:t>a</w:t>
              </w:r>
              <w:proofErr w:type="spellEnd"/>
              <w:r w:rsidRPr="00966DB2">
                <w:rPr>
                  <w:b/>
                  <w:bCs/>
                  <w:color w:val="000000"/>
                  <w:sz w:val="24"/>
                  <w:szCs w:val="24"/>
                </w:rPr>
                <w:t>=190</w:t>
              </w:r>
            </w:ins>
          </w:p>
        </w:tc>
        <w:tc>
          <w:tcPr>
            <w:tcW w:w="1154" w:type="pct"/>
            <w:vAlign w:val="bottom"/>
          </w:tcPr>
          <w:p w14:paraId="41C000F5" w14:textId="11108547" w:rsidR="006E5570" w:rsidRPr="00C1210C" w:rsidRDefault="006E5570" w:rsidP="006953EC">
            <w:pPr>
              <w:keepNext/>
              <w:keepLines/>
              <w:jc w:val="center"/>
              <w:rPr>
                <w:ins w:id="1066" w:author="Author"/>
                <w:b/>
                <w:bCs/>
                <w:color w:val="000000"/>
                <w:sz w:val="24"/>
                <w:szCs w:val="24"/>
                <w:shd w:val="clear" w:color="auto" w:fill="FFFFFF"/>
              </w:rPr>
            </w:pPr>
            <w:ins w:id="1067" w:author="Author">
              <w:r w:rsidRPr="00966DB2">
                <w:rPr>
                  <w:b/>
                  <w:bCs/>
                  <w:color w:val="000000"/>
                  <w:sz w:val="24"/>
                  <w:szCs w:val="24"/>
                </w:rPr>
                <w:t>16 </w:t>
              </w:r>
              <w:r w:rsidR="006953EC" w:rsidRPr="00966DB2">
                <w:rPr>
                  <w:b/>
                  <w:bCs/>
                  <w:color w:val="000000"/>
                  <w:sz w:val="24"/>
                  <w:szCs w:val="24"/>
                </w:rPr>
                <w:t>T</w:t>
              </w:r>
              <w:r w:rsidRPr="00966DB2">
                <w:rPr>
                  <w:b/>
                  <w:bCs/>
                  <w:color w:val="000000"/>
                  <w:sz w:val="24"/>
                  <w:szCs w:val="24"/>
                </w:rPr>
                <w:t>hrough</w:t>
              </w:r>
              <w:r w:rsidR="006953EC" w:rsidRPr="00966DB2">
                <w:rPr>
                  <w:b/>
                  <w:bCs/>
                  <w:color w:val="000000"/>
                  <w:sz w:val="24"/>
                  <w:szCs w:val="24"/>
                </w:rPr>
                <w:t xml:space="preserve"> </w:t>
              </w:r>
              <w:r w:rsidRPr="00966DB2">
                <w:rPr>
                  <w:b/>
                  <w:bCs/>
                  <w:color w:val="000000"/>
                  <w:sz w:val="24"/>
                  <w:szCs w:val="24"/>
                </w:rPr>
                <w:t>25</w:t>
              </w:r>
              <w:r w:rsidR="006953EC" w:rsidRPr="00966DB2">
                <w:rPr>
                  <w:b/>
                  <w:bCs/>
                  <w:color w:val="000000"/>
                  <w:sz w:val="24"/>
                  <w:szCs w:val="24"/>
                </w:rPr>
                <w:t> </w:t>
              </w:r>
              <w:r w:rsidRPr="00966DB2">
                <w:rPr>
                  <w:b/>
                  <w:bCs/>
                  <w:color w:val="000000"/>
                  <w:sz w:val="24"/>
                  <w:szCs w:val="24"/>
                </w:rPr>
                <w:t>Years</w:t>
              </w:r>
            </w:ins>
          </w:p>
          <w:p w14:paraId="7DF1A0E0" w14:textId="09CDBFEF" w:rsidR="006E5570" w:rsidRPr="00C1210C" w:rsidRDefault="006E5570" w:rsidP="006953EC">
            <w:pPr>
              <w:keepNext/>
              <w:keepLines/>
              <w:jc w:val="center"/>
              <w:rPr>
                <w:ins w:id="1068" w:author="Author"/>
                <w:b/>
                <w:bCs/>
                <w:color w:val="000000"/>
                <w:sz w:val="24"/>
                <w:szCs w:val="24"/>
                <w:shd w:val="clear" w:color="auto" w:fill="FFFFFF"/>
              </w:rPr>
            </w:pPr>
            <w:proofErr w:type="spellStart"/>
            <w:ins w:id="1069" w:author="Author">
              <w:r w:rsidRPr="00966DB2">
                <w:rPr>
                  <w:b/>
                  <w:bCs/>
                  <w:color w:val="000000"/>
                  <w:sz w:val="24"/>
                  <w:szCs w:val="24"/>
                </w:rPr>
                <w:t>n</w:t>
              </w:r>
              <w:r w:rsidR="005A0172" w:rsidRPr="00966DB2">
                <w:rPr>
                  <w:b/>
                  <w:bCs/>
                  <w:color w:val="000000"/>
                  <w:sz w:val="24"/>
                  <w:szCs w:val="24"/>
                  <w:vertAlign w:val="superscript"/>
                </w:rPr>
                <w:t>a</w:t>
              </w:r>
              <w:proofErr w:type="spellEnd"/>
              <w:r w:rsidRPr="00966DB2">
                <w:rPr>
                  <w:b/>
                  <w:bCs/>
                  <w:color w:val="000000"/>
                  <w:sz w:val="24"/>
                  <w:szCs w:val="24"/>
                </w:rPr>
                <w:t>=170</w:t>
              </w:r>
            </w:ins>
          </w:p>
        </w:tc>
        <w:tc>
          <w:tcPr>
            <w:tcW w:w="1430" w:type="pct"/>
            <w:gridSpan w:val="2"/>
            <w:vAlign w:val="bottom"/>
          </w:tcPr>
          <w:p w14:paraId="08734313" w14:textId="3D09CC36" w:rsidR="006E5570" w:rsidRPr="00C1210C" w:rsidRDefault="006E5570" w:rsidP="006953EC">
            <w:pPr>
              <w:keepNext/>
              <w:keepLines/>
              <w:jc w:val="center"/>
              <w:rPr>
                <w:ins w:id="1070" w:author="Author"/>
                <w:b/>
                <w:bCs/>
                <w:color w:val="000000"/>
                <w:sz w:val="24"/>
                <w:szCs w:val="24"/>
                <w:shd w:val="clear" w:color="auto" w:fill="FFFFFF"/>
              </w:rPr>
            </w:pPr>
            <w:ins w:id="1071" w:author="Author">
              <w:r w:rsidRPr="00966DB2">
                <w:rPr>
                  <w:b/>
                  <w:bCs/>
                  <w:color w:val="000000"/>
                  <w:sz w:val="24"/>
                  <w:szCs w:val="24"/>
                </w:rPr>
                <w:t xml:space="preserve">12 </w:t>
              </w:r>
              <w:r w:rsidR="006953EC" w:rsidRPr="00966DB2">
                <w:rPr>
                  <w:b/>
                  <w:bCs/>
                  <w:color w:val="000000"/>
                  <w:sz w:val="24"/>
                  <w:szCs w:val="24"/>
                </w:rPr>
                <w:t>T</w:t>
              </w:r>
              <w:r w:rsidRPr="00966DB2">
                <w:rPr>
                  <w:b/>
                  <w:bCs/>
                  <w:color w:val="000000"/>
                  <w:sz w:val="24"/>
                  <w:szCs w:val="24"/>
                </w:rPr>
                <w:t>hrough 15 Years/</w:t>
              </w:r>
              <w:r>
                <w:rPr>
                  <w:b/>
                  <w:bCs/>
                  <w:color w:val="000000"/>
                  <w:sz w:val="24"/>
                  <w:szCs w:val="24"/>
                  <w:shd w:val="clear" w:color="auto" w:fill="FFFFFF"/>
                </w:rPr>
                <w:t xml:space="preserve"> </w:t>
              </w:r>
              <w:r w:rsidRPr="00966DB2">
                <w:rPr>
                  <w:b/>
                  <w:bCs/>
                  <w:color w:val="000000"/>
                  <w:sz w:val="24"/>
                  <w:szCs w:val="24"/>
                </w:rPr>
                <w:t>16 </w:t>
              </w:r>
              <w:r w:rsidR="006953EC" w:rsidRPr="00966DB2">
                <w:rPr>
                  <w:b/>
                  <w:bCs/>
                  <w:color w:val="000000"/>
                  <w:sz w:val="24"/>
                  <w:szCs w:val="24"/>
                </w:rPr>
                <w:t>T</w:t>
              </w:r>
              <w:r w:rsidRPr="00966DB2">
                <w:rPr>
                  <w:b/>
                  <w:bCs/>
                  <w:color w:val="000000"/>
                  <w:sz w:val="24"/>
                  <w:szCs w:val="24"/>
                </w:rPr>
                <w:t>hrough 25 Years</w:t>
              </w:r>
            </w:ins>
          </w:p>
        </w:tc>
      </w:tr>
      <w:tr w:rsidR="006E5570" w:rsidRPr="00C1210C" w14:paraId="001EAEB4" w14:textId="77777777" w:rsidTr="00E374A2">
        <w:trPr>
          <w:jc w:val="center"/>
          <w:ins w:id="1072" w:author="Author"/>
        </w:trPr>
        <w:tc>
          <w:tcPr>
            <w:tcW w:w="810" w:type="pct"/>
            <w:shd w:val="clear" w:color="auto" w:fill="auto"/>
            <w:vAlign w:val="bottom"/>
          </w:tcPr>
          <w:p w14:paraId="75468001" w14:textId="77777777" w:rsidR="006E5570" w:rsidRPr="00C1210C" w:rsidRDefault="006E5570" w:rsidP="00D13E30">
            <w:pPr>
              <w:keepNext/>
              <w:keepLines/>
              <w:rPr>
                <w:ins w:id="1073" w:author="Author"/>
                <w:sz w:val="24"/>
                <w:szCs w:val="24"/>
              </w:rPr>
            </w:pPr>
            <w:ins w:id="1074" w:author="Author">
              <w:r w:rsidRPr="00966DB2">
                <w:rPr>
                  <w:b/>
                  <w:bCs/>
                  <w:color w:val="000000"/>
                  <w:sz w:val="24"/>
                  <w:szCs w:val="24"/>
                </w:rPr>
                <w:t>Assay</w:t>
              </w:r>
            </w:ins>
          </w:p>
        </w:tc>
        <w:tc>
          <w:tcPr>
            <w:tcW w:w="483" w:type="pct"/>
            <w:shd w:val="clear" w:color="auto" w:fill="auto"/>
            <w:vAlign w:val="bottom"/>
          </w:tcPr>
          <w:p w14:paraId="2CA99AF4" w14:textId="1229BEE9" w:rsidR="006E5570" w:rsidRPr="00C1210C" w:rsidRDefault="006E5570" w:rsidP="006953EC">
            <w:pPr>
              <w:keepNext/>
              <w:keepLines/>
              <w:jc w:val="center"/>
              <w:rPr>
                <w:ins w:id="1075" w:author="Author"/>
                <w:sz w:val="24"/>
                <w:szCs w:val="24"/>
              </w:rPr>
            </w:pPr>
            <w:ins w:id="1076" w:author="Author">
              <w:r w:rsidRPr="00E374A2">
                <w:rPr>
                  <w:b/>
                  <w:bCs/>
                  <w:color w:val="000000"/>
                  <w:sz w:val="24"/>
                  <w:szCs w:val="24"/>
                </w:rPr>
                <w:t>Time</w:t>
              </w:r>
              <w:r w:rsidRPr="00C1210C">
                <w:rPr>
                  <w:b/>
                  <w:bCs/>
                  <w:color w:val="000000"/>
                  <w:sz w:val="24"/>
                  <w:szCs w:val="24"/>
                  <w:shd w:val="clear" w:color="auto" w:fill="FFFFFF"/>
                </w:rPr>
                <w:t xml:space="preserve"> </w:t>
              </w:r>
              <w:proofErr w:type="spellStart"/>
              <w:r w:rsidRPr="00E374A2">
                <w:rPr>
                  <w:b/>
                  <w:bCs/>
                  <w:color w:val="000000"/>
                  <w:sz w:val="24"/>
                  <w:szCs w:val="24"/>
                </w:rPr>
                <w:t>Point</w:t>
              </w:r>
              <w:r w:rsidRPr="00E374A2">
                <w:rPr>
                  <w:b/>
                  <w:bCs/>
                  <w:color w:val="000000"/>
                  <w:sz w:val="24"/>
                  <w:szCs w:val="24"/>
                  <w:vertAlign w:val="superscript"/>
                </w:rPr>
                <w:t>b</w:t>
              </w:r>
              <w:proofErr w:type="spellEnd"/>
            </w:ins>
          </w:p>
        </w:tc>
        <w:tc>
          <w:tcPr>
            <w:tcW w:w="1123" w:type="pct"/>
            <w:vAlign w:val="bottom"/>
          </w:tcPr>
          <w:p w14:paraId="296DAA69" w14:textId="668D9BE0" w:rsidR="006953EC" w:rsidRDefault="006E5570" w:rsidP="006953EC">
            <w:pPr>
              <w:keepNext/>
              <w:keepLines/>
              <w:jc w:val="center"/>
              <w:rPr>
                <w:ins w:id="1077" w:author="Author"/>
                <w:b/>
                <w:bCs/>
                <w:color w:val="000000"/>
                <w:sz w:val="24"/>
                <w:szCs w:val="24"/>
                <w:shd w:val="clear" w:color="auto" w:fill="FFFFFF"/>
              </w:rPr>
            </w:pPr>
            <w:proofErr w:type="spellStart"/>
            <w:ins w:id="1078" w:author="Author">
              <w:r w:rsidRPr="00E374A2">
                <w:rPr>
                  <w:b/>
                  <w:bCs/>
                  <w:color w:val="000000"/>
                  <w:sz w:val="24"/>
                  <w:szCs w:val="24"/>
                </w:rPr>
                <w:t>GMT</w:t>
              </w:r>
              <w:r w:rsidRPr="00C1210C">
                <w:rPr>
                  <w:b/>
                  <w:bCs/>
                  <w:color w:val="000000"/>
                  <w:sz w:val="24"/>
                  <w:szCs w:val="24"/>
                  <w:vertAlign w:val="superscript"/>
                </w:rPr>
                <w:t>c</w:t>
              </w:r>
              <w:proofErr w:type="spellEnd"/>
            </w:ins>
          </w:p>
          <w:p w14:paraId="01AA4E66" w14:textId="7CF04AAC" w:rsidR="006E5570" w:rsidRPr="00C1210C" w:rsidRDefault="006E5570" w:rsidP="006953EC">
            <w:pPr>
              <w:keepNext/>
              <w:keepLines/>
              <w:jc w:val="center"/>
              <w:rPr>
                <w:ins w:id="1079" w:author="Author"/>
                <w:sz w:val="24"/>
                <w:szCs w:val="24"/>
              </w:rPr>
            </w:pPr>
            <w:ins w:id="1080" w:author="Author">
              <w:r w:rsidRPr="00E374A2">
                <w:rPr>
                  <w:b/>
                  <w:bCs/>
                  <w:color w:val="000000"/>
                  <w:sz w:val="24"/>
                  <w:szCs w:val="24"/>
                </w:rPr>
                <w:t>(95% </w:t>
              </w:r>
              <w:proofErr w:type="spellStart"/>
              <w:r w:rsidRPr="00E374A2">
                <w:rPr>
                  <w:b/>
                  <w:bCs/>
                  <w:color w:val="000000"/>
                  <w:sz w:val="24"/>
                  <w:szCs w:val="24"/>
                </w:rPr>
                <w:t>CI</w:t>
              </w:r>
              <w:r w:rsidRPr="00E374A2">
                <w:rPr>
                  <w:b/>
                  <w:bCs/>
                  <w:color w:val="000000"/>
                  <w:sz w:val="24"/>
                  <w:szCs w:val="24"/>
                  <w:vertAlign w:val="superscript"/>
                </w:rPr>
                <w:t>c</w:t>
              </w:r>
              <w:proofErr w:type="spellEnd"/>
              <w:r w:rsidRPr="00E374A2">
                <w:rPr>
                  <w:b/>
                  <w:bCs/>
                  <w:color w:val="000000"/>
                  <w:sz w:val="24"/>
                  <w:szCs w:val="24"/>
                </w:rPr>
                <w:t>)</w:t>
              </w:r>
            </w:ins>
          </w:p>
        </w:tc>
        <w:tc>
          <w:tcPr>
            <w:tcW w:w="1154" w:type="pct"/>
            <w:vAlign w:val="bottom"/>
          </w:tcPr>
          <w:p w14:paraId="42930FA2" w14:textId="61A1D928" w:rsidR="006953EC" w:rsidRDefault="006E5570" w:rsidP="006953EC">
            <w:pPr>
              <w:keepNext/>
              <w:keepLines/>
              <w:jc w:val="center"/>
              <w:rPr>
                <w:ins w:id="1081" w:author="Author"/>
                <w:b/>
                <w:bCs/>
                <w:color w:val="000000"/>
                <w:sz w:val="24"/>
                <w:szCs w:val="24"/>
                <w:shd w:val="clear" w:color="auto" w:fill="FFFFFF"/>
              </w:rPr>
            </w:pPr>
            <w:proofErr w:type="spellStart"/>
            <w:ins w:id="1082" w:author="Author">
              <w:r w:rsidRPr="00966DB2">
                <w:rPr>
                  <w:b/>
                  <w:bCs/>
                  <w:color w:val="000000"/>
                  <w:sz w:val="24"/>
                  <w:szCs w:val="24"/>
                </w:rPr>
                <w:t>GMT</w:t>
              </w:r>
              <w:r w:rsidRPr="00C1210C">
                <w:rPr>
                  <w:b/>
                  <w:bCs/>
                  <w:color w:val="000000"/>
                  <w:sz w:val="24"/>
                  <w:szCs w:val="24"/>
                  <w:vertAlign w:val="superscript"/>
                </w:rPr>
                <w:t>c</w:t>
              </w:r>
              <w:proofErr w:type="spellEnd"/>
            </w:ins>
          </w:p>
          <w:p w14:paraId="7D8E44AA" w14:textId="0621324B" w:rsidR="006E5570" w:rsidRPr="00C1210C" w:rsidRDefault="006E5570" w:rsidP="006953EC">
            <w:pPr>
              <w:keepNext/>
              <w:keepLines/>
              <w:jc w:val="center"/>
              <w:rPr>
                <w:ins w:id="1083" w:author="Author"/>
                <w:sz w:val="24"/>
                <w:szCs w:val="24"/>
              </w:rPr>
            </w:pPr>
            <w:ins w:id="1084" w:author="Author">
              <w:r w:rsidRPr="00966DB2">
                <w:rPr>
                  <w:b/>
                  <w:bCs/>
                  <w:color w:val="000000"/>
                  <w:sz w:val="24"/>
                  <w:szCs w:val="24"/>
                </w:rPr>
                <w:t>(95% </w:t>
              </w:r>
              <w:proofErr w:type="spellStart"/>
              <w:r w:rsidRPr="00966DB2">
                <w:rPr>
                  <w:b/>
                  <w:bCs/>
                  <w:color w:val="000000"/>
                  <w:sz w:val="24"/>
                  <w:szCs w:val="24"/>
                </w:rPr>
                <w:t>CI</w:t>
              </w:r>
              <w:r w:rsidRPr="00966DB2">
                <w:rPr>
                  <w:b/>
                  <w:bCs/>
                  <w:color w:val="000000"/>
                  <w:sz w:val="24"/>
                  <w:szCs w:val="24"/>
                  <w:vertAlign w:val="superscript"/>
                </w:rPr>
                <w:t>c</w:t>
              </w:r>
              <w:proofErr w:type="spellEnd"/>
              <w:r w:rsidRPr="00966DB2">
                <w:rPr>
                  <w:b/>
                  <w:bCs/>
                  <w:color w:val="000000"/>
                  <w:sz w:val="24"/>
                  <w:szCs w:val="24"/>
                </w:rPr>
                <w:t>)</w:t>
              </w:r>
            </w:ins>
          </w:p>
        </w:tc>
        <w:tc>
          <w:tcPr>
            <w:tcW w:w="644" w:type="pct"/>
            <w:vAlign w:val="bottom"/>
          </w:tcPr>
          <w:p w14:paraId="0F6E08EF" w14:textId="1914CC3E" w:rsidR="006953EC" w:rsidRDefault="006E5570" w:rsidP="006953EC">
            <w:pPr>
              <w:keepNext/>
              <w:keepLines/>
              <w:jc w:val="center"/>
              <w:rPr>
                <w:ins w:id="1085" w:author="Author"/>
                <w:b/>
                <w:bCs/>
                <w:color w:val="000000"/>
                <w:sz w:val="24"/>
                <w:szCs w:val="24"/>
                <w:shd w:val="clear" w:color="auto" w:fill="FFFFFF"/>
              </w:rPr>
            </w:pPr>
            <w:proofErr w:type="spellStart"/>
            <w:ins w:id="1086" w:author="Author">
              <w:r w:rsidRPr="00966DB2">
                <w:rPr>
                  <w:b/>
                  <w:bCs/>
                  <w:color w:val="000000"/>
                  <w:sz w:val="24"/>
                  <w:szCs w:val="24"/>
                </w:rPr>
                <w:t>GMR</w:t>
              </w:r>
              <w:r w:rsidRPr="00C1210C">
                <w:rPr>
                  <w:b/>
                  <w:bCs/>
                  <w:color w:val="000000"/>
                  <w:sz w:val="24"/>
                  <w:szCs w:val="24"/>
                  <w:vertAlign w:val="superscript"/>
                </w:rPr>
                <w:t>d</w:t>
              </w:r>
              <w:proofErr w:type="spellEnd"/>
            </w:ins>
          </w:p>
          <w:p w14:paraId="55ED3501" w14:textId="51218EBF" w:rsidR="006E5570" w:rsidRPr="00C1210C" w:rsidRDefault="006E5570" w:rsidP="006953EC">
            <w:pPr>
              <w:keepNext/>
              <w:keepLines/>
              <w:jc w:val="center"/>
              <w:rPr>
                <w:ins w:id="1087" w:author="Author"/>
                <w:sz w:val="24"/>
                <w:szCs w:val="24"/>
              </w:rPr>
            </w:pPr>
            <w:ins w:id="1088" w:author="Author">
              <w:r w:rsidRPr="00966DB2">
                <w:rPr>
                  <w:b/>
                  <w:bCs/>
                  <w:color w:val="000000"/>
                  <w:sz w:val="24"/>
                  <w:szCs w:val="24"/>
                </w:rPr>
                <w:t>(95% </w:t>
              </w:r>
              <w:proofErr w:type="spellStart"/>
              <w:r w:rsidRPr="00966DB2">
                <w:rPr>
                  <w:b/>
                  <w:bCs/>
                  <w:color w:val="000000"/>
                  <w:sz w:val="24"/>
                  <w:szCs w:val="24"/>
                </w:rPr>
                <w:t>CI</w:t>
              </w:r>
              <w:r w:rsidRPr="00966DB2">
                <w:rPr>
                  <w:b/>
                  <w:bCs/>
                  <w:color w:val="000000"/>
                  <w:sz w:val="24"/>
                  <w:szCs w:val="24"/>
                  <w:vertAlign w:val="superscript"/>
                </w:rPr>
                <w:t>d</w:t>
              </w:r>
              <w:proofErr w:type="spellEnd"/>
              <w:r w:rsidRPr="00966DB2">
                <w:rPr>
                  <w:b/>
                  <w:bCs/>
                  <w:color w:val="000000"/>
                  <w:sz w:val="24"/>
                  <w:szCs w:val="24"/>
                </w:rPr>
                <w:t>)</w:t>
              </w:r>
            </w:ins>
          </w:p>
        </w:tc>
        <w:tc>
          <w:tcPr>
            <w:tcW w:w="786" w:type="pct"/>
            <w:vAlign w:val="bottom"/>
          </w:tcPr>
          <w:p w14:paraId="4EFC86B3" w14:textId="4DEC31E7" w:rsidR="006953EC" w:rsidRDefault="006E5570" w:rsidP="006953EC">
            <w:pPr>
              <w:keepNext/>
              <w:keepLines/>
              <w:jc w:val="center"/>
              <w:rPr>
                <w:ins w:id="1089" w:author="Author"/>
                <w:b/>
                <w:bCs/>
                <w:color w:val="000000"/>
                <w:sz w:val="24"/>
                <w:szCs w:val="24"/>
                <w:shd w:val="clear" w:color="auto" w:fill="FFFFFF"/>
              </w:rPr>
            </w:pPr>
            <w:ins w:id="1090" w:author="Author">
              <w:r w:rsidRPr="00966DB2">
                <w:rPr>
                  <w:b/>
                  <w:bCs/>
                  <w:color w:val="000000"/>
                  <w:sz w:val="24"/>
                  <w:szCs w:val="24"/>
                </w:rPr>
                <w:t xml:space="preserve">Met Noninferiority </w:t>
              </w:r>
              <w:proofErr w:type="spellStart"/>
              <w:r w:rsidRPr="00966DB2">
                <w:rPr>
                  <w:b/>
                  <w:bCs/>
                  <w:color w:val="000000"/>
                  <w:sz w:val="24"/>
                  <w:szCs w:val="24"/>
                </w:rPr>
                <w:t>Objective</w:t>
              </w:r>
              <w:r w:rsidRPr="00C1210C">
                <w:rPr>
                  <w:b/>
                  <w:bCs/>
                  <w:color w:val="000000"/>
                  <w:sz w:val="24"/>
                  <w:szCs w:val="24"/>
                  <w:vertAlign w:val="superscript"/>
                </w:rPr>
                <w:t>e</w:t>
              </w:r>
              <w:proofErr w:type="spellEnd"/>
            </w:ins>
          </w:p>
          <w:p w14:paraId="08174780" w14:textId="03A7949A" w:rsidR="006E5570" w:rsidRPr="00C1210C" w:rsidRDefault="006E5570" w:rsidP="006953EC">
            <w:pPr>
              <w:keepNext/>
              <w:keepLines/>
              <w:jc w:val="center"/>
              <w:rPr>
                <w:ins w:id="1091" w:author="Author"/>
                <w:sz w:val="24"/>
                <w:szCs w:val="24"/>
              </w:rPr>
            </w:pPr>
            <w:ins w:id="1092" w:author="Author">
              <w:r w:rsidRPr="00966DB2">
                <w:rPr>
                  <w:b/>
                  <w:bCs/>
                  <w:color w:val="000000"/>
                  <w:sz w:val="24"/>
                  <w:szCs w:val="24"/>
                </w:rPr>
                <w:t>(Y/N)</w:t>
              </w:r>
            </w:ins>
          </w:p>
        </w:tc>
      </w:tr>
      <w:tr w:rsidR="006E5570" w:rsidRPr="00C1210C" w14:paraId="4FDE2868" w14:textId="77777777" w:rsidTr="00966DB2">
        <w:trPr>
          <w:jc w:val="center"/>
          <w:ins w:id="1093" w:author="Author"/>
        </w:trPr>
        <w:tc>
          <w:tcPr>
            <w:tcW w:w="810" w:type="pct"/>
            <w:tcBorders>
              <w:bottom w:val="single" w:sz="4" w:space="0" w:color="auto"/>
            </w:tcBorders>
            <w:shd w:val="clear" w:color="auto" w:fill="auto"/>
          </w:tcPr>
          <w:p w14:paraId="3420E185" w14:textId="62E48926" w:rsidR="006E5570" w:rsidRPr="00C1210C" w:rsidRDefault="006E5570" w:rsidP="006953EC">
            <w:pPr>
              <w:keepNext/>
              <w:keepLines/>
              <w:rPr>
                <w:ins w:id="1094" w:author="Author"/>
                <w:sz w:val="24"/>
                <w:szCs w:val="24"/>
              </w:rPr>
            </w:pPr>
            <w:ins w:id="1095" w:author="Author">
              <w:r w:rsidRPr="00966DB2">
                <w:rPr>
                  <w:color w:val="000000"/>
                  <w:sz w:val="24"/>
                  <w:szCs w:val="24"/>
                </w:rPr>
                <w:t>SARS-CoV-2 neutralization assay - NT50 (titer)</w:t>
              </w:r>
              <w:r w:rsidR="009559CB" w:rsidRPr="00966DB2">
                <w:rPr>
                  <w:color w:val="000000"/>
                  <w:sz w:val="24"/>
                  <w:szCs w:val="24"/>
                  <w:vertAlign w:val="superscript"/>
                </w:rPr>
                <w:t>f</w:t>
              </w:r>
            </w:ins>
          </w:p>
        </w:tc>
        <w:tc>
          <w:tcPr>
            <w:tcW w:w="483" w:type="pct"/>
            <w:tcBorders>
              <w:bottom w:val="single" w:sz="4" w:space="0" w:color="auto"/>
            </w:tcBorders>
            <w:vAlign w:val="bottom"/>
          </w:tcPr>
          <w:p w14:paraId="63D32F88" w14:textId="3EF7E768" w:rsidR="006E5570" w:rsidRPr="00C1210C" w:rsidRDefault="006E5570" w:rsidP="006953EC">
            <w:pPr>
              <w:keepNext/>
              <w:keepLines/>
              <w:jc w:val="center"/>
              <w:rPr>
                <w:ins w:id="1096" w:author="Author"/>
                <w:sz w:val="24"/>
                <w:szCs w:val="24"/>
              </w:rPr>
            </w:pPr>
            <w:ins w:id="1097" w:author="Autho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ins>
          </w:p>
        </w:tc>
        <w:tc>
          <w:tcPr>
            <w:tcW w:w="1123" w:type="pct"/>
            <w:tcBorders>
              <w:bottom w:val="single" w:sz="4" w:space="0" w:color="auto"/>
            </w:tcBorders>
            <w:vAlign w:val="bottom"/>
          </w:tcPr>
          <w:p w14:paraId="55B6AA98" w14:textId="47756629" w:rsidR="006953EC" w:rsidRPr="00E374A2" w:rsidRDefault="006E5570" w:rsidP="006953EC">
            <w:pPr>
              <w:keepNext/>
              <w:keepLines/>
              <w:jc w:val="center"/>
              <w:rPr>
                <w:ins w:id="1098" w:author="Author"/>
                <w:color w:val="000000"/>
                <w:sz w:val="24"/>
                <w:szCs w:val="24"/>
              </w:rPr>
            </w:pPr>
            <w:ins w:id="1099" w:author="Author">
              <w:r w:rsidRPr="00E374A2">
                <w:rPr>
                  <w:color w:val="000000"/>
                  <w:sz w:val="24"/>
                  <w:szCs w:val="24"/>
                </w:rPr>
                <w:t>1239.5</w:t>
              </w:r>
            </w:ins>
          </w:p>
          <w:p w14:paraId="37D35D88" w14:textId="132035A5" w:rsidR="006E5570" w:rsidRPr="00C1210C" w:rsidRDefault="006E5570" w:rsidP="006953EC">
            <w:pPr>
              <w:keepNext/>
              <w:keepLines/>
              <w:jc w:val="center"/>
              <w:rPr>
                <w:ins w:id="1100" w:author="Author"/>
                <w:sz w:val="24"/>
                <w:szCs w:val="24"/>
              </w:rPr>
            </w:pPr>
            <w:ins w:id="1101" w:author="Author">
              <w:r w:rsidRPr="00966DB2">
                <w:rPr>
                  <w:color w:val="000000"/>
                  <w:sz w:val="24"/>
                  <w:szCs w:val="24"/>
                </w:rPr>
                <w:t>(1095.5, 1402.5)</w:t>
              </w:r>
            </w:ins>
          </w:p>
        </w:tc>
        <w:tc>
          <w:tcPr>
            <w:tcW w:w="1154" w:type="pct"/>
            <w:tcBorders>
              <w:bottom w:val="single" w:sz="4" w:space="0" w:color="auto"/>
            </w:tcBorders>
            <w:vAlign w:val="bottom"/>
          </w:tcPr>
          <w:p w14:paraId="58FF4159" w14:textId="7DDD0384" w:rsidR="006953EC" w:rsidRDefault="006E5570" w:rsidP="006953EC">
            <w:pPr>
              <w:keepNext/>
              <w:keepLines/>
              <w:jc w:val="center"/>
              <w:rPr>
                <w:ins w:id="1102" w:author="Author"/>
                <w:color w:val="000000"/>
                <w:sz w:val="24"/>
                <w:szCs w:val="24"/>
                <w:shd w:val="clear" w:color="auto" w:fill="FFFFFF"/>
              </w:rPr>
            </w:pPr>
            <w:ins w:id="1103" w:author="Author">
              <w:r w:rsidRPr="00966DB2">
                <w:rPr>
                  <w:color w:val="000000"/>
                  <w:sz w:val="24"/>
                  <w:szCs w:val="24"/>
                </w:rPr>
                <w:t>705.1</w:t>
              </w:r>
            </w:ins>
          </w:p>
          <w:p w14:paraId="42B7FE2D" w14:textId="41D66576" w:rsidR="006E5570" w:rsidRPr="00C1210C" w:rsidRDefault="006E5570" w:rsidP="006953EC">
            <w:pPr>
              <w:keepNext/>
              <w:keepLines/>
              <w:jc w:val="center"/>
              <w:rPr>
                <w:ins w:id="1104" w:author="Author"/>
                <w:sz w:val="24"/>
                <w:szCs w:val="24"/>
              </w:rPr>
            </w:pPr>
            <w:ins w:id="1105" w:author="Author">
              <w:r w:rsidRPr="00966DB2">
                <w:rPr>
                  <w:color w:val="000000"/>
                  <w:sz w:val="24"/>
                  <w:szCs w:val="24"/>
                </w:rPr>
                <w:t>(621.4, 800.2)</w:t>
              </w:r>
            </w:ins>
          </w:p>
        </w:tc>
        <w:tc>
          <w:tcPr>
            <w:tcW w:w="644" w:type="pct"/>
            <w:tcBorders>
              <w:bottom w:val="single" w:sz="4" w:space="0" w:color="auto"/>
            </w:tcBorders>
            <w:vAlign w:val="bottom"/>
          </w:tcPr>
          <w:p w14:paraId="54D5B8D1" w14:textId="22DCC9E1" w:rsidR="006953EC" w:rsidRDefault="006E5570" w:rsidP="006953EC">
            <w:pPr>
              <w:keepNext/>
              <w:keepLines/>
              <w:jc w:val="center"/>
              <w:rPr>
                <w:ins w:id="1106" w:author="Author"/>
                <w:color w:val="000000"/>
                <w:sz w:val="24"/>
                <w:szCs w:val="24"/>
                <w:shd w:val="clear" w:color="auto" w:fill="FFFFFF"/>
              </w:rPr>
            </w:pPr>
            <w:ins w:id="1107" w:author="Author">
              <w:r w:rsidRPr="00966DB2">
                <w:rPr>
                  <w:color w:val="000000"/>
                  <w:sz w:val="24"/>
                  <w:szCs w:val="24"/>
                </w:rPr>
                <w:t>1.76</w:t>
              </w:r>
            </w:ins>
          </w:p>
          <w:p w14:paraId="279EE109" w14:textId="2AECADD6" w:rsidR="006E5570" w:rsidRPr="00C1210C" w:rsidRDefault="006E5570" w:rsidP="006953EC">
            <w:pPr>
              <w:keepNext/>
              <w:keepLines/>
              <w:jc w:val="center"/>
              <w:rPr>
                <w:ins w:id="1108" w:author="Author"/>
                <w:sz w:val="24"/>
                <w:szCs w:val="24"/>
              </w:rPr>
            </w:pPr>
            <w:ins w:id="1109" w:author="Author">
              <w:r w:rsidRPr="00966DB2">
                <w:rPr>
                  <w:color w:val="000000"/>
                  <w:sz w:val="24"/>
                  <w:szCs w:val="24"/>
                </w:rPr>
                <w:t>(1.47, 2.10)</w:t>
              </w:r>
            </w:ins>
          </w:p>
        </w:tc>
        <w:tc>
          <w:tcPr>
            <w:tcW w:w="786" w:type="pct"/>
            <w:tcBorders>
              <w:bottom w:val="single" w:sz="4" w:space="0" w:color="auto"/>
            </w:tcBorders>
            <w:shd w:val="clear" w:color="auto" w:fill="auto"/>
            <w:vAlign w:val="bottom"/>
          </w:tcPr>
          <w:p w14:paraId="152BE433" w14:textId="77777777" w:rsidR="006E5570" w:rsidRPr="00C1210C" w:rsidRDefault="006E5570" w:rsidP="006953EC">
            <w:pPr>
              <w:keepNext/>
              <w:keepLines/>
              <w:jc w:val="center"/>
              <w:rPr>
                <w:ins w:id="1110" w:author="Author"/>
                <w:sz w:val="24"/>
                <w:szCs w:val="24"/>
              </w:rPr>
            </w:pPr>
            <w:ins w:id="1111" w:author="Author">
              <w:r w:rsidRPr="00C1210C">
                <w:rPr>
                  <w:color w:val="000000"/>
                  <w:sz w:val="24"/>
                  <w:szCs w:val="24"/>
                  <w:shd w:val="clear" w:color="auto" w:fill="FFFFFF"/>
                </w:rPr>
                <w:t>Y</w:t>
              </w:r>
            </w:ins>
          </w:p>
        </w:tc>
      </w:tr>
      <w:tr w:rsidR="00D3302B" w:rsidRPr="00C1210C" w14:paraId="0D4DAC2F" w14:textId="77777777" w:rsidTr="00A079A0">
        <w:trPr>
          <w:jc w:val="center"/>
          <w:ins w:id="1112" w:author="Author"/>
        </w:trPr>
        <w:tc>
          <w:tcPr>
            <w:tcW w:w="5000" w:type="pct"/>
            <w:gridSpan w:val="6"/>
            <w:tcBorders>
              <w:left w:val="nil"/>
              <w:bottom w:val="nil"/>
              <w:right w:val="nil"/>
            </w:tcBorders>
          </w:tcPr>
          <w:p w14:paraId="211CBCDF" w14:textId="043E59FA" w:rsidR="00D13E30" w:rsidRDefault="00D3302B" w:rsidP="00D3302B">
            <w:pPr>
              <w:rPr>
                <w:ins w:id="1113" w:author="Author"/>
                <w:color w:val="000000"/>
                <w:shd w:val="clear" w:color="auto" w:fill="FFFFFF"/>
              </w:rPr>
            </w:pPr>
            <w:ins w:id="1114" w:author="Author">
              <w:r w:rsidRPr="00966DB2">
                <w:rPr>
                  <w:color w:val="000000"/>
                </w:rPr>
                <w:t xml:space="preserve">Abbreviations: </w:t>
              </w:r>
              <w:r w:rsidR="00D13E30" w:rsidRPr="00966DB2">
                <w:rPr>
                  <w:color w:val="000000"/>
                </w:rPr>
                <w:t xml:space="preserve">CI = confidence interval; </w:t>
              </w:r>
              <w:r w:rsidRPr="00966DB2">
                <w:rPr>
                  <w:color w:val="000000"/>
                </w:rPr>
                <w:t>GMR = geometric mean ratio; GMT = geometric mean titer; LLOQ = lower limit of quantitation;</w:t>
              </w:r>
              <w:r w:rsidR="00D13E30" w:rsidRPr="00966DB2">
                <w:rPr>
                  <w:color w:val="000000"/>
                </w:rPr>
                <w:t xml:space="preserve"> </w:t>
              </w:r>
              <w:r w:rsidR="00A079A0" w:rsidRPr="00966DB2">
                <w:rPr>
                  <w:color w:val="000000"/>
                </w:rPr>
                <w:t>NAAT = n</w:t>
              </w:r>
              <w:r w:rsidR="00A079A0" w:rsidRPr="00966DB2">
                <w:rPr>
                  <w:color w:val="333333"/>
                </w:rPr>
                <w:t>ucleic-acid amplification test;</w:t>
              </w:r>
              <w:r w:rsidR="00A079A0" w:rsidRPr="00966DB2">
                <w:rPr>
                  <w:color w:val="000000"/>
                </w:rPr>
                <w:t xml:space="preserve"> </w:t>
              </w:r>
              <w:r w:rsidRPr="00966DB2">
                <w:rPr>
                  <w:color w:val="000000"/>
                </w:rPr>
                <w:t>NT50 = 50% neutralizing titer; SARS-CoV-2 = severe acute respiratory syndrome coronavirus 2.</w:t>
              </w:r>
            </w:ins>
          </w:p>
          <w:p w14:paraId="29E7A4DB" w14:textId="0B397803" w:rsidR="00D13E30" w:rsidRDefault="00D3302B" w:rsidP="00D3302B">
            <w:pPr>
              <w:rPr>
                <w:ins w:id="1115" w:author="Author"/>
                <w:color w:val="000000"/>
                <w:shd w:val="clear" w:color="auto" w:fill="FFFFFF"/>
              </w:rPr>
            </w:pPr>
            <w:ins w:id="1116" w:author="Author">
              <w:r w:rsidRPr="00966DB2">
                <w:rPr>
                  <w:color w:val="000000"/>
                </w:rPr>
                <w:t>Note: Participants who had no serological or virological evidence (up to 1 month after receipt of the last dose) of past SARS-CoV-2 infection (i</w:t>
              </w:r>
              <w:r w:rsidR="00D13E30" w:rsidRPr="00966DB2">
                <w:rPr>
                  <w:color w:val="000000"/>
                </w:rPr>
                <w:t>.</w:t>
              </w:r>
              <w:r w:rsidRPr="00966DB2">
                <w:rPr>
                  <w:color w:val="000000"/>
                </w:rPr>
                <w:t>e</w:t>
              </w:r>
              <w:r w:rsidR="00D13E30" w:rsidRPr="00966DB2">
                <w:rPr>
                  <w:color w:val="000000"/>
                </w:rPr>
                <w:t>.</w:t>
              </w:r>
              <w:r w:rsidRPr="00966DB2">
                <w:rPr>
                  <w:color w:val="000000"/>
                </w:rPr>
                <w:t>, N-binding antibody [serum] negative at Visit 1 and SARS-CoV-2 not detected by</w:t>
              </w:r>
              <w:r w:rsidR="00D13E30" w:rsidRPr="00966DB2">
                <w:rPr>
                  <w:color w:val="000000"/>
                </w:rPr>
                <w:t xml:space="preserve"> </w:t>
              </w:r>
              <w:r w:rsidRPr="00966DB2">
                <w:rPr>
                  <w:color w:val="000000"/>
                </w:rPr>
                <w:t>NAAT [nasal swab] at Visits 1 and 2), and had negative NAAT (nasal swab) at any unscheduled visit up to 1 month after Dose 2 were included in the analysis.</w:t>
              </w:r>
            </w:ins>
          </w:p>
          <w:p w14:paraId="35E78879" w14:textId="36BDB234" w:rsidR="00D13E30" w:rsidRDefault="00D3302B" w:rsidP="00D13E30">
            <w:pPr>
              <w:tabs>
                <w:tab w:val="left" w:pos="351"/>
              </w:tabs>
              <w:ind w:left="337" w:hanging="337"/>
              <w:rPr>
                <w:ins w:id="1117" w:author="Author"/>
                <w:color w:val="000000"/>
                <w:shd w:val="clear" w:color="auto" w:fill="FFFFFF"/>
              </w:rPr>
            </w:pPr>
            <w:ins w:id="1118" w:author="Author">
              <w:r w:rsidRPr="00966DB2">
                <w:rPr>
                  <w:color w:val="000000"/>
                </w:rPr>
                <w:t>a.</w:t>
              </w:r>
              <w:r w:rsidR="00D13E30" w:rsidRPr="00966DB2">
                <w:rPr>
                  <w:color w:val="000000"/>
                </w:rPr>
                <w:tab/>
              </w:r>
              <w:r w:rsidRPr="00966DB2">
                <w:rPr>
                  <w:color w:val="000000"/>
                </w:rPr>
                <w:t xml:space="preserve">n = Number of participants with valid and determinate assay results for the specified assay at the given dose/sampling time point. </w:t>
              </w:r>
            </w:ins>
          </w:p>
          <w:p w14:paraId="575E97FC" w14:textId="266A47B0" w:rsidR="00D13E30" w:rsidRDefault="00D3302B" w:rsidP="00D13E30">
            <w:pPr>
              <w:tabs>
                <w:tab w:val="left" w:pos="351"/>
              </w:tabs>
              <w:ind w:left="337" w:hanging="337"/>
              <w:rPr>
                <w:ins w:id="1119" w:author="Author"/>
                <w:color w:val="000000"/>
                <w:shd w:val="clear" w:color="auto" w:fill="FFFFFF"/>
              </w:rPr>
            </w:pPr>
            <w:ins w:id="1120" w:author="Author">
              <w:r w:rsidRPr="00966DB2">
                <w:rPr>
                  <w:color w:val="000000"/>
                </w:rPr>
                <w:t>b.</w:t>
              </w:r>
              <w:r w:rsidR="00D13E30" w:rsidRPr="00966DB2">
                <w:rPr>
                  <w:color w:val="000000"/>
                </w:rPr>
                <w:tab/>
              </w:r>
              <w:r w:rsidRPr="00966DB2">
                <w:rPr>
                  <w:color w:val="000000"/>
                </w:rPr>
                <w:t>Protocol-specified timing for blood sample collection.</w:t>
              </w:r>
            </w:ins>
          </w:p>
          <w:p w14:paraId="0D2D56C8" w14:textId="564CF9C3" w:rsidR="00D13E30" w:rsidRDefault="00D3302B" w:rsidP="00D13E30">
            <w:pPr>
              <w:tabs>
                <w:tab w:val="left" w:pos="351"/>
              </w:tabs>
              <w:ind w:left="337" w:hanging="337"/>
              <w:rPr>
                <w:ins w:id="1121" w:author="Author"/>
                <w:color w:val="000000"/>
                <w:shd w:val="clear" w:color="auto" w:fill="FFFFFF"/>
              </w:rPr>
            </w:pPr>
            <w:ins w:id="1122" w:author="Author">
              <w:r w:rsidRPr="00966DB2">
                <w:rPr>
                  <w:color w:val="000000"/>
                </w:rPr>
                <w:t>c.</w:t>
              </w:r>
              <w:r w:rsidR="00D13E30" w:rsidRPr="00966DB2">
                <w:rPr>
                  <w:color w:val="000000"/>
                </w:rPr>
                <w:tab/>
              </w:r>
              <w:r w:rsidRPr="00966DB2">
                <w:rPr>
                  <w:color w:val="000000"/>
                </w:rPr>
                <w:t xml:space="preserve">GMTs and 2-sided 95% CIs were calculated by exponentiating the mean logarithm of the titers and the corresponding CIs (based on the </w:t>
              </w:r>
              <w:proofErr w:type="gramStart"/>
              <w:r w:rsidRPr="00966DB2">
                <w:rPr>
                  <w:color w:val="000000"/>
                </w:rPr>
                <w:t>Student</w:t>
              </w:r>
              <w:proofErr w:type="gramEnd"/>
              <w:r w:rsidRPr="00966DB2">
                <w:rPr>
                  <w:color w:val="000000"/>
                </w:rPr>
                <w:t xml:space="preserve"> t distribution). Assay results below the LLOQ were set to 0.5 × LLOQ.</w:t>
              </w:r>
            </w:ins>
          </w:p>
          <w:p w14:paraId="664F6586" w14:textId="109CBDAF" w:rsidR="00D13E30" w:rsidRDefault="00D3302B" w:rsidP="00D13E30">
            <w:pPr>
              <w:tabs>
                <w:tab w:val="left" w:pos="351"/>
              </w:tabs>
              <w:ind w:left="337" w:hanging="337"/>
              <w:rPr>
                <w:ins w:id="1123" w:author="Author"/>
                <w:color w:val="000000"/>
                <w:shd w:val="clear" w:color="auto" w:fill="FFFFFF"/>
              </w:rPr>
            </w:pPr>
            <w:ins w:id="1124" w:author="Author">
              <w:r w:rsidRPr="00966DB2">
                <w:rPr>
                  <w:color w:val="000000"/>
                </w:rPr>
                <w:t>d.</w:t>
              </w:r>
              <w:r w:rsidR="00D13E30" w:rsidRPr="00966DB2">
                <w:rPr>
                  <w:color w:val="000000"/>
                </w:rPr>
                <w:tab/>
              </w:r>
              <w:r w:rsidRPr="00966DB2">
                <w:rPr>
                  <w:color w:val="000000"/>
                </w:rPr>
                <w:t>GMRs and 2-sided 95% CIs were calculated by exponentiating the mean difference of the logarithms of the titers (Group 1 [12</w:t>
              </w:r>
              <w:r w:rsidR="00D13E30" w:rsidRPr="00966DB2">
                <w:rPr>
                  <w:color w:val="000000"/>
                </w:rPr>
                <w:t xml:space="preserve"> through </w:t>
              </w:r>
              <w:r w:rsidRPr="00966DB2">
                <w:rPr>
                  <w:color w:val="000000"/>
                </w:rPr>
                <w:t>15 years</w:t>
              </w:r>
              <w:r w:rsidR="00D13E30" w:rsidRPr="00966DB2">
                <w:rPr>
                  <w:color w:val="000000"/>
                </w:rPr>
                <w:t xml:space="preserve"> of age</w:t>
              </w:r>
              <w:r w:rsidRPr="00966DB2">
                <w:rPr>
                  <w:color w:val="000000"/>
                </w:rPr>
                <w:t>] – Group 2 [16</w:t>
              </w:r>
              <w:r w:rsidR="00D13E30" w:rsidRPr="00966DB2">
                <w:rPr>
                  <w:color w:val="000000"/>
                </w:rPr>
                <w:t xml:space="preserve"> through </w:t>
              </w:r>
              <w:r w:rsidRPr="00966DB2">
                <w:rPr>
                  <w:color w:val="000000"/>
                </w:rPr>
                <w:t>25 years</w:t>
              </w:r>
              <w:r w:rsidR="00D13E30" w:rsidRPr="00966DB2">
                <w:rPr>
                  <w:color w:val="000000"/>
                </w:rPr>
                <w:t xml:space="preserve"> of age</w:t>
              </w:r>
              <w:r w:rsidRPr="00966DB2">
                <w:rPr>
                  <w:color w:val="000000"/>
                </w:rPr>
                <w:t xml:space="preserve">]) and the corresponding CI (based on the </w:t>
              </w:r>
              <w:proofErr w:type="gramStart"/>
              <w:r w:rsidRPr="00966DB2">
                <w:rPr>
                  <w:color w:val="000000"/>
                </w:rPr>
                <w:t>Student</w:t>
              </w:r>
              <w:proofErr w:type="gramEnd"/>
              <w:r w:rsidRPr="00966DB2">
                <w:rPr>
                  <w:color w:val="000000"/>
                </w:rPr>
                <w:t xml:space="preserve"> t distribution).</w:t>
              </w:r>
            </w:ins>
          </w:p>
          <w:p w14:paraId="407C5111" w14:textId="3FF362D2" w:rsidR="00D3302B" w:rsidRDefault="00D3302B" w:rsidP="00D13E30">
            <w:pPr>
              <w:tabs>
                <w:tab w:val="left" w:pos="351"/>
              </w:tabs>
              <w:ind w:left="337" w:hanging="337"/>
              <w:rPr>
                <w:ins w:id="1125" w:author="Author"/>
              </w:rPr>
            </w:pPr>
            <w:ins w:id="1126" w:author="Author">
              <w:r w:rsidRPr="00966DB2">
                <w:rPr>
                  <w:color w:val="000000"/>
                </w:rPr>
                <w:t>e.</w:t>
              </w:r>
              <w:r w:rsidR="00D13E30" w:rsidRPr="00966DB2">
                <w:rPr>
                  <w:color w:val="000000"/>
                </w:rPr>
                <w:tab/>
              </w:r>
              <w:r w:rsidRPr="00966DB2">
                <w:rPr>
                  <w:color w:val="000000"/>
                </w:rPr>
                <w:t>Noninferiority is declared if the lower bound of the 2-sided 95% CI for the GMR is greater than 0.67.</w:t>
              </w:r>
            </w:ins>
          </w:p>
          <w:p w14:paraId="10E71CEF" w14:textId="50FD7145" w:rsidR="009559CB" w:rsidRPr="00886682" w:rsidRDefault="009559CB" w:rsidP="00D13E30">
            <w:pPr>
              <w:tabs>
                <w:tab w:val="left" w:pos="351"/>
              </w:tabs>
              <w:ind w:left="337" w:hanging="337"/>
              <w:rPr>
                <w:ins w:id="1127" w:author="Author"/>
              </w:rPr>
            </w:pPr>
            <w:ins w:id="1128" w:author="Author">
              <w:r w:rsidRPr="00886682">
                <w:t>f.</w:t>
              </w:r>
              <w:r w:rsidR="00886682" w:rsidRPr="00886682">
                <w:t xml:space="preserve"> </w:t>
              </w:r>
              <w:r w:rsidR="00D13E30">
                <w:tab/>
              </w:r>
              <w:r w:rsidR="00886682" w:rsidRPr="00886682">
                <w:t xml:space="preserve">SARS-CoV-2 50% neutralization titers (NT50) were determined using the SARS-CoV-2 </w:t>
              </w:r>
              <w:proofErr w:type="spellStart"/>
              <w:r w:rsidR="00886682" w:rsidRPr="00886682">
                <w:t>mNeonGreen</w:t>
              </w:r>
              <w:proofErr w:type="spellEnd"/>
              <w:r w:rsidR="00886682" w:rsidRPr="00886682">
                <w:t xml:space="preserve"> Virus Microneutralization Assay. The assay uses a fluorescent reporter virus derived from the USA_WA1/2020 strain and virus neutralization </w:t>
              </w:r>
              <w:proofErr w:type="gramStart"/>
              <w:r w:rsidR="00886682" w:rsidRPr="00886682">
                <w:t>is</w:t>
              </w:r>
              <w:proofErr w:type="gramEnd"/>
              <w:r w:rsidR="00886682" w:rsidRPr="00886682">
                <w:t xml:space="preserve"> read on Vero cell monolayers. The sample NT50 is defined as the reciprocal serum dilution at which 50% of the virus is neutralized.</w:t>
              </w:r>
            </w:ins>
          </w:p>
        </w:tc>
      </w:tr>
    </w:tbl>
    <w:p w14:paraId="6CF3CE8F" w14:textId="77777777" w:rsidR="006E5570" w:rsidRPr="008D021A" w:rsidRDefault="006E5570" w:rsidP="00755975">
      <w:pPr>
        <w:rPr>
          <w:sz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8D021A">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8D021A">
      <w:pPr>
        <w:keepNext/>
        <w:keepLines/>
        <w:widowControl w:val="0"/>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8D021A">
      <w:pPr>
        <w:keepNext/>
        <w:keepLines/>
        <w:widowControl w:val="0"/>
        <w:rPr>
          <w:rFonts w:eastAsia="Arial"/>
          <w:sz w:val="24"/>
          <w:szCs w:val="24"/>
        </w:rPr>
      </w:pPr>
    </w:p>
    <w:p w14:paraId="4F8D95B6" w14:textId="77777777" w:rsidR="00CD3B32" w:rsidRPr="00CD3B32" w:rsidRDefault="00CD3B32" w:rsidP="008D021A">
      <w:pPr>
        <w:keepNext/>
        <w:keepLines/>
        <w:widowControl w:val="0"/>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8D021A">
      <w:pPr>
        <w:keepNext/>
        <w:rPr>
          <w:spacing w:val="-1"/>
          <w:sz w:val="24"/>
          <w:szCs w:val="24"/>
          <w:u w:val="single" w:color="000000"/>
        </w:rPr>
      </w:pPr>
      <w:bookmarkStart w:id="1129" w:name="_Hlk52021589"/>
      <w:r w:rsidRPr="000918D9">
        <w:rPr>
          <w:spacing w:val="-1"/>
          <w:sz w:val="24"/>
          <w:szCs w:val="24"/>
          <w:u w:val="single" w:color="000000"/>
        </w:rPr>
        <w:t>Frozen Vials Prior to Use</w:t>
      </w:r>
    </w:p>
    <w:bookmarkEnd w:id="1129"/>
    <w:p w14:paraId="40450E8D" w14:textId="77777777" w:rsidR="008A094A" w:rsidRPr="000918D9" w:rsidRDefault="008A094A" w:rsidP="008D021A">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w:t>
      </w:r>
      <w:r w:rsidR="00961C0F" w:rsidRPr="00961C0F">
        <w:rPr>
          <w:sz w:val="24"/>
          <w:szCs w:val="24"/>
        </w:rPr>
        <w:lastRenderedPageBreak/>
        <w:t xml:space="preserve">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8D021A">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8D021A">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ins w:id="1130" w:author="Autho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ins w:id="1131" w:author="Autho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8D021A">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8D021A">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8D021A">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8D021A">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8D021A">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8851B6"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8D021A">
      <w:pPr>
        <w:rPr>
          <w:sz w:val="24"/>
          <w:szCs w:val="24"/>
        </w:rPr>
      </w:pPr>
    </w:p>
    <w:p w14:paraId="43097731" w14:textId="414912F7" w:rsidR="00C41D40" w:rsidRDefault="00C41D40" w:rsidP="008D021A">
      <w:pPr>
        <w:rPr>
          <w:sz w:val="24"/>
          <w:szCs w:val="24"/>
        </w:rPr>
      </w:pPr>
    </w:p>
    <w:p w14:paraId="5D2E5A6E" w14:textId="5AEB4CE7" w:rsidR="009A125D" w:rsidRPr="00CE542B" w:rsidRDefault="00245115" w:rsidP="00114FC5">
      <w:pPr>
        <w:keepNext/>
        <w:rPr>
          <w:sz w:val="24"/>
          <w:szCs w:val="24"/>
        </w:rPr>
      </w:pPr>
      <w:r>
        <w:rPr>
          <w:noProof/>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8D021A">
      <w:pPr>
        <w:keepNext/>
        <w:rPr>
          <w:sz w:val="24"/>
          <w:szCs w:val="24"/>
        </w:rPr>
      </w:pPr>
      <w:r w:rsidRPr="00CE542B">
        <w:rPr>
          <w:sz w:val="24"/>
          <w:szCs w:val="24"/>
        </w:rPr>
        <w:t>Manufactured by</w:t>
      </w:r>
    </w:p>
    <w:p w14:paraId="5B026A35" w14:textId="77777777" w:rsidR="009A125D" w:rsidRPr="00CE542B" w:rsidRDefault="009A125D" w:rsidP="008D021A">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2DE1038A"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ins w:id="1132" w:author="Author">
        <w:r w:rsidR="002647F5">
          <w:rPr>
            <w:sz w:val="24"/>
            <w:szCs w:val="24"/>
            <w:lang w:val="en"/>
          </w:rPr>
          <w:t>8.0</w:t>
        </w:r>
      </w:ins>
      <w:del w:id="1133" w:author="Author">
        <w:r w:rsidR="00406592" w:rsidDel="00406592">
          <w:rPr>
            <w:sz w:val="24"/>
            <w:szCs w:val="24"/>
            <w:lang w:val="en"/>
          </w:rPr>
          <w:delText>7.0</w:delText>
        </w:r>
      </w:del>
    </w:p>
    <w:p w14:paraId="4F7D6BF0" w14:textId="19A2A371" w:rsidR="00266A09" w:rsidRDefault="00266A09" w:rsidP="00755975">
      <w:pPr>
        <w:tabs>
          <w:tab w:val="left" w:pos="288"/>
        </w:tabs>
        <w:rPr>
          <w:sz w:val="24"/>
          <w:szCs w:val="24"/>
          <w:lang w:val="en"/>
        </w:rPr>
      </w:pPr>
    </w:p>
    <w:p w14:paraId="373EE902" w14:textId="3911F15E"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del w:id="1134" w:author="Author">
        <w:r w:rsidR="00314CBA">
          <w:rPr>
            <w:sz w:val="24"/>
            <w:szCs w:val="24"/>
            <w:lang w:val="en"/>
          </w:rPr>
          <w:delText>0</w:delText>
        </w:r>
        <w:r w:rsidR="0010520F">
          <w:rPr>
            <w:sz w:val="24"/>
            <w:szCs w:val="24"/>
            <w:lang w:val="en"/>
          </w:rPr>
          <w:delText>6</w:delText>
        </w:r>
        <w:r w:rsidR="00495D6C">
          <w:rPr>
            <w:sz w:val="24"/>
            <w:szCs w:val="24"/>
            <w:lang w:val="en"/>
          </w:rPr>
          <w:delText xml:space="preserve"> </w:delText>
        </w:r>
        <w:r w:rsidR="0010520F">
          <w:rPr>
            <w:sz w:val="24"/>
            <w:szCs w:val="24"/>
            <w:lang w:val="en"/>
          </w:rPr>
          <w:delText>April</w:delText>
        </w:r>
      </w:del>
      <w:ins w:id="1135" w:author="Author">
        <w:r w:rsidR="002647F5">
          <w:rPr>
            <w:sz w:val="24"/>
            <w:szCs w:val="24"/>
            <w:lang w:val="en"/>
          </w:rPr>
          <w:t>10</w:t>
        </w:r>
        <w:r w:rsidR="000E3766">
          <w:rPr>
            <w:sz w:val="24"/>
            <w:szCs w:val="24"/>
            <w:lang w:val="en"/>
          </w:rPr>
          <w:t xml:space="preserve"> M</w:t>
        </w:r>
        <w:r w:rsidR="002647F5">
          <w:rPr>
            <w:sz w:val="24"/>
            <w:szCs w:val="24"/>
            <w:lang w:val="en"/>
          </w:rPr>
          <w:t>ay</w:t>
        </w:r>
      </w:ins>
      <w:r w:rsidR="000E3766">
        <w:rPr>
          <w:sz w:val="24"/>
          <w:szCs w:val="24"/>
          <w:lang w:val="en"/>
        </w:rPr>
        <w:t xml:space="preserve"> </w:t>
      </w:r>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A9CE6" w14:textId="77777777" w:rsidR="00C86159" w:rsidRDefault="00C86159">
      <w:r>
        <w:separator/>
      </w:r>
    </w:p>
  </w:endnote>
  <w:endnote w:type="continuationSeparator" w:id="0">
    <w:p w14:paraId="4FCBBF31" w14:textId="77777777" w:rsidR="00C86159" w:rsidRDefault="00C86159">
      <w:r>
        <w:continuationSeparator/>
      </w:r>
    </w:p>
  </w:endnote>
  <w:endnote w:type="continuationNotice" w:id="1">
    <w:p w14:paraId="02D19F5E" w14:textId="77777777" w:rsidR="00C86159" w:rsidRDefault="00C86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C86159" w:rsidRDefault="00C861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C86159" w:rsidRDefault="00C861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0A9ACECD" w:rsidR="00C86159" w:rsidRDefault="00C86159" w:rsidP="009D4E74">
    <w:pPr>
      <w:pStyle w:val="Footer"/>
      <w:tabs>
        <w:tab w:val="clear" w:pos="4513"/>
        <w:tab w:val="clear" w:pos="9026"/>
        <w:tab w:val="right" w:pos="8820"/>
      </w:tabs>
    </w:pPr>
    <w:r>
      <w:rPr>
        <w:noProof/>
      </w:rPr>
      <w:t xml:space="preserve">Revised: </w:t>
    </w:r>
    <w:del w:id="27" w:author="Author">
      <w:r>
        <w:rPr>
          <w:noProof/>
        </w:rPr>
        <w:delText>06 April</w:delText>
      </w:r>
    </w:del>
    <w:ins w:id="28" w:author="Author">
      <w:r w:rsidR="002647F5">
        <w:rPr>
          <w:noProof/>
        </w:rPr>
        <w:t>10</w:t>
      </w:r>
      <w:r>
        <w:rPr>
          <w:noProof/>
        </w:rPr>
        <w:t xml:space="preserve"> M</w:t>
      </w:r>
      <w:r w:rsidR="002647F5">
        <w:rPr>
          <w:noProof/>
        </w:rPr>
        <w:t>ay</w:t>
      </w:r>
    </w:ins>
    <w:r>
      <w:rPr>
        <w:noProof/>
      </w:rPr>
      <w:t xml:space="preserve">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87CB91C" w:rsidR="00C86159" w:rsidRPr="000C4A04" w:rsidRDefault="00C86159" w:rsidP="000C4A04">
    <w:pPr>
      <w:pStyle w:val="Footer"/>
      <w:tabs>
        <w:tab w:val="clear" w:pos="4513"/>
        <w:tab w:val="clear" w:pos="9026"/>
        <w:tab w:val="right" w:pos="8820"/>
      </w:tabs>
    </w:pPr>
    <w:r>
      <w:rPr>
        <w:noProof/>
      </w:rPr>
      <w:t xml:space="preserve">Revised: </w:t>
    </w:r>
    <w:del w:id="29" w:author="Author">
      <w:r>
        <w:rPr>
          <w:noProof/>
        </w:rPr>
        <w:delText>06 April</w:delText>
      </w:r>
    </w:del>
    <w:ins w:id="30" w:author="Author">
      <w:r w:rsidR="002647F5">
        <w:rPr>
          <w:noProof/>
        </w:rPr>
        <w:t>10</w:t>
      </w:r>
      <w:r>
        <w:rPr>
          <w:noProof/>
        </w:rPr>
        <w:t xml:space="preserve"> M</w:t>
      </w:r>
      <w:r w:rsidR="002647F5">
        <w:rPr>
          <w:noProof/>
        </w:rPr>
        <w:t>ay</w:t>
      </w:r>
    </w:ins>
    <w:r>
      <w:rPr>
        <w:noProof/>
      </w:rPr>
      <w:t xml:space="preserve">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C86159" w:rsidRPr="00C24C4B" w:rsidRDefault="00C86159"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0621037C" w:rsidR="00C86159" w:rsidRPr="009D4E74" w:rsidRDefault="00C86159" w:rsidP="009D4E74">
    <w:pPr>
      <w:pStyle w:val="Footer"/>
      <w:tabs>
        <w:tab w:val="clear" w:pos="4513"/>
        <w:tab w:val="clear" w:pos="9026"/>
        <w:tab w:val="right" w:pos="8820"/>
      </w:tabs>
    </w:pPr>
    <w:r>
      <w:rPr>
        <w:noProof/>
      </w:rPr>
      <w:t xml:space="preserve">Revised: </w:t>
    </w:r>
    <w:del w:id="43" w:author="Author">
      <w:r>
        <w:rPr>
          <w:noProof/>
        </w:rPr>
        <w:delText>06 April</w:delText>
      </w:r>
    </w:del>
    <w:ins w:id="44" w:author="Author">
      <w:r w:rsidR="002647F5">
        <w:rPr>
          <w:noProof/>
        </w:rPr>
        <w:t>10</w:t>
      </w:r>
      <w:r>
        <w:rPr>
          <w:noProof/>
        </w:rPr>
        <w:t xml:space="preserve"> M</w:t>
      </w:r>
      <w:r w:rsidR="002647F5">
        <w:rPr>
          <w:noProof/>
        </w:rPr>
        <w:t>ay</w:t>
      </w:r>
    </w:ins>
    <w:r>
      <w:rPr>
        <w:noProof/>
      </w:rPr>
      <w:t xml:space="preserve"> 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8F457" w14:textId="77777777" w:rsidR="00C86159" w:rsidRDefault="00C86159">
      <w:r>
        <w:separator/>
      </w:r>
    </w:p>
  </w:footnote>
  <w:footnote w:type="continuationSeparator" w:id="0">
    <w:p w14:paraId="0BD9E080" w14:textId="77777777" w:rsidR="00C86159" w:rsidRDefault="00C86159">
      <w:r>
        <w:continuationSeparator/>
      </w:r>
    </w:p>
  </w:footnote>
  <w:footnote w:type="continuationNotice" w:id="1">
    <w:p w14:paraId="7BCB8C66" w14:textId="77777777" w:rsidR="00C86159" w:rsidRDefault="00C861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2727193">
    <w:abstractNumId w:val="34"/>
  </w:num>
  <w:num w:numId="2" w16cid:durableId="693456383">
    <w:abstractNumId w:val="10"/>
  </w:num>
  <w:num w:numId="3" w16cid:durableId="1613438077">
    <w:abstractNumId w:val="21"/>
  </w:num>
  <w:num w:numId="4" w16cid:durableId="302926648">
    <w:abstractNumId w:val="28"/>
  </w:num>
  <w:num w:numId="5" w16cid:durableId="1328441415">
    <w:abstractNumId w:val="12"/>
  </w:num>
  <w:num w:numId="6" w16cid:durableId="281614462">
    <w:abstractNumId w:val="40"/>
  </w:num>
  <w:num w:numId="7" w16cid:durableId="1196697342">
    <w:abstractNumId w:val="22"/>
  </w:num>
  <w:num w:numId="8" w16cid:durableId="2132279427">
    <w:abstractNumId w:val="18"/>
  </w:num>
  <w:num w:numId="9" w16cid:durableId="1715545217">
    <w:abstractNumId w:val="0"/>
  </w:num>
  <w:num w:numId="10" w16cid:durableId="1152404056">
    <w:abstractNumId w:val="2"/>
  </w:num>
  <w:num w:numId="11" w16cid:durableId="2055806391">
    <w:abstractNumId w:val="4"/>
  </w:num>
  <w:num w:numId="12" w16cid:durableId="1010180895">
    <w:abstractNumId w:val="15"/>
  </w:num>
  <w:num w:numId="13" w16cid:durableId="1537541386">
    <w:abstractNumId w:val="27"/>
  </w:num>
  <w:num w:numId="14" w16cid:durableId="1574045607">
    <w:abstractNumId w:val="7"/>
  </w:num>
  <w:num w:numId="15" w16cid:durableId="929042663">
    <w:abstractNumId w:val="1"/>
  </w:num>
  <w:num w:numId="16" w16cid:durableId="1749771024">
    <w:abstractNumId w:val="35"/>
  </w:num>
  <w:num w:numId="17" w16cid:durableId="2026248048">
    <w:abstractNumId w:val="39"/>
  </w:num>
  <w:num w:numId="18" w16cid:durableId="1730497539">
    <w:abstractNumId w:val="30"/>
  </w:num>
  <w:num w:numId="19" w16cid:durableId="1117483899">
    <w:abstractNumId w:val="25"/>
  </w:num>
  <w:num w:numId="20" w16cid:durableId="1467158365">
    <w:abstractNumId w:val="31"/>
  </w:num>
  <w:num w:numId="21" w16cid:durableId="103233154">
    <w:abstractNumId w:val="6"/>
  </w:num>
  <w:num w:numId="22" w16cid:durableId="1952973858">
    <w:abstractNumId w:val="32"/>
  </w:num>
  <w:num w:numId="23" w16cid:durableId="1061444251">
    <w:abstractNumId w:val="41"/>
  </w:num>
  <w:num w:numId="24" w16cid:durableId="807936211">
    <w:abstractNumId w:val="19"/>
  </w:num>
  <w:num w:numId="25" w16cid:durableId="16171329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40232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27304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9254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297636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29152216">
    <w:abstractNumId w:val="16"/>
  </w:num>
  <w:num w:numId="31" w16cid:durableId="1267731294">
    <w:abstractNumId w:val="33"/>
  </w:num>
  <w:num w:numId="32" w16cid:durableId="116679832">
    <w:abstractNumId w:val="14"/>
  </w:num>
  <w:num w:numId="33" w16cid:durableId="550921318">
    <w:abstractNumId w:val="17"/>
  </w:num>
  <w:num w:numId="34" w16cid:durableId="1471096355">
    <w:abstractNumId w:val="8"/>
  </w:num>
  <w:num w:numId="35" w16cid:durableId="337002008">
    <w:abstractNumId w:val="9"/>
  </w:num>
  <w:num w:numId="36" w16cid:durableId="1459375354">
    <w:abstractNumId w:val="20"/>
  </w:num>
  <w:num w:numId="37" w16cid:durableId="708729217">
    <w:abstractNumId w:val="24"/>
  </w:num>
  <w:num w:numId="38" w16cid:durableId="363335669">
    <w:abstractNumId w:val="3"/>
  </w:num>
  <w:num w:numId="39" w16cid:durableId="972062209">
    <w:abstractNumId w:val="36"/>
  </w:num>
  <w:num w:numId="40" w16cid:durableId="1683898927">
    <w:abstractNumId w:val="26"/>
  </w:num>
  <w:num w:numId="41" w16cid:durableId="756175714">
    <w:abstractNumId w:val="29"/>
  </w:num>
  <w:num w:numId="42" w16cid:durableId="652104517">
    <w:abstractNumId w:val="5"/>
  </w:num>
  <w:num w:numId="43" w16cid:durableId="673797710">
    <w:abstractNumId w:val="13"/>
  </w:num>
  <w:num w:numId="44" w16cid:durableId="163863383">
    <w:abstractNumId w:val="23"/>
  </w:num>
  <w:num w:numId="45" w16cid:durableId="1506165651">
    <w:abstractNumId w:val="38"/>
  </w:num>
  <w:num w:numId="46" w16cid:durableId="1608350881">
    <w:abstractNumId w:val="37"/>
  </w:num>
  <w:num w:numId="47" w16cid:durableId="826172281">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41A3"/>
    <w:rsid w:val="000842F7"/>
    <w:rsid w:val="000848C9"/>
    <w:rsid w:val="00084B9E"/>
    <w:rsid w:val="0008567A"/>
    <w:rsid w:val="00085886"/>
    <w:rsid w:val="00085D33"/>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7F5"/>
    <w:rsid w:val="002649F7"/>
    <w:rsid w:val="00264B2F"/>
    <w:rsid w:val="00265635"/>
    <w:rsid w:val="0026586D"/>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39E"/>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15"/>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B14"/>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616"/>
    <w:rsid w:val="0040094F"/>
    <w:rsid w:val="00400ECF"/>
    <w:rsid w:val="00400FBE"/>
    <w:rsid w:val="00401B51"/>
    <w:rsid w:val="004020E4"/>
    <w:rsid w:val="00402252"/>
    <w:rsid w:val="00402C04"/>
    <w:rsid w:val="00402CE9"/>
    <w:rsid w:val="00403021"/>
    <w:rsid w:val="0040306F"/>
    <w:rsid w:val="004035B4"/>
    <w:rsid w:val="0040395C"/>
    <w:rsid w:val="00403B38"/>
    <w:rsid w:val="004049BD"/>
    <w:rsid w:val="0040571C"/>
    <w:rsid w:val="00405ADE"/>
    <w:rsid w:val="00405CA6"/>
    <w:rsid w:val="00405F37"/>
    <w:rsid w:val="00406592"/>
    <w:rsid w:val="00407058"/>
    <w:rsid w:val="00407491"/>
    <w:rsid w:val="00407658"/>
    <w:rsid w:val="0040798A"/>
    <w:rsid w:val="00407996"/>
    <w:rsid w:val="00407A8F"/>
    <w:rsid w:val="0041029A"/>
    <w:rsid w:val="004104A3"/>
    <w:rsid w:val="0041077B"/>
    <w:rsid w:val="004107B0"/>
    <w:rsid w:val="00410AA4"/>
    <w:rsid w:val="00410CF4"/>
    <w:rsid w:val="00411717"/>
    <w:rsid w:val="00411DEC"/>
    <w:rsid w:val="00411E62"/>
    <w:rsid w:val="00412197"/>
    <w:rsid w:val="0041264B"/>
    <w:rsid w:val="0041293D"/>
    <w:rsid w:val="00412EDA"/>
    <w:rsid w:val="0041372C"/>
    <w:rsid w:val="004143B7"/>
    <w:rsid w:val="0041460A"/>
    <w:rsid w:val="004147F5"/>
    <w:rsid w:val="00414F9C"/>
    <w:rsid w:val="004156A4"/>
    <w:rsid w:val="00415B90"/>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72C"/>
    <w:rsid w:val="00502ABE"/>
    <w:rsid w:val="005035BB"/>
    <w:rsid w:val="00503954"/>
    <w:rsid w:val="005039A1"/>
    <w:rsid w:val="005039A3"/>
    <w:rsid w:val="00503F05"/>
    <w:rsid w:val="00503F79"/>
    <w:rsid w:val="005045A1"/>
    <w:rsid w:val="00504E7D"/>
    <w:rsid w:val="00504FE8"/>
    <w:rsid w:val="00505365"/>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07A"/>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1B7"/>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30F6"/>
    <w:rsid w:val="00633597"/>
    <w:rsid w:val="00633D83"/>
    <w:rsid w:val="00634166"/>
    <w:rsid w:val="00634592"/>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58D4"/>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5AA4"/>
    <w:rsid w:val="006F63EF"/>
    <w:rsid w:val="006F67C9"/>
    <w:rsid w:val="006F687D"/>
    <w:rsid w:val="006F6C7E"/>
    <w:rsid w:val="006F6E6F"/>
    <w:rsid w:val="006F78EF"/>
    <w:rsid w:val="006F7C93"/>
    <w:rsid w:val="0070043C"/>
    <w:rsid w:val="00700737"/>
    <w:rsid w:val="00700774"/>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235"/>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76F"/>
    <w:rsid w:val="00787D29"/>
    <w:rsid w:val="00787F87"/>
    <w:rsid w:val="0079142A"/>
    <w:rsid w:val="0079157A"/>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15A"/>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E"/>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1B6"/>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21A"/>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6A4"/>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30C"/>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6DB2"/>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4F2"/>
    <w:rsid w:val="00A27A3C"/>
    <w:rsid w:val="00A27B81"/>
    <w:rsid w:val="00A303C0"/>
    <w:rsid w:val="00A30795"/>
    <w:rsid w:val="00A30894"/>
    <w:rsid w:val="00A30D69"/>
    <w:rsid w:val="00A31896"/>
    <w:rsid w:val="00A31EFB"/>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2DC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96"/>
    <w:rsid w:val="00AB61AE"/>
    <w:rsid w:val="00AB6245"/>
    <w:rsid w:val="00AB6339"/>
    <w:rsid w:val="00AB64EB"/>
    <w:rsid w:val="00AB6628"/>
    <w:rsid w:val="00AB6703"/>
    <w:rsid w:val="00AB6F2E"/>
    <w:rsid w:val="00AB7506"/>
    <w:rsid w:val="00AC0746"/>
    <w:rsid w:val="00AC161A"/>
    <w:rsid w:val="00AC165C"/>
    <w:rsid w:val="00AC1E56"/>
    <w:rsid w:val="00AC1F22"/>
    <w:rsid w:val="00AC302C"/>
    <w:rsid w:val="00AC3FC9"/>
    <w:rsid w:val="00AC536A"/>
    <w:rsid w:val="00AC5582"/>
    <w:rsid w:val="00AC59D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5CD0"/>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1F03"/>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49E8"/>
    <w:rsid w:val="00BA5069"/>
    <w:rsid w:val="00BA5721"/>
    <w:rsid w:val="00BA5D56"/>
    <w:rsid w:val="00BA5F46"/>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D7BF8"/>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70E3"/>
    <w:rsid w:val="00BE74F4"/>
    <w:rsid w:val="00BE76DB"/>
    <w:rsid w:val="00BE770B"/>
    <w:rsid w:val="00BE7B23"/>
    <w:rsid w:val="00BE7DB9"/>
    <w:rsid w:val="00BF09DA"/>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159"/>
    <w:rsid w:val="00C86378"/>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3EB"/>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4A2"/>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BA5"/>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6E86"/>
    <w:rsid w:val="00E670E8"/>
    <w:rsid w:val="00E67201"/>
    <w:rsid w:val="00E67876"/>
    <w:rsid w:val="00E67953"/>
    <w:rsid w:val="00E67BE0"/>
    <w:rsid w:val="00E703D0"/>
    <w:rsid w:val="00E70E78"/>
    <w:rsid w:val="00E710F6"/>
    <w:rsid w:val="00E713AB"/>
    <w:rsid w:val="00E7173B"/>
    <w:rsid w:val="00E71762"/>
    <w:rsid w:val="00E71F5B"/>
    <w:rsid w:val="00E73019"/>
    <w:rsid w:val="00E731E0"/>
    <w:rsid w:val="00E738D9"/>
    <w:rsid w:val="00E7401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B4D"/>
    <w:rsid w:val="00EB542F"/>
    <w:rsid w:val="00EB59DE"/>
    <w:rsid w:val="00EB5D99"/>
    <w:rsid w:val="00EB6191"/>
    <w:rsid w:val="00EB63E3"/>
    <w:rsid w:val="00EB7132"/>
    <w:rsid w:val="00EB76D2"/>
    <w:rsid w:val="00EB7BFF"/>
    <w:rsid w:val="00EB7C1F"/>
    <w:rsid w:val="00EB7D5C"/>
    <w:rsid w:val="00EC099C"/>
    <w:rsid w:val="00EC0C7D"/>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0C3"/>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12397</Words>
  <Characters>70668</Characters>
  <Application>Microsoft Office Word</Application>
  <DocSecurity>0</DocSecurity>
  <Lines>588</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82900</CharactersWithSpaces>
  <SharedDoc>false</SharedDoc>
  <HLinks>
    <vt:vector size="114" baseType="variant">
      <vt:variant>
        <vt:i4>3014705</vt:i4>
      </vt:variant>
      <vt:variant>
        <vt:i4>54</vt:i4>
      </vt:variant>
      <vt:variant>
        <vt:i4>0</vt:i4>
      </vt:variant>
      <vt:variant>
        <vt:i4>5</vt:i4>
      </vt:variant>
      <vt:variant>
        <vt:lpwstr>http://www.cvdvaccine.com/</vt:lpwstr>
      </vt:variant>
      <vt:variant>
        <vt:lpwstr/>
      </vt:variant>
      <vt:variant>
        <vt:i4>3014705</vt:i4>
      </vt:variant>
      <vt:variant>
        <vt:i4>51</vt:i4>
      </vt:variant>
      <vt:variant>
        <vt:i4>0</vt:i4>
      </vt:variant>
      <vt:variant>
        <vt:i4>5</vt:i4>
      </vt:variant>
      <vt:variant>
        <vt:lpwstr>http://www.cvdvaccine.com/</vt:lpwstr>
      </vt:variant>
      <vt:variant>
        <vt:lpwstr/>
      </vt:variant>
      <vt:variant>
        <vt:i4>1376261</vt:i4>
      </vt:variant>
      <vt:variant>
        <vt:i4>48</vt:i4>
      </vt:variant>
      <vt:variant>
        <vt:i4>0</vt:i4>
      </vt:variant>
      <vt:variant>
        <vt:i4>5</vt:i4>
      </vt:variant>
      <vt:variant>
        <vt:lpwstr>https://www.cdc.gov/vaccines/programs/iis/about.html</vt:lpwstr>
      </vt:variant>
      <vt:variant>
        <vt:lpwstr/>
      </vt:variant>
      <vt:variant>
        <vt:i4>4587538</vt:i4>
      </vt:variant>
      <vt:variant>
        <vt:i4>45</vt:i4>
      </vt:variant>
      <vt:variant>
        <vt:i4>0</vt:i4>
      </vt:variant>
      <vt:variant>
        <vt:i4>5</vt:i4>
      </vt:variant>
      <vt:variant>
        <vt:lpwstr>http://www.pfizersafetyreporting.com/</vt:lpwstr>
      </vt:variant>
      <vt:variant>
        <vt:lpwstr/>
      </vt:variant>
      <vt:variant>
        <vt:i4>7995435</vt:i4>
      </vt:variant>
      <vt:variant>
        <vt:i4>42</vt:i4>
      </vt:variant>
      <vt:variant>
        <vt:i4>0</vt:i4>
      </vt:variant>
      <vt:variant>
        <vt:i4>5</vt:i4>
      </vt:variant>
      <vt:variant>
        <vt:lpwstr>https://vaers.hhs.gov/reportevent.html</vt:lpwstr>
      </vt:variant>
      <vt:variant>
        <vt:lpwstr/>
      </vt:variant>
      <vt:variant>
        <vt:i4>2097161</vt:i4>
      </vt:variant>
      <vt:variant>
        <vt:i4>39</vt:i4>
      </vt:variant>
      <vt:variant>
        <vt:i4>0</vt:i4>
      </vt:variant>
      <vt:variant>
        <vt:i4>5</vt:i4>
      </vt:variant>
      <vt:variant>
        <vt:lpwstr>mailto:cicp@hrsa.gov</vt:lpwstr>
      </vt:variant>
      <vt:variant>
        <vt:lpwstr/>
      </vt:variant>
      <vt:variant>
        <vt:i4>4653138</vt:i4>
      </vt:variant>
      <vt:variant>
        <vt:i4>36</vt:i4>
      </vt:variant>
      <vt:variant>
        <vt:i4>0</vt:i4>
      </vt:variant>
      <vt:variant>
        <vt:i4>5</vt:i4>
      </vt:variant>
      <vt:variant>
        <vt:lpwstr>http://www.hrsa.gov/cicp</vt:lpwstr>
      </vt:variant>
      <vt:variant>
        <vt:lpwstr/>
      </vt:variant>
      <vt:variant>
        <vt:i4>4522062</vt:i4>
      </vt:variant>
      <vt:variant>
        <vt:i4>33</vt:i4>
      </vt:variant>
      <vt:variant>
        <vt:i4>0</vt:i4>
      </vt:variant>
      <vt:variant>
        <vt:i4>5</vt:i4>
      </vt:variant>
      <vt:variant>
        <vt:lpwstr>https://www.fda.gov/emergency-preparedness-and-response/mcm-legal-regulatory-and-policy-framework/emergency-use-authorization</vt:lpwstr>
      </vt:variant>
      <vt:variant>
        <vt:lpwstr/>
      </vt:variant>
      <vt:variant>
        <vt:i4>65603</vt:i4>
      </vt:variant>
      <vt:variant>
        <vt:i4>30</vt:i4>
      </vt:variant>
      <vt:variant>
        <vt:i4>0</vt:i4>
      </vt:variant>
      <vt:variant>
        <vt:i4>5</vt:i4>
      </vt:variant>
      <vt:variant>
        <vt:lpwstr>https://tips.hhs.gov/</vt:lpwstr>
      </vt:variant>
      <vt:variant>
        <vt:lpwstr/>
      </vt:variant>
      <vt:variant>
        <vt:i4>7209010</vt:i4>
      </vt:variant>
      <vt:variant>
        <vt:i4>27</vt:i4>
      </vt:variant>
      <vt:variant>
        <vt:i4>0</vt:i4>
      </vt:variant>
      <vt:variant>
        <vt:i4>5</vt:i4>
      </vt:variant>
      <vt:variant>
        <vt:lpwstr>https://www.cdc.gov/vaccines/covid-19/provider-enrollment.html</vt:lpwstr>
      </vt:variant>
      <vt:variant>
        <vt:lpwstr/>
      </vt:variant>
      <vt:variant>
        <vt:i4>3014705</vt:i4>
      </vt:variant>
      <vt:variant>
        <vt:i4>24</vt:i4>
      </vt:variant>
      <vt:variant>
        <vt:i4>0</vt:i4>
      </vt:variant>
      <vt:variant>
        <vt:i4>5</vt:i4>
      </vt:variant>
      <vt:variant>
        <vt:lpwstr>http://www.cvdvaccine.com/</vt:lpwstr>
      </vt:variant>
      <vt:variant>
        <vt:lpwstr/>
      </vt:variant>
      <vt:variant>
        <vt:i4>4587538</vt:i4>
      </vt:variant>
      <vt:variant>
        <vt:i4>21</vt:i4>
      </vt:variant>
      <vt:variant>
        <vt:i4>0</vt:i4>
      </vt:variant>
      <vt:variant>
        <vt:i4>5</vt:i4>
      </vt:variant>
      <vt:variant>
        <vt:lpwstr>http://www.pfizersafetyreporting.com/</vt:lpwstr>
      </vt:variant>
      <vt:variant>
        <vt:lpwstr/>
      </vt:variant>
      <vt:variant>
        <vt:i4>7995435</vt:i4>
      </vt:variant>
      <vt:variant>
        <vt:i4>18</vt:i4>
      </vt:variant>
      <vt:variant>
        <vt:i4>0</vt:i4>
      </vt:variant>
      <vt:variant>
        <vt:i4>5</vt:i4>
      </vt:variant>
      <vt:variant>
        <vt:lpwstr>https://vaers.hhs.gov/reportevent.html</vt:lpwstr>
      </vt:variant>
      <vt:variant>
        <vt:lpwstr/>
      </vt:variant>
      <vt:variant>
        <vt:i4>4718671</vt:i4>
      </vt:variant>
      <vt:variant>
        <vt:i4>15</vt:i4>
      </vt:variant>
      <vt:variant>
        <vt:i4>0</vt:i4>
      </vt:variant>
      <vt:variant>
        <vt:i4>5</vt:i4>
      </vt:variant>
      <vt:variant>
        <vt:lpwstr>http://www.cdc.gov/vsafe</vt:lpwstr>
      </vt:variant>
      <vt:variant>
        <vt:lpwstr/>
      </vt:variant>
      <vt:variant>
        <vt:i4>3538988</vt:i4>
      </vt:variant>
      <vt:variant>
        <vt:i4>12</vt:i4>
      </vt:variant>
      <vt:variant>
        <vt:i4>0</vt:i4>
      </vt:variant>
      <vt:variant>
        <vt:i4>5</vt:i4>
      </vt:variant>
      <vt:variant>
        <vt:lpwstr>http://www.clinicaltrials.gov/</vt:lpwstr>
      </vt:variant>
      <vt:variant>
        <vt:lpwstr/>
      </vt:variant>
      <vt:variant>
        <vt:i4>3014705</vt:i4>
      </vt:variant>
      <vt:variant>
        <vt:i4>9</vt:i4>
      </vt:variant>
      <vt:variant>
        <vt:i4>0</vt:i4>
      </vt:variant>
      <vt:variant>
        <vt:i4>5</vt:i4>
      </vt:variant>
      <vt:variant>
        <vt:lpwstr>http://www.cvdvaccine.com/</vt:lpwstr>
      </vt:variant>
      <vt:variant>
        <vt:lpwstr/>
      </vt:variant>
      <vt:variant>
        <vt:i4>7536682</vt:i4>
      </vt:variant>
      <vt:variant>
        <vt:i4>6</vt:i4>
      </vt:variant>
      <vt:variant>
        <vt:i4>0</vt:i4>
      </vt:variant>
      <vt:variant>
        <vt:i4>5</vt:i4>
      </vt:variant>
      <vt:variant>
        <vt:lpwstr>https://www.cdc.gov/vaccines/covid-19/clinical-considerations/managing-anaphylaxis.html</vt:lpwstr>
      </vt:variant>
      <vt:variant>
        <vt:lpwstr/>
      </vt:variant>
      <vt:variant>
        <vt:i4>7143538</vt:i4>
      </vt:variant>
      <vt:variant>
        <vt:i4>3</vt:i4>
      </vt:variant>
      <vt:variant>
        <vt:i4>0</vt:i4>
      </vt:variant>
      <vt:variant>
        <vt:i4>5</vt:i4>
      </vt:variant>
      <vt:variant>
        <vt:lpwstr>https://clinicaltrials.gov/</vt:lpwstr>
      </vt:variant>
      <vt:variant>
        <vt:lpwstr/>
      </vt:variant>
      <vt:variant>
        <vt:i4>3014705</vt:i4>
      </vt:variant>
      <vt:variant>
        <vt:i4>0</vt:i4>
      </vt:variant>
      <vt:variant>
        <vt:i4>0</vt:i4>
      </vt:variant>
      <vt:variant>
        <vt:i4>5</vt:i4>
      </vt:variant>
      <vt:variant>
        <vt:lpwstr>http://www.cvdvaccine.com/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2025-04-30T16:29:00Z</dcterms:created>
  <dcterms:modified xsi:type="dcterms:W3CDTF">2025-04-30T16:29:00Z</dcterms:modified>
</cp:coreProperties>
</file>