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E4A6C" w14:textId="77777777" w:rsidR="00210B84" w:rsidRPr="00210B84" w:rsidRDefault="00210B84" w:rsidP="00755975">
      <w:pPr>
        <w:jc w:val="center"/>
        <w:rPr>
          <w:rFonts w:ascii="Arial" w:hAnsi="Arial" w:cs="Arial"/>
          <w:b/>
          <w:bCs/>
          <w:sz w:val="24"/>
          <w:szCs w:val="24"/>
        </w:rPr>
      </w:pPr>
      <w:bookmarkStart w:id="0" w:name="_bookmark0"/>
      <w:bookmarkEnd w:id="0"/>
      <w:r w:rsidRPr="00210B84">
        <w:rPr>
          <w:rFonts w:ascii="Arial" w:hAnsi="Arial" w:cs="Arial"/>
          <w:b/>
          <w:bCs/>
          <w:sz w:val="24"/>
          <w:szCs w:val="24"/>
        </w:rPr>
        <w:t>FACT SHEET FOR HEALTHCARE PROVIDERS ADMINISTERING VACCINE (VACCINATION PROVIDERS)</w:t>
      </w:r>
    </w:p>
    <w:p w14:paraId="2B29E515" w14:textId="77777777" w:rsidR="00210B84" w:rsidRPr="00210B84" w:rsidRDefault="00210B84" w:rsidP="00755975">
      <w:pPr>
        <w:jc w:val="center"/>
        <w:rPr>
          <w:rFonts w:ascii="Arial" w:hAnsi="Arial" w:cs="Arial"/>
          <w:b/>
          <w:bCs/>
          <w:sz w:val="24"/>
          <w:szCs w:val="24"/>
        </w:rPr>
      </w:pPr>
    </w:p>
    <w:p w14:paraId="014613ED" w14:textId="77777777" w:rsidR="00210B84" w:rsidRPr="00210B84" w:rsidRDefault="00210B84" w:rsidP="00755975">
      <w:pPr>
        <w:jc w:val="center"/>
        <w:rPr>
          <w:rFonts w:ascii="Arial" w:hAnsi="Arial" w:cs="Arial"/>
          <w:b/>
          <w:bCs/>
          <w:sz w:val="24"/>
          <w:szCs w:val="24"/>
        </w:rPr>
      </w:pPr>
      <w:r w:rsidRPr="00210B84">
        <w:rPr>
          <w:rFonts w:ascii="Arial" w:hAnsi="Arial" w:cs="Arial"/>
          <w:b/>
          <w:bCs/>
          <w:sz w:val="24"/>
          <w:szCs w:val="24"/>
        </w:rPr>
        <w:t>EMERGENCY USE AUTHORIZATION (EUA) OF</w:t>
      </w:r>
    </w:p>
    <w:p w14:paraId="78770E89" w14:textId="77777777" w:rsidR="00210B84" w:rsidRPr="00210B84" w:rsidRDefault="00210B84" w:rsidP="00755975">
      <w:pPr>
        <w:jc w:val="center"/>
        <w:rPr>
          <w:rFonts w:ascii="Arial" w:hAnsi="Arial" w:cs="Arial"/>
          <w:b/>
          <w:bCs/>
          <w:sz w:val="24"/>
          <w:szCs w:val="24"/>
        </w:rPr>
      </w:pPr>
      <w:r w:rsidRPr="00210B84">
        <w:rPr>
          <w:rFonts w:ascii="Arial" w:hAnsi="Arial" w:cs="Arial"/>
          <w:b/>
          <w:bCs/>
          <w:sz w:val="24"/>
          <w:szCs w:val="24"/>
        </w:rPr>
        <w:t>THE PFIZER-BIONTECH COVID-19 VACCINE TO PREVENT CORONAVIRUS DISEASE 2019 (COVID-19)</w:t>
      </w:r>
    </w:p>
    <w:p w14:paraId="0A759AC1" w14:textId="77777777" w:rsidR="00210B84" w:rsidRPr="00210B84" w:rsidRDefault="00210B84" w:rsidP="00755975">
      <w:pPr>
        <w:jc w:val="center"/>
        <w:rPr>
          <w:rFonts w:ascii="Arial" w:hAnsi="Arial" w:cs="Arial"/>
          <w:b/>
          <w:bCs/>
          <w:sz w:val="24"/>
          <w:szCs w:val="24"/>
        </w:rPr>
      </w:pPr>
    </w:p>
    <w:p w14:paraId="5CBE9C3A" w14:textId="2533C8AA" w:rsidR="00210B84" w:rsidRPr="00210B84" w:rsidRDefault="00210B84" w:rsidP="00755975">
      <w:pPr>
        <w:rPr>
          <w:rFonts w:ascii="Arial" w:hAnsi="Arial" w:cs="Arial"/>
          <w:sz w:val="24"/>
          <w:szCs w:val="24"/>
        </w:rPr>
      </w:pPr>
      <w:r w:rsidRPr="00210B84">
        <w:rPr>
          <w:rFonts w:ascii="Arial" w:hAnsi="Arial" w:cs="Arial"/>
          <w:sz w:val="24"/>
          <w:szCs w:val="24"/>
        </w:rPr>
        <w:t xml:space="preserve">The U.S. Food and Drug Administration (FDA) has issued an Emergency Use Authorization (EUA) to permit the emergency use of the unapproved product, </w:t>
      </w:r>
      <w:r w:rsidRPr="00210B84">
        <w:rPr>
          <w:rFonts w:ascii="Arial" w:hAnsi="Arial" w:cs="Arial"/>
          <w:b/>
          <w:bCs/>
          <w:sz w:val="24"/>
          <w:szCs w:val="24"/>
        </w:rPr>
        <w:t>Pfizer-BioNTech COVID-19 Vaccine</w:t>
      </w:r>
      <w:r w:rsidRPr="00210B84">
        <w:rPr>
          <w:rFonts w:ascii="Arial" w:hAnsi="Arial" w:cs="Arial"/>
          <w:sz w:val="24"/>
          <w:szCs w:val="24"/>
        </w:rPr>
        <w:t>, for active immunization to prevent COVID</w:t>
      </w:r>
      <w:r w:rsidRPr="00210B84">
        <w:rPr>
          <w:rFonts w:ascii="Arial" w:hAnsi="Arial" w:cs="Arial"/>
          <w:sz w:val="24"/>
          <w:szCs w:val="24"/>
        </w:rPr>
        <w:noBreakHyphen/>
        <w:t xml:space="preserve">19 in individuals </w:t>
      </w:r>
      <w:r w:rsidR="00B9682F">
        <w:rPr>
          <w:rFonts w:ascii="Arial" w:hAnsi="Arial" w:cs="Arial"/>
          <w:sz w:val="24"/>
          <w:szCs w:val="24"/>
        </w:rPr>
        <w:t>12</w:t>
      </w:r>
      <w:r w:rsidRPr="00210B84">
        <w:rPr>
          <w:rFonts w:ascii="Arial" w:hAnsi="Arial" w:cs="Arial"/>
          <w:sz w:val="24"/>
          <w:szCs w:val="24"/>
        </w:rPr>
        <w:t xml:space="preserve"> years of age and older.</w:t>
      </w:r>
    </w:p>
    <w:p w14:paraId="177C4D2A" w14:textId="77777777" w:rsidR="00210B84" w:rsidRPr="00210B84" w:rsidRDefault="00210B84" w:rsidP="00755975">
      <w:pPr>
        <w:rPr>
          <w:rFonts w:ascii="Arial" w:hAnsi="Arial" w:cs="Arial"/>
          <w:b/>
          <w:bCs/>
          <w:sz w:val="24"/>
          <w:szCs w:val="24"/>
        </w:rPr>
      </w:pPr>
    </w:p>
    <w:p w14:paraId="16A913E9" w14:textId="77777777" w:rsidR="00210B84" w:rsidRPr="00210B84" w:rsidRDefault="00210B84" w:rsidP="00755975">
      <w:pPr>
        <w:rPr>
          <w:rFonts w:ascii="Arial" w:hAnsi="Arial" w:cs="Arial"/>
          <w:sz w:val="24"/>
          <w:szCs w:val="22"/>
        </w:rPr>
      </w:pPr>
      <w:r w:rsidRPr="00210B84">
        <w:rPr>
          <w:rFonts w:ascii="Arial" w:hAnsi="Arial" w:cs="Arial"/>
          <w:b/>
          <w:bCs/>
          <w:sz w:val="24"/>
          <w:szCs w:val="24"/>
        </w:rPr>
        <w:t>SUMMARY OF INSTRUCTIONS FOR COVID-19 VACCINATION PROVIDERS</w:t>
      </w:r>
    </w:p>
    <w:p w14:paraId="6F6D8857" w14:textId="77777777" w:rsidR="00210B84" w:rsidRPr="00210B84" w:rsidRDefault="00210B84" w:rsidP="00755975">
      <w:pPr>
        <w:rPr>
          <w:rFonts w:ascii="Arial" w:hAnsi="Arial" w:cs="Arial"/>
          <w:sz w:val="24"/>
          <w:szCs w:val="22"/>
        </w:rPr>
      </w:pPr>
    </w:p>
    <w:p w14:paraId="5814625F" w14:textId="40063138" w:rsidR="00210B84" w:rsidRPr="00210B84" w:rsidRDefault="00210B84" w:rsidP="00755975">
      <w:pPr>
        <w:rPr>
          <w:rFonts w:ascii="Arial" w:hAnsi="Arial" w:cs="Arial"/>
          <w:sz w:val="24"/>
          <w:szCs w:val="24"/>
        </w:rPr>
      </w:pPr>
      <w:r w:rsidRPr="00210B84">
        <w:rPr>
          <w:rFonts w:ascii="Arial" w:hAnsi="Arial" w:cs="Arial"/>
          <w:sz w:val="24"/>
          <w:szCs w:val="22"/>
        </w:rPr>
        <w:t>Vaccination</w:t>
      </w:r>
      <w:r w:rsidRPr="00210B84">
        <w:rPr>
          <w:rFonts w:ascii="Arial" w:hAnsi="Arial" w:cs="Arial"/>
          <w:sz w:val="24"/>
          <w:szCs w:val="24"/>
        </w:rPr>
        <w:t xml:space="preserve"> providers enrolled in the federal COVID-19 Vaccination Program must report all vaccine administration errors, all serious adverse events, cases of Multisystem Inflammatory Syndrome (MIS) in adults and children, and cases of COVID-19 that result in hospitalization or death following administration of Pfizer</w:t>
      </w:r>
      <w:r w:rsidRPr="00210B84">
        <w:rPr>
          <w:rFonts w:ascii="Arial" w:hAnsi="Arial" w:cs="Arial"/>
          <w:sz w:val="24"/>
          <w:szCs w:val="24"/>
        </w:rPr>
        <w:noBreakHyphen/>
        <w:t>BioNTech COVID</w:t>
      </w:r>
      <w:r w:rsidRPr="00210B84">
        <w:rPr>
          <w:rFonts w:ascii="Arial" w:hAnsi="Arial" w:cs="Arial"/>
          <w:sz w:val="24"/>
          <w:szCs w:val="24"/>
        </w:rPr>
        <w:noBreakHyphen/>
        <w:t>19 Vaccine. See “MANDATORY REQUIREMENTS FOR PFIZER-BIONTECH COVID-19 VACCINE ADMINISTRATION UNDER EMERGENCY USE AUTHORIZATION” for</w:t>
      </w:r>
      <w:r w:rsidRPr="00210B84">
        <w:rPr>
          <w:rFonts w:ascii="Arial" w:hAnsi="Arial" w:cs="Arial"/>
          <w:b/>
          <w:bCs/>
          <w:sz w:val="24"/>
          <w:szCs w:val="24"/>
        </w:rPr>
        <w:t xml:space="preserve"> </w:t>
      </w:r>
      <w:r w:rsidRPr="00210B84">
        <w:rPr>
          <w:rFonts w:ascii="Arial" w:hAnsi="Arial" w:cs="Arial"/>
          <w:sz w:val="24"/>
          <w:szCs w:val="24"/>
        </w:rPr>
        <w:t>reporting requirements.</w:t>
      </w:r>
    </w:p>
    <w:p w14:paraId="210EBE97" w14:textId="77777777" w:rsidR="00210B84" w:rsidRPr="00210B84" w:rsidRDefault="00210B84" w:rsidP="00755975">
      <w:pPr>
        <w:jc w:val="center"/>
        <w:rPr>
          <w:rFonts w:ascii="Arial" w:hAnsi="Arial" w:cs="Arial"/>
          <w:sz w:val="24"/>
          <w:szCs w:val="24"/>
        </w:rPr>
      </w:pPr>
      <w:bookmarkStart w:id="1" w:name="_Hlk46158969"/>
    </w:p>
    <w:p w14:paraId="7A0E83E1" w14:textId="2504D9E8" w:rsidR="00210B84" w:rsidRPr="00210B84" w:rsidRDefault="00210B84" w:rsidP="00755975">
      <w:pPr>
        <w:rPr>
          <w:rFonts w:ascii="Arial" w:hAnsi="Arial" w:cs="Arial"/>
          <w:sz w:val="24"/>
          <w:szCs w:val="24"/>
        </w:rPr>
      </w:pPr>
      <w:r w:rsidRPr="00210B84">
        <w:rPr>
          <w:rFonts w:ascii="Arial" w:hAnsi="Arial" w:cs="Arial"/>
          <w:sz w:val="24"/>
          <w:szCs w:val="24"/>
        </w:rPr>
        <w:t>The Pfizer-BioNTech COVID-19 Vaccine is a suspension for intramuscular injection</w:t>
      </w:r>
      <w:r w:rsidR="009A5631">
        <w:rPr>
          <w:rFonts w:ascii="Arial" w:hAnsi="Arial" w:cs="Arial"/>
          <w:sz w:val="24"/>
          <w:szCs w:val="24"/>
        </w:rPr>
        <w:t xml:space="preserve"> administered as a series of two doses (0.3 mL each) 3 weeks apart</w:t>
      </w:r>
      <w:r w:rsidRPr="00210B84">
        <w:rPr>
          <w:rFonts w:ascii="Arial" w:hAnsi="Arial" w:cs="Arial"/>
          <w:sz w:val="24"/>
          <w:szCs w:val="24"/>
        </w:rPr>
        <w:t>.</w:t>
      </w:r>
    </w:p>
    <w:bookmarkEnd w:id="1"/>
    <w:p w14:paraId="772A42A2" w14:textId="77777777" w:rsidR="00C15CC5" w:rsidRDefault="00C15CC5" w:rsidP="00755975">
      <w:pPr>
        <w:rPr>
          <w:rFonts w:ascii="Arial" w:hAnsi="Arial" w:cs="Arial"/>
          <w:sz w:val="24"/>
          <w:szCs w:val="24"/>
        </w:rPr>
      </w:pPr>
    </w:p>
    <w:p w14:paraId="19E65649" w14:textId="5E6F8410" w:rsidR="00210B84" w:rsidRPr="00210B84" w:rsidRDefault="00210B84" w:rsidP="00755975">
      <w:pPr>
        <w:rPr>
          <w:rFonts w:ascii="Arial" w:hAnsi="Arial" w:cs="Arial"/>
          <w:sz w:val="24"/>
          <w:szCs w:val="24"/>
        </w:rPr>
      </w:pPr>
      <w:r w:rsidRPr="00210B84">
        <w:rPr>
          <w:rFonts w:ascii="Arial" w:hAnsi="Arial" w:cs="Arial"/>
          <w:sz w:val="24"/>
          <w:szCs w:val="24"/>
        </w:rPr>
        <w:t xml:space="preserve">See </w:t>
      </w:r>
      <w:r w:rsidR="009A5631">
        <w:rPr>
          <w:rFonts w:ascii="Arial" w:hAnsi="Arial" w:cs="Arial"/>
          <w:sz w:val="24"/>
          <w:szCs w:val="24"/>
        </w:rPr>
        <w:t>this Fact Sheet</w:t>
      </w:r>
      <w:r w:rsidRPr="00210B84">
        <w:rPr>
          <w:rFonts w:ascii="Arial" w:hAnsi="Arial" w:cs="Arial"/>
          <w:sz w:val="24"/>
          <w:szCs w:val="24"/>
        </w:rPr>
        <w:t xml:space="preserve"> for instructions for preparation and administration.</w:t>
      </w:r>
      <w:r w:rsidR="009A5631">
        <w:rPr>
          <w:rFonts w:ascii="Arial" w:hAnsi="Arial" w:cs="Arial"/>
          <w:sz w:val="24"/>
          <w:szCs w:val="24"/>
        </w:rPr>
        <w:t xml:space="preserve"> This Fact Sheet may have been updated. For the most recent Fact Sheet, please see </w:t>
      </w:r>
      <w:hyperlink r:id="rId7" w:history="1">
        <w:r w:rsidR="009A5631" w:rsidRPr="008B6028">
          <w:rPr>
            <w:rStyle w:val="Hyperlink"/>
            <w:rFonts w:ascii="Arial" w:hAnsi="Arial" w:cs="Arial"/>
            <w:sz w:val="24"/>
            <w:szCs w:val="24"/>
          </w:rPr>
          <w:t>www.cvdvaccine.com</w:t>
        </w:r>
      </w:hyperlink>
      <w:r w:rsidR="009A5631">
        <w:rPr>
          <w:rFonts w:ascii="Arial" w:hAnsi="Arial" w:cs="Arial"/>
          <w:sz w:val="24"/>
          <w:szCs w:val="24"/>
        </w:rPr>
        <w:t>.</w:t>
      </w:r>
    </w:p>
    <w:p w14:paraId="3488F8A0" w14:textId="77777777" w:rsidR="00210B84" w:rsidRPr="00210B84" w:rsidRDefault="00210B84" w:rsidP="00755975">
      <w:pPr>
        <w:rPr>
          <w:rFonts w:ascii="Arial" w:hAnsi="Arial" w:cs="Arial"/>
          <w:sz w:val="24"/>
          <w:szCs w:val="24"/>
        </w:rPr>
      </w:pPr>
    </w:p>
    <w:p w14:paraId="05B6DE42" w14:textId="77777777" w:rsidR="00210B84" w:rsidRPr="00210B84" w:rsidRDefault="00210B84" w:rsidP="00755975">
      <w:pPr>
        <w:rPr>
          <w:rFonts w:ascii="Arial" w:eastAsia="Helvetica" w:hAnsi="Arial" w:cs="Arial"/>
          <w:b/>
          <w:i/>
          <w:sz w:val="24"/>
          <w:szCs w:val="24"/>
        </w:rPr>
      </w:pPr>
      <w:r w:rsidRPr="00210B84">
        <w:rPr>
          <w:rFonts w:ascii="Arial" w:hAnsi="Arial" w:cs="Arial"/>
          <w:sz w:val="24"/>
          <w:szCs w:val="24"/>
        </w:rPr>
        <w:t>For information on clinical trials that are testing the use of the Pfizer-BioNTech COVID-19 Vaccine for active immunization against</w:t>
      </w:r>
      <w:r w:rsidRPr="00210B84">
        <w:rPr>
          <w:rFonts w:ascii="Calibri" w:hAnsi="Calibri" w:cs="Arial"/>
          <w:sz w:val="24"/>
          <w:szCs w:val="24"/>
        </w:rPr>
        <w:t xml:space="preserve"> </w:t>
      </w:r>
      <w:r w:rsidRPr="00210B84">
        <w:rPr>
          <w:rFonts w:ascii="Arial" w:hAnsi="Arial" w:cs="Arial"/>
          <w:sz w:val="24"/>
          <w:szCs w:val="24"/>
        </w:rPr>
        <w:t>COVID</w:t>
      </w:r>
      <w:r w:rsidRPr="00210B84">
        <w:rPr>
          <w:rFonts w:ascii="Arial" w:hAnsi="Arial" w:cs="Arial"/>
          <w:sz w:val="24"/>
          <w:szCs w:val="24"/>
        </w:rPr>
        <w:noBreakHyphen/>
        <w:t xml:space="preserve">19, please see </w:t>
      </w:r>
      <w:hyperlink r:id="rId8">
        <w:r w:rsidRPr="00210B84">
          <w:rPr>
            <w:rFonts w:ascii="Arial" w:hAnsi="Arial" w:cs="Arial"/>
            <w:color w:val="0000FF"/>
            <w:sz w:val="24"/>
            <w:szCs w:val="24"/>
            <w:u w:val="single"/>
          </w:rPr>
          <w:t>www.clinicaltrials.gov</w:t>
        </w:r>
      </w:hyperlink>
      <w:r w:rsidRPr="00210B84">
        <w:rPr>
          <w:rFonts w:ascii="Arial" w:hAnsi="Arial" w:cs="Arial"/>
          <w:sz w:val="24"/>
          <w:szCs w:val="24"/>
        </w:rPr>
        <w:t xml:space="preserve">. </w:t>
      </w:r>
    </w:p>
    <w:p w14:paraId="6A9C7AD0" w14:textId="4BAF919A" w:rsidR="00210B84" w:rsidRPr="00210B84" w:rsidRDefault="00210B84" w:rsidP="00755975">
      <w:pPr>
        <w:keepNext/>
        <w:rPr>
          <w:rFonts w:ascii="Arial" w:eastAsia="Arial" w:hAnsi="Arial" w:cs="Arial"/>
          <w:sz w:val="24"/>
          <w:szCs w:val="24"/>
        </w:rPr>
      </w:pPr>
    </w:p>
    <w:p w14:paraId="49015FD3" w14:textId="77777777" w:rsidR="00210B84" w:rsidRPr="00210B84" w:rsidRDefault="00210B84" w:rsidP="00755975">
      <w:pPr>
        <w:rPr>
          <w:rFonts w:ascii="Arial" w:hAnsi="Arial" w:cs="Arial"/>
          <w:b/>
          <w:sz w:val="24"/>
          <w:szCs w:val="24"/>
        </w:rPr>
      </w:pPr>
      <w:r w:rsidRPr="00210B84">
        <w:rPr>
          <w:rFonts w:ascii="Arial" w:hAnsi="Arial" w:cs="Arial"/>
          <w:b/>
          <w:sz w:val="24"/>
          <w:szCs w:val="24"/>
        </w:rPr>
        <w:t xml:space="preserve">DESCRIPTION OF COVID-19 </w:t>
      </w:r>
    </w:p>
    <w:p w14:paraId="54C5F8CB" w14:textId="77777777" w:rsidR="00210B84" w:rsidRPr="00210B84" w:rsidRDefault="00210B84" w:rsidP="00755975">
      <w:pPr>
        <w:rPr>
          <w:rFonts w:ascii="Arial" w:hAnsi="Arial" w:cs="Arial"/>
          <w:sz w:val="24"/>
          <w:szCs w:val="24"/>
        </w:rPr>
      </w:pPr>
    </w:p>
    <w:p w14:paraId="49E6671A" w14:textId="2B4B457A" w:rsidR="00210B84" w:rsidRPr="0002745F" w:rsidRDefault="00210B84" w:rsidP="00755975">
      <w:pPr>
        <w:rPr>
          <w:rFonts w:ascii="Arial" w:hAnsi="Arial" w:cs="Arial"/>
          <w:sz w:val="24"/>
          <w:szCs w:val="24"/>
        </w:rPr>
      </w:pPr>
      <w:r w:rsidRPr="00210B84">
        <w:rPr>
          <w:rFonts w:ascii="Arial" w:hAnsi="Arial" w:cs="Arial"/>
          <w:sz w:val="24"/>
          <w:szCs w:val="24"/>
        </w:rPr>
        <w:t>Coronavirus disease 2019 (COVID-19) is an infectious disease caused by the novel coronavirus, SARS-CoV-2</w:t>
      </w:r>
      <w:r w:rsidRPr="00210B84" w:rsidDel="00FE05BC">
        <w:rPr>
          <w:rFonts w:ascii="Arial" w:hAnsi="Arial" w:cs="Arial"/>
          <w:sz w:val="24"/>
          <w:szCs w:val="24"/>
        </w:rPr>
        <w:t xml:space="preserve">, </w:t>
      </w:r>
      <w:r w:rsidRPr="00210B84">
        <w:rPr>
          <w:rFonts w:ascii="Arial" w:hAnsi="Arial" w:cs="Arial"/>
          <w:sz w:val="24"/>
          <w:szCs w:val="24"/>
        </w:rPr>
        <w:t xml:space="preserve">that appeared </w:t>
      </w:r>
      <w:r w:rsidRPr="00210B84" w:rsidDel="00FE05BC">
        <w:rPr>
          <w:rFonts w:ascii="Arial" w:hAnsi="Arial" w:cs="Arial"/>
          <w:sz w:val="24"/>
          <w:szCs w:val="24"/>
        </w:rPr>
        <w:t>in late 2019</w:t>
      </w:r>
      <w:r w:rsidRPr="00210B84">
        <w:rPr>
          <w:rFonts w:ascii="Arial" w:hAnsi="Arial" w:cs="Arial"/>
          <w:sz w:val="24"/>
          <w:szCs w:val="24"/>
        </w:rPr>
        <w:t>. It is predominantly a respiratory illness that can affect other organs. People with COVID-19 have reported a wide range of symptoms, ranging from mild symptoms to severe illness. Symptoms may appear 2</w:t>
      </w:r>
      <w:r w:rsidR="0043782E">
        <w:rPr>
          <w:rFonts w:ascii="Arial" w:hAnsi="Arial" w:cs="Arial"/>
          <w:sz w:val="24"/>
          <w:szCs w:val="24"/>
        </w:rPr>
        <w:t xml:space="preserve"> to </w:t>
      </w:r>
      <w:r w:rsidRPr="00210B84">
        <w:rPr>
          <w:rFonts w:ascii="Arial" w:hAnsi="Arial" w:cs="Arial"/>
          <w:sz w:val="24"/>
          <w:szCs w:val="24"/>
        </w:rPr>
        <w:t>14 days after exposure to the virus. Symptoms may include: fever or chills; cough; shortness of breath; fatigue; muscle or</w:t>
      </w:r>
      <w:r w:rsidRPr="00210B84" w:rsidDel="004B7C43">
        <w:rPr>
          <w:rFonts w:ascii="Arial" w:hAnsi="Arial" w:cs="Arial"/>
          <w:sz w:val="24"/>
          <w:szCs w:val="24"/>
        </w:rPr>
        <w:t xml:space="preserve"> </w:t>
      </w:r>
      <w:r w:rsidRPr="00210B84">
        <w:rPr>
          <w:rFonts w:ascii="Arial" w:hAnsi="Arial" w:cs="Arial"/>
          <w:sz w:val="24"/>
          <w:szCs w:val="24"/>
        </w:rPr>
        <w:t>body aches; headache; new loss of taste or smell; sore throat; congestion or runny nose; nausea or vomiting; diarrhea.</w:t>
      </w:r>
    </w:p>
    <w:p w14:paraId="407BD381" w14:textId="77777777" w:rsidR="0002745F" w:rsidRPr="0002745F" w:rsidRDefault="0002745F" w:rsidP="00755975">
      <w:pPr>
        <w:rPr>
          <w:rFonts w:ascii="Arial" w:hAnsi="Arial" w:cs="Arial"/>
          <w:sz w:val="24"/>
          <w:szCs w:val="24"/>
        </w:rPr>
      </w:pPr>
    </w:p>
    <w:p w14:paraId="2A86370C" w14:textId="77777777" w:rsidR="00B507C4" w:rsidRPr="00B507C4" w:rsidRDefault="00B507C4" w:rsidP="00755975">
      <w:pPr>
        <w:keepNext/>
        <w:rPr>
          <w:rFonts w:ascii="Arial" w:hAnsi="Arial" w:cs="Arial"/>
          <w:b/>
          <w:bCs/>
          <w:sz w:val="24"/>
          <w:szCs w:val="24"/>
        </w:rPr>
      </w:pPr>
      <w:r w:rsidRPr="00B507C4">
        <w:rPr>
          <w:rFonts w:ascii="Arial" w:hAnsi="Arial" w:cs="Arial"/>
          <w:b/>
          <w:bCs/>
          <w:sz w:val="24"/>
          <w:szCs w:val="24"/>
        </w:rPr>
        <w:lastRenderedPageBreak/>
        <w:t>DOSAGE AND ADMINISTRATION</w:t>
      </w:r>
    </w:p>
    <w:p w14:paraId="79FA8698" w14:textId="77777777" w:rsidR="00B507C4" w:rsidRPr="00B507C4" w:rsidRDefault="00B507C4" w:rsidP="00755975">
      <w:pPr>
        <w:keepNext/>
        <w:rPr>
          <w:rFonts w:ascii="Arial" w:hAnsi="Arial" w:cs="Arial"/>
          <w:sz w:val="24"/>
          <w:szCs w:val="24"/>
        </w:rPr>
      </w:pPr>
    </w:p>
    <w:p w14:paraId="1B0A811D" w14:textId="77777777" w:rsidR="00B507C4" w:rsidRPr="00B507C4" w:rsidRDefault="00B507C4" w:rsidP="00755975">
      <w:pPr>
        <w:keepNext/>
        <w:rPr>
          <w:rFonts w:ascii="Arial" w:eastAsia="Arial" w:hAnsi="Arial" w:cs="Arial"/>
          <w:b/>
          <w:bCs/>
          <w:sz w:val="24"/>
          <w:szCs w:val="24"/>
        </w:rPr>
      </w:pPr>
      <w:bookmarkStart w:id="2" w:name="_Hlk48569081"/>
      <w:r w:rsidRPr="00B507C4">
        <w:rPr>
          <w:rFonts w:ascii="Arial" w:eastAsia="Arial" w:hAnsi="Arial" w:cs="Arial"/>
          <w:b/>
          <w:bCs/>
          <w:sz w:val="24"/>
          <w:szCs w:val="24"/>
        </w:rPr>
        <w:t>Storage and Handling</w:t>
      </w:r>
    </w:p>
    <w:p w14:paraId="7D07EDCE" w14:textId="008551B6" w:rsidR="00B507C4" w:rsidRDefault="00B507C4" w:rsidP="00755975">
      <w:pPr>
        <w:keepNext/>
        <w:keepLines/>
        <w:rPr>
          <w:rFonts w:ascii="Arial" w:eastAsia="Arial" w:hAnsi="Arial" w:cs="Arial"/>
          <w:sz w:val="24"/>
          <w:szCs w:val="24"/>
        </w:rPr>
      </w:pPr>
    </w:p>
    <w:p w14:paraId="159C52AA" w14:textId="2D26344F" w:rsidR="0043782E" w:rsidRDefault="00174D63" w:rsidP="00755975">
      <w:pPr>
        <w:keepNext/>
        <w:keepLines/>
        <w:rPr>
          <w:rFonts w:ascii="Arial" w:eastAsia="Arial" w:hAnsi="Arial" w:cs="Arial"/>
          <w:sz w:val="24"/>
          <w:szCs w:val="24"/>
        </w:rPr>
      </w:pPr>
      <w:r>
        <w:rPr>
          <w:rFonts w:ascii="Arial" w:eastAsia="Arial" w:hAnsi="Arial" w:cs="Arial"/>
          <w:sz w:val="24"/>
          <w:szCs w:val="24"/>
        </w:rPr>
        <w:t>During storage, minimize exposure to room light, and avoid exposure to direct sunlight and ultraviolet light.</w:t>
      </w:r>
    </w:p>
    <w:p w14:paraId="2DB18AB9" w14:textId="0F23B4C0" w:rsidR="00174D63" w:rsidRDefault="00174D63" w:rsidP="00755975">
      <w:pPr>
        <w:keepNext/>
        <w:keepLines/>
        <w:rPr>
          <w:rFonts w:ascii="Arial" w:eastAsia="Arial" w:hAnsi="Arial" w:cs="Arial"/>
          <w:sz w:val="24"/>
          <w:szCs w:val="24"/>
        </w:rPr>
      </w:pPr>
    </w:p>
    <w:p w14:paraId="67D9DF8C" w14:textId="1F9B6DC4" w:rsidR="00174D63" w:rsidRDefault="00174D63" w:rsidP="00755975">
      <w:pPr>
        <w:keepNext/>
        <w:keepLines/>
        <w:rPr>
          <w:rFonts w:ascii="Arial" w:eastAsia="Arial" w:hAnsi="Arial" w:cs="Arial"/>
          <w:sz w:val="24"/>
          <w:szCs w:val="24"/>
        </w:rPr>
      </w:pPr>
      <w:r>
        <w:rPr>
          <w:rFonts w:ascii="Arial" w:eastAsia="Arial" w:hAnsi="Arial" w:cs="Arial"/>
          <w:sz w:val="24"/>
          <w:szCs w:val="24"/>
        </w:rPr>
        <w:t>Do not refreeze thawed vials.</w:t>
      </w:r>
    </w:p>
    <w:p w14:paraId="28CEC4DB" w14:textId="77777777" w:rsidR="00174D63" w:rsidRPr="00B507C4" w:rsidRDefault="00174D63" w:rsidP="00755975">
      <w:pPr>
        <w:keepNext/>
        <w:keepLines/>
        <w:rPr>
          <w:rFonts w:ascii="Arial" w:eastAsia="Arial" w:hAnsi="Arial" w:cs="Arial"/>
          <w:sz w:val="24"/>
          <w:szCs w:val="24"/>
        </w:rPr>
      </w:pPr>
    </w:p>
    <w:p w14:paraId="343AE17C" w14:textId="77777777" w:rsidR="00B507C4" w:rsidRPr="00B507C4" w:rsidRDefault="00B507C4" w:rsidP="00755975">
      <w:pPr>
        <w:keepNext/>
        <w:keepLines/>
        <w:rPr>
          <w:rFonts w:ascii="Arial" w:eastAsia="Arial" w:hAnsi="Arial" w:cs="Arial"/>
          <w:sz w:val="24"/>
          <w:szCs w:val="24"/>
          <w:u w:val="single" w:color="000000"/>
        </w:rPr>
      </w:pPr>
      <w:r w:rsidRPr="00B507C4">
        <w:rPr>
          <w:rFonts w:ascii="Arial" w:eastAsia="Arial" w:hAnsi="Arial" w:cs="Arial"/>
          <w:sz w:val="24"/>
          <w:szCs w:val="24"/>
          <w:u w:val="single" w:color="000000"/>
        </w:rPr>
        <w:t>Frozen Vials Prior to Use</w:t>
      </w:r>
      <w:bookmarkEnd w:id="2"/>
    </w:p>
    <w:p w14:paraId="51E93061" w14:textId="77777777" w:rsidR="00B507C4" w:rsidRPr="00B507C4" w:rsidRDefault="00B507C4" w:rsidP="00755975">
      <w:pPr>
        <w:keepNext/>
        <w:keepLines/>
        <w:outlineLvl w:val="0"/>
        <w:rPr>
          <w:rFonts w:ascii="Arial" w:eastAsia="Arial" w:hAnsi="Arial" w:cs="Arial"/>
          <w:sz w:val="24"/>
          <w:szCs w:val="24"/>
        </w:rPr>
      </w:pPr>
      <w:bookmarkStart w:id="3" w:name="_Hlk46239454"/>
    </w:p>
    <w:p w14:paraId="79F1ED60" w14:textId="1C36EB10" w:rsidR="00B507C4" w:rsidRPr="00B507C4" w:rsidRDefault="00B507C4" w:rsidP="00755975">
      <w:pPr>
        <w:keepNext/>
        <w:keepLines/>
        <w:outlineLvl w:val="0"/>
        <w:rPr>
          <w:rFonts w:ascii="Arial" w:eastAsia="Arial" w:hAnsi="Arial" w:cs="Arial"/>
          <w:sz w:val="24"/>
          <w:szCs w:val="24"/>
        </w:rPr>
      </w:pPr>
      <w:r w:rsidRPr="00B507C4">
        <w:rPr>
          <w:rFonts w:ascii="Arial" w:eastAsia="Arial" w:hAnsi="Arial" w:cs="Arial"/>
          <w:sz w:val="24"/>
          <w:szCs w:val="24"/>
        </w:rPr>
        <w:t>Cartons of Pfizer-</w:t>
      </w:r>
      <w:r w:rsidRPr="00B507C4">
        <w:rPr>
          <w:rFonts w:ascii="Arial" w:eastAsia="Arial" w:hAnsi="Arial" w:cs="Arial"/>
          <w:bCs/>
          <w:sz w:val="24"/>
          <w:szCs w:val="24"/>
        </w:rPr>
        <w:t xml:space="preserve">BioNTech COVID-19 Vaccine </w:t>
      </w:r>
      <w:r w:rsidRPr="00B507C4">
        <w:rPr>
          <w:rFonts w:ascii="Arial" w:eastAsia="Arial" w:hAnsi="Arial" w:cs="Arial"/>
          <w:sz w:val="24"/>
          <w:szCs w:val="24"/>
        </w:rPr>
        <w:t xml:space="preserve">Multiple Dose </w:t>
      </w:r>
      <w:r w:rsidRPr="008861AA">
        <w:rPr>
          <w:rFonts w:ascii="Arial" w:eastAsia="Arial" w:hAnsi="Arial" w:cs="Arial"/>
          <w:sz w:val="24"/>
          <w:szCs w:val="24"/>
        </w:rPr>
        <w:t>Vials</w:t>
      </w:r>
      <w:r w:rsidRPr="00B507C4">
        <w:rPr>
          <w:rFonts w:ascii="Arial" w:eastAsia="Arial" w:hAnsi="Arial" w:cs="Arial"/>
          <w:sz w:val="24"/>
          <w:szCs w:val="24"/>
        </w:rPr>
        <w:t xml:space="preserve"> arrive in thermal containers with dry ice. Once received, remove the vial cartons immediately from the thermal container and </w:t>
      </w:r>
      <w:r w:rsidR="001476FD">
        <w:rPr>
          <w:rFonts w:ascii="Arial" w:eastAsia="Arial" w:hAnsi="Arial" w:cs="Arial"/>
          <w:sz w:val="24"/>
          <w:szCs w:val="24"/>
        </w:rPr>
        <w:t xml:space="preserve">preferably </w:t>
      </w:r>
      <w:r w:rsidRPr="00B507C4">
        <w:rPr>
          <w:rFonts w:ascii="Arial" w:eastAsia="Arial" w:hAnsi="Arial" w:cs="Arial"/>
          <w:sz w:val="24"/>
          <w:szCs w:val="24"/>
        </w:rPr>
        <w:t xml:space="preserve">store in </w:t>
      </w:r>
      <w:r w:rsidRPr="00B507C4">
        <w:rPr>
          <w:rFonts w:ascii="Arial" w:eastAsia="Arial" w:hAnsi="Arial" w:cs="Arial"/>
          <w:bCs/>
          <w:sz w:val="24"/>
          <w:szCs w:val="24"/>
        </w:rPr>
        <w:t xml:space="preserve">an ultra-low temperature </w:t>
      </w:r>
      <w:r w:rsidRPr="00B507C4">
        <w:rPr>
          <w:rFonts w:ascii="Arial" w:eastAsia="Arial" w:hAnsi="Arial" w:cs="Arial"/>
          <w:sz w:val="24"/>
          <w:szCs w:val="24"/>
        </w:rPr>
        <w:t xml:space="preserve">freezer between </w:t>
      </w:r>
      <w:r w:rsidRPr="00B507C4">
        <w:rPr>
          <w:rFonts w:ascii="Arial" w:eastAsia="Arial" w:hAnsi="Arial" w:cs="Arial"/>
          <w:sz w:val="24"/>
          <w:szCs w:val="24"/>
        </w:rPr>
        <w:noBreakHyphen/>
        <w:t xml:space="preserve">80ºC to </w:t>
      </w:r>
      <w:r w:rsidRPr="00B507C4">
        <w:rPr>
          <w:rFonts w:ascii="Arial" w:eastAsia="Arial" w:hAnsi="Arial" w:cs="Arial"/>
          <w:sz w:val="24"/>
          <w:szCs w:val="24"/>
        </w:rPr>
        <w:noBreakHyphen/>
        <w:t>60ºC (</w:t>
      </w:r>
      <w:r w:rsidRPr="00B507C4">
        <w:rPr>
          <w:rFonts w:ascii="Arial" w:eastAsia="Arial" w:hAnsi="Arial" w:cs="Arial"/>
          <w:sz w:val="24"/>
          <w:szCs w:val="24"/>
        </w:rPr>
        <w:noBreakHyphen/>
        <w:t xml:space="preserve">112ºF to </w:t>
      </w:r>
      <w:r w:rsidRPr="00B507C4">
        <w:rPr>
          <w:rFonts w:ascii="Arial" w:eastAsia="Arial" w:hAnsi="Arial" w:cs="Arial"/>
          <w:sz w:val="24"/>
          <w:szCs w:val="24"/>
        </w:rPr>
        <w:noBreakHyphen/>
        <w:t>76ºF)</w:t>
      </w:r>
      <w:r w:rsidR="001A070C">
        <w:rPr>
          <w:rFonts w:ascii="Arial" w:eastAsia="Arial" w:hAnsi="Arial" w:cs="Arial"/>
          <w:sz w:val="24"/>
          <w:szCs w:val="24"/>
        </w:rPr>
        <w:t xml:space="preserve"> </w:t>
      </w:r>
      <w:r w:rsidR="001A070C" w:rsidRPr="001A070C">
        <w:rPr>
          <w:rFonts w:ascii="Arial" w:eastAsia="Arial" w:hAnsi="Arial" w:cs="Arial"/>
          <w:sz w:val="24"/>
          <w:szCs w:val="24"/>
        </w:rPr>
        <w:t xml:space="preserve">until the expiry date printed on the label. Alternatively, vials may be stored at -25°C to -15°C (-13°F to 5°F) for </w:t>
      </w:r>
      <w:r w:rsidR="00B9734D">
        <w:rPr>
          <w:rFonts w:ascii="Arial" w:eastAsia="Arial" w:hAnsi="Arial" w:cs="Arial"/>
          <w:sz w:val="24"/>
          <w:szCs w:val="24"/>
        </w:rPr>
        <w:t>up to</w:t>
      </w:r>
      <w:r w:rsidR="001A070C" w:rsidRPr="001A070C">
        <w:rPr>
          <w:rFonts w:ascii="Arial" w:eastAsia="Arial" w:hAnsi="Arial" w:cs="Arial"/>
          <w:sz w:val="24"/>
          <w:szCs w:val="24"/>
        </w:rPr>
        <w:t xml:space="preserve"> 2 weeks</w:t>
      </w:r>
      <w:r w:rsidRPr="00B507C4">
        <w:rPr>
          <w:rFonts w:ascii="Arial" w:eastAsia="Arial" w:hAnsi="Arial" w:cs="Arial"/>
          <w:sz w:val="24"/>
          <w:szCs w:val="24"/>
        </w:rPr>
        <w:t xml:space="preserve">. </w:t>
      </w:r>
      <w:r w:rsidRPr="008861AA">
        <w:rPr>
          <w:rFonts w:ascii="Arial" w:eastAsia="Arial" w:hAnsi="Arial" w:cs="Arial"/>
          <w:sz w:val="24"/>
          <w:szCs w:val="24"/>
        </w:rPr>
        <w:t>Vials</w:t>
      </w:r>
      <w:r w:rsidRPr="00B507C4">
        <w:rPr>
          <w:rFonts w:ascii="Arial" w:eastAsia="Arial" w:hAnsi="Arial" w:cs="Arial"/>
          <w:sz w:val="24"/>
          <w:szCs w:val="24"/>
        </w:rPr>
        <w:t xml:space="preserve"> must be kept frozen and protected from light until ready to use. </w:t>
      </w:r>
      <w:r w:rsidR="00034520" w:rsidRPr="001978FF">
        <w:rPr>
          <w:rFonts w:ascii="Arial" w:eastAsia="Arial" w:hAnsi="Arial" w:cs="Arial"/>
          <w:sz w:val="24"/>
          <w:szCs w:val="24"/>
        </w:rPr>
        <w:t xml:space="preserve">Vials stored at </w:t>
      </w:r>
      <w:r w:rsidR="00034520" w:rsidRPr="001978FF">
        <w:rPr>
          <w:rFonts w:ascii="Arial" w:eastAsia="Arial" w:hAnsi="Arial" w:cs="Arial"/>
          <w:sz w:val="24"/>
          <w:szCs w:val="24"/>
        </w:rPr>
        <w:noBreakHyphen/>
        <w:t xml:space="preserve">25°C to </w:t>
      </w:r>
      <w:r w:rsidR="00034520" w:rsidRPr="001978FF">
        <w:rPr>
          <w:rFonts w:ascii="Arial" w:eastAsia="Arial" w:hAnsi="Arial" w:cs="Arial"/>
          <w:sz w:val="24"/>
          <w:szCs w:val="24"/>
        </w:rPr>
        <w:noBreakHyphen/>
        <w:t xml:space="preserve">15°C (-13°F to 5°F) for up to 2 weeks may be </w:t>
      </w:r>
      <w:r w:rsidR="00034520" w:rsidRPr="00CE3193">
        <w:rPr>
          <w:rFonts w:ascii="Arial" w:eastAsia="Arial" w:hAnsi="Arial" w:cs="Arial"/>
          <w:sz w:val="24"/>
          <w:szCs w:val="24"/>
        </w:rPr>
        <w:t>returned one time to the</w:t>
      </w:r>
      <w:r w:rsidR="00034520" w:rsidRPr="001978FF">
        <w:rPr>
          <w:rFonts w:ascii="Arial" w:eastAsia="Arial" w:hAnsi="Arial" w:cs="Arial"/>
          <w:sz w:val="24"/>
          <w:szCs w:val="24"/>
        </w:rPr>
        <w:t xml:space="preserve"> recommended storage condition of </w:t>
      </w:r>
      <w:r w:rsidR="00034520" w:rsidRPr="001978FF">
        <w:rPr>
          <w:rFonts w:ascii="Arial" w:eastAsia="Arial" w:hAnsi="Arial" w:cs="Arial"/>
          <w:sz w:val="24"/>
          <w:szCs w:val="24"/>
        </w:rPr>
        <w:noBreakHyphen/>
        <w:t xml:space="preserve">80ºC to </w:t>
      </w:r>
      <w:r w:rsidR="00034520" w:rsidRPr="001978FF">
        <w:rPr>
          <w:rFonts w:ascii="Arial" w:eastAsia="Arial" w:hAnsi="Arial" w:cs="Arial"/>
          <w:sz w:val="24"/>
          <w:szCs w:val="24"/>
        </w:rPr>
        <w:noBreakHyphen/>
        <w:t>60ºC (</w:t>
      </w:r>
      <w:r w:rsidR="00034520" w:rsidRPr="001978FF">
        <w:rPr>
          <w:rFonts w:ascii="Arial" w:eastAsia="Arial" w:hAnsi="Arial" w:cs="Arial"/>
          <w:sz w:val="24"/>
          <w:szCs w:val="24"/>
        </w:rPr>
        <w:noBreakHyphen/>
        <w:t xml:space="preserve">112ºF to </w:t>
      </w:r>
      <w:r w:rsidR="00034520" w:rsidRPr="001978FF">
        <w:rPr>
          <w:rFonts w:ascii="Arial" w:eastAsia="Arial" w:hAnsi="Arial" w:cs="Arial"/>
          <w:sz w:val="24"/>
          <w:szCs w:val="24"/>
        </w:rPr>
        <w:noBreakHyphen/>
        <w:t>76ºF).</w:t>
      </w:r>
      <w:r w:rsidR="00034520">
        <w:rPr>
          <w:rFonts w:ascii="Arial" w:eastAsia="Arial" w:hAnsi="Arial" w:cs="Arial"/>
          <w:sz w:val="24"/>
          <w:szCs w:val="24"/>
        </w:rPr>
        <w:t xml:space="preserve"> Total cumulative time the vials are stored at </w:t>
      </w:r>
      <w:r w:rsidR="00034520" w:rsidRPr="001978FF">
        <w:rPr>
          <w:rFonts w:ascii="Arial" w:eastAsia="Arial" w:hAnsi="Arial" w:cs="Arial"/>
          <w:sz w:val="24"/>
          <w:szCs w:val="24"/>
        </w:rPr>
        <w:noBreakHyphen/>
        <w:t xml:space="preserve">25°C to </w:t>
      </w:r>
      <w:r w:rsidR="00034520" w:rsidRPr="001978FF">
        <w:rPr>
          <w:rFonts w:ascii="Arial" w:eastAsia="Arial" w:hAnsi="Arial" w:cs="Arial"/>
          <w:sz w:val="24"/>
          <w:szCs w:val="24"/>
        </w:rPr>
        <w:noBreakHyphen/>
        <w:t>15°C (</w:t>
      </w:r>
      <w:r w:rsidR="00034520">
        <w:rPr>
          <w:rFonts w:ascii="Arial" w:eastAsia="Arial" w:hAnsi="Arial" w:cs="Arial"/>
          <w:sz w:val="24"/>
          <w:szCs w:val="24"/>
        </w:rPr>
        <w:noBreakHyphen/>
      </w:r>
      <w:r w:rsidR="00034520" w:rsidRPr="001978FF">
        <w:rPr>
          <w:rFonts w:ascii="Arial" w:eastAsia="Arial" w:hAnsi="Arial" w:cs="Arial"/>
          <w:sz w:val="24"/>
          <w:szCs w:val="24"/>
        </w:rPr>
        <w:t>13°F to 5°F)</w:t>
      </w:r>
      <w:r w:rsidR="00034520">
        <w:rPr>
          <w:rFonts w:ascii="Arial" w:eastAsia="Arial" w:hAnsi="Arial" w:cs="Arial"/>
          <w:sz w:val="24"/>
          <w:szCs w:val="24"/>
        </w:rPr>
        <w:t xml:space="preserve"> should be tracked and should not exceed 2 weeks.</w:t>
      </w:r>
    </w:p>
    <w:p w14:paraId="512C6A8B" w14:textId="77777777" w:rsidR="00B507C4" w:rsidRPr="00B507C4" w:rsidRDefault="00B507C4" w:rsidP="00755975">
      <w:pPr>
        <w:outlineLvl w:val="0"/>
        <w:rPr>
          <w:rFonts w:ascii="Arial" w:eastAsia="Arial" w:hAnsi="Arial" w:cs="Arial"/>
          <w:sz w:val="24"/>
          <w:szCs w:val="24"/>
        </w:rPr>
      </w:pPr>
    </w:p>
    <w:p w14:paraId="30003B47" w14:textId="548E0A99" w:rsidR="00B507C4" w:rsidRPr="00B507C4" w:rsidRDefault="00B507C4" w:rsidP="00755975">
      <w:pPr>
        <w:outlineLvl w:val="0"/>
        <w:rPr>
          <w:rFonts w:ascii="Arial" w:eastAsia="Arial" w:hAnsi="Arial" w:cs="Arial"/>
          <w:sz w:val="24"/>
          <w:szCs w:val="24"/>
          <w:u w:val="single"/>
        </w:rPr>
      </w:pPr>
      <w:r w:rsidRPr="00B507C4">
        <w:rPr>
          <w:rFonts w:ascii="Arial" w:eastAsia="Arial" w:hAnsi="Arial" w:cs="Arial"/>
          <w:sz w:val="24"/>
          <w:szCs w:val="24"/>
        </w:rPr>
        <w:t>If an ultra-low temperature freezer is not available, the thermal container in which the Pfizer-</w:t>
      </w:r>
      <w:r w:rsidRPr="00B507C4">
        <w:rPr>
          <w:rFonts w:ascii="Arial" w:eastAsia="Arial" w:hAnsi="Arial" w:cs="Arial"/>
          <w:bCs/>
          <w:sz w:val="24"/>
          <w:szCs w:val="24"/>
        </w:rPr>
        <w:t xml:space="preserve">BioNTech COVID-19 </w:t>
      </w:r>
      <w:r w:rsidRPr="008861AA">
        <w:rPr>
          <w:rFonts w:ascii="Arial" w:eastAsia="Arial" w:hAnsi="Arial" w:cs="Arial"/>
          <w:bCs/>
          <w:sz w:val="24"/>
          <w:szCs w:val="24"/>
        </w:rPr>
        <w:t>Vaccine</w:t>
      </w:r>
      <w:r w:rsidRPr="00B507C4">
        <w:rPr>
          <w:rFonts w:ascii="Arial" w:eastAsia="Arial" w:hAnsi="Arial" w:cs="Arial"/>
          <w:sz w:val="24"/>
          <w:szCs w:val="24"/>
        </w:rPr>
        <w:t xml:space="preserve"> arrives may be used as </w:t>
      </w:r>
      <w:r w:rsidRPr="00B507C4">
        <w:rPr>
          <w:rFonts w:ascii="Arial" w:eastAsia="Arial" w:hAnsi="Arial" w:cs="Arial"/>
          <w:sz w:val="24"/>
          <w:szCs w:val="24"/>
          <w:u w:val="single"/>
        </w:rPr>
        <w:t>temporary</w:t>
      </w:r>
      <w:r w:rsidRPr="00B507C4">
        <w:rPr>
          <w:rFonts w:ascii="Arial" w:eastAsia="Arial" w:hAnsi="Arial" w:cs="Arial"/>
          <w:sz w:val="24"/>
          <w:szCs w:val="24"/>
        </w:rPr>
        <w:t xml:space="preserve"> storage when consistently re-filled to the top of the container with dry ice. </w:t>
      </w:r>
      <w:r w:rsidRPr="00B507C4">
        <w:rPr>
          <w:rFonts w:ascii="Arial" w:eastAsia="Arial" w:hAnsi="Arial" w:cs="Arial"/>
          <w:sz w:val="24"/>
          <w:szCs w:val="24"/>
          <w:u w:val="single"/>
        </w:rPr>
        <w:t>Refer to the re</w:t>
      </w:r>
      <w:r w:rsidRPr="00B507C4">
        <w:rPr>
          <w:rFonts w:ascii="Arial" w:eastAsia="Arial" w:hAnsi="Arial" w:cs="Arial"/>
          <w:sz w:val="24"/>
          <w:szCs w:val="24"/>
          <w:u w:val="single"/>
        </w:rPr>
        <w:noBreakHyphen/>
        <w:t>icing guidelines packed in the original thermal container for instructions regarding the use of the thermal container for temporary storage</w:t>
      </w:r>
      <w:r w:rsidRPr="00B507C4">
        <w:rPr>
          <w:rFonts w:ascii="Arial" w:eastAsia="Arial" w:hAnsi="Arial" w:cs="Arial"/>
          <w:sz w:val="24"/>
          <w:szCs w:val="24"/>
        </w:rPr>
        <w:t xml:space="preserve">. The thermal container maintains a temperature range of </w:t>
      </w:r>
      <w:r w:rsidR="007D2412" w:rsidRPr="00B507C4">
        <w:rPr>
          <w:rFonts w:ascii="Arial" w:eastAsia="Arial" w:hAnsi="Arial" w:cs="Arial"/>
          <w:sz w:val="24"/>
          <w:szCs w:val="24"/>
        </w:rPr>
        <w:noBreakHyphen/>
        <w:t>90ºC </w:t>
      </w:r>
      <w:r w:rsidRPr="00B507C4">
        <w:rPr>
          <w:rFonts w:ascii="Arial" w:eastAsia="Arial" w:hAnsi="Arial" w:cs="Arial"/>
          <w:sz w:val="24"/>
          <w:szCs w:val="24"/>
        </w:rPr>
        <w:t xml:space="preserve">to </w:t>
      </w:r>
      <w:r w:rsidRPr="00B507C4">
        <w:rPr>
          <w:rFonts w:ascii="Arial" w:eastAsia="Arial" w:hAnsi="Arial" w:cs="Arial"/>
          <w:sz w:val="24"/>
          <w:szCs w:val="24"/>
        </w:rPr>
        <w:noBreakHyphen/>
        <w:t>60ºC (</w:t>
      </w:r>
      <w:r w:rsidR="007D2412">
        <w:rPr>
          <w:rFonts w:ascii="Arial" w:eastAsia="Arial" w:hAnsi="Arial" w:cs="Arial"/>
          <w:sz w:val="24"/>
          <w:szCs w:val="24"/>
        </w:rPr>
        <w:noBreakHyphen/>
      </w:r>
      <w:r w:rsidR="007D2412" w:rsidRPr="00B507C4">
        <w:rPr>
          <w:rFonts w:ascii="Arial" w:eastAsia="Arial" w:hAnsi="Arial" w:cs="Arial"/>
          <w:sz w:val="24"/>
          <w:szCs w:val="24"/>
        </w:rPr>
        <w:t xml:space="preserve">130ºF </w:t>
      </w:r>
      <w:r w:rsidRPr="00B507C4">
        <w:rPr>
          <w:rFonts w:ascii="Arial" w:eastAsia="Arial" w:hAnsi="Arial" w:cs="Arial"/>
          <w:sz w:val="24"/>
          <w:szCs w:val="24"/>
        </w:rPr>
        <w:t xml:space="preserve">to </w:t>
      </w:r>
      <w:r w:rsidRPr="00B507C4">
        <w:rPr>
          <w:rFonts w:ascii="Arial" w:eastAsia="Arial" w:hAnsi="Arial" w:cs="Arial"/>
          <w:sz w:val="24"/>
          <w:szCs w:val="24"/>
        </w:rPr>
        <w:noBreakHyphen/>
        <w:t xml:space="preserve">76ºF). Storage </w:t>
      </w:r>
      <w:r w:rsidR="00B428FD">
        <w:rPr>
          <w:rFonts w:ascii="Arial" w:eastAsia="Arial" w:hAnsi="Arial" w:cs="Arial"/>
          <w:sz w:val="24"/>
          <w:szCs w:val="24"/>
        </w:rPr>
        <w:t xml:space="preserve">of the </w:t>
      </w:r>
      <w:r w:rsidR="00AB3247">
        <w:rPr>
          <w:rFonts w:ascii="Arial" w:eastAsia="Arial" w:hAnsi="Arial" w:cs="Arial"/>
          <w:sz w:val="24"/>
          <w:szCs w:val="24"/>
        </w:rPr>
        <w:t xml:space="preserve">vials </w:t>
      </w:r>
      <w:r w:rsidR="00B428FD">
        <w:rPr>
          <w:rFonts w:ascii="Arial" w:eastAsia="Arial" w:hAnsi="Arial" w:cs="Arial"/>
          <w:sz w:val="24"/>
          <w:szCs w:val="24"/>
        </w:rPr>
        <w:t xml:space="preserve">between -96°C </w:t>
      </w:r>
      <w:r w:rsidR="00D2637A">
        <w:rPr>
          <w:rFonts w:ascii="Arial" w:eastAsia="Arial" w:hAnsi="Arial" w:cs="Arial"/>
          <w:sz w:val="24"/>
          <w:szCs w:val="24"/>
        </w:rPr>
        <w:t>to</w:t>
      </w:r>
      <w:r w:rsidR="00B428FD">
        <w:rPr>
          <w:rFonts w:ascii="Arial" w:eastAsia="Arial" w:hAnsi="Arial" w:cs="Arial"/>
          <w:sz w:val="24"/>
          <w:szCs w:val="24"/>
        </w:rPr>
        <w:t xml:space="preserve"> -60°C (-141°F to -76°F) </w:t>
      </w:r>
      <w:r w:rsidRPr="00B507C4">
        <w:rPr>
          <w:rFonts w:ascii="Arial" w:eastAsia="Arial" w:hAnsi="Arial" w:cs="Arial"/>
          <w:sz w:val="24"/>
          <w:szCs w:val="24"/>
        </w:rPr>
        <w:t>is not considered an excursion from the recommended storage condition.</w:t>
      </w:r>
      <w:r w:rsidRPr="00B507C4">
        <w:rPr>
          <w:rFonts w:ascii="Arial" w:eastAsia="Arial" w:hAnsi="Arial" w:cs="Arial"/>
          <w:b/>
          <w:bCs/>
          <w:sz w:val="24"/>
          <w:szCs w:val="24"/>
        </w:rPr>
        <w:t xml:space="preserve"> </w:t>
      </w:r>
      <w:bookmarkEnd w:id="3"/>
    </w:p>
    <w:p w14:paraId="4FAA51F9" w14:textId="77777777" w:rsidR="00034520" w:rsidRDefault="00034520" w:rsidP="00755975">
      <w:pPr>
        <w:rPr>
          <w:rFonts w:ascii="Arial" w:eastAsia="Arial" w:hAnsi="Arial" w:cs="Arial"/>
          <w:sz w:val="24"/>
          <w:szCs w:val="24"/>
          <w:u w:val="single"/>
        </w:rPr>
      </w:pPr>
    </w:p>
    <w:p w14:paraId="002974B3" w14:textId="04947DCA" w:rsidR="00034520" w:rsidRPr="00B0663E" w:rsidRDefault="00034520" w:rsidP="00755975">
      <w:pPr>
        <w:rPr>
          <w:rFonts w:ascii="Arial" w:eastAsia="Arial" w:hAnsi="Arial" w:cs="Arial"/>
          <w:sz w:val="24"/>
          <w:szCs w:val="24"/>
          <w:u w:val="single"/>
        </w:rPr>
      </w:pPr>
      <w:r w:rsidRPr="00B0663E">
        <w:rPr>
          <w:rFonts w:ascii="Arial" w:eastAsia="Arial" w:hAnsi="Arial" w:cs="Arial"/>
          <w:sz w:val="24"/>
          <w:szCs w:val="24"/>
          <w:u w:val="single"/>
        </w:rPr>
        <w:t xml:space="preserve">Transportation of </w:t>
      </w:r>
      <w:r>
        <w:rPr>
          <w:rFonts w:ascii="Arial" w:eastAsia="Arial" w:hAnsi="Arial" w:cs="Arial"/>
          <w:sz w:val="24"/>
          <w:szCs w:val="24"/>
          <w:u w:val="single"/>
        </w:rPr>
        <w:t xml:space="preserve">Frozen </w:t>
      </w:r>
      <w:r w:rsidRPr="00B0663E">
        <w:rPr>
          <w:rFonts w:ascii="Arial" w:eastAsia="Arial" w:hAnsi="Arial" w:cs="Arial"/>
          <w:sz w:val="24"/>
          <w:szCs w:val="24"/>
          <w:u w:val="single"/>
        </w:rPr>
        <w:t xml:space="preserve">Vials </w:t>
      </w:r>
    </w:p>
    <w:p w14:paraId="516E9932" w14:textId="77777777" w:rsidR="00034520" w:rsidRPr="00B0663E" w:rsidRDefault="00034520" w:rsidP="00755975">
      <w:pPr>
        <w:rPr>
          <w:rFonts w:ascii="Arial" w:eastAsia="Arial" w:hAnsi="Arial" w:cs="Arial"/>
          <w:sz w:val="24"/>
          <w:szCs w:val="24"/>
          <w:u w:val="single"/>
        </w:rPr>
      </w:pPr>
    </w:p>
    <w:p w14:paraId="1AF7E66A" w14:textId="77777777" w:rsidR="00034520" w:rsidRPr="00DF7F3B" w:rsidRDefault="00034520" w:rsidP="00755975">
      <w:pPr>
        <w:rPr>
          <w:rFonts w:ascii="Arial" w:eastAsia="Arial" w:hAnsi="Arial" w:cs="Arial"/>
          <w:sz w:val="24"/>
          <w:szCs w:val="24"/>
        </w:rPr>
      </w:pPr>
      <w:r w:rsidRPr="00DF7F3B">
        <w:rPr>
          <w:rFonts w:ascii="Arial" w:eastAsia="Arial" w:hAnsi="Arial" w:cs="Arial"/>
          <w:sz w:val="24"/>
          <w:szCs w:val="24"/>
        </w:rPr>
        <w:t>If local redistribution is needed and full cartons containing vials cannot be transported at -90°C to -60°C (-130°F to -76°F), vials may be transported at -25°C to -15°C (-13°F to 5°F). Any hours used for transport at -25°C to -15°C (-13°F to 5°F) count against the 2</w:t>
      </w:r>
      <w:r>
        <w:rPr>
          <w:rFonts w:ascii="Arial" w:eastAsia="Arial" w:hAnsi="Arial" w:cs="Arial"/>
          <w:sz w:val="24"/>
          <w:szCs w:val="24"/>
        </w:rPr>
        <w:noBreakHyphen/>
      </w:r>
      <w:r w:rsidRPr="00DF7F3B">
        <w:rPr>
          <w:rFonts w:ascii="Arial" w:eastAsia="Arial" w:hAnsi="Arial" w:cs="Arial"/>
          <w:sz w:val="24"/>
          <w:szCs w:val="24"/>
        </w:rPr>
        <w:t xml:space="preserve">week limit for storage at -25°C to -15°C (-13°F to 5°F). Frozen vials transported at -25°C to -15°C (-13°F to 5°F) may be </w:t>
      </w:r>
      <w:r w:rsidRPr="00CE3193">
        <w:rPr>
          <w:rFonts w:ascii="Arial" w:eastAsia="Arial" w:hAnsi="Arial" w:cs="Arial"/>
          <w:sz w:val="24"/>
          <w:szCs w:val="24"/>
        </w:rPr>
        <w:t>returned one time to the recommended storage condition of -80ºC to -60ºC (-112ºF to -76ºF).</w:t>
      </w:r>
    </w:p>
    <w:p w14:paraId="13EED209" w14:textId="77777777" w:rsidR="00B507C4" w:rsidRPr="00B507C4" w:rsidRDefault="00B507C4" w:rsidP="00755975">
      <w:pPr>
        <w:rPr>
          <w:rFonts w:ascii="Arial" w:eastAsia="Arial" w:hAnsi="Arial" w:cs="Arial"/>
          <w:sz w:val="24"/>
          <w:szCs w:val="24"/>
          <w:u w:val="single"/>
        </w:rPr>
      </w:pPr>
    </w:p>
    <w:p w14:paraId="4BFC626F" w14:textId="2C538DF9" w:rsidR="00B507C4" w:rsidRPr="00B507C4" w:rsidRDefault="00B507C4" w:rsidP="00755975">
      <w:pPr>
        <w:keepNext/>
        <w:rPr>
          <w:rFonts w:ascii="Arial" w:eastAsia="Arial" w:hAnsi="Arial" w:cs="Arial"/>
          <w:sz w:val="24"/>
          <w:szCs w:val="24"/>
          <w:u w:val="single" w:color="000000"/>
        </w:rPr>
      </w:pPr>
      <w:r w:rsidRPr="00B507C4">
        <w:rPr>
          <w:rFonts w:ascii="Arial" w:eastAsia="Arial" w:hAnsi="Arial" w:cs="Arial"/>
          <w:sz w:val="24"/>
          <w:szCs w:val="24"/>
          <w:u w:val="single"/>
        </w:rPr>
        <w:t xml:space="preserve">Thawed Vials </w:t>
      </w:r>
      <w:r w:rsidR="00174D63">
        <w:rPr>
          <w:rFonts w:ascii="Arial" w:eastAsia="Arial" w:hAnsi="Arial" w:cs="Arial"/>
          <w:sz w:val="24"/>
          <w:szCs w:val="24"/>
          <w:u w:val="single"/>
        </w:rPr>
        <w:t>Before</w:t>
      </w:r>
      <w:r w:rsidRPr="00B507C4">
        <w:rPr>
          <w:rFonts w:ascii="Arial" w:eastAsia="Arial" w:hAnsi="Arial" w:cs="Arial"/>
          <w:sz w:val="24"/>
          <w:szCs w:val="24"/>
          <w:u w:val="single"/>
        </w:rPr>
        <w:t xml:space="preserve"> Dilution</w:t>
      </w:r>
    </w:p>
    <w:p w14:paraId="42B084BC" w14:textId="77777777" w:rsidR="003B49EA" w:rsidRPr="00B507C4" w:rsidRDefault="003B49EA" w:rsidP="00755975">
      <w:pPr>
        <w:keepNext/>
        <w:outlineLvl w:val="0"/>
        <w:rPr>
          <w:rFonts w:ascii="Arial" w:eastAsia="Arial" w:hAnsi="Arial" w:cs="Arial"/>
          <w:sz w:val="24"/>
          <w:szCs w:val="24"/>
        </w:rPr>
      </w:pPr>
    </w:p>
    <w:p w14:paraId="7045DF1B" w14:textId="389DAE0B" w:rsidR="00174D63" w:rsidRPr="00174D63" w:rsidRDefault="00174D63" w:rsidP="00755975">
      <w:pPr>
        <w:keepNext/>
        <w:rPr>
          <w:rFonts w:ascii="Arial" w:eastAsia="Arial" w:hAnsi="Arial" w:cs="Arial"/>
          <w:i/>
          <w:iCs/>
          <w:sz w:val="24"/>
          <w:szCs w:val="24"/>
        </w:rPr>
      </w:pPr>
      <w:r w:rsidRPr="00174D63">
        <w:rPr>
          <w:rFonts w:ascii="Arial" w:eastAsia="Arial" w:hAnsi="Arial" w:cs="Arial"/>
          <w:i/>
          <w:iCs/>
          <w:sz w:val="24"/>
          <w:szCs w:val="24"/>
        </w:rPr>
        <w:t>Thawed Under Refrigeration</w:t>
      </w:r>
    </w:p>
    <w:p w14:paraId="716932C8" w14:textId="2C1DF393" w:rsidR="00B507C4" w:rsidRPr="00B507C4" w:rsidRDefault="00174D63" w:rsidP="00755975">
      <w:pPr>
        <w:rPr>
          <w:rFonts w:eastAsia="Arial"/>
          <w:sz w:val="24"/>
          <w:szCs w:val="24"/>
        </w:rPr>
      </w:pPr>
      <w:r>
        <w:rPr>
          <w:rFonts w:ascii="Arial" w:eastAsia="Arial" w:hAnsi="Arial" w:cs="Arial"/>
          <w:sz w:val="24"/>
          <w:szCs w:val="24"/>
        </w:rPr>
        <w:t>Thaw and the</w:t>
      </w:r>
      <w:r w:rsidR="0012229F">
        <w:rPr>
          <w:rFonts w:ascii="Arial" w:eastAsia="Arial" w:hAnsi="Arial" w:cs="Arial"/>
          <w:sz w:val="24"/>
          <w:szCs w:val="24"/>
        </w:rPr>
        <w:t>n</w:t>
      </w:r>
      <w:r>
        <w:rPr>
          <w:rFonts w:ascii="Arial" w:eastAsia="Arial" w:hAnsi="Arial" w:cs="Arial"/>
          <w:sz w:val="24"/>
          <w:szCs w:val="24"/>
        </w:rPr>
        <w:t xml:space="preserve"> store undiluted vials in the refrigerator [</w:t>
      </w:r>
      <w:r w:rsidRPr="00B507C4">
        <w:rPr>
          <w:rFonts w:ascii="Arial" w:eastAsia="Arial" w:hAnsi="Arial" w:cs="Arial"/>
          <w:sz w:val="24"/>
          <w:szCs w:val="24"/>
        </w:rPr>
        <w:t xml:space="preserve">2ºC to 8ºC (35ºF to 46ºF)] </w:t>
      </w:r>
      <w:r>
        <w:rPr>
          <w:rFonts w:ascii="Arial" w:eastAsia="Arial" w:hAnsi="Arial" w:cs="Arial"/>
          <w:sz w:val="24"/>
          <w:szCs w:val="24"/>
        </w:rPr>
        <w:t xml:space="preserve">for up to 5 days (120 hours). </w:t>
      </w:r>
      <w:r w:rsidR="00B507C4" w:rsidRPr="00B507C4">
        <w:rPr>
          <w:rFonts w:ascii="Arial" w:eastAsia="Arial" w:hAnsi="Arial" w:cs="Arial"/>
          <w:sz w:val="24"/>
          <w:szCs w:val="24"/>
        </w:rPr>
        <w:t>A carton of 25 vials or 195 vials may take up to 2 or 3 hours, respectively, to thaw in the refrigerator, whereas a fewer number of vials will thaw in less time.</w:t>
      </w:r>
      <w:r w:rsidR="00B507C4" w:rsidRPr="00B507C4" w:rsidDel="004034F8">
        <w:rPr>
          <w:rFonts w:ascii="Arial" w:eastAsia="Arial" w:hAnsi="Arial" w:cs="Arial"/>
          <w:sz w:val="24"/>
          <w:szCs w:val="24"/>
        </w:rPr>
        <w:t xml:space="preserve"> </w:t>
      </w:r>
    </w:p>
    <w:p w14:paraId="6EE9F732" w14:textId="77777777" w:rsidR="005B08C6" w:rsidRDefault="005B08C6" w:rsidP="00755975">
      <w:pPr>
        <w:rPr>
          <w:rFonts w:ascii="Arial" w:eastAsia="Arial" w:hAnsi="Arial" w:cs="Arial"/>
          <w:sz w:val="24"/>
          <w:szCs w:val="24"/>
        </w:rPr>
      </w:pPr>
    </w:p>
    <w:p w14:paraId="179686D3" w14:textId="77777777" w:rsidR="00001D04" w:rsidRPr="00174D63" w:rsidRDefault="00001D04" w:rsidP="00755975">
      <w:pPr>
        <w:rPr>
          <w:rFonts w:ascii="Arial" w:eastAsia="Arial" w:hAnsi="Arial" w:cs="Arial"/>
          <w:sz w:val="24"/>
          <w:szCs w:val="24"/>
        </w:rPr>
      </w:pPr>
    </w:p>
    <w:p w14:paraId="26C8D6D6" w14:textId="3F411897" w:rsidR="00174D63" w:rsidRPr="00174D63" w:rsidRDefault="00174D63" w:rsidP="00755975">
      <w:pPr>
        <w:rPr>
          <w:rFonts w:ascii="Arial" w:eastAsia="Arial" w:hAnsi="Arial" w:cs="Arial"/>
          <w:i/>
          <w:iCs/>
          <w:sz w:val="24"/>
          <w:szCs w:val="24"/>
        </w:rPr>
      </w:pPr>
      <w:r w:rsidRPr="00174D63">
        <w:rPr>
          <w:rFonts w:ascii="Arial" w:eastAsia="Arial" w:hAnsi="Arial" w:cs="Arial"/>
          <w:i/>
          <w:iCs/>
          <w:sz w:val="24"/>
          <w:szCs w:val="24"/>
        </w:rPr>
        <w:t>Thawed at Room Temperature</w:t>
      </w:r>
    </w:p>
    <w:p w14:paraId="59A13732" w14:textId="22785DC6" w:rsidR="00B507C4" w:rsidRDefault="00CF1D01" w:rsidP="00755975">
      <w:pPr>
        <w:rPr>
          <w:rFonts w:ascii="Arial" w:eastAsia="Arial" w:hAnsi="Arial" w:cs="Arial"/>
          <w:sz w:val="24"/>
          <w:szCs w:val="24"/>
        </w:rPr>
      </w:pPr>
      <w:r>
        <w:rPr>
          <w:rFonts w:ascii="Arial" w:eastAsia="Arial" w:hAnsi="Arial" w:cs="Arial"/>
          <w:sz w:val="24"/>
          <w:szCs w:val="24"/>
        </w:rPr>
        <w:t>For immediate use, thaw</w:t>
      </w:r>
      <w:r w:rsidR="00174D63" w:rsidRPr="00174D63">
        <w:rPr>
          <w:rFonts w:ascii="Arial" w:eastAsia="Arial" w:hAnsi="Arial" w:cs="Arial"/>
          <w:sz w:val="24"/>
          <w:szCs w:val="24"/>
        </w:rPr>
        <w:t xml:space="preserve"> undiluted vials at room temperature [up to 25ºC (77ºF)] for 30 minutes.</w:t>
      </w:r>
      <w:r w:rsidR="00177233">
        <w:rPr>
          <w:rFonts w:ascii="Arial" w:eastAsia="Arial" w:hAnsi="Arial" w:cs="Arial"/>
          <w:sz w:val="24"/>
          <w:szCs w:val="24"/>
        </w:rPr>
        <w:t xml:space="preserve"> </w:t>
      </w:r>
      <w:r w:rsidR="00B507C4" w:rsidRPr="00B507C4">
        <w:rPr>
          <w:rFonts w:ascii="Arial" w:eastAsia="Arial" w:hAnsi="Arial" w:cs="Arial"/>
          <w:sz w:val="24"/>
          <w:szCs w:val="24"/>
        </w:rPr>
        <w:t xml:space="preserve">Thawed vials can be handled in room light conditions. </w:t>
      </w:r>
      <w:r>
        <w:rPr>
          <w:rFonts w:ascii="Arial" w:eastAsia="Arial" w:hAnsi="Arial" w:cs="Arial"/>
          <w:sz w:val="24"/>
          <w:szCs w:val="24"/>
        </w:rPr>
        <w:t>Vials must reach room temperature before dilution.</w:t>
      </w:r>
    </w:p>
    <w:p w14:paraId="274BDB2B" w14:textId="2423D78A" w:rsidR="00174D63" w:rsidRDefault="00174D63" w:rsidP="00755975">
      <w:pPr>
        <w:rPr>
          <w:rFonts w:ascii="Arial" w:eastAsia="Arial" w:hAnsi="Arial" w:cs="Arial"/>
          <w:sz w:val="24"/>
          <w:szCs w:val="24"/>
        </w:rPr>
      </w:pPr>
    </w:p>
    <w:p w14:paraId="0E109796" w14:textId="740D2FA2" w:rsidR="00174D63" w:rsidRPr="00B507C4" w:rsidRDefault="00174D63" w:rsidP="00755975">
      <w:pPr>
        <w:rPr>
          <w:rFonts w:ascii="Arial" w:eastAsia="Arial" w:hAnsi="Arial" w:cs="Arial"/>
          <w:sz w:val="24"/>
          <w:szCs w:val="24"/>
        </w:rPr>
      </w:pPr>
      <w:r>
        <w:rPr>
          <w:rFonts w:ascii="Arial" w:eastAsia="Arial" w:hAnsi="Arial" w:cs="Arial"/>
          <w:sz w:val="24"/>
          <w:szCs w:val="24"/>
        </w:rPr>
        <w:t>Undiluted vials may be stored at room temperature for no more than 2 hours.</w:t>
      </w:r>
    </w:p>
    <w:p w14:paraId="551095DB" w14:textId="77777777" w:rsidR="00F07A47" w:rsidRDefault="00F07A47" w:rsidP="00755975">
      <w:pPr>
        <w:keepNext/>
        <w:rPr>
          <w:rFonts w:ascii="Arial" w:hAnsi="Arial" w:cs="Arial"/>
          <w:sz w:val="24"/>
          <w:szCs w:val="24"/>
          <w:u w:val="single"/>
        </w:rPr>
      </w:pPr>
    </w:p>
    <w:p w14:paraId="4F52EF2C" w14:textId="77777777" w:rsidR="00034520" w:rsidRPr="00651ADB" w:rsidRDefault="00034520" w:rsidP="00755975">
      <w:pPr>
        <w:keepNext/>
        <w:rPr>
          <w:rFonts w:ascii="Arial" w:hAnsi="Arial" w:cs="Arial"/>
          <w:b/>
          <w:bCs/>
          <w:sz w:val="24"/>
          <w:szCs w:val="24"/>
          <w:u w:val="single"/>
        </w:rPr>
      </w:pPr>
      <w:r w:rsidRPr="00651ADB">
        <w:rPr>
          <w:rFonts w:ascii="Arial" w:hAnsi="Arial" w:cs="Arial"/>
          <w:sz w:val="24"/>
          <w:szCs w:val="24"/>
          <w:u w:val="single"/>
        </w:rPr>
        <w:t>T</w:t>
      </w:r>
      <w:r w:rsidRPr="00651ADB">
        <w:rPr>
          <w:rFonts w:ascii="Arial" w:eastAsia="Arial" w:hAnsi="Arial" w:cs="Arial"/>
          <w:sz w:val="24"/>
          <w:szCs w:val="24"/>
          <w:u w:val="single"/>
        </w:rPr>
        <w:t>ransportation</w:t>
      </w:r>
      <w:r>
        <w:rPr>
          <w:rFonts w:ascii="Arial" w:eastAsia="Arial" w:hAnsi="Arial" w:cs="Arial"/>
          <w:sz w:val="24"/>
          <w:szCs w:val="24"/>
          <w:u w:val="single"/>
        </w:rPr>
        <w:t xml:space="preserve"> of Thawed Vials </w:t>
      </w:r>
    </w:p>
    <w:p w14:paraId="3BAE4A38" w14:textId="77777777" w:rsidR="00034520" w:rsidRDefault="00034520" w:rsidP="00755975">
      <w:pPr>
        <w:rPr>
          <w:rFonts w:ascii="Arial" w:eastAsia="Arial" w:hAnsi="Arial" w:cs="Arial"/>
          <w:bCs/>
          <w:sz w:val="24"/>
          <w:szCs w:val="24"/>
        </w:rPr>
      </w:pPr>
    </w:p>
    <w:p w14:paraId="28621B04" w14:textId="77777777" w:rsidR="00034520" w:rsidRPr="00B507C4" w:rsidRDefault="00034520" w:rsidP="00755975">
      <w:pPr>
        <w:rPr>
          <w:rFonts w:ascii="Arial" w:eastAsia="Arial" w:hAnsi="Arial" w:cs="Arial"/>
          <w:sz w:val="24"/>
          <w:szCs w:val="24"/>
        </w:rPr>
      </w:pPr>
      <w:r>
        <w:rPr>
          <w:rFonts w:ascii="Arial" w:eastAsia="Arial" w:hAnsi="Arial" w:cs="Arial"/>
          <w:bCs/>
          <w:sz w:val="24"/>
          <w:szCs w:val="24"/>
        </w:rPr>
        <w:t>A</w:t>
      </w:r>
      <w:r w:rsidRPr="00016EEF">
        <w:rPr>
          <w:rFonts w:ascii="Arial" w:eastAsia="Arial" w:hAnsi="Arial" w:cs="Arial"/>
          <w:bCs/>
          <w:sz w:val="24"/>
          <w:szCs w:val="24"/>
        </w:rPr>
        <w:t>vailable data support transportation of one or more thawed vials at 2°C to 8°C (35°F to 46°F) for up to 12 hours. Any hours used for transport at 2°C to 8°C (35°F to 46°F) count against the 120</w:t>
      </w:r>
      <w:r>
        <w:rPr>
          <w:rFonts w:ascii="Arial" w:eastAsia="Arial" w:hAnsi="Arial" w:cs="Arial"/>
          <w:bCs/>
          <w:sz w:val="24"/>
          <w:szCs w:val="24"/>
        </w:rPr>
        <w:noBreakHyphen/>
      </w:r>
      <w:r w:rsidRPr="00016EEF">
        <w:rPr>
          <w:rFonts w:ascii="Arial" w:eastAsia="Arial" w:hAnsi="Arial" w:cs="Arial"/>
          <w:bCs/>
          <w:sz w:val="24"/>
          <w:szCs w:val="24"/>
        </w:rPr>
        <w:t>hour limit for storage at 2°C to 8°C (35°F to 46°F).</w:t>
      </w:r>
    </w:p>
    <w:p w14:paraId="16BC05F9" w14:textId="77777777" w:rsidR="00B507C4" w:rsidRPr="00B507C4" w:rsidRDefault="00B507C4" w:rsidP="00755975">
      <w:pPr>
        <w:rPr>
          <w:rFonts w:ascii="Arial" w:eastAsia="Arial" w:hAnsi="Arial" w:cs="Arial"/>
          <w:sz w:val="24"/>
          <w:szCs w:val="24"/>
        </w:rPr>
      </w:pPr>
    </w:p>
    <w:p w14:paraId="6620EFAE" w14:textId="5B0AA121" w:rsidR="00802984" w:rsidRPr="00802984" w:rsidRDefault="00802984" w:rsidP="00755975">
      <w:pPr>
        <w:keepNext/>
        <w:outlineLvl w:val="0"/>
        <w:rPr>
          <w:rFonts w:ascii="Arial" w:eastAsia="Arial" w:hAnsi="Arial" w:cs="Arial"/>
          <w:sz w:val="24"/>
          <w:szCs w:val="24"/>
          <w:u w:val="single"/>
        </w:rPr>
      </w:pPr>
      <w:r w:rsidRPr="00802984">
        <w:rPr>
          <w:rFonts w:ascii="Arial" w:eastAsia="Arial" w:hAnsi="Arial" w:cs="Arial"/>
          <w:sz w:val="24"/>
          <w:szCs w:val="24"/>
          <w:u w:val="single"/>
        </w:rPr>
        <w:t xml:space="preserve">Vials </w:t>
      </w:r>
      <w:r w:rsidR="008F0F54">
        <w:rPr>
          <w:rFonts w:ascii="Arial" w:eastAsia="Arial" w:hAnsi="Arial" w:cs="Arial"/>
          <w:sz w:val="24"/>
          <w:szCs w:val="24"/>
          <w:u w:val="single"/>
        </w:rPr>
        <w:t>A</w:t>
      </w:r>
      <w:r w:rsidRPr="00802984">
        <w:rPr>
          <w:rFonts w:ascii="Arial" w:eastAsia="Arial" w:hAnsi="Arial" w:cs="Arial"/>
          <w:sz w:val="24"/>
          <w:szCs w:val="24"/>
          <w:u w:val="single"/>
        </w:rPr>
        <w:t>fter Dilution</w:t>
      </w:r>
    </w:p>
    <w:p w14:paraId="1897C406" w14:textId="77777777" w:rsidR="00802984" w:rsidRPr="00802984" w:rsidRDefault="00802984" w:rsidP="00755975">
      <w:pPr>
        <w:keepNext/>
        <w:outlineLvl w:val="0"/>
        <w:rPr>
          <w:rFonts w:ascii="Arial" w:eastAsia="Arial" w:hAnsi="Arial" w:cs="Arial"/>
          <w:sz w:val="24"/>
          <w:szCs w:val="24"/>
        </w:rPr>
      </w:pPr>
    </w:p>
    <w:p w14:paraId="7904B6AF" w14:textId="5700336A" w:rsidR="00FC0874" w:rsidRDefault="00802984" w:rsidP="00755975">
      <w:pPr>
        <w:keepNext/>
        <w:numPr>
          <w:ilvl w:val="0"/>
          <w:numId w:val="42"/>
        </w:numPr>
        <w:outlineLvl w:val="0"/>
        <w:rPr>
          <w:rFonts w:ascii="Arial" w:eastAsia="Arial" w:hAnsi="Arial" w:cs="Arial"/>
          <w:sz w:val="24"/>
          <w:szCs w:val="24"/>
        </w:rPr>
      </w:pPr>
      <w:r w:rsidRPr="00FC0874">
        <w:rPr>
          <w:rFonts w:ascii="Arial" w:eastAsia="Arial" w:hAnsi="Arial" w:cs="Arial"/>
          <w:sz w:val="24"/>
          <w:szCs w:val="24"/>
        </w:rPr>
        <w:t xml:space="preserve">After dilution, </w:t>
      </w:r>
      <w:r w:rsidR="00174D63" w:rsidRPr="00FC0874">
        <w:rPr>
          <w:rFonts w:ascii="Arial" w:eastAsia="Arial" w:hAnsi="Arial" w:cs="Arial"/>
          <w:sz w:val="24"/>
          <w:szCs w:val="24"/>
        </w:rPr>
        <w:t xml:space="preserve">store </w:t>
      </w:r>
      <w:r w:rsidRPr="00FC0874">
        <w:rPr>
          <w:rFonts w:ascii="Arial" w:eastAsia="Arial" w:hAnsi="Arial" w:cs="Arial"/>
          <w:sz w:val="24"/>
          <w:szCs w:val="24"/>
        </w:rPr>
        <w:t>vials between 2°C to 25°C (35°F to 77°F) and use within 6 hours from the time of dilution.</w:t>
      </w:r>
    </w:p>
    <w:p w14:paraId="78122AF9" w14:textId="77777777" w:rsidR="00FC0874" w:rsidRDefault="00174D63" w:rsidP="00755975">
      <w:pPr>
        <w:keepNext/>
        <w:numPr>
          <w:ilvl w:val="0"/>
          <w:numId w:val="42"/>
        </w:numPr>
        <w:outlineLvl w:val="0"/>
        <w:rPr>
          <w:rFonts w:ascii="Arial" w:eastAsia="Arial" w:hAnsi="Arial" w:cs="Arial"/>
          <w:sz w:val="24"/>
          <w:szCs w:val="24"/>
        </w:rPr>
      </w:pPr>
      <w:r w:rsidRPr="00FC0874">
        <w:rPr>
          <w:rFonts w:ascii="Arial" w:eastAsia="Arial" w:hAnsi="Arial" w:cs="Arial"/>
          <w:sz w:val="24"/>
          <w:szCs w:val="24"/>
        </w:rPr>
        <w:t>During storage, minimize exposure to room light, and avoid exposure to direct sunlight and ultraviolet light.</w:t>
      </w:r>
    </w:p>
    <w:p w14:paraId="104D6996" w14:textId="2CF5BF24" w:rsidR="00FC0874" w:rsidRDefault="00802984" w:rsidP="00755975">
      <w:pPr>
        <w:keepNext/>
        <w:numPr>
          <w:ilvl w:val="0"/>
          <w:numId w:val="42"/>
        </w:numPr>
        <w:outlineLvl w:val="0"/>
        <w:rPr>
          <w:rFonts w:ascii="Arial" w:eastAsia="Arial" w:hAnsi="Arial" w:cs="Arial"/>
          <w:sz w:val="24"/>
          <w:szCs w:val="24"/>
        </w:rPr>
      </w:pPr>
      <w:r w:rsidRPr="00FC0874">
        <w:rPr>
          <w:rFonts w:ascii="Arial" w:eastAsia="Arial" w:hAnsi="Arial" w:cs="Arial"/>
          <w:sz w:val="24"/>
          <w:szCs w:val="24"/>
        </w:rPr>
        <w:t>Any vaccine remaining in vials must be discarded after 6 hours.</w:t>
      </w:r>
      <w:r w:rsidR="00174D63" w:rsidRPr="00FC0874" w:rsidDel="00174D63">
        <w:rPr>
          <w:rFonts w:ascii="Arial" w:eastAsia="Arial" w:hAnsi="Arial" w:cs="Arial"/>
          <w:bCs/>
          <w:sz w:val="24"/>
          <w:szCs w:val="24"/>
        </w:rPr>
        <w:t xml:space="preserve"> </w:t>
      </w:r>
    </w:p>
    <w:p w14:paraId="1147DD8B" w14:textId="7664B3AA" w:rsidR="00802984" w:rsidRPr="00802984" w:rsidRDefault="00802984" w:rsidP="00755975">
      <w:pPr>
        <w:keepNext/>
        <w:numPr>
          <w:ilvl w:val="0"/>
          <w:numId w:val="42"/>
        </w:numPr>
        <w:outlineLvl w:val="0"/>
        <w:rPr>
          <w:rFonts w:ascii="Arial" w:eastAsia="Arial" w:hAnsi="Arial" w:cs="Arial"/>
          <w:sz w:val="24"/>
          <w:szCs w:val="24"/>
        </w:rPr>
      </w:pPr>
      <w:r w:rsidRPr="00802984">
        <w:rPr>
          <w:rFonts w:ascii="Arial" w:eastAsia="Arial" w:hAnsi="Arial" w:cs="Arial"/>
          <w:sz w:val="24"/>
          <w:szCs w:val="24"/>
        </w:rPr>
        <w:t xml:space="preserve">Do not refreeze. </w:t>
      </w:r>
    </w:p>
    <w:p w14:paraId="7828142B" w14:textId="77777777" w:rsidR="005302F1" w:rsidRPr="00802984" w:rsidRDefault="005302F1" w:rsidP="00755975">
      <w:pPr>
        <w:rPr>
          <w:rFonts w:ascii="Arial" w:hAnsi="Arial" w:cs="Arial"/>
          <w:sz w:val="24"/>
          <w:szCs w:val="24"/>
        </w:rPr>
      </w:pPr>
      <w:bookmarkStart w:id="4" w:name="_Hlk48569099"/>
    </w:p>
    <w:p w14:paraId="7567D70A" w14:textId="1E1DA547" w:rsidR="00D033E8" w:rsidRPr="00D033E8" w:rsidRDefault="00D033E8" w:rsidP="00755975">
      <w:pPr>
        <w:keepNext/>
        <w:rPr>
          <w:rFonts w:ascii="Arial" w:hAnsi="Arial" w:cs="Arial"/>
          <w:b/>
          <w:bCs/>
          <w:sz w:val="24"/>
          <w:szCs w:val="24"/>
        </w:rPr>
      </w:pPr>
      <w:r w:rsidRPr="00D033E8">
        <w:rPr>
          <w:rFonts w:ascii="Arial" w:hAnsi="Arial" w:cs="Arial"/>
          <w:b/>
          <w:bCs/>
          <w:sz w:val="24"/>
          <w:szCs w:val="24"/>
        </w:rPr>
        <w:t>Dosing and Schedule</w:t>
      </w:r>
      <w:bookmarkEnd w:id="4"/>
    </w:p>
    <w:p w14:paraId="2BB17E4A" w14:textId="77777777" w:rsidR="00D033E8" w:rsidRPr="00D033E8" w:rsidRDefault="00D033E8" w:rsidP="00755975">
      <w:pPr>
        <w:keepNext/>
        <w:rPr>
          <w:rFonts w:ascii="Arial" w:hAnsi="Arial" w:cs="Arial"/>
          <w:sz w:val="24"/>
          <w:szCs w:val="24"/>
        </w:rPr>
      </w:pPr>
    </w:p>
    <w:p w14:paraId="5346A6D6" w14:textId="1F61E8ED" w:rsidR="00D033E8" w:rsidRPr="00D033E8" w:rsidRDefault="00D033E8" w:rsidP="00755975">
      <w:pPr>
        <w:keepNext/>
        <w:rPr>
          <w:rFonts w:ascii="Arial" w:hAnsi="Arial" w:cs="Arial"/>
          <w:sz w:val="24"/>
          <w:szCs w:val="24"/>
        </w:rPr>
      </w:pPr>
      <w:r w:rsidRPr="00D033E8">
        <w:rPr>
          <w:rFonts w:ascii="Arial" w:hAnsi="Arial" w:cs="Arial"/>
          <w:sz w:val="24"/>
          <w:szCs w:val="24"/>
        </w:rPr>
        <w:t xml:space="preserve">The </w:t>
      </w:r>
      <w:r w:rsidRPr="00D033E8">
        <w:rPr>
          <w:rFonts w:ascii="Arial" w:eastAsia="Arial" w:hAnsi="Arial" w:cs="Arial"/>
          <w:bCs/>
          <w:sz w:val="24"/>
          <w:szCs w:val="24"/>
        </w:rPr>
        <w:t>Pfizer-</w:t>
      </w:r>
      <w:r w:rsidRPr="00D033E8">
        <w:rPr>
          <w:rFonts w:ascii="Arial" w:eastAsia="Arial" w:hAnsi="Arial" w:cs="Arial"/>
          <w:sz w:val="24"/>
          <w:szCs w:val="24"/>
        </w:rPr>
        <w:t>BioNTech</w:t>
      </w:r>
      <w:r w:rsidRPr="00D033E8">
        <w:rPr>
          <w:rFonts w:ascii="Arial" w:eastAsia="Arial" w:hAnsi="Arial" w:cs="Arial"/>
          <w:bCs/>
          <w:sz w:val="24"/>
          <w:szCs w:val="24"/>
        </w:rPr>
        <w:t xml:space="preserve"> COVID-19 Vaccine </w:t>
      </w:r>
      <w:r w:rsidRPr="00D033E8">
        <w:rPr>
          <w:rFonts w:ascii="Arial" w:hAnsi="Arial" w:cs="Arial"/>
          <w:sz w:val="24"/>
          <w:szCs w:val="24"/>
        </w:rPr>
        <w:t>is administered intramuscularly as a series of two doses (0.3 mL each) 3 weeks apart.</w:t>
      </w:r>
    </w:p>
    <w:p w14:paraId="587B444B" w14:textId="77777777" w:rsidR="00D033E8" w:rsidRPr="00D033E8" w:rsidRDefault="00D033E8" w:rsidP="00755975">
      <w:pPr>
        <w:rPr>
          <w:rFonts w:ascii="Arial" w:hAnsi="Arial" w:cs="Arial"/>
          <w:sz w:val="24"/>
          <w:szCs w:val="24"/>
        </w:rPr>
      </w:pPr>
    </w:p>
    <w:p w14:paraId="0BF7E850" w14:textId="49535B8A" w:rsidR="00D033E8" w:rsidRPr="00D033E8" w:rsidRDefault="00D033E8" w:rsidP="00755975">
      <w:pPr>
        <w:rPr>
          <w:rFonts w:ascii="Calibri" w:hAnsi="Calibri" w:cs="Arial"/>
          <w:sz w:val="22"/>
          <w:szCs w:val="22"/>
        </w:rPr>
      </w:pPr>
      <w:r w:rsidRPr="00D033E8">
        <w:rPr>
          <w:rFonts w:ascii="Arial" w:hAnsi="Arial" w:cs="Arial"/>
          <w:color w:val="000000"/>
          <w:sz w:val="24"/>
          <w:szCs w:val="24"/>
        </w:rPr>
        <w:t xml:space="preserve">There are no data available on the interchangeability of the </w:t>
      </w:r>
      <w:r w:rsidRPr="00D033E8">
        <w:rPr>
          <w:rFonts w:ascii="Arial" w:hAnsi="Arial" w:cs="Arial"/>
          <w:bCs/>
          <w:sz w:val="24"/>
          <w:szCs w:val="24"/>
        </w:rPr>
        <w:t>Pfizer-</w:t>
      </w:r>
      <w:r w:rsidRPr="00D033E8">
        <w:rPr>
          <w:rFonts w:ascii="Arial" w:hAnsi="Arial" w:cs="Arial"/>
          <w:sz w:val="24"/>
          <w:szCs w:val="24"/>
        </w:rPr>
        <w:t>BioNTech</w:t>
      </w:r>
      <w:r w:rsidRPr="00D033E8">
        <w:rPr>
          <w:rFonts w:ascii="Arial" w:hAnsi="Arial" w:cs="Arial"/>
          <w:bCs/>
          <w:sz w:val="24"/>
          <w:szCs w:val="24"/>
        </w:rPr>
        <w:t xml:space="preserve"> COVID</w:t>
      </w:r>
      <w:r w:rsidRPr="00D033E8">
        <w:rPr>
          <w:rFonts w:ascii="Arial" w:hAnsi="Arial" w:cs="Arial"/>
          <w:bCs/>
          <w:sz w:val="24"/>
          <w:szCs w:val="24"/>
        </w:rPr>
        <w:noBreakHyphen/>
        <w:t xml:space="preserve">19 Vaccine </w:t>
      </w:r>
      <w:r w:rsidRPr="00D033E8">
        <w:rPr>
          <w:rFonts w:ascii="Arial" w:hAnsi="Arial" w:cs="Arial"/>
          <w:color w:val="000000"/>
          <w:sz w:val="24"/>
          <w:szCs w:val="24"/>
        </w:rPr>
        <w:t>with other COVID-19 vaccines to complete the vaccination series.</w:t>
      </w:r>
      <w:r w:rsidRPr="00D033E8">
        <w:rPr>
          <w:rFonts w:ascii="Arial" w:hAnsi="Arial" w:cs="Arial"/>
          <w:sz w:val="24"/>
          <w:szCs w:val="24"/>
        </w:rPr>
        <w:t xml:space="preserve"> Individuals who have received one dose of </w:t>
      </w:r>
      <w:r w:rsidRPr="00D033E8">
        <w:rPr>
          <w:rFonts w:ascii="Arial" w:hAnsi="Arial" w:cs="Arial"/>
          <w:bCs/>
          <w:sz w:val="24"/>
          <w:szCs w:val="24"/>
        </w:rPr>
        <w:t>Pfizer-</w:t>
      </w:r>
      <w:r w:rsidRPr="00D033E8">
        <w:rPr>
          <w:rFonts w:ascii="Arial" w:hAnsi="Arial" w:cs="Arial"/>
          <w:sz w:val="24"/>
          <w:szCs w:val="24"/>
        </w:rPr>
        <w:t>BioNTech</w:t>
      </w:r>
      <w:r w:rsidRPr="00D033E8">
        <w:rPr>
          <w:rFonts w:ascii="Arial" w:hAnsi="Arial" w:cs="Arial"/>
          <w:bCs/>
          <w:sz w:val="24"/>
          <w:szCs w:val="24"/>
        </w:rPr>
        <w:t xml:space="preserve"> COVID-19 Vaccine</w:t>
      </w:r>
      <w:r w:rsidRPr="00D033E8">
        <w:rPr>
          <w:rFonts w:ascii="Arial" w:hAnsi="Arial" w:cs="Arial"/>
          <w:sz w:val="24"/>
          <w:szCs w:val="24"/>
        </w:rPr>
        <w:t xml:space="preserve"> should receive a second dose of </w:t>
      </w:r>
      <w:r w:rsidRPr="00D033E8">
        <w:rPr>
          <w:rFonts w:ascii="Arial" w:hAnsi="Arial" w:cs="Arial"/>
          <w:bCs/>
          <w:sz w:val="24"/>
          <w:szCs w:val="24"/>
        </w:rPr>
        <w:t>Pfizer-</w:t>
      </w:r>
      <w:r w:rsidRPr="00D033E8">
        <w:rPr>
          <w:rFonts w:ascii="Arial" w:hAnsi="Arial" w:cs="Arial"/>
          <w:sz w:val="24"/>
          <w:szCs w:val="24"/>
        </w:rPr>
        <w:t>BioNTech</w:t>
      </w:r>
      <w:r w:rsidRPr="00D033E8">
        <w:rPr>
          <w:rFonts w:ascii="Arial" w:hAnsi="Arial" w:cs="Arial"/>
          <w:bCs/>
          <w:sz w:val="24"/>
          <w:szCs w:val="24"/>
        </w:rPr>
        <w:t xml:space="preserve"> COVID-19 Vaccine</w:t>
      </w:r>
      <w:r w:rsidRPr="00D033E8">
        <w:rPr>
          <w:rFonts w:ascii="Arial" w:hAnsi="Arial" w:cs="Arial"/>
          <w:sz w:val="24"/>
          <w:szCs w:val="24"/>
        </w:rPr>
        <w:t xml:space="preserve"> to complete the vaccination series.</w:t>
      </w:r>
      <w:r w:rsidRPr="00D033E8">
        <w:rPr>
          <w:rFonts w:ascii="Calibri" w:hAnsi="Calibri" w:cs="Arial"/>
          <w:sz w:val="22"/>
          <w:szCs w:val="22"/>
        </w:rPr>
        <w:t xml:space="preserve"> </w:t>
      </w:r>
    </w:p>
    <w:p w14:paraId="270E24BE" w14:textId="77777777" w:rsidR="00210B84" w:rsidRPr="00210B84" w:rsidRDefault="00210B84" w:rsidP="00755975">
      <w:pPr>
        <w:rPr>
          <w:rFonts w:ascii="Arial" w:hAnsi="Arial" w:cs="Arial"/>
          <w:sz w:val="24"/>
          <w:szCs w:val="24"/>
        </w:rPr>
      </w:pPr>
    </w:p>
    <w:p w14:paraId="22AA2513" w14:textId="6DA465D3" w:rsidR="003F261C" w:rsidRDefault="003F261C" w:rsidP="00755975">
      <w:pPr>
        <w:keepNext/>
        <w:rPr>
          <w:rFonts w:ascii="Arial" w:eastAsia="Arial" w:hAnsi="Arial" w:cs="Arial"/>
          <w:color w:val="000000"/>
          <w:sz w:val="24"/>
          <w:szCs w:val="24"/>
          <w:u w:val="single"/>
        </w:rPr>
      </w:pPr>
      <w:bookmarkStart w:id="5" w:name="_Hlk48569106"/>
      <w:r w:rsidRPr="003F261C">
        <w:rPr>
          <w:rFonts w:ascii="Arial" w:eastAsia="Arial" w:hAnsi="Arial" w:cs="Arial"/>
          <w:sz w:val="24"/>
          <w:szCs w:val="24"/>
          <w:u w:val="single"/>
        </w:rPr>
        <w:t xml:space="preserve">Dose </w:t>
      </w:r>
      <w:r w:rsidRPr="003F261C">
        <w:rPr>
          <w:rFonts w:ascii="Arial" w:eastAsia="Arial" w:hAnsi="Arial" w:cs="Arial"/>
          <w:color w:val="000000"/>
          <w:sz w:val="24"/>
          <w:szCs w:val="24"/>
          <w:u w:val="single"/>
        </w:rPr>
        <w:t>Preparation</w:t>
      </w:r>
      <w:bookmarkEnd w:id="5"/>
    </w:p>
    <w:p w14:paraId="56E332C8" w14:textId="6520087B" w:rsidR="00FC0874" w:rsidRDefault="00FC0874" w:rsidP="00755975">
      <w:pPr>
        <w:keepNext/>
        <w:rPr>
          <w:rFonts w:ascii="Arial" w:eastAsia="Arial" w:hAnsi="Arial" w:cs="Arial"/>
          <w:color w:val="000000"/>
          <w:sz w:val="24"/>
          <w:szCs w:val="24"/>
          <w:u w:val="single"/>
        </w:rPr>
      </w:pPr>
    </w:p>
    <w:p w14:paraId="745D0A7D" w14:textId="5CE0410B" w:rsidR="003F261C" w:rsidRPr="00FC0874" w:rsidRDefault="00FC0874" w:rsidP="00755975">
      <w:pPr>
        <w:keepNext/>
        <w:rPr>
          <w:rFonts w:ascii="Arial" w:hAnsi="Arial" w:cs="Arial"/>
          <w:sz w:val="24"/>
          <w:szCs w:val="24"/>
        </w:rPr>
      </w:pPr>
      <w:r w:rsidRPr="00AB5F42">
        <w:rPr>
          <w:rFonts w:ascii="Arial" w:eastAsia="Arial" w:hAnsi="Arial" w:cs="Arial"/>
          <w:i/>
          <w:iCs/>
          <w:color w:val="000000"/>
          <w:sz w:val="24"/>
          <w:szCs w:val="24"/>
        </w:rPr>
        <w:t>Prior to Dilution</w:t>
      </w:r>
    </w:p>
    <w:p w14:paraId="30684D48" w14:textId="16C74ABB" w:rsidR="003F261C" w:rsidRPr="003F261C" w:rsidRDefault="003F261C" w:rsidP="00755975">
      <w:pPr>
        <w:keepNext/>
        <w:numPr>
          <w:ilvl w:val="0"/>
          <w:numId w:val="12"/>
        </w:numPr>
        <w:rPr>
          <w:rFonts w:ascii="Arial" w:hAnsi="Arial" w:cs="Arial"/>
          <w:sz w:val="24"/>
          <w:szCs w:val="24"/>
        </w:rPr>
      </w:pPr>
      <w:r w:rsidRPr="003F261C">
        <w:rPr>
          <w:rFonts w:ascii="Arial" w:hAnsi="Arial" w:cs="Arial"/>
          <w:sz w:val="24"/>
          <w:szCs w:val="24"/>
        </w:rPr>
        <w:t xml:space="preserve">The </w:t>
      </w:r>
      <w:r w:rsidRPr="003F261C">
        <w:rPr>
          <w:rFonts w:ascii="Arial" w:eastAsia="Arial" w:hAnsi="Arial" w:cs="Arial"/>
          <w:bCs/>
          <w:sz w:val="24"/>
          <w:szCs w:val="24"/>
        </w:rPr>
        <w:t>Pfizer-</w:t>
      </w:r>
      <w:r w:rsidRPr="003F261C">
        <w:rPr>
          <w:rFonts w:ascii="Arial" w:eastAsia="Arial" w:hAnsi="Arial" w:cs="Arial"/>
          <w:sz w:val="24"/>
          <w:szCs w:val="24"/>
        </w:rPr>
        <w:t>BioNTech</w:t>
      </w:r>
      <w:r w:rsidRPr="003F261C">
        <w:rPr>
          <w:rFonts w:ascii="Arial" w:eastAsia="Arial" w:hAnsi="Arial" w:cs="Arial"/>
          <w:bCs/>
          <w:sz w:val="24"/>
          <w:szCs w:val="24"/>
        </w:rPr>
        <w:t xml:space="preserve"> COVID-19 Vaccine </w:t>
      </w:r>
      <w:r w:rsidRPr="003F261C">
        <w:rPr>
          <w:rFonts w:ascii="Arial" w:hAnsi="Arial" w:cs="Arial"/>
          <w:sz w:val="24"/>
          <w:szCs w:val="24"/>
        </w:rPr>
        <w:t xml:space="preserve">Multiple Dose Vial contains a </w:t>
      </w:r>
      <w:r w:rsidR="003B49EA" w:rsidRPr="00A01747">
        <w:rPr>
          <w:rFonts w:ascii="Arial" w:hAnsi="Arial" w:cs="Arial"/>
          <w:sz w:val="24"/>
          <w:szCs w:val="24"/>
        </w:rPr>
        <w:t>volume of 0.45 mL, supplied as a</w:t>
      </w:r>
      <w:r w:rsidR="003B49EA">
        <w:rPr>
          <w:rFonts w:ascii="Arial" w:hAnsi="Arial" w:cs="Arial"/>
          <w:sz w:val="24"/>
          <w:szCs w:val="24"/>
        </w:rPr>
        <w:t xml:space="preserve"> </w:t>
      </w:r>
      <w:r w:rsidRPr="003F261C">
        <w:rPr>
          <w:rFonts w:ascii="Arial" w:hAnsi="Arial" w:cs="Arial"/>
          <w:sz w:val="24"/>
          <w:szCs w:val="24"/>
        </w:rPr>
        <w:t>frozen suspension that does not contain preservative</w:t>
      </w:r>
      <w:r w:rsidR="003B49EA">
        <w:rPr>
          <w:rFonts w:ascii="Arial" w:hAnsi="Arial" w:cs="Arial"/>
          <w:sz w:val="24"/>
          <w:szCs w:val="24"/>
        </w:rPr>
        <w:t>.</w:t>
      </w:r>
      <w:r w:rsidRPr="003F261C">
        <w:rPr>
          <w:rFonts w:ascii="Arial" w:hAnsi="Arial" w:cs="Arial"/>
          <w:sz w:val="24"/>
          <w:szCs w:val="24"/>
        </w:rPr>
        <w:t xml:space="preserve"> </w:t>
      </w:r>
      <w:r w:rsidR="003B49EA" w:rsidRPr="00A01747">
        <w:rPr>
          <w:rFonts w:ascii="Arial" w:hAnsi="Arial" w:cs="Arial"/>
          <w:sz w:val="24"/>
          <w:szCs w:val="24"/>
        </w:rPr>
        <w:t>Each vial</w:t>
      </w:r>
      <w:r w:rsidRPr="003F261C">
        <w:rPr>
          <w:rFonts w:ascii="Arial" w:hAnsi="Arial" w:cs="Arial"/>
          <w:sz w:val="24"/>
          <w:szCs w:val="24"/>
        </w:rPr>
        <w:t xml:space="preserve"> must be thawed and diluted prior to administration. </w:t>
      </w:r>
    </w:p>
    <w:p w14:paraId="2C697DFA" w14:textId="487A6342" w:rsidR="003F261C" w:rsidRPr="00AB5F42" w:rsidRDefault="003F261C" w:rsidP="00755975">
      <w:pPr>
        <w:keepNext/>
        <w:numPr>
          <w:ilvl w:val="0"/>
          <w:numId w:val="12"/>
        </w:numPr>
        <w:contextualSpacing/>
        <w:rPr>
          <w:rFonts w:ascii="Arial" w:hAnsi="Arial" w:cs="Arial"/>
          <w:sz w:val="24"/>
          <w:szCs w:val="24"/>
        </w:rPr>
      </w:pPr>
      <w:r w:rsidRPr="003F261C">
        <w:rPr>
          <w:rFonts w:ascii="Arial" w:eastAsia="Times New Roman" w:hAnsi="Arial" w:cs="Arial"/>
          <w:sz w:val="24"/>
          <w:szCs w:val="24"/>
        </w:rPr>
        <w:t xml:space="preserve">Vials may be thawed in the refrigerator </w:t>
      </w:r>
      <w:r w:rsidRPr="003F261C">
        <w:rPr>
          <w:rFonts w:ascii="Arial" w:eastAsia="Arial" w:hAnsi="Arial" w:cs="Arial"/>
          <w:sz w:val="24"/>
          <w:szCs w:val="24"/>
        </w:rPr>
        <w:t>[2ºC to 8ºC (35ºF to 46ºF)]</w:t>
      </w:r>
      <w:r w:rsidRPr="003F261C">
        <w:rPr>
          <w:rFonts w:ascii="Calibri" w:eastAsia="Arial" w:hAnsi="Calibri" w:cs="Arial"/>
          <w:sz w:val="24"/>
          <w:szCs w:val="24"/>
        </w:rPr>
        <w:t xml:space="preserve"> </w:t>
      </w:r>
      <w:r w:rsidRPr="003F261C">
        <w:rPr>
          <w:rFonts w:ascii="Arial" w:eastAsia="Times New Roman" w:hAnsi="Arial" w:cs="Arial"/>
          <w:sz w:val="24"/>
          <w:szCs w:val="24"/>
        </w:rPr>
        <w:t xml:space="preserve">or at room temperature </w:t>
      </w:r>
      <w:r w:rsidRPr="003F261C">
        <w:rPr>
          <w:rFonts w:ascii="Arial" w:eastAsia="Arial" w:hAnsi="Arial" w:cs="Arial"/>
          <w:sz w:val="24"/>
          <w:szCs w:val="24"/>
        </w:rPr>
        <w:t xml:space="preserve">[up to 25ºC (77ºF)] </w:t>
      </w:r>
      <w:r w:rsidRPr="003F261C">
        <w:rPr>
          <w:rFonts w:ascii="Arial" w:eastAsia="Arial" w:hAnsi="Arial" w:cs="Arial"/>
          <w:i/>
          <w:iCs/>
          <w:sz w:val="24"/>
          <w:szCs w:val="24"/>
        </w:rPr>
        <w:t>(see Storage and Handling)</w:t>
      </w:r>
      <w:r w:rsidRPr="003F261C">
        <w:rPr>
          <w:rFonts w:ascii="Arial" w:eastAsia="Arial" w:hAnsi="Arial" w:cs="Arial"/>
          <w:sz w:val="24"/>
          <w:szCs w:val="24"/>
        </w:rPr>
        <w:t>.</w:t>
      </w:r>
    </w:p>
    <w:p w14:paraId="6612A9D9" w14:textId="327EC188" w:rsidR="003F261C" w:rsidRDefault="00FC0874" w:rsidP="00755975">
      <w:pPr>
        <w:keepNext/>
        <w:numPr>
          <w:ilvl w:val="0"/>
          <w:numId w:val="12"/>
        </w:numPr>
        <w:contextualSpacing/>
        <w:rPr>
          <w:rFonts w:ascii="Arial" w:hAnsi="Arial" w:cs="Arial"/>
          <w:sz w:val="24"/>
          <w:szCs w:val="24"/>
        </w:rPr>
      </w:pPr>
      <w:r>
        <w:rPr>
          <w:rFonts w:ascii="Arial" w:eastAsia="Arial" w:hAnsi="Arial" w:cs="Arial"/>
          <w:sz w:val="24"/>
          <w:szCs w:val="24"/>
        </w:rPr>
        <w:t>Refer to thawing instructions in the panels below.</w:t>
      </w:r>
    </w:p>
    <w:p w14:paraId="436AC674" w14:textId="290CFAA8" w:rsidR="00FC0874" w:rsidRDefault="00FC0874" w:rsidP="00755975">
      <w:pPr>
        <w:keepNext/>
        <w:ind w:left="360"/>
        <w:contextualSpacing/>
        <w:rPr>
          <w:rFonts w:ascii="Arial" w:hAnsi="Arial" w:cs="Arial"/>
          <w:sz w:val="24"/>
          <w:szCs w:val="24"/>
        </w:rPr>
      </w:pPr>
    </w:p>
    <w:p w14:paraId="71F8C550" w14:textId="5BB93429" w:rsidR="00FC0874" w:rsidRPr="00AB5F42" w:rsidRDefault="00FC0874" w:rsidP="00755975">
      <w:pPr>
        <w:keepNext/>
        <w:contextualSpacing/>
        <w:rPr>
          <w:rFonts w:ascii="Arial" w:hAnsi="Arial" w:cs="Arial"/>
          <w:i/>
          <w:iCs/>
          <w:sz w:val="24"/>
          <w:szCs w:val="24"/>
        </w:rPr>
      </w:pPr>
      <w:r w:rsidRPr="00AB5F42">
        <w:rPr>
          <w:rFonts w:ascii="Arial" w:hAnsi="Arial" w:cs="Arial"/>
          <w:i/>
          <w:iCs/>
          <w:sz w:val="24"/>
          <w:szCs w:val="24"/>
        </w:rPr>
        <w:t>Dilution</w:t>
      </w:r>
    </w:p>
    <w:p w14:paraId="06519AF4" w14:textId="7136CC85" w:rsidR="002C3C15" w:rsidRPr="00B00407" w:rsidRDefault="003F261C" w:rsidP="00755975">
      <w:pPr>
        <w:rPr>
          <w:i/>
        </w:rPr>
      </w:pPr>
      <w:r w:rsidRPr="002C3C15">
        <w:rPr>
          <w:rFonts w:ascii="Arial" w:hAnsi="Arial" w:cs="Arial"/>
          <w:sz w:val="24"/>
          <w:szCs w:val="24"/>
        </w:rPr>
        <w:t xml:space="preserve">Dilute the vial contents using 1.8 mL of 0.9% Sodium Chloride Injection, USP </w:t>
      </w:r>
      <w:r w:rsidR="00FC0874" w:rsidRPr="002C3C15">
        <w:rPr>
          <w:rFonts w:ascii="Arial" w:hAnsi="Arial" w:cs="Arial"/>
          <w:sz w:val="24"/>
          <w:szCs w:val="24"/>
        </w:rPr>
        <w:t xml:space="preserve">(not provided) </w:t>
      </w:r>
      <w:r w:rsidRPr="002C3C15">
        <w:rPr>
          <w:rFonts w:ascii="Arial" w:hAnsi="Arial" w:cs="Arial"/>
          <w:sz w:val="24"/>
          <w:szCs w:val="24"/>
        </w:rPr>
        <w:t>to form the Pfizer-BioNTech COVID-19 Vaccine.</w:t>
      </w:r>
      <w:r w:rsidR="00FC0874" w:rsidRPr="002C3C15">
        <w:rPr>
          <w:rFonts w:ascii="Arial" w:hAnsi="Arial" w:cs="Arial"/>
          <w:sz w:val="24"/>
          <w:szCs w:val="24"/>
        </w:rPr>
        <w:t xml:space="preserve"> </w:t>
      </w:r>
      <w:r w:rsidRPr="002C3C15">
        <w:rPr>
          <w:rFonts w:ascii="Arial" w:hAnsi="Arial" w:cs="Arial"/>
          <w:sz w:val="24"/>
          <w:szCs w:val="24"/>
        </w:rPr>
        <w:t>O</w:t>
      </w:r>
      <w:r w:rsidR="00FC0874" w:rsidRPr="002C3C15">
        <w:rPr>
          <w:rFonts w:ascii="Arial" w:hAnsi="Arial" w:cs="Arial"/>
          <w:sz w:val="24"/>
          <w:szCs w:val="24"/>
        </w:rPr>
        <w:t>NLY</w:t>
      </w:r>
      <w:r w:rsidRPr="002C3C15">
        <w:rPr>
          <w:rFonts w:ascii="Arial" w:hAnsi="Arial" w:cs="Arial"/>
          <w:sz w:val="24"/>
          <w:szCs w:val="24"/>
        </w:rPr>
        <w:t xml:space="preserve"> use 0.9% Sodium Chloride Injection, USP as the diluent. Th</w:t>
      </w:r>
      <w:r w:rsidR="00CA4FA7" w:rsidRPr="002C3C15">
        <w:rPr>
          <w:rFonts w:ascii="Arial" w:hAnsi="Arial" w:cs="Arial"/>
          <w:sz w:val="24"/>
          <w:szCs w:val="24"/>
        </w:rPr>
        <w:t>is</w:t>
      </w:r>
      <w:r w:rsidRPr="002C3C15">
        <w:rPr>
          <w:rFonts w:ascii="Arial" w:hAnsi="Arial" w:cs="Arial"/>
          <w:sz w:val="24"/>
          <w:szCs w:val="24"/>
        </w:rPr>
        <w:t xml:space="preserve"> diluent is not packaged with the vaccine </w:t>
      </w:r>
      <w:r w:rsidRPr="002C3C15">
        <w:rPr>
          <w:rFonts w:ascii="Arial" w:hAnsi="Arial" w:cs="Arial"/>
          <w:sz w:val="24"/>
          <w:szCs w:val="24"/>
        </w:rPr>
        <w:lastRenderedPageBreak/>
        <w:t xml:space="preserve">and must be sourced separately. </w:t>
      </w:r>
      <w:r w:rsidRPr="002C3C15">
        <w:rPr>
          <w:rFonts w:ascii="Arial" w:hAnsi="Arial" w:cs="Arial"/>
          <w:sz w:val="24"/>
          <w:szCs w:val="24"/>
          <w:u w:val="single"/>
        </w:rPr>
        <w:t>Do not use bacteriostatic 0.9% Sodium Chloride Injection or any other diluent</w:t>
      </w:r>
      <w:r w:rsidRPr="002C3C15">
        <w:rPr>
          <w:rFonts w:ascii="Arial" w:hAnsi="Arial" w:cs="Arial"/>
          <w:sz w:val="24"/>
          <w:szCs w:val="24"/>
        </w:rPr>
        <w:t>.</w:t>
      </w:r>
      <w:r w:rsidR="002C3C15" w:rsidRPr="002C3C15">
        <w:rPr>
          <w:rFonts w:ascii="Arial" w:hAnsi="Arial" w:cs="Arial"/>
          <w:sz w:val="24"/>
          <w:szCs w:val="24"/>
        </w:rPr>
        <w:t xml:space="preserve"> </w:t>
      </w:r>
      <w:r w:rsidR="003B49EA" w:rsidRPr="00A01747">
        <w:rPr>
          <w:rFonts w:ascii="Arial" w:hAnsi="Arial" w:cs="Arial"/>
          <w:sz w:val="24"/>
          <w:szCs w:val="24"/>
        </w:rPr>
        <w:t xml:space="preserve">Do not </w:t>
      </w:r>
      <w:r w:rsidR="002661E9">
        <w:rPr>
          <w:rFonts w:ascii="Arial" w:hAnsi="Arial" w:cs="Arial"/>
          <w:sz w:val="24"/>
          <w:szCs w:val="24"/>
        </w:rPr>
        <w:t>add</w:t>
      </w:r>
      <w:r w:rsidR="003B49EA" w:rsidRPr="00A01747">
        <w:rPr>
          <w:rFonts w:ascii="Arial" w:hAnsi="Arial" w:cs="Arial"/>
          <w:sz w:val="24"/>
          <w:szCs w:val="24"/>
        </w:rPr>
        <w:t xml:space="preserve"> more than 1.8 mL of diluent.</w:t>
      </w:r>
    </w:p>
    <w:p w14:paraId="3E53E7B8" w14:textId="1DB42B0E" w:rsidR="00FC0874" w:rsidRDefault="00FC0874" w:rsidP="00755975">
      <w:pPr>
        <w:keepNext/>
        <w:rPr>
          <w:rFonts w:ascii="Arial" w:hAnsi="Arial" w:cs="Arial"/>
          <w:sz w:val="24"/>
          <w:szCs w:val="24"/>
        </w:rPr>
      </w:pPr>
    </w:p>
    <w:p w14:paraId="23E46FC2" w14:textId="0742EE2B" w:rsidR="003B49EA" w:rsidRDefault="003B49EA" w:rsidP="00755975">
      <w:pPr>
        <w:keepNext/>
        <w:rPr>
          <w:rFonts w:ascii="Arial" w:hAnsi="Arial" w:cs="Arial"/>
          <w:sz w:val="24"/>
          <w:szCs w:val="24"/>
        </w:rPr>
      </w:pPr>
      <w:r w:rsidRPr="00A01747">
        <w:rPr>
          <w:rFonts w:ascii="Arial" w:hAnsi="Arial" w:cs="Arial"/>
          <w:sz w:val="24"/>
          <w:szCs w:val="24"/>
        </w:rPr>
        <w:t xml:space="preserve">After dilution, one vial contains 6 doses of 0.3 mL. Vial labels and cartons may state that after dilution, a vial contains 5 doses of 0.3 mL. The information </w:t>
      </w:r>
      <w:r w:rsidR="00D30E66">
        <w:rPr>
          <w:rFonts w:ascii="Arial" w:hAnsi="Arial" w:cs="Arial"/>
          <w:sz w:val="24"/>
          <w:szCs w:val="24"/>
        </w:rPr>
        <w:t>in this Fact Sheet regarding</w:t>
      </w:r>
      <w:r w:rsidRPr="00A01747">
        <w:rPr>
          <w:rFonts w:ascii="Arial" w:hAnsi="Arial" w:cs="Arial"/>
          <w:sz w:val="24"/>
          <w:szCs w:val="24"/>
        </w:rPr>
        <w:t xml:space="preserve"> the number of doses per vial after dilution supersedes the number of doses stated on vial labels and cartons.</w:t>
      </w:r>
    </w:p>
    <w:p w14:paraId="576D7AD0" w14:textId="77777777" w:rsidR="003B49EA" w:rsidRPr="003F261C" w:rsidRDefault="003B49EA" w:rsidP="00755975">
      <w:pPr>
        <w:keepNext/>
        <w:rPr>
          <w:rFonts w:ascii="Arial" w:hAnsi="Arial" w:cs="Arial"/>
          <w:sz w:val="24"/>
          <w:szCs w:val="24"/>
        </w:rPr>
      </w:pPr>
    </w:p>
    <w:p w14:paraId="159AB73C" w14:textId="39058053" w:rsidR="003F261C" w:rsidRPr="00AB5F42" w:rsidRDefault="00FC0874" w:rsidP="00755975">
      <w:pPr>
        <w:keepNext/>
        <w:numPr>
          <w:ilvl w:val="0"/>
          <w:numId w:val="12"/>
        </w:numPr>
        <w:contextualSpacing/>
        <w:rPr>
          <w:rFonts w:ascii="Arial" w:eastAsia="Arial" w:hAnsi="Arial" w:cs="Arial"/>
          <w:sz w:val="24"/>
          <w:szCs w:val="24"/>
        </w:rPr>
      </w:pPr>
      <w:r w:rsidRPr="00AB5F42">
        <w:rPr>
          <w:rFonts w:ascii="Arial" w:eastAsia="Arial" w:hAnsi="Arial" w:cs="Arial"/>
          <w:sz w:val="24"/>
          <w:szCs w:val="24"/>
        </w:rPr>
        <w:t>Refer to dilution and dose preparation instructions in the panels below.</w:t>
      </w:r>
    </w:p>
    <w:p w14:paraId="2318B3BD" w14:textId="77777777" w:rsidR="00FC0874" w:rsidRPr="003F261C" w:rsidRDefault="00FC0874" w:rsidP="00755975">
      <w:pPr>
        <w:rPr>
          <w:rFonts w:ascii="Arial" w:hAnsi="Arial" w:cs="Arial"/>
          <w:sz w:val="24"/>
          <w:szCs w:val="24"/>
        </w:rPr>
      </w:pPr>
    </w:p>
    <w:tbl>
      <w:tblPr>
        <w:tblStyle w:val="TableGrid3"/>
        <w:tblW w:w="0" w:type="auto"/>
        <w:tblLook w:val="04A0" w:firstRow="1" w:lastRow="0" w:firstColumn="1" w:lastColumn="0" w:noHBand="0" w:noVBand="1"/>
      </w:tblPr>
      <w:tblGrid>
        <w:gridCol w:w="4135"/>
        <w:gridCol w:w="4725"/>
      </w:tblGrid>
      <w:tr w:rsidR="00DE5730" w:rsidRPr="00DE5730" w14:paraId="3382BE40" w14:textId="77777777" w:rsidTr="00177233">
        <w:trPr>
          <w:trHeight w:val="530"/>
        </w:trPr>
        <w:tc>
          <w:tcPr>
            <w:tcW w:w="8860" w:type="dxa"/>
            <w:gridSpan w:val="2"/>
            <w:vAlign w:val="center"/>
          </w:tcPr>
          <w:p w14:paraId="21B4E35A" w14:textId="4A5AA2C1" w:rsidR="00DE5730" w:rsidRPr="00DE5730" w:rsidRDefault="00FC0874" w:rsidP="00755975">
            <w:pPr>
              <w:keepNext/>
              <w:keepLines/>
              <w:widowControl/>
              <w:rPr>
                <w:rFonts w:ascii="Arial" w:hAnsi="Arial"/>
                <w:b/>
                <w:bCs/>
                <w:sz w:val="24"/>
                <w:szCs w:val="24"/>
              </w:rPr>
            </w:pPr>
            <w:r>
              <w:rPr>
                <w:rFonts w:ascii="Arial" w:hAnsi="Arial"/>
                <w:b/>
                <w:bCs/>
                <w:sz w:val="24"/>
                <w:szCs w:val="24"/>
              </w:rPr>
              <w:t>THAWING PRIOR TO DILUTION</w:t>
            </w:r>
          </w:p>
        </w:tc>
      </w:tr>
      <w:tr w:rsidR="00DE5730" w:rsidRPr="00DE5730" w14:paraId="787D566D" w14:textId="77777777" w:rsidTr="00177233">
        <w:tc>
          <w:tcPr>
            <w:tcW w:w="4135" w:type="dxa"/>
            <w:vAlign w:val="center"/>
          </w:tcPr>
          <w:p w14:paraId="39C96CD3" w14:textId="77777777" w:rsidR="00DE5730" w:rsidRPr="00DE5730" w:rsidRDefault="00DE5730" w:rsidP="00755975">
            <w:pPr>
              <w:keepNext/>
              <w:keepLines/>
              <w:widowControl/>
              <w:jc w:val="center"/>
            </w:pPr>
            <w:r w:rsidRPr="00DE5730">
              <w:rPr>
                <w:noProof/>
                <w:sz w:val="24"/>
                <w:szCs w:val="24"/>
                <w:lang w:eastAsia="zh-CN" w:bidi="th-TH"/>
              </w:rPr>
              <w:drawing>
                <wp:inline distT="0" distB="0" distL="0" distR="0" wp14:anchorId="19A1DF9D" wp14:editId="720C4B98">
                  <wp:extent cx="2472855" cy="1306626"/>
                  <wp:effectExtent l="0" t="0" r="3810" b="8255"/>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79388" cy="1310078"/>
                          </a:xfrm>
                          <a:prstGeom prst="rect">
                            <a:avLst/>
                          </a:prstGeom>
                          <a:noFill/>
                          <a:ln>
                            <a:noFill/>
                          </a:ln>
                        </pic:spPr>
                      </pic:pic>
                    </a:graphicData>
                  </a:graphic>
                </wp:inline>
              </w:drawing>
            </w:r>
          </w:p>
        </w:tc>
        <w:tc>
          <w:tcPr>
            <w:tcW w:w="4725" w:type="dxa"/>
            <w:vAlign w:val="center"/>
          </w:tcPr>
          <w:p w14:paraId="54449B45" w14:textId="77777777" w:rsidR="00DE5730" w:rsidRPr="00DE5730" w:rsidRDefault="00DE5730" w:rsidP="00755975">
            <w:pPr>
              <w:keepNext/>
              <w:keepLines/>
              <w:widowControl/>
              <w:numPr>
                <w:ilvl w:val="0"/>
                <w:numId w:val="13"/>
              </w:numPr>
              <w:rPr>
                <w:rFonts w:ascii="Arial" w:eastAsia="Times New Roman" w:hAnsi="Arial"/>
                <w:sz w:val="24"/>
                <w:szCs w:val="24"/>
              </w:rPr>
            </w:pPr>
            <w:r w:rsidRPr="00DE5730">
              <w:rPr>
                <w:rFonts w:ascii="Arial" w:eastAsia="Times New Roman" w:hAnsi="Arial"/>
                <w:sz w:val="24"/>
                <w:szCs w:val="24"/>
              </w:rPr>
              <w:t>Thaw vial(s) of Pfizer-BioNTech COVID-19 Vaccine before use either by:</w:t>
            </w:r>
          </w:p>
          <w:p w14:paraId="670587EC" w14:textId="64A5F80B" w:rsidR="00DE5730" w:rsidRPr="00DE5730" w:rsidRDefault="00DE5730" w:rsidP="00755975">
            <w:pPr>
              <w:keepNext/>
              <w:keepLines/>
              <w:widowControl/>
              <w:numPr>
                <w:ilvl w:val="1"/>
                <w:numId w:val="13"/>
              </w:numPr>
              <w:ind w:left="616" w:hanging="296"/>
              <w:rPr>
                <w:rFonts w:ascii="Arial" w:eastAsia="Times New Roman" w:hAnsi="Arial"/>
                <w:sz w:val="24"/>
                <w:szCs w:val="24"/>
              </w:rPr>
            </w:pPr>
            <w:r w:rsidRPr="00DE5730">
              <w:rPr>
                <w:rFonts w:ascii="Arial" w:eastAsia="Times New Roman" w:hAnsi="Arial"/>
                <w:sz w:val="24"/>
                <w:szCs w:val="24"/>
              </w:rPr>
              <w:t xml:space="preserve">Allowing vial(s) to thaw in </w:t>
            </w:r>
            <w:r w:rsidRPr="00DE5730">
              <w:rPr>
                <w:rFonts w:ascii="Arial" w:eastAsia="Arial" w:hAnsi="Arial"/>
                <w:sz w:val="24"/>
                <w:szCs w:val="24"/>
              </w:rPr>
              <w:t>the refrigerator [2ºC to 8ºC (35ºF to 46ºF)]. A carton of vials may take up to 3 hours to thaw</w:t>
            </w:r>
            <w:r w:rsidR="00FC0874">
              <w:rPr>
                <w:rFonts w:ascii="Arial" w:eastAsia="Arial" w:hAnsi="Arial"/>
                <w:sz w:val="24"/>
                <w:szCs w:val="24"/>
              </w:rPr>
              <w:t>, and thawed vials can be stored in the refrigerator for up to five days (120 hours)</w:t>
            </w:r>
            <w:r w:rsidRPr="00DE5730">
              <w:rPr>
                <w:rFonts w:ascii="Arial" w:eastAsia="Arial" w:hAnsi="Arial"/>
                <w:sz w:val="24"/>
                <w:szCs w:val="24"/>
              </w:rPr>
              <w:t>.</w:t>
            </w:r>
            <w:r w:rsidRPr="00DE5730" w:rsidDel="004034F8">
              <w:rPr>
                <w:rFonts w:ascii="Arial" w:eastAsia="Arial" w:hAnsi="Arial"/>
                <w:sz w:val="24"/>
                <w:szCs w:val="24"/>
              </w:rPr>
              <w:t xml:space="preserve"> </w:t>
            </w:r>
          </w:p>
          <w:p w14:paraId="5A3C4B1D" w14:textId="1222AF77" w:rsidR="00DE5730" w:rsidRPr="00DE5730" w:rsidRDefault="00DE5730" w:rsidP="00755975">
            <w:pPr>
              <w:keepNext/>
              <w:keepLines/>
              <w:widowControl/>
              <w:numPr>
                <w:ilvl w:val="1"/>
                <w:numId w:val="13"/>
              </w:numPr>
              <w:ind w:left="616" w:hanging="296"/>
              <w:rPr>
                <w:rFonts w:ascii="Arial" w:eastAsia="Times New Roman" w:hAnsi="Arial"/>
                <w:sz w:val="24"/>
                <w:szCs w:val="24"/>
              </w:rPr>
            </w:pPr>
            <w:r w:rsidRPr="00DE5730">
              <w:rPr>
                <w:rFonts w:ascii="Arial" w:eastAsia="Times New Roman" w:hAnsi="Arial"/>
                <w:sz w:val="24"/>
                <w:szCs w:val="24"/>
              </w:rPr>
              <w:t>Allowing vial(s) to sit at room temperature [up to 25ºC (77ºF)] for 30 minutes.</w:t>
            </w:r>
          </w:p>
          <w:p w14:paraId="61CFB5C6" w14:textId="334FAFA8" w:rsidR="00DE5730" w:rsidRPr="00DE5730" w:rsidRDefault="00CF1D01" w:rsidP="00755975">
            <w:pPr>
              <w:keepNext/>
              <w:keepLines/>
              <w:widowControl/>
              <w:numPr>
                <w:ilvl w:val="0"/>
                <w:numId w:val="13"/>
              </w:numPr>
              <w:rPr>
                <w:rFonts w:ascii="Arial" w:hAnsi="Arial"/>
                <w:sz w:val="24"/>
                <w:szCs w:val="24"/>
              </w:rPr>
            </w:pPr>
            <w:r>
              <w:rPr>
                <w:rFonts w:ascii="Arial" w:eastAsia="Times New Roman" w:hAnsi="Arial"/>
                <w:sz w:val="24"/>
                <w:szCs w:val="24"/>
              </w:rPr>
              <w:t>Using either thawing method, vials</w:t>
            </w:r>
            <w:r w:rsidR="00FC0874">
              <w:rPr>
                <w:rFonts w:ascii="Arial" w:eastAsia="Times New Roman" w:hAnsi="Arial"/>
                <w:sz w:val="24"/>
                <w:szCs w:val="24"/>
              </w:rPr>
              <w:t xml:space="preserve"> must reach room temperature before dilution and must be diluted within 2</w:t>
            </w:r>
            <w:r w:rsidR="008861AA">
              <w:rPr>
                <w:rFonts w:ascii="Arial" w:eastAsia="Times New Roman" w:hAnsi="Arial"/>
                <w:sz w:val="24"/>
                <w:szCs w:val="24"/>
              </w:rPr>
              <w:t> </w:t>
            </w:r>
            <w:r w:rsidR="00FC0874">
              <w:rPr>
                <w:rFonts w:ascii="Arial" w:eastAsia="Times New Roman" w:hAnsi="Arial"/>
                <w:sz w:val="24"/>
                <w:szCs w:val="24"/>
              </w:rPr>
              <w:t>hours.</w:t>
            </w:r>
            <w:r w:rsidR="00DE5730" w:rsidRPr="00DE5730">
              <w:rPr>
                <w:rFonts w:ascii="Arial" w:hAnsi="Arial"/>
                <w:sz w:val="24"/>
                <w:szCs w:val="24"/>
              </w:rPr>
              <w:t xml:space="preserve"> </w:t>
            </w:r>
          </w:p>
        </w:tc>
      </w:tr>
      <w:tr w:rsidR="00DE5730" w:rsidRPr="00DE5730" w14:paraId="7FC60969" w14:textId="77777777" w:rsidTr="00177233">
        <w:tc>
          <w:tcPr>
            <w:tcW w:w="4135" w:type="dxa"/>
            <w:vAlign w:val="center"/>
          </w:tcPr>
          <w:p w14:paraId="7B698A35" w14:textId="42E3CE09" w:rsidR="00DE5730" w:rsidRPr="00DE5730" w:rsidRDefault="00F846A1" w:rsidP="00755975">
            <w:pPr>
              <w:widowControl/>
              <w:jc w:val="center"/>
            </w:pPr>
            <w:r>
              <w:rPr>
                <w:noProof/>
                <w:lang w:eastAsia="zh-CN" w:bidi="th-TH"/>
              </w:rPr>
              <w:drawing>
                <wp:inline distT="0" distB="0" distL="0" distR="0" wp14:anchorId="3981D197" wp14:editId="44525A49">
                  <wp:extent cx="1590675" cy="2345572"/>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97000" cy="2354898"/>
                          </a:xfrm>
                          <a:prstGeom prst="rect">
                            <a:avLst/>
                          </a:prstGeom>
                          <a:noFill/>
                          <a:ln>
                            <a:noFill/>
                          </a:ln>
                        </pic:spPr>
                      </pic:pic>
                    </a:graphicData>
                  </a:graphic>
                </wp:inline>
              </w:drawing>
            </w:r>
          </w:p>
        </w:tc>
        <w:tc>
          <w:tcPr>
            <w:tcW w:w="4725" w:type="dxa"/>
            <w:vAlign w:val="center"/>
          </w:tcPr>
          <w:p w14:paraId="1AE801C7" w14:textId="13451ED0" w:rsidR="00DE5730" w:rsidRPr="00DE5730" w:rsidRDefault="00DE5730" w:rsidP="00755975">
            <w:pPr>
              <w:widowControl/>
              <w:numPr>
                <w:ilvl w:val="0"/>
                <w:numId w:val="14"/>
              </w:numPr>
              <w:rPr>
                <w:rFonts w:ascii="Arial" w:hAnsi="Arial"/>
                <w:sz w:val="24"/>
                <w:szCs w:val="24"/>
              </w:rPr>
            </w:pPr>
            <w:r w:rsidRPr="00DE5730">
              <w:rPr>
                <w:rFonts w:ascii="Arial" w:eastAsia="Times New Roman" w:hAnsi="Arial"/>
                <w:sz w:val="24"/>
                <w:szCs w:val="24"/>
              </w:rPr>
              <w:t xml:space="preserve">Before dilution </w:t>
            </w:r>
            <w:r w:rsidRPr="00DE5730">
              <w:rPr>
                <w:rFonts w:ascii="Arial" w:hAnsi="Arial"/>
                <w:sz w:val="24"/>
                <w:szCs w:val="24"/>
              </w:rPr>
              <w:t xml:space="preserve">invert </w:t>
            </w:r>
            <w:r w:rsidR="00C34CF4">
              <w:rPr>
                <w:rFonts w:ascii="Arial" w:hAnsi="Arial"/>
                <w:sz w:val="24"/>
                <w:szCs w:val="24"/>
              </w:rPr>
              <w:t xml:space="preserve">vaccine vial </w:t>
            </w:r>
            <w:r w:rsidRPr="00DE5730">
              <w:rPr>
                <w:rFonts w:ascii="Arial" w:hAnsi="Arial"/>
                <w:sz w:val="24"/>
                <w:szCs w:val="24"/>
              </w:rPr>
              <w:t xml:space="preserve">gently 10 times. </w:t>
            </w:r>
          </w:p>
          <w:p w14:paraId="5198DFC5" w14:textId="3EE7B39B" w:rsidR="00DE5730" w:rsidRDefault="00DE5730" w:rsidP="00755975">
            <w:pPr>
              <w:widowControl/>
              <w:numPr>
                <w:ilvl w:val="0"/>
                <w:numId w:val="14"/>
              </w:numPr>
              <w:rPr>
                <w:rFonts w:ascii="Arial" w:hAnsi="Arial"/>
                <w:sz w:val="24"/>
                <w:szCs w:val="24"/>
              </w:rPr>
            </w:pPr>
            <w:r w:rsidRPr="00DE5730">
              <w:rPr>
                <w:rFonts w:ascii="Arial" w:hAnsi="Arial"/>
                <w:sz w:val="24"/>
                <w:szCs w:val="24"/>
                <w:u w:val="single"/>
              </w:rPr>
              <w:t>Do not shake</w:t>
            </w:r>
            <w:r w:rsidRPr="00DE5730">
              <w:rPr>
                <w:rFonts w:ascii="Arial" w:hAnsi="Arial"/>
                <w:sz w:val="24"/>
                <w:szCs w:val="24"/>
              </w:rPr>
              <w:t>.</w:t>
            </w:r>
          </w:p>
          <w:p w14:paraId="7B550A14" w14:textId="264A942E" w:rsidR="00DE5730" w:rsidRPr="00AB5F42" w:rsidRDefault="00BD55C4" w:rsidP="00755975">
            <w:pPr>
              <w:keepNext/>
              <w:widowControl/>
              <w:numPr>
                <w:ilvl w:val="0"/>
                <w:numId w:val="14"/>
              </w:numPr>
              <w:rPr>
                <w:rFonts w:ascii="Arial" w:hAnsi="Arial"/>
                <w:sz w:val="24"/>
                <w:szCs w:val="24"/>
              </w:rPr>
            </w:pPr>
            <w:r w:rsidRPr="00BD55C4">
              <w:rPr>
                <w:rFonts w:ascii="Arial" w:hAnsi="Arial"/>
                <w:sz w:val="24"/>
                <w:szCs w:val="24"/>
              </w:rPr>
              <w:t xml:space="preserve">Inspect the liquid in the vial prior to dilution. The liquid is a </w:t>
            </w:r>
            <w:r w:rsidR="00DE5730" w:rsidRPr="00BD55C4">
              <w:rPr>
                <w:rFonts w:ascii="Arial" w:hAnsi="Arial"/>
                <w:sz w:val="24"/>
                <w:szCs w:val="24"/>
              </w:rPr>
              <w:t>white to off-white suspension</w:t>
            </w:r>
            <w:r>
              <w:rPr>
                <w:rFonts w:ascii="Arial" w:hAnsi="Arial"/>
                <w:sz w:val="24"/>
                <w:szCs w:val="24"/>
              </w:rPr>
              <w:t xml:space="preserve"> and may contain </w:t>
            </w:r>
            <w:r w:rsidR="00DE5730" w:rsidRPr="00AB5F42">
              <w:rPr>
                <w:rFonts w:ascii="Arial" w:eastAsia="Times New Roman" w:hAnsi="Arial"/>
                <w:sz w:val="24"/>
                <w:szCs w:val="24"/>
              </w:rPr>
              <w:t>white to off-white opaque amorphous particles.</w:t>
            </w:r>
          </w:p>
          <w:p w14:paraId="15447EED" w14:textId="7CFFDB44" w:rsidR="00BD55C4" w:rsidRPr="00DE5730" w:rsidRDefault="00BD55C4" w:rsidP="00755975">
            <w:pPr>
              <w:keepNext/>
              <w:widowControl/>
              <w:numPr>
                <w:ilvl w:val="0"/>
                <w:numId w:val="14"/>
              </w:numPr>
            </w:pPr>
            <w:r w:rsidRPr="00AB5F42">
              <w:rPr>
                <w:rFonts w:ascii="Arial" w:eastAsia="Times New Roman" w:hAnsi="Arial"/>
                <w:sz w:val="24"/>
                <w:szCs w:val="24"/>
              </w:rPr>
              <w:t>Do not use if liquid is discolored or if other particles are observed.</w:t>
            </w:r>
          </w:p>
        </w:tc>
      </w:tr>
      <w:tr w:rsidR="00177233" w:rsidRPr="00177233" w14:paraId="03A20171" w14:textId="77777777" w:rsidTr="0076638B">
        <w:trPr>
          <w:trHeight w:val="533"/>
        </w:trPr>
        <w:tc>
          <w:tcPr>
            <w:tcW w:w="8860" w:type="dxa"/>
            <w:gridSpan w:val="2"/>
            <w:vAlign w:val="center"/>
          </w:tcPr>
          <w:p w14:paraId="08A3813F" w14:textId="303ABBAD" w:rsidR="00177233" w:rsidRPr="00177233" w:rsidRDefault="00177233" w:rsidP="00755975">
            <w:pPr>
              <w:keepNext/>
              <w:keepLines/>
              <w:widowControl/>
              <w:rPr>
                <w:rFonts w:ascii="Arial" w:hAnsi="Arial"/>
                <w:b/>
                <w:bCs/>
                <w:sz w:val="24"/>
                <w:szCs w:val="24"/>
              </w:rPr>
            </w:pPr>
            <w:r w:rsidRPr="00177233">
              <w:rPr>
                <w:rFonts w:ascii="Arial" w:hAnsi="Arial"/>
                <w:b/>
                <w:bCs/>
                <w:sz w:val="24"/>
                <w:szCs w:val="24"/>
              </w:rPr>
              <w:lastRenderedPageBreak/>
              <w:t>DILUTION</w:t>
            </w:r>
          </w:p>
        </w:tc>
      </w:tr>
      <w:tr w:rsidR="00DE5730" w:rsidRPr="00DE5730" w14:paraId="168DEE4D" w14:textId="77777777" w:rsidTr="00177233">
        <w:tc>
          <w:tcPr>
            <w:tcW w:w="4135" w:type="dxa"/>
            <w:vAlign w:val="center"/>
          </w:tcPr>
          <w:p w14:paraId="73A08704" w14:textId="59C236C9" w:rsidR="00DE5730" w:rsidRPr="00DE5730" w:rsidRDefault="00AA1968" w:rsidP="00755975">
            <w:pPr>
              <w:widowControl/>
              <w:jc w:val="center"/>
            </w:pPr>
            <w:r>
              <w:rPr>
                <w:noProof/>
                <w:lang w:eastAsia="zh-CN" w:bidi="th-TH"/>
              </w:rPr>
              <w:drawing>
                <wp:inline distT="0" distB="0" distL="0" distR="0" wp14:anchorId="7053D61F" wp14:editId="3BBA6844">
                  <wp:extent cx="2165985" cy="2398573"/>
                  <wp:effectExtent l="0" t="0" r="5715"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89992" cy="2425158"/>
                          </a:xfrm>
                          <a:prstGeom prst="rect">
                            <a:avLst/>
                          </a:prstGeom>
                          <a:noFill/>
                          <a:ln>
                            <a:noFill/>
                          </a:ln>
                        </pic:spPr>
                      </pic:pic>
                    </a:graphicData>
                  </a:graphic>
                </wp:inline>
              </w:drawing>
            </w:r>
          </w:p>
        </w:tc>
        <w:tc>
          <w:tcPr>
            <w:tcW w:w="4725" w:type="dxa"/>
            <w:vAlign w:val="center"/>
          </w:tcPr>
          <w:p w14:paraId="70688795" w14:textId="77777777" w:rsidR="00DE5730" w:rsidRPr="00DE5730" w:rsidRDefault="00DE5730" w:rsidP="00755975">
            <w:pPr>
              <w:widowControl/>
              <w:numPr>
                <w:ilvl w:val="0"/>
                <w:numId w:val="35"/>
              </w:numPr>
              <w:rPr>
                <w:rFonts w:ascii="Arial" w:eastAsia="TimesNewRoman" w:hAnsi="Arial"/>
                <w:bCs/>
                <w:sz w:val="24"/>
                <w:szCs w:val="24"/>
              </w:rPr>
            </w:pPr>
            <w:r w:rsidRPr="00DE5730">
              <w:rPr>
                <w:rFonts w:ascii="Arial" w:eastAsia="TimesNewRoman" w:hAnsi="Arial"/>
                <w:bCs/>
                <w:sz w:val="24"/>
                <w:szCs w:val="24"/>
              </w:rPr>
              <w:t>Obtain sterile 0.9% Sodium Chloride Injection, USP. Use only this as the diluent.</w:t>
            </w:r>
          </w:p>
          <w:p w14:paraId="752644F4" w14:textId="77777777" w:rsidR="00DE5730" w:rsidRPr="00DE5730" w:rsidRDefault="00DE5730" w:rsidP="00755975">
            <w:pPr>
              <w:widowControl/>
              <w:numPr>
                <w:ilvl w:val="0"/>
                <w:numId w:val="35"/>
              </w:numPr>
              <w:rPr>
                <w:rFonts w:ascii="Arial" w:eastAsia="TimesNewRoman" w:hAnsi="Arial"/>
                <w:bCs/>
                <w:sz w:val="24"/>
                <w:szCs w:val="24"/>
              </w:rPr>
            </w:pPr>
            <w:r w:rsidRPr="00DE5730">
              <w:rPr>
                <w:rFonts w:ascii="Arial" w:eastAsia="TimesNewRoman" w:hAnsi="Arial"/>
                <w:bCs/>
                <w:sz w:val="24"/>
                <w:szCs w:val="24"/>
              </w:rPr>
              <w:t>Using aseptic technique, withdraw 1.8 mL of diluent into a transfer syringe (21-gauge or narrower needle).</w:t>
            </w:r>
          </w:p>
          <w:p w14:paraId="58303F26" w14:textId="77777777" w:rsidR="00DE5730" w:rsidRPr="00DE5730" w:rsidRDefault="00DE5730" w:rsidP="00755975">
            <w:pPr>
              <w:widowControl/>
              <w:numPr>
                <w:ilvl w:val="0"/>
                <w:numId w:val="35"/>
              </w:numPr>
              <w:rPr>
                <w:rFonts w:ascii="Arial" w:eastAsia="TimesNewRoman" w:hAnsi="Arial"/>
                <w:bCs/>
                <w:sz w:val="24"/>
                <w:szCs w:val="24"/>
              </w:rPr>
            </w:pPr>
            <w:r w:rsidRPr="00DE5730">
              <w:rPr>
                <w:rFonts w:ascii="Arial" w:eastAsia="TimesNewRoman" w:hAnsi="Arial"/>
                <w:bCs/>
                <w:sz w:val="24"/>
                <w:szCs w:val="24"/>
              </w:rPr>
              <w:t>Cleanse the vaccine vial stopper with a single</w:t>
            </w:r>
            <w:r w:rsidRPr="00DE5730">
              <w:rPr>
                <w:rFonts w:ascii="Arial" w:eastAsia="TimesNewRoman" w:hAnsi="Arial"/>
                <w:bCs/>
                <w:sz w:val="24"/>
                <w:szCs w:val="24"/>
              </w:rPr>
              <w:noBreakHyphen/>
              <w:t xml:space="preserve">use antiseptic swab. </w:t>
            </w:r>
          </w:p>
          <w:p w14:paraId="0ED182A7" w14:textId="2BF4CFBB" w:rsidR="00DE5730" w:rsidRPr="00DE5730" w:rsidRDefault="00DE5730" w:rsidP="00755975">
            <w:pPr>
              <w:widowControl/>
              <w:numPr>
                <w:ilvl w:val="0"/>
                <w:numId w:val="35"/>
              </w:numPr>
            </w:pPr>
            <w:r w:rsidRPr="00DE5730">
              <w:rPr>
                <w:rFonts w:ascii="Arial" w:eastAsia="TimesNewRoman" w:hAnsi="Arial"/>
                <w:sz w:val="24"/>
                <w:szCs w:val="24"/>
              </w:rPr>
              <w:t>Add 1.8 mL of 0.9% Sodium Chloride Injection, USP into the vaccine vial</w:t>
            </w:r>
            <w:r w:rsidRPr="00DE5730">
              <w:rPr>
                <w:rFonts w:ascii="Arial" w:eastAsia="Times New Roman" w:hAnsi="Arial"/>
                <w:sz w:val="24"/>
                <w:szCs w:val="24"/>
              </w:rPr>
              <w:t>.</w:t>
            </w:r>
          </w:p>
        </w:tc>
      </w:tr>
      <w:tr w:rsidR="00DE5730" w:rsidRPr="00DE5730" w14:paraId="450FC48E" w14:textId="77777777" w:rsidTr="00177233">
        <w:trPr>
          <w:cantSplit/>
        </w:trPr>
        <w:tc>
          <w:tcPr>
            <w:tcW w:w="4135" w:type="dxa"/>
            <w:vAlign w:val="center"/>
          </w:tcPr>
          <w:p w14:paraId="1FAF4B75" w14:textId="4662A469" w:rsidR="00DE5730" w:rsidRPr="00DE5730" w:rsidRDefault="00F6025F" w:rsidP="00755975">
            <w:pPr>
              <w:widowControl/>
              <w:jc w:val="center"/>
            </w:pPr>
            <w:r>
              <w:rPr>
                <w:noProof/>
                <w:lang w:eastAsia="zh-CN" w:bidi="th-TH"/>
              </w:rPr>
              <w:drawing>
                <wp:inline distT="0" distB="0" distL="0" distR="0" wp14:anchorId="79C84622" wp14:editId="5A968667">
                  <wp:extent cx="2247900" cy="2285616"/>
                  <wp:effectExtent l="0" t="0" r="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53338" cy="2291146"/>
                          </a:xfrm>
                          <a:prstGeom prst="rect">
                            <a:avLst/>
                          </a:prstGeom>
                          <a:noFill/>
                          <a:ln>
                            <a:noFill/>
                          </a:ln>
                        </pic:spPr>
                      </pic:pic>
                    </a:graphicData>
                  </a:graphic>
                </wp:inline>
              </w:drawing>
            </w:r>
          </w:p>
        </w:tc>
        <w:tc>
          <w:tcPr>
            <w:tcW w:w="4725" w:type="dxa"/>
            <w:vAlign w:val="center"/>
          </w:tcPr>
          <w:p w14:paraId="3191E520" w14:textId="112ED903" w:rsidR="00DE5730" w:rsidRPr="00DE5730" w:rsidRDefault="00DE5730" w:rsidP="00755975">
            <w:pPr>
              <w:widowControl/>
              <w:numPr>
                <w:ilvl w:val="0"/>
                <w:numId w:val="35"/>
              </w:numPr>
            </w:pPr>
            <w:r w:rsidRPr="00DE5730">
              <w:rPr>
                <w:rFonts w:ascii="Arial" w:eastAsia="TimesNewRoman" w:hAnsi="Arial"/>
                <w:bCs/>
                <w:sz w:val="24"/>
                <w:szCs w:val="24"/>
              </w:rPr>
              <w:t>Equalize vial pressure before removing the needle from the vial by withdrawing 1.8 mL air into the empty diluent syringe</w:t>
            </w:r>
            <w:r w:rsidRPr="00DE5730">
              <w:rPr>
                <w:rFonts w:ascii="Arial" w:eastAsia="TimesNewRoman" w:hAnsi="Arial"/>
                <w:bCs/>
                <w:i/>
                <w:iCs/>
                <w:sz w:val="24"/>
                <w:szCs w:val="24"/>
              </w:rPr>
              <w:t>.</w:t>
            </w:r>
          </w:p>
        </w:tc>
      </w:tr>
      <w:tr w:rsidR="00DE5730" w:rsidRPr="00DE5730" w14:paraId="201344F4" w14:textId="77777777" w:rsidTr="00177233">
        <w:tc>
          <w:tcPr>
            <w:tcW w:w="4135" w:type="dxa"/>
            <w:vAlign w:val="center"/>
          </w:tcPr>
          <w:p w14:paraId="08F463D1" w14:textId="7AD167BE" w:rsidR="00DE5730" w:rsidRPr="00DE5730" w:rsidRDefault="00F846A1" w:rsidP="00755975">
            <w:pPr>
              <w:widowControl/>
              <w:jc w:val="center"/>
            </w:pPr>
            <w:r>
              <w:rPr>
                <w:noProof/>
                <w:lang w:eastAsia="zh-CN" w:bidi="th-TH"/>
              </w:rPr>
              <w:drawing>
                <wp:inline distT="0" distB="0" distL="0" distR="0" wp14:anchorId="785E1AE9" wp14:editId="4D3B4C10">
                  <wp:extent cx="1571625" cy="2317480"/>
                  <wp:effectExtent l="0" t="0" r="0" b="698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76140" cy="2324138"/>
                          </a:xfrm>
                          <a:prstGeom prst="rect">
                            <a:avLst/>
                          </a:prstGeom>
                          <a:noFill/>
                          <a:ln>
                            <a:noFill/>
                          </a:ln>
                        </pic:spPr>
                      </pic:pic>
                    </a:graphicData>
                  </a:graphic>
                </wp:inline>
              </w:drawing>
            </w:r>
          </w:p>
        </w:tc>
        <w:tc>
          <w:tcPr>
            <w:tcW w:w="4725" w:type="dxa"/>
            <w:vAlign w:val="center"/>
          </w:tcPr>
          <w:p w14:paraId="22A5EF71" w14:textId="77777777" w:rsidR="00DE5730" w:rsidRPr="00DE5730" w:rsidRDefault="00DE5730" w:rsidP="00755975">
            <w:pPr>
              <w:widowControl/>
              <w:numPr>
                <w:ilvl w:val="0"/>
                <w:numId w:val="35"/>
              </w:numPr>
              <w:rPr>
                <w:rFonts w:ascii="Arial" w:hAnsi="Arial"/>
                <w:sz w:val="24"/>
                <w:szCs w:val="24"/>
              </w:rPr>
            </w:pPr>
            <w:r w:rsidRPr="00DE5730">
              <w:rPr>
                <w:rFonts w:ascii="Arial" w:hAnsi="Arial"/>
                <w:sz w:val="24"/>
                <w:szCs w:val="24"/>
              </w:rPr>
              <w:t xml:space="preserve">Gently invert the vial containing the </w:t>
            </w:r>
            <w:r w:rsidRPr="00DE5730">
              <w:rPr>
                <w:rFonts w:ascii="Arial" w:eastAsia="Arial" w:hAnsi="Arial"/>
                <w:bCs/>
                <w:sz w:val="24"/>
                <w:szCs w:val="24"/>
              </w:rPr>
              <w:t>Pfizer-</w:t>
            </w:r>
            <w:r w:rsidRPr="00DE5730">
              <w:rPr>
                <w:rFonts w:ascii="Arial" w:eastAsia="Arial" w:hAnsi="Arial"/>
                <w:sz w:val="24"/>
                <w:szCs w:val="24"/>
              </w:rPr>
              <w:t>BioNTech</w:t>
            </w:r>
            <w:r w:rsidRPr="00DE5730">
              <w:rPr>
                <w:rFonts w:ascii="Arial" w:eastAsia="Arial" w:hAnsi="Arial"/>
                <w:bCs/>
                <w:sz w:val="24"/>
                <w:szCs w:val="24"/>
              </w:rPr>
              <w:t xml:space="preserve"> COVID-19 Vaccine</w:t>
            </w:r>
            <w:r w:rsidRPr="00DE5730">
              <w:rPr>
                <w:rFonts w:ascii="Arial" w:hAnsi="Arial"/>
                <w:sz w:val="24"/>
                <w:szCs w:val="24"/>
              </w:rPr>
              <w:t xml:space="preserve"> 10 times to mix. </w:t>
            </w:r>
          </w:p>
          <w:p w14:paraId="52DF8376" w14:textId="77777777" w:rsidR="00DE5730" w:rsidRPr="00DE5730" w:rsidRDefault="00DE5730" w:rsidP="00755975">
            <w:pPr>
              <w:widowControl/>
              <w:numPr>
                <w:ilvl w:val="0"/>
                <w:numId w:val="35"/>
              </w:numPr>
              <w:rPr>
                <w:rFonts w:ascii="Arial" w:hAnsi="Arial"/>
                <w:sz w:val="24"/>
                <w:szCs w:val="24"/>
              </w:rPr>
            </w:pPr>
            <w:r w:rsidRPr="00DE5730">
              <w:rPr>
                <w:rFonts w:ascii="Arial" w:hAnsi="Arial"/>
                <w:sz w:val="24"/>
                <w:szCs w:val="24"/>
                <w:u w:val="single"/>
              </w:rPr>
              <w:t>Do not shake</w:t>
            </w:r>
            <w:r w:rsidRPr="00DE5730">
              <w:rPr>
                <w:rFonts w:ascii="Arial" w:hAnsi="Arial"/>
                <w:sz w:val="24"/>
                <w:szCs w:val="24"/>
              </w:rPr>
              <w:t>.</w:t>
            </w:r>
          </w:p>
          <w:p w14:paraId="231DC825" w14:textId="77777777" w:rsidR="00177233" w:rsidRPr="00177233" w:rsidRDefault="00E16596" w:rsidP="00755975">
            <w:pPr>
              <w:widowControl/>
              <w:numPr>
                <w:ilvl w:val="0"/>
                <w:numId w:val="35"/>
              </w:numPr>
              <w:rPr>
                <w:rFonts w:ascii="Arial" w:hAnsi="Arial"/>
              </w:rPr>
            </w:pPr>
            <w:r w:rsidRPr="00E16596">
              <w:rPr>
                <w:rFonts w:ascii="Arial" w:hAnsi="Arial"/>
                <w:sz w:val="24"/>
                <w:szCs w:val="24"/>
              </w:rPr>
              <w:t>Inspect the vaccine in the vial.</w:t>
            </w:r>
          </w:p>
          <w:p w14:paraId="52EE6E88" w14:textId="7D6B941B" w:rsidR="00DE5730" w:rsidRPr="00DE5730" w:rsidRDefault="00DE5730" w:rsidP="00755975">
            <w:pPr>
              <w:widowControl/>
              <w:numPr>
                <w:ilvl w:val="0"/>
                <w:numId w:val="35"/>
              </w:numPr>
            </w:pPr>
            <w:r w:rsidRPr="00DE5730">
              <w:rPr>
                <w:rFonts w:ascii="Arial" w:eastAsia="TimesNewRoman" w:hAnsi="Arial"/>
                <w:sz w:val="24"/>
                <w:szCs w:val="24"/>
              </w:rPr>
              <w:t xml:space="preserve">The vaccine will be an off-white suspension. </w:t>
            </w:r>
            <w:r w:rsidR="00E16596">
              <w:rPr>
                <w:rFonts w:ascii="Arial" w:eastAsia="TimesNewRoman" w:hAnsi="Arial"/>
                <w:sz w:val="24"/>
                <w:szCs w:val="24"/>
              </w:rPr>
              <w:t xml:space="preserve">Do not use </w:t>
            </w:r>
            <w:r w:rsidRPr="00DE5730">
              <w:rPr>
                <w:rFonts w:ascii="Arial" w:eastAsia="TimesNewRoman" w:hAnsi="Arial"/>
                <w:sz w:val="24"/>
                <w:szCs w:val="24"/>
              </w:rPr>
              <w:t>if vaccine is discolored or contains particulate matter.</w:t>
            </w:r>
          </w:p>
        </w:tc>
      </w:tr>
      <w:tr w:rsidR="00DE5730" w:rsidRPr="00DE5730" w14:paraId="3E9C9F8E" w14:textId="77777777" w:rsidTr="00177233">
        <w:tc>
          <w:tcPr>
            <w:tcW w:w="4135" w:type="dxa"/>
            <w:vAlign w:val="center"/>
          </w:tcPr>
          <w:p w14:paraId="73998395" w14:textId="77777777" w:rsidR="00DE5730" w:rsidRPr="00DE5730" w:rsidRDefault="00DE5730" w:rsidP="00755975">
            <w:pPr>
              <w:widowControl/>
              <w:jc w:val="center"/>
            </w:pPr>
            <w:r w:rsidRPr="00DE5730">
              <w:rPr>
                <w:noProof/>
                <w:lang w:eastAsia="zh-CN" w:bidi="th-TH"/>
              </w:rPr>
              <w:lastRenderedPageBreak/>
              <w:drawing>
                <wp:inline distT="0" distB="0" distL="0" distR="0" wp14:anchorId="0008A8DE" wp14:editId="67430751">
                  <wp:extent cx="2181225" cy="2217823"/>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83486" cy="2220122"/>
                          </a:xfrm>
                          <a:prstGeom prst="rect">
                            <a:avLst/>
                          </a:prstGeom>
                          <a:noFill/>
                          <a:ln>
                            <a:noFill/>
                          </a:ln>
                        </pic:spPr>
                      </pic:pic>
                    </a:graphicData>
                  </a:graphic>
                </wp:inline>
              </w:drawing>
            </w:r>
          </w:p>
        </w:tc>
        <w:tc>
          <w:tcPr>
            <w:tcW w:w="4725" w:type="dxa"/>
            <w:vAlign w:val="center"/>
          </w:tcPr>
          <w:p w14:paraId="6359CF28" w14:textId="77777777" w:rsidR="00DE5730" w:rsidRPr="00DE5730" w:rsidRDefault="00DE5730" w:rsidP="00755975">
            <w:pPr>
              <w:widowControl/>
              <w:numPr>
                <w:ilvl w:val="0"/>
                <w:numId w:val="36"/>
              </w:numPr>
              <w:rPr>
                <w:rFonts w:ascii="Arial" w:hAnsi="Arial"/>
                <w:sz w:val="24"/>
                <w:szCs w:val="24"/>
              </w:rPr>
            </w:pPr>
            <w:r w:rsidRPr="00DE5730">
              <w:rPr>
                <w:rFonts w:ascii="Arial" w:hAnsi="Arial"/>
                <w:sz w:val="24"/>
                <w:szCs w:val="24"/>
              </w:rPr>
              <w:t xml:space="preserve">Record the date and time of dilution on the </w:t>
            </w:r>
            <w:r w:rsidRPr="00DE5730">
              <w:rPr>
                <w:rFonts w:ascii="Arial" w:eastAsia="Arial" w:hAnsi="Arial"/>
                <w:bCs/>
                <w:sz w:val="24"/>
                <w:szCs w:val="24"/>
              </w:rPr>
              <w:t>Pfizer-</w:t>
            </w:r>
            <w:r w:rsidRPr="00DE5730">
              <w:rPr>
                <w:rFonts w:ascii="Arial" w:eastAsia="Arial" w:hAnsi="Arial"/>
                <w:sz w:val="24"/>
                <w:szCs w:val="24"/>
              </w:rPr>
              <w:t>BioNTech</w:t>
            </w:r>
            <w:r w:rsidRPr="00DE5730">
              <w:rPr>
                <w:rFonts w:ascii="Arial" w:eastAsia="Arial" w:hAnsi="Arial"/>
                <w:bCs/>
                <w:sz w:val="24"/>
                <w:szCs w:val="24"/>
              </w:rPr>
              <w:t xml:space="preserve"> COVID-19 Vaccine</w:t>
            </w:r>
            <w:r w:rsidRPr="00DE5730">
              <w:rPr>
                <w:rFonts w:ascii="Arial" w:hAnsi="Arial"/>
                <w:sz w:val="24"/>
                <w:szCs w:val="24"/>
              </w:rPr>
              <w:t xml:space="preserve"> vial label.</w:t>
            </w:r>
            <w:r w:rsidRPr="00DE5730">
              <w:rPr>
                <w:rFonts w:ascii="Arial" w:eastAsia="TimesNewRoman" w:hAnsi="Arial"/>
                <w:sz w:val="24"/>
                <w:szCs w:val="24"/>
              </w:rPr>
              <w:t xml:space="preserve"> </w:t>
            </w:r>
          </w:p>
          <w:p w14:paraId="076D1E42" w14:textId="77777777" w:rsidR="00DE5730" w:rsidRPr="00DE5730" w:rsidRDefault="00DE5730" w:rsidP="00755975">
            <w:pPr>
              <w:widowControl/>
              <w:numPr>
                <w:ilvl w:val="0"/>
                <w:numId w:val="36"/>
              </w:numPr>
              <w:rPr>
                <w:rFonts w:ascii="Arial" w:hAnsi="Arial"/>
                <w:sz w:val="24"/>
                <w:szCs w:val="24"/>
              </w:rPr>
            </w:pPr>
            <w:r w:rsidRPr="00DE5730">
              <w:rPr>
                <w:rFonts w:ascii="Arial" w:hAnsi="Arial"/>
                <w:sz w:val="24"/>
                <w:szCs w:val="24"/>
              </w:rPr>
              <w:t>Store between 2°C to 25°C (35°F to 77°F).</w:t>
            </w:r>
            <w:r w:rsidRPr="00DE5730">
              <w:rPr>
                <w:rFonts w:ascii="Arial" w:eastAsia="TimesNewRoman" w:hAnsi="Arial"/>
                <w:sz w:val="24"/>
                <w:szCs w:val="24"/>
              </w:rPr>
              <w:t xml:space="preserve"> </w:t>
            </w:r>
          </w:p>
          <w:p w14:paraId="1008D9EA" w14:textId="380E81A6" w:rsidR="00DE5730" w:rsidRPr="00DE5730" w:rsidRDefault="00DE5730" w:rsidP="00755975">
            <w:pPr>
              <w:widowControl/>
              <w:numPr>
                <w:ilvl w:val="0"/>
                <w:numId w:val="36"/>
              </w:numPr>
            </w:pPr>
            <w:r w:rsidRPr="00DE5730">
              <w:rPr>
                <w:rFonts w:ascii="Arial" w:eastAsia="TimesNewRoman" w:hAnsi="Arial"/>
                <w:sz w:val="24"/>
                <w:szCs w:val="24"/>
              </w:rPr>
              <w:t>Discard any unused vaccine 6 hours after dilutio</w:t>
            </w:r>
            <w:r w:rsidRPr="00DE5730">
              <w:rPr>
                <w:rFonts w:ascii="Arial" w:hAnsi="Arial"/>
                <w:sz w:val="24"/>
                <w:szCs w:val="24"/>
              </w:rPr>
              <w:t>n.</w:t>
            </w:r>
          </w:p>
        </w:tc>
      </w:tr>
    </w:tbl>
    <w:p w14:paraId="7EA332E2" w14:textId="77777777" w:rsidR="00F15CD3" w:rsidRPr="00F15CD3" w:rsidRDefault="00F15CD3" w:rsidP="00755975">
      <w:pPr>
        <w:rPr>
          <w:rFonts w:ascii="Arial" w:hAnsi="Arial" w:cs="Arial"/>
          <w:sz w:val="24"/>
          <w:szCs w:val="24"/>
        </w:rPr>
      </w:pPr>
    </w:p>
    <w:tbl>
      <w:tblPr>
        <w:tblStyle w:val="TableGrid4"/>
        <w:tblW w:w="0" w:type="auto"/>
        <w:tblLook w:val="04A0" w:firstRow="1" w:lastRow="0" w:firstColumn="1" w:lastColumn="0" w:noHBand="0" w:noVBand="1"/>
      </w:tblPr>
      <w:tblGrid>
        <w:gridCol w:w="4103"/>
        <w:gridCol w:w="4757"/>
      </w:tblGrid>
      <w:tr w:rsidR="00F15CD3" w:rsidRPr="00F15CD3" w14:paraId="303BEC7D" w14:textId="77777777" w:rsidTr="00177233">
        <w:trPr>
          <w:trHeight w:val="530"/>
        </w:trPr>
        <w:tc>
          <w:tcPr>
            <w:tcW w:w="8860" w:type="dxa"/>
            <w:gridSpan w:val="2"/>
            <w:vAlign w:val="center"/>
          </w:tcPr>
          <w:p w14:paraId="28B7DA3C" w14:textId="77777777" w:rsidR="00F15CD3" w:rsidRPr="00F15CD3" w:rsidRDefault="00F15CD3" w:rsidP="00755975">
            <w:pPr>
              <w:keepNext/>
              <w:widowControl/>
              <w:rPr>
                <w:rFonts w:ascii="Arial" w:hAnsi="Arial"/>
                <w:b/>
                <w:bCs/>
                <w:sz w:val="24"/>
                <w:szCs w:val="24"/>
              </w:rPr>
            </w:pPr>
            <w:r w:rsidRPr="00F15CD3">
              <w:rPr>
                <w:rFonts w:ascii="Arial" w:hAnsi="Arial"/>
                <w:b/>
                <w:bCs/>
                <w:sz w:val="24"/>
                <w:szCs w:val="24"/>
              </w:rPr>
              <w:t xml:space="preserve">PREPARATION OF INDIVIDUAL 0.3 mL DOSES OF </w:t>
            </w:r>
            <w:r w:rsidRPr="00F15CD3">
              <w:rPr>
                <w:rFonts w:ascii="Arial" w:eastAsia="Arial" w:hAnsi="Arial"/>
                <w:b/>
                <w:bCs/>
                <w:sz w:val="24"/>
                <w:szCs w:val="24"/>
              </w:rPr>
              <w:t>PFIZER-</w:t>
            </w:r>
            <w:r w:rsidRPr="00F15CD3">
              <w:rPr>
                <w:rFonts w:ascii="Arial" w:hAnsi="Arial"/>
                <w:b/>
                <w:bCs/>
                <w:sz w:val="24"/>
                <w:szCs w:val="24"/>
              </w:rPr>
              <w:t>BIONTECH</w:t>
            </w:r>
            <w:r w:rsidRPr="00F15CD3">
              <w:rPr>
                <w:rFonts w:ascii="Arial" w:eastAsia="Arial" w:hAnsi="Arial"/>
                <w:b/>
                <w:bCs/>
                <w:sz w:val="24"/>
                <w:szCs w:val="24"/>
              </w:rPr>
              <w:t xml:space="preserve"> COVID-19 VACCINE</w:t>
            </w:r>
          </w:p>
        </w:tc>
      </w:tr>
      <w:tr w:rsidR="00F15CD3" w:rsidRPr="00F15CD3" w14:paraId="08AB6D15" w14:textId="77777777" w:rsidTr="0052725C">
        <w:trPr>
          <w:trHeight w:val="3835"/>
        </w:trPr>
        <w:tc>
          <w:tcPr>
            <w:tcW w:w="4103" w:type="dxa"/>
            <w:vAlign w:val="center"/>
          </w:tcPr>
          <w:p w14:paraId="56B38D63" w14:textId="71F808EC" w:rsidR="00F15CD3" w:rsidRPr="00F15CD3" w:rsidRDefault="00534109" w:rsidP="00755975">
            <w:pPr>
              <w:keepNext/>
              <w:widowControl/>
              <w:jc w:val="center"/>
            </w:pPr>
            <w:r>
              <w:rPr>
                <w:noProof/>
                <w:lang w:eastAsia="zh-CN" w:bidi="th-TH"/>
              </w:rPr>
              <w:drawing>
                <wp:inline distT="0" distB="0" distL="0" distR="0" wp14:anchorId="49ACFEB8" wp14:editId="00CDCD71">
                  <wp:extent cx="2114550" cy="2150030"/>
                  <wp:effectExtent l="0" t="0" r="0" b="317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26521" cy="2162202"/>
                          </a:xfrm>
                          <a:prstGeom prst="rect">
                            <a:avLst/>
                          </a:prstGeom>
                          <a:noFill/>
                          <a:ln>
                            <a:noFill/>
                          </a:ln>
                        </pic:spPr>
                      </pic:pic>
                    </a:graphicData>
                  </a:graphic>
                </wp:inline>
              </w:drawing>
            </w:r>
          </w:p>
        </w:tc>
        <w:tc>
          <w:tcPr>
            <w:tcW w:w="4757" w:type="dxa"/>
            <w:vAlign w:val="center"/>
          </w:tcPr>
          <w:p w14:paraId="4143E4E8" w14:textId="501D3821" w:rsidR="00F15CD3" w:rsidRPr="00F15CD3" w:rsidRDefault="00F15CD3" w:rsidP="00755975">
            <w:pPr>
              <w:keepNext/>
              <w:widowControl/>
              <w:numPr>
                <w:ilvl w:val="0"/>
                <w:numId w:val="34"/>
              </w:numPr>
              <w:ind w:left="376"/>
              <w:rPr>
                <w:rFonts w:ascii="Arial" w:hAnsi="Arial"/>
                <w:sz w:val="24"/>
                <w:szCs w:val="24"/>
              </w:rPr>
            </w:pPr>
            <w:r w:rsidRPr="00F15CD3">
              <w:rPr>
                <w:rFonts w:ascii="Arial" w:hAnsi="Arial"/>
                <w:sz w:val="24"/>
                <w:szCs w:val="24"/>
              </w:rPr>
              <w:t xml:space="preserve">Using aseptic technique, cleanse the vial stopper with a single-use antiseptic swab, and withdraw </w:t>
            </w:r>
            <w:r w:rsidRPr="00F15CD3">
              <w:rPr>
                <w:rFonts w:ascii="Arial" w:hAnsi="Arial"/>
                <w:sz w:val="24"/>
                <w:szCs w:val="24"/>
                <w:u w:val="single"/>
              </w:rPr>
              <w:t>0.3 mL</w:t>
            </w:r>
            <w:r w:rsidRPr="00F15CD3">
              <w:rPr>
                <w:rFonts w:ascii="Arial" w:hAnsi="Arial"/>
                <w:sz w:val="24"/>
                <w:szCs w:val="24"/>
              </w:rPr>
              <w:t xml:space="preserve"> of the Pfizer-BioNTech COVID-19 Vaccine</w:t>
            </w:r>
            <w:r w:rsidR="0075730F" w:rsidRPr="005906E6">
              <w:rPr>
                <w:rFonts w:ascii="Arial" w:hAnsi="Arial"/>
                <w:sz w:val="24"/>
                <w:szCs w:val="24"/>
              </w:rPr>
              <w:t xml:space="preserve"> preferentially using </w:t>
            </w:r>
            <w:r w:rsidR="00637AB8" w:rsidRPr="00A01747">
              <w:rPr>
                <w:rFonts w:ascii="Arial" w:hAnsi="Arial"/>
                <w:sz w:val="24"/>
                <w:szCs w:val="24"/>
              </w:rPr>
              <w:t>a</w:t>
            </w:r>
            <w:r w:rsidR="00637AB8">
              <w:rPr>
                <w:rFonts w:ascii="Arial" w:hAnsi="Arial"/>
                <w:sz w:val="24"/>
                <w:szCs w:val="24"/>
              </w:rPr>
              <w:t xml:space="preserve"> </w:t>
            </w:r>
            <w:r w:rsidR="0075730F" w:rsidRPr="005906E6">
              <w:rPr>
                <w:rFonts w:ascii="Arial" w:hAnsi="Arial"/>
                <w:sz w:val="24"/>
                <w:szCs w:val="24"/>
              </w:rPr>
              <w:t>low dead-volume syringe and/or needle</w:t>
            </w:r>
            <w:r w:rsidRPr="00F15CD3">
              <w:rPr>
                <w:rFonts w:ascii="Arial" w:hAnsi="Arial"/>
                <w:sz w:val="24"/>
                <w:szCs w:val="24"/>
              </w:rPr>
              <w:t>.</w:t>
            </w:r>
          </w:p>
          <w:p w14:paraId="3381C57F" w14:textId="31168DDB" w:rsidR="00611217" w:rsidRDefault="00611217" w:rsidP="00755975">
            <w:pPr>
              <w:keepNext/>
              <w:widowControl/>
              <w:numPr>
                <w:ilvl w:val="0"/>
                <w:numId w:val="34"/>
              </w:numPr>
              <w:ind w:left="376"/>
              <w:rPr>
                <w:rFonts w:ascii="Arial" w:hAnsi="Arial"/>
                <w:sz w:val="24"/>
                <w:szCs w:val="24"/>
              </w:rPr>
            </w:pPr>
            <w:r>
              <w:rPr>
                <w:rFonts w:ascii="Arial" w:hAnsi="Arial"/>
                <w:sz w:val="24"/>
                <w:szCs w:val="24"/>
              </w:rPr>
              <w:t>Each dose must contain 0.3 mL of vaccine.</w:t>
            </w:r>
          </w:p>
          <w:p w14:paraId="494CC65A" w14:textId="73F382F6" w:rsidR="00611217" w:rsidRDefault="00611217" w:rsidP="00755975">
            <w:pPr>
              <w:keepNext/>
              <w:widowControl/>
              <w:numPr>
                <w:ilvl w:val="0"/>
                <w:numId w:val="34"/>
              </w:numPr>
              <w:ind w:left="376"/>
              <w:rPr>
                <w:rFonts w:ascii="Arial" w:hAnsi="Arial"/>
                <w:sz w:val="24"/>
                <w:szCs w:val="24"/>
              </w:rPr>
            </w:pPr>
            <w:r>
              <w:rPr>
                <w:rFonts w:ascii="Arial" w:hAnsi="Arial"/>
                <w:sz w:val="24"/>
                <w:szCs w:val="24"/>
              </w:rPr>
              <w:t>If the amount of vaccine</w:t>
            </w:r>
            <w:r w:rsidR="00F54BEF">
              <w:rPr>
                <w:rFonts w:ascii="Arial" w:hAnsi="Arial"/>
                <w:sz w:val="24"/>
                <w:szCs w:val="24"/>
              </w:rPr>
              <w:t xml:space="preserve"> remaining in the vial cannot provide a full dose of 0.3 mL, discard the vial and any excess volume.</w:t>
            </w:r>
          </w:p>
          <w:p w14:paraId="086AEA4E" w14:textId="4B52688D" w:rsidR="00F15CD3" w:rsidRPr="00F15CD3" w:rsidRDefault="00F15CD3" w:rsidP="00755975">
            <w:pPr>
              <w:keepNext/>
              <w:widowControl/>
              <w:numPr>
                <w:ilvl w:val="0"/>
                <w:numId w:val="34"/>
              </w:numPr>
              <w:ind w:left="376"/>
              <w:rPr>
                <w:rFonts w:ascii="Arial" w:hAnsi="Arial"/>
                <w:sz w:val="24"/>
                <w:szCs w:val="24"/>
              </w:rPr>
            </w:pPr>
            <w:r w:rsidRPr="00F15CD3">
              <w:rPr>
                <w:rFonts w:ascii="Arial" w:hAnsi="Arial"/>
                <w:sz w:val="24"/>
                <w:szCs w:val="24"/>
              </w:rPr>
              <w:t xml:space="preserve">Administer immediately. </w:t>
            </w:r>
          </w:p>
        </w:tc>
      </w:tr>
    </w:tbl>
    <w:p w14:paraId="50A1FFBA" w14:textId="20A78D37" w:rsidR="00774F85" w:rsidRDefault="00774F85" w:rsidP="00755975">
      <w:pPr>
        <w:rPr>
          <w:sz w:val="24"/>
          <w:szCs w:val="24"/>
        </w:rPr>
      </w:pPr>
    </w:p>
    <w:p w14:paraId="645DCD74" w14:textId="77777777" w:rsidR="00EB091C" w:rsidRPr="00EB091C" w:rsidRDefault="00EB091C" w:rsidP="00755975">
      <w:pPr>
        <w:keepNext/>
        <w:rPr>
          <w:rFonts w:ascii="Arial" w:hAnsi="Arial" w:cs="Arial"/>
          <w:b/>
          <w:bCs/>
          <w:sz w:val="24"/>
          <w:szCs w:val="24"/>
        </w:rPr>
      </w:pPr>
      <w:bookmarkStart w:id="6" w:name="_Hlk48569119"/>
      <w:r w:rsidRPr="00EB091C">
        <w:rPr>
          <w:rFonts w:ascii="Arial" w:hAnsi="Arial" w:cs="Arial"/>
          <w:b/>
          <w:bCs/>
          <w:sz w:val="24"/>
          <w:szCs w:val="24"/>
        </w:rPr>
        <w:t xml:space="preserve">Administration </w:t>
      </w:r>
      <w:bookmarkEnd w:id="6"/>
    </w:p>
    <w:p w14:paraId="7D9FCCE1" w14:textId="77777777" w:rsidR="00EB091C" w:rsidRPr="00EB091C" w:rsidRDefault="00EB091C" w:rsidP="00755975">
      <w:pPr>
        <w:keepNext/>
        <w:rPr>
          <w:rFonts w:ascii="Arial" w:hAnsi="Arial" w:cs="Arial"/>
          <w:sz w:val="24"/>
          <w:szCs w:val="24"/>
        </w:rPr>
      </w:pPr>
    </w:p>
    <w:p w14:paraId="7683C999" w14:textId="77777777" w:rsidR="00EB091C" w:rsidRPr="00EB091C" w:rsidRDefault="00EB091C" w:rsidP="00755975">
      <w:pPr>
        <w:keepNext/>
        <w:rPr>
          <w:rFonts w:ascii="Arial" w:hAnsi="Arial" w:cs="Arial"/>
          <w:sz w:val="24"/>
          <w:szCs w:val="24"/>
        </w:rPr>
      </w:pPr>
      <w:r w:rsidRPr="00EB091C">
        <w:rPr>
          <w:rFonts w:ascii="Arial" w:hAnsi="Arial" w:cs="Arial"/>
          <w:sz w:val="24"/>
          <w:szCs w:val="24"/>
        </w:rPr>
        <w:t xml:space="preserve">Visually inspect each dose in the dosing syringe prior to administration. The vaccine will be an off-white suspension. During the visual inspection, </w:t>
      </w:r>
    </w:p>
    <w:p w14:paraId="38D9E825" w14:textId="77777777" w:rsidR="00EB091C" w:rsidRPr="00EB091C" w:rsidRDefault="00EB091C" w:rsidP="00755975">
      <w:pPr>
        <w:keepNext/>
        <w:numPr>
          <w:ilvl w:val="0"/>
          <w:numId w:val="8"/>
        </w:numPr>
        <w:rPr>
          <w:rFonts w:ascii="Arial" w:hAnsi="Arial" w:cs="Arial"/>
          <w:sz w:val="24"/>
          <w:szCs w:val="24"/>
        </w:rPr>
      </w:pPr>
      <w:r w:rsidRPr="00EB091C">
        <w:rPr>
          <w:rFonts w:ascii="Arial" w:hAnsi="Arial" w:cs="Arial"/>
          <w:sz w:val="24"/>
          <w:szCs w:val="24"/>
        </w:rPr>
        <w:t>verify the final dosing volume of 0.3 mL.</w:t>
      </w:r>
    </w:p>
    <w:p w14:paraId="1AABAD22" w14:textId="79D7AEB2" w:rsidR="00EB091C" w:rsidRDefault="00EB091C" w:rsidP="00755975">
      <w:pPr>
        <w:keepNext/>
        <w:numPr>
          <w:ilvl w:val="0"/>
          <w:numId w:val="8"/>
        </w:numPr>
        <w:rPr>
          <w:rFonts w:ascii="Arial" w:hAnsi="Arial" w:cs="Arial"/>
          <w:sz w:val="24"/>
          <w:szCs w:val="24"/>
        </w:rPr>
      </w:pPr>
      <w:r w:rsidRPr="00EB091C">
        <w:rPr>
          <w:rFonts w:ascii="Arial" w:hAnsi="Arial" w:cs="Arial"/>
          <w:sz w:val="24"/>
          <w:szCs w:val="24"/>
        </w:rPr>
        <w:t xml:space="preserve">confirm there are no particulates and that no discoloration is observed. </w:t>
      </w:r>
    </w:p>
    <w:p w14:paraId="6255E94F" w14:textId="1548FDFF" w:rsidR="00E16596" w:rsidRPr="00EB091C" w:rsidRDefault="00CF1D01" w:rsidP="00755975">
      <w:pPr>
        <w:keepNext/>
        <w:numPr>
          <w:ilvl w:val="0"/>
          <w:numId w:val="8"/>
        </w:numPr>
        <w:rPr>
          <w:rFonts w:ascii="Arial" w:hAnsi="Arial" w:cs="Arial"/>
          <w:sz w:val="24"/>
          <w:szCs w:val="24"/>
        </w:rPr>
      </w:pPr>
      <w:r>
        <w:rPr>
          <w:rFonts w:ascii="Arial" w:hAnsi="Arial" w:cs="Arial"/>
          <w:sz w:val="24"/>
          <w:szCs w:val="24"/>
        </w:rPr>
        <w:t>do</w:t>
      </w:r>
      <w:r w:rsidR="00E16596">
        <w:rPr>
          <w:rFonts w:ascii="Arial" w:hAnsi="Arial" w:cs="Arial"/>
          <w:sz w:val="24"/>
          <w:szCs w:val="24"/>
        </w:rPr>
        <w:t xml:space="preserve"> not administer if vaccine is discolored or contains particulate matter.</w:t>
      </w:r>
    </w:p>
    <w:p w14:paraId="471DB516" w14:textId="77777777" w:rsidR="00EB091C" w:rsidRPr="00EB091C" w:rsidRDefault="00EB091C" w:rsidP="00755975">
      <w:pPr>
        <w:rPr>
          <w:rFonts w:ascii="Arial" w:hAnsi="Arial" w:cs="Arial"/>
          <w:sz w:val="24"/>
          <w:szCs w:val="24"/>
        </w:rPr>
      </w:pPr>
    </w:p>
    <w:p w14:paraId="501E619C" w14:textId="2EA7282B" w:rsidR="001610C0" w:rsidRDefault="00EB091C" w:rsidP="00755975">
      <w:pPr>
        <w:rPr>
          <w:rFonts w:ascii="Arial" w:hAnsi="Arial" w:cs="Arial"/>
          <w:sz w:val="24"/>
          <w:szCs w:val="24"/>
        </w:rPr>
      </w:pPr>
      <w:r w:rsidRPr="00EB091C">
        <w:rPr>
          <w:rFonts w:ascii="Arial" w:eastAsia="Arial" w:hAnsi="Arial" w:cs="Arial"/>
          <w:sz w:val="24"/>
          <w:szCs w:val="24"/>
        </w:rPr>
        <w:t>Administ</w:t>
      </w:r>
      <w:r w:rsidRPr="002B4752">
        <w:rPr>
          <w:rFonts w:ascii="Arial" w:eastAsia="Arial" w:hAnsi="Arial" w:cs="Arial"/>
          <w:sz w:val="24"/>
          <w:szCs w:val="24"/>
        </w:rPr>
        <w:t xml:space="preserve">er the </w:t>
      </w:r>
      <w:r w:rsidRPr="002B4752">
        <w:rPr>
          <w:rFonts w:ascii="Arial" w:eastAsia="Arial" w:hAnsi="Arial" w:cs="Arial"/>
          <w:bCs/>
          <w:sz w:val="24"/>
          <w:szCs w:val="24"/>
        </w:rPr>
        <w:t>Pfizer-</w:t>
      </w:r>
      <w:r w:rsidRPr="002B4752">
        <w:rPr>
          <w:rFonts w:ascii="Arial" w:eastAsia="Arial" w:hAnsi="Arial" w:cs="Arial"/>
          <w:sz w:val="24"/>
          <w:szCs w:val="24"/>
        </w:rPr>
        <w:t>BioNTech</w:t>
      </w:r>
      <w:r w:rsidRPr="002B4752">
        <w:rPr>
          <w:rFonts w:ascii="Arial" w:eastAsia="Arial" w:hAnsi="Arial" w:cs="Arial"/>
          <w:bCs/>
          <w:sz w:val="24"/>
          <w:szCs w:val="24"/>
        </w:rPr>
        <w:t xml:space="preserve"> COVID-19 Vaccine</w:t>
      </w:r>
      <w:r w:rsidRPr="002B4752">
        <w:rPr>
          <w:rFonts w:ascii="Arial" w:eastAsia="Arial" w:hAnsi="Arial" w:cs="Arial"/>
          <w:sz w:val="24"/>
          <w:szCs w:val="24"/>
        </w:rPr>
        <w:t xml:space="preserve"> intramuscularly</w:t>
      </w:r>
      <w:r w:rsidR="001610C0">
        <w:rPr>
          <w:rFonts w:ascii="Arial" w:eastAsia="Arial" w:hAnsi="Arial" w:cs="Arial"/>
          <w:sz w:val="24"/>
          <w:szCs w:val="24"/>
        </w:rPr>
        <w:t>.</w:t>
      </w:r>
      <w:r w:rsidR="005906E6" w:rsidRPr="005906E6">
        <w:rPr>
          <w:rFonts w:ascii="Arial" w:hAnsi="Arial" w:cs="Arial"/>
          <w:sz w:val="24"/>
          <w:szCs w:val="24"/>
        </w:rPr>
        <w:t xml:space="preserve"> </w:t>
      </w:r>
    </w:p>
    <w:p w14:paraId="19A40683" w14:textId="77777777" w:rsidR="002C3C15" w:rsidRDefault="002C3C15" w:rsidP="00755975">
      <w:pPr>
        <w:rPr>
          <w:rFonts w:ascii="Arial" w:hAnsi="Arial" w:cs="Arial"/>
          <w:sz w:val="24"/>
          <w:szCs w:val="24"/>
        </w:rPr>
      </w:pPr>
    </w:p>
    <w:p w14:paraId="0C82A877" w14:textId="2EA3234F" w:rsidR="009F4C9B" w:rsidRPr="00053300" w:rsidRDefault="00637AB8" w:rsidP="00755975">
      <w:pPr>
        <w:rPr>
          <w:rFonts w:ascii="Arial" w:hAnsi="Arial" w:cs="Arial"/>
          <w:sz w:val="24"/>
          <w:szCs w:val="24"/>
        </w:rPr>
      </w:pPr>
      <w:r w:rsidRPr="00A01747">
        <w:rPr>
          <w:rFonts w:ascii="Arial" w:eastAsia="Arial" w:hAnsi="Arial" w:cs="Arial"/>
          <w:bCs/>
          <w:sz w:val="24"/>
          <w:szCs w:val="24"/>
        </w:rPr>
        <w:t xml:space="preserve">After </w:t>
      </w:r>
      <w:r w:rsidR="00983738">
        <w:rPr>
          <w:rFonts w:ascii="Arial" w:eastAsia="Arial" w:hAnsi="Arial" w:cs="Arial"/>
          <w:bCs/>
          <w:sz w:val="24"/>
          <w:szCs w:val="24"/>
        </w:rPr>
        <w:t>dilution</w:t>
      </w:r>
      <w:r w:rsidRPr="00A01747">
        <w:rPr>
          <w:rFonts w:ascii="Arial" w:eastAsia="Arial" w:hAnsi="Arial" w:cs="Arial"/>
          <w:bCs/>
          <w:sz w:val="24"/>
          <w:szCs w:val="24"/>
        </w:rPr>
        <w:t>, vials of</w:t>
      </w:r>
      <w:r w:rsidRPr="00637AB8">
        <w:rPr>
          <w:rFonts w:ascii="Arial" w:eastAsia="Arial" w:hAnsi="Arial" w:cs="Arial"/>
          <w:bCs/>
          <w:sz w:val="24"/>
          <w:szCs w:val="24"/>
        </w:rPr>
        <w:t xml:space="preserve"> </w:t>
      </w:r>
      <w:r w:rsidR="00053300" w:rsidRPr="002B4752">
        <w:rPr>
          <w:rFonts w:ascii="Arial" w:eastAsia="Arial" w:hAnsi="Arial" w:cs="Arial"/>
          <w:bCs/>
          <w:sz w:val="24"/>
          <w:szCs w:val="24"/>
        </w:rPr>
        <w:t>Pfizer-</w:t>
      </w:r>
      <w:r w:rsidR="00053300" w:rsidRPr="002B4752">
        <w:rPr>
          <w:rFonts w:ascii="Arial" w:eastAsia="Arial" w:hAnsi="Arial" w:cs="Arial"/>
          <w:sz w:val="24"/>
          <w:szCs w:val="24"/>
        </w:rPr>
        <w:t>BioNTech</w:t>
      </w:r>
      <w:r w:rsidR="00053300" w:rsidRPr="002B4752">
        <w:rPr>
          <w:rFonts w:ascii="Arial" w:eastAsia="Arial" w:hAnsi="Arial" w:cs="Arial"/>
          <w:bCs/>
          <w:sz w:val="24"/>
          <w:szCs w:val="24"/>
        </w:rPr>
        <w:t xml:space="preserve"> COVID-19 Vaccine</w:t>
      </w:r>
      <w:r w:rsidR="00053300" w:rsidRPr="002B4752">
        <w:rPr>
          <w:rFonts w:ascii="Arial" w:eastAsia="Arial" w:hAnsi="Arial" w:cs="Arial"/>
          <w:sz w:val="24"/>
          <w:szCs w:val="24"/>
        </w:rPr>
        <w:t xml:space="preserve"> </w:t>
      </w:r>
      <w:r w:rsidRPr="00A01747">
        <w:rPr>
          <w:rFonts w:ascii="Arial" w:hAnsi="Arial" w:cs="Arial"/>
          <w:sz w:val="24"/>
          <w:szCs w:val="24"/>
        </w:rPr>
        <w:t>contain six doses of 0.3</w:t>
      </w:r>
      <w:r w:rsidR="00C9490B">
        <w:rPr>
          <w:rFonts w:ascii="Arial" w:hAnsi="Arial" w:cs="Arial"/>
          <w:sz w:val="24"/>
          <w:szCs w:val="24"/>
        </w:rPr>
        <w:t> </w:t>
      </w:r>
      <w:r w:rsidRPr="00A01747">
        <w:rPr>
          <w:rFonts w:ascii="Arial" w:hAnsi="Arial" w:cs="Arial"/>
          <w:sz w:val="24"/>
          <w:szCs w:val="24"/>
        </w:rPr>
        <w:t>mL</w:t>
      </w:r>
      <w:r w:rsidR="00E13016">
        <w:rPr>
          <w:rFonts w:ascii="Arial" w:hAnsi="Arial" w:cs="Arial"/>
          <w:sz w:val="24"/>
          <w:szCs w:val="24"/>
        </w:rPr>
        <w:t xml:space="preserve"> of vaccine</w:t>
      </w:r>
      <w:r w:rsidRPr="00A01747">
        <w:rPr>
          <w:rFonts w:ascii="Arial" w:hAnsi="Arial" w:cs="Arial"/>
          <w:sz w:val="24"/>
          <w:szCs w:val="24"/>
        </w:rPr>
        <w:t>. Low</w:t>
      </w:r>
      <w:r>
        <w:rPr>
          <w:rFonts w:ascii="Arial" w:hAnsi="Arial" w:cs="Arial"/>
          <w:sz w:val="24"/>
          <w:szCs w:val="24"/>
        </w:rPr>
        <w:t xml:space="preserve"> </w:t>
      </w:r>
      <w:r w:rsidR="009F4C9B" w:rsidRPr="00053300">
        <w:rPr>
          <w:rFonts w:ascii="Arial" w:hAnsi="Arial" w:cs="Arial"/>
          <w:sz w:val="24"/>
          <w:szCs w:val="24"/>
        </w:rPr>
        <w:t>dead</w:t>
      </w:r>
      <w:r w:rsidR="00053300" w:rsidRPr="00053300">
        <w:rPr>
          <w:rFonts w:ascii="Arial" w:hAnsi="Arial" w:cs="Arial"/>
          <w:sz w:val="24"/>
          <w:szCs w:val="24"/>
        </w:rPr>
        <w:noBreakHyphen/>
      </w:r>
      <w:r w:rsidR="009F4C9B" w:rsidRPr="00053300">
        <w:rPr>
          <w:rFonts w:ascii="Arial" w:hAnsi="Arial" w:cs="Arial"/>
          <w:sz w:val="24"/>
          <w:szCs w:val="24"/>
        </w:rPr>
        <w:t>volume syringes and/or needles</w:t>
      </w:r>
      <w:r w:rsidR="00200664">
        <w:rPr>
          <w:rFonts w:ascii="Arial" w:hAnsi="Arial" w:cs="Arial"/>
          <w:sz w:val="24"/>
          <w:szCs w:val="24"/>
        </w:rPr>
        <w:t xml:space="preserve"> </w:t>
      </w:r>
      <w:r w:rsidR="00200664" w:rsidRPr="00A01747">
        <w:rPr>
          <w:rFonts w:ascii="Arial" w:hAnsi="Arial" w:cs="Arial"/>
          <w:sz w:val="24"/>
          <w:szCs w:val="24"/>
        </w:rPr>
        <w:t>can be used to extract six doses from a single vial</w:t>
      </w:r>
      <w:r w:rsidR="009F4C9B" w:rsidRPr="00053300">
        <w:rPr>
          <w:rFonts w:ascii="Arial" w:hAnsi="Arial" w:cs="Arial"/>
          <w:sz w:val="24"/>
          <w:szCs w:val="24"/>
        </w:rPr>
        <w:t xml:space="preserve">. If standard syringes </w:t>
      </w:r>
      <w:r w:rsidR="00200664" w:rsidRPr="00A01747">
        <w:rPr>
          <w:rFonts w:ascii="Arial" w:hAnsi="Arial" w:cs="Arial"/>
          <w:sz w:val="24"/>
          <w:szCs w:val="24"/>
        </w:rPr>
        <w:t>and</w:t>
      </w:r>
      <w:r w:rsidR="00200664">
        <w:rPr>
          <w:rFonts w:ascii="Arial" w:hAnsi="Arial" w:cs="Arial"/>
          <w:sz w:val="24"/>
          <w:szCs w:val="24"/>
        </w:rPr>
        <w:t xml:space="preserve"> </w:t>
      </w:r>
      <w:r w:rsidR="009F4C9B" w:rsidRPr="00053300">
        <w:rPr>
          <w:rFonts w:ascii="Arial" w:hAnsi="Arial" w:cs="Arial"/>
          <w:sz w:val="24"/>
          <w:szCs w:val="24"/>
        </w:rPr>
        <w:t xml:space="preserve">needles are used, </w:t>
      </w:r>
      <w:r w:rsidR="00200664" w:rsidRPr="00A01747">
        <w:rPr>
          <w:rFonts w:ascii="Arial" w:hAnsi="Arial" w:cs="Arial"/>
          <w:sz w:val="24"/>
          <w:szCs w:val="24"/>
        </w:rPr>
        <w:t>there</w:t>
      </w:r>
      <w:r w:rsidR="009F4C9B" w:rsidRPr="00053300">
        <w:rPr>
          <w:rFonts w:ascii="Arial" w:hAnsi="Arial" w:cs="Arial"/>
          <w:sz w:val="24"/>
          <w:szCs w:val="24"/>
        </w:rPr>
        <w:t xml:space="preserve"> may not be </w:t>
      </w:r>
      <w:r w:rsidR="00200664">
        <w:rPr>
          <w:rFonts w:ascii="Arial" w:hAnsi="Arial" w:cs="Arial"/>
          <w:sz w:val="24"/>
          <w:szCs w:val="24"/>
        </w:rPr>
        <w:t xml:space="preserve">sufficient volume </w:t>
      </w:r>
      <w:r w:rsidR="009F4C9B" w:rsidRPr="00053300">
        <w:rPr>
          <w:rFonts w:ascii="Arial" w:hAnsi="Arial" w:cs="Arial"/>
          <w:sz w:val="24"/>
          <w:szCs w:val="24"/>
        </w:rPr>
        <w:t>to extract</w:t>
      </w:r>
      <w:r w:rsidR="00200664">
        <w:rPr>
          <w:rFonts w:ascii="Arial" w:hAnsi="Arial" w:cs="Arial"/>
          <w:sz w:val="24"/>
          <w:szCs w:val="24"/>
        </w:rPr>
        <w:t xml:space="preserve"> a sixth dose</w:t>
      </w:r>
      <w:r w:rsidR="009F4C9B" w:rsidRPr="00053300">
        <w:rPr>
          <w:rFonts w:ascii="Arial" w:hAnsi="Arial" w:cs="Arial"/>
          <w:sz w:val="24"/>
          <w:szCs w:val="24"/>
        </w:rPr>
        <w:t xml:space="preserve"> </w:t>
      </w:r>
      <w:r w:rsidR="00200664" w:rsidRPr="00053300">
        <w:rPr>
          <w:rFonts w:ascii="Arial" w:hAnsi="Arial" w:cs="Arial"/>
          <w:sz w:val="24"/>
          <w:szCs w:val="24"/>
        </w:rPr>
        <w:t xml:space="preserve">from a </w:t>
      </w:r>
      <w:r w:rsidR="009F4C9B" w:rsidRPr="00053300">
        <w:rPr>
          <w:rFonts w:ascii="Arial" w:hAnsi="Arial" w:cs="Arial"/>
          <w:sz w:val="24"/>
          <w:szCs w:val="24"/>
        </w:rPr>
        <w:t xml:space="preserve">single vial. </w:t>
      </w:r>
      <w:r w:rsidR="00200664">
        <w:rPr>
          <w:rFonts w:ascii="Arial" w:hAnsi="Arial" w:cs="Arial"/>
          <w:sz w:val="24"/>
          <w:szCs w:val="24"/>
        </w:rPr>
        <w:t>Irrespective of the type of syringe and needle:</w:t>
      </w:r>
    </w:p>
    <w:p w14:paraId="04541499" w14:textId="77777777" w:rsidR="00053300" w:rsidRPr="00053300" w:rsidRDefault="00053300" w:rsidP="00755975">
      <w:pPr>
        <w:ind w:firstLine="720"/>
        <w:rPr>
          <w:rFonts w:ascii="Arial" w:hAnsi="Arial" w:cs="Arial"/>
          <w:sz w:val="24"/>
          <w:szCs w:val="24"/>
        </w:rPr>
      </w:pPr>
    </w:p>
    <w:p w14:paraId="0B859701" w14:textId="74F33789" w:rsidR="009F4C9B" w:rsidRPr="00053300" w:rsidRDefault="009F4C9B" w:rsidP="00755975">
      <w:pPr>
        <w:pStyle w:val="ListParagraph"/>
        <w:keepNext/>
        <w:numPr>
          <w:ilvl w:val="0"/>
          <w:numId w:val="43"/>
        </w:numPr>
        <w:rPr>
          <w:rFonts w:ascii="Arial" w:hAnsi="Arial" w:cs="Arial"/>
          <w:sz w:val="24"/>
          <w:szCs w:val="24"/>
        </w:rPr>
      </w:pPr>
      <w:r w:rsidRPr="00053300">
        <w:rPr>
          <w:rFonts w:ascii="Arial" w:hAnsi="Arial" w:cs="Arial"/>
          <w:sz w:val="24"/>
          <w:szCs w:val="24"/>
        </w:rPr>
        <w:lastRenderedPageBreak/>
        <w:t>Each dose must contain 0.3</w:t>
      </w:r>
      <w:r w:rsidR="00053300" w:rsidRPr="00053300">
        <w:rPr>
          <w:rFonts w:ascii="Arial" w:hAnsi="Arial" w:cs="Arial"/>
          <w:sz w:val="24"/>
          <w:szCs w:val="24"/>
        </w:rPr>
        <w:t> </w:t>
      </w:r>
      <w:r w:rsidRPr="00053300">
        <w:rPr>
          <w:rFonts w:ascii="Arial" w:hAnsi="Arial" w:cs="Arial"/>
          <w:sz w:val="24"/>
          <w:szCs w:val="24"/>
        </w:rPr>
        <w:t>m</w:t>
      </w:r>
      <w:r w:rsidR="007A21C0">
        <w:rPr>
          <w:rFonts w:ascii="Arial" w:hAnsi="Arial" w:cs="Arial"/>
          <w:sz w:val="24"/>
          <w:szCs w:val="24"/>
        </w:rPr>
        <w:t>L</w:t>
      </w:r>
      <w:r w:rsidRPr="00053300">
        <w:rPr>
          <w:rFonts w:ascii="Arial" w:hAnsi="Arial" w:cs="Arial"/>
          <w:sz w:val="24"/>
          <w:szCs w:val="24"/>
        </w:rPr>
        <w:t xml:space="preserve"> of vaccine.  </w:t>
      </w:r>
    </w:p>
    <w:p w14:paraId="1EFEB691" w14:textId="118A1E99" w:rsidR="009F4C9B" w:rsidRPr="00053300" w:rsidRDefault="009F4C9B" w:rsidP="00755975">
      <w:pPr>
        <w:pStyle w:val="ListParagraph"/>
        <w:keepNext/>
        <w:numPr>
          <w:ilvl w:val="0"/>
          <w:numId w:val="43"/>
        </w:numPr>
        <w:rPr>
          <w:rFonts w:ascii="Arial" w:hAnsi="Arial" w:cs="Arial"/>
          <w:sz w:val="24"/>
          <w:szCs w:val="24"/>
        </w:rPr>
      </w:pPr>
      <w:r w:rsidRPr="00053300">
        <w:rPr>
          <w:rFonts w:ascii="Arial" w:hAnsi="Arial" w:cs="Arial"/>
          <w:sz w:val="24"/>
          <w:szCs w:val="24"/>
        </w:rPr>
        <w:t>If the amount of vaccine remaining in the vial cannot provide a full dose of</w:t>
      </w:r>
      <w:r w:rsidR="00053300" w:rsidRPr="00053300">
        <w:rPr>
          <w:rFonts w:ascii="Arial" w:hAnsi="Arial" w:cs="Arial"/>
          <w:sz w:val="24"/>
          <w:szCs w:val="24"/>
        </w:rPr>
        <w:t xml:space="preserve"> </w:t>
      </w:r>
      <w:r w:rsidRPr="00053300">
        <w:rPr>
          <w:rFonts w:ascii="Arial" w:hAnsi="Arial" w:cs="Arial"/>
          <w:sz w:val="24"/>
          <w:szCs w:val="24"/>
        </w:rPr>
        <w:t>0.3</w:t>
      </w:r>
      <w:r w:rsidR="00053300" w:rsidRPr="00053300">
        <w:rPr>
          <w:rFonts w:ascii="Arial" w:hAnsi="Arial" w:cs="Arial"/>
          <w:sz w:val="24"/>
          <w:szCs w:val="24"/>
        </w:rPr>
        <w:t> </w:t>
      </w:r>
      <w:r w:rsidRPr="00053300">
        <w:rPr>
          <w:rFonts w:ascii="Arial" w:hAnsi="Arial" w:cs="Arial"/>
          <w:sz w:val="24"/>
          <w:szCs w:val="24"/>
        </w:rPr>
        <w:t>m</w:t>
      </w:r>
      <w:r w:rsidR="007A21C0">
        <w:rPr>
          <w:rFonts w:ascii="Arial" w:hAnsi="Arial" w:cs="Arial"/>
          <w:sz w:val="24"/>
          <w:szCs w:val="24"/>
        </w:rPr>
        <w:t>L</w:t>
      </w:r>
      <w:r w:rsidRPr="00053300">
        <w:rPr>
          <w:rFonts w:ascii="Arial" w:hAnsi="Arial" w:cs="Arial"/>
          <w:sz w:val="24"/>
          <w:szCs w:val="24"/>
        </w:rPr>
        <w:t>, discard the vial and</w:t>
      </w:r>
      <w:r w:rsidR="00637AB8">
        <w:rPr>
          <w:rFonts w:ascii="Arial" w:hAnsi="Arial" w:cs="Arial"/>
          <w:sz w:val="24"/>
          <w:szCs w:val="24"/>
        </w:rPr>
        <w:t xml:space="preserve"> </w:t>
      </w:r>
      <w:r w:rsidR="00637AB8" w:rsidRPr="00A01747">
        <w:rPr>
          <w:rFonts w:ascii="Arial" w:hAnsi="Arial" w:cs="Arial"/>
          <w:sz w:val="24"/>
          <w:szCs w:val="24"/>
        </w:rPr>
        <w:t>content</w:t>
      </w:r>
      <w:r w:rsidR="00053300">
        <w:rPr>
          <w:rFonts w:ascii="Arial" w:hAnsi="Arial" w:cs="Arial"/>
          <w:sz w:val="24"/>
          <w:szCs w:val="24"/>
        </w:rPr>
        <w:t>.</w:t>
      </w:r>
      <w:r w:rsidRPr="00053300">
        <w:rPr>
          <w:rFonts w:ascii="Arial" w:hAnsi="Arial" w:cs="Arial"/>
          <w:sz w:val="24"/>
          <w:szCs w:val="24"/>
        </w:rPr>
        <w:t xml:space="preserve"> </w:t>
      </w:r>
    </w:p>
    <w:p w14:paraId="2CAE8ACE" w14:textId="2D6885CE" w:rsidR="009F4C9B" w:rsidRPr="00053300" w:rsidRDefault="009F4C9B" w:rsidP="00755975">
      <w:pPr>
        <w:pStyle w:val="ListParagraph"/>
        <w:numPr>
          <w:ilvl w:val="0"/>
          <w:numId w:val="43"/>
        </w:numPr>
        <w:rPr>
          <w:rFonts w:ascii="Arial" w:hAnsi="Arial" w:cs="Arial"/>
          <w:sz w:val="24"/>
          <w:szCs w:val="24"/>
        </w:rPr>
      </w:pPr>
      <w:r w:rsidRPr="00053300">
        <w:rPr>
          <w:rFonts w:ascii="Arial" w:hAnsi="Arial" w:cs="Arial"/>
          <w:sz w:val="24"/>
          <w:szCs w:val="24"/>
        </w:rPr>
        <w:t xml:space="preserve">Do not pool </w:t>
      </w:r>
      <w:r w:rsidR="00053300" w:rsidRPr="00053300">
        <w:rPr>
          <w:rFonts w:ascii="Arial" w:hAnsi="Arial" w:cs="Arial"/>
          <w:sz w:val="24"/>
          <w:szCs w:val="24"/>
        </w:rPr>
        <w:t>e</w:t>
      </w:r>
      <w:r w:rsidRPr="00053300">
        <w:rPr>
          <w:rFonts w:ascii="Arial" w:hAnsi="Arial" w:cs="Arial"/>
          <w:sz w:val="24"/>
          <w:szCs w:val="24"/>
        </w:rPr>
        <w:t>xcess vaccine from multiple vials</w:t>
      </w:r>
      <w:r w:rsidR="00053300">
        <w:rPr>
          <w:rFonts w:ascii="Arial" w:hAnsi="Arial" w:cs="Arial"/>
          <w:sz w:val="24"/>
          <w:szCs w:val="24"/>
        </w:rPr>
        <w:t>.</w:t>
      </w:r>
    </w:p>
    <w:p w14:paraId="1FAFBADA" w14:textId="77777777" w:rsidR="00EB091C" w:rsidRPr="00EB091C" w:rsidRDefault="00EB091C" w:rsidP="00755975">
      <w:pPr>
        <w:rPr>
          <w:rFonts w:ascii="Arial" w:hAnsi="Arial" w:cs="Arial"/>
          <w:sz w:val="24"/>
          <w:szCs w:val="24"/>
        </w:rPr>
      </w:pPr>
    </w:p>
    <w:p w14:paraId="6395EC36" w14:textId="77777777" w:rsidR="00DA7C2E" w:rsidRPr="00DA7C2E" w:rsidRDefault="00DA7C2E" w:rsidP="00755975">
      <w:pPr>
        <w:keepNext/>
        <w:rPr>
          <w:rFonts w:ascii="Arial" w:hAnsi="Arial" w:cs="Arial"/>
          <w:b/>
          <w:bCs/>
          <w:sz w:val="24"/>
          <w:szCs w:val="24"/>
        </w:rPr>
      </w:pPr>
      <w:r w:rsidRPr="00DA7C2E">
        <w:rPr>
          <w:rFonts w:ascii="Arial" w:hAnsi="Arial" w:cs="Arial"/>
          <w:b/>
          <w:bCs/>
          <w:sz w:val="24"/>
          <w:szCs w:val="24"/>
        </w:rPr>
        <w:t>Contraindications</w:t>
      </w:r>
    </w:p>
    <w:p w14:paraId="0993C271" w14:textId="77777777" w:rsidR="00DA7C2E" w:rsidRPr="00DA7C2E" w:rsidRDefault="00DA7C2E" w:rsidP="00755975">
      <w:pPr>
        <w:keepNext/>
        <w:rPr>
          <w:rFonts w:ascii="Arial" w:hAnsi="Arial" w:cs="Arial"/>
          <w:sz w:val="24"/>
          <w:szCs w:val="24"/>
        </w:rPr>
      </w:pPr>
    </w:p>
    <w:p w14:paraId="04970EF8" w14:textId="77777777" w:rsidR="00DA7C2E" w:rsidRPr="00DA7C2E" w:rsidRDefault="00DA7C2E" w:rsidP="00755975">
      <w:pPr>
        <w:keepNext/>
        <w:rPr>
          <w:rFonts w:ascii="Arial" w:hAnsi="Arial" w:cs="Arial"/>
          <w:sz w:val="24"/>
          <w:szCs w:val="24"/>
        </w:rPr>
      </w:pPr>
      <w:r w:rsidRPr="00DA7C2E">
        <w:rPr>
          <w:rFonts w:ascii="Arial" w:hAnsi="Arial" w:cs="Arial"/>
          <w:sz w:val="24"/>
          <w:szCs w:val="24"/>
        </w:rPr>
        <w:t xml:space="preserve">Do not administer Pfizer-BioNTech COVID-19 Vaccine to individuals with known history of a severe allergic reaction (e.g., anaphylaxis) to any component of the Pfizer-BioNTech COVID-19 Vaccine </w:t>
      </w:r>
      <w:r w:rsidRPr="00F14899">
        <w:rPr>
          <w:rFonts w:ascii="Arial" w:hAnsi="Arial" w:cs="Arial"/>
          <w:i/>
          <w:sz w:val="24"/>
          <w:szCs w:val="24"/>
        </w:rPr>
        <w:t xml:space="preserve">(see </w:t>
      </w:r>
      <w:r w:rsidRPr="00DA7C2E">
        <w:rPr>
          <w:rFonts w:ascii="Arial" w:hAnsi="Arial" w:cs="Arial"/>
          <w:i/>
          <w:sz w:val="24"/>
          <w:szCs w:val="24"/>
        </w:rPr>
        <w:t>Full EUA Prescribing Information</w:t>
      </w:r>
      <w:r w:rsidRPr="00F14899">
        <w:rPr>
          <w:rFonts w:ascii="Arial" w:hAnsi="Arial" w:cs="Arial"/>
          <w:i/>
          <w:sz w:val="24"/>
          <w:szCs w:val="24"/>
        </w:rPr>
        <w:t>)</w:t>
      </w:r>
      <w:r w:rsidRPr="00DA7C2E">
        <w:rPr>
          <w:rFonts w:ascii="Arial" w:hAnsi="Arial" w:cs="Arial"/>
          <w:sz w:val="24"/>
          <w:szCs w:val="24"/>
        </w:rPr>
        <w:t>.</w:t>
      </w:r>
    </w:p>
    <w:p w14:paraId="3225F020" w14:textId="77777777" w:rsidR="00DA7C2E" w:rsidRPr="00DA7C2E" w:rsidRDefault="00DA7C2E" w:rsidP="00755975">
      <w:pPr>
        <w:rPr>
          <w:rFonts w:ascii="Arial" w:hAnsi="Arial" w:cs="Arial"/>
          <w:sz w:val="24"/>
          <w:szCs w:val="24"/>
        </w:rPr>
      </w:pPr>
    </w:p>
    <w:p w14:paraId="7479BFA8" w14:textId="77777777" w:rsidR="00DA7C2E" w:rsidRPr="00DA7C2E" w:rsidRDefault="00DA7C2E" w:rsidP="00755975">
      <w:pPr>
        <w:keepNext/>
        <w:outlineLvl w:val="0"/>
        <w:rPr>
          <w:rFonts w:ascii="Arial" w:eastAsia="Arial" w:hAnsi="Arial" w:cs="Arial"/>
          <w:sz w:val="24"/>
          <w:szCs w:val="24"/>
        </w:rPr>
      </w:pPr>
      <w:r w:rsidRPr="00DA7C2E">
        <w:rPr>
          <w:rFonts w:ascii="Arial" w:eastAsia="Arial" w:hAnsi="Arial" w:cs="Arial"/>
          <w:b/>
          <w:bCs/>
          <w:sz w:val="24"/>
          <w:szCs w:val="24"/>
        </w:rPr>
        <w:t>Warnings</w:t>
      </w:r>
    </w:p>
    <w:p w14:paraId="7DBA8D88" w14:textId="77777777" w:rsidR="00DA7C2E" w:rsidRPr="00DA7C2E" w:rsidRDefault="00DA7C2E" w:rsidP="00755975">
      <w:pPr>
        <w:keepNext/>
        <w:rPr>
          <w:rFonts w:ascii="Arial" w:eastAsia="Arial" w:hAnsi="Arial" w:cs="Arial"/>
          <w:sz w:val="28"/>
          <w:szCs w:val="28"/>
        </w:rPr>
      </w:pPr>
    </w:p>
    <w:p w14:paraId="78D4A432" w14:textId="732EC237" w:rsidR="00DA7C2E" w:rsidRDefault="00DA7C2E" w:rsidP="00755975">
      <w:pPr>
        <w:keepNext/>
        <w:autoSpaceDE w:val="0"/>
        <w:autoSpaceDN w:val="0"/>
        <w:rPr>
          <w:rFonts w:ascii="Arial" w:hAnsi="Arial" w:cs="Arial"/>
          <w:sz w:val="24"/>
          <w:szCs w:val="24"/>
        </w:rPr>
      </w:pPr>
      <w:r w:rsidRPr="00DA7C2E">
        <w:rPr>
          <w:rFonts w:ascii="Arial" w:hAnsi="Arial" w:cs="Arial"/>
          <w:sz w:val="24"/>
          <w:szCs w:val="24"/>
        </w:rPr>
        <w:t xml:space="preserve">Appropriate medical treatment used to manage immediate allergic reactions must be immediately available in the event an acute anaphylactic reaction occurs following administration of Pfizer-BioNTech COVID-19 Vaccine. </w:t>
      </w:r>
    </w:p>
    <w:p w14:paraId="63DDB52F" w14:textId="4B7CB9FE" w:rsidR="00B52912" w:rsidRDefault="00B52912" w:rsidP="00755975">
      <w:pPr>
        <w:autoSpaceDE w:val="0"/>
        <w:autoSpaceDN w:val="0"/>
        <w:rPr>
          <w:rFonts w:ascii="Arial" w:hAnsi="Arial" w:cs="Arial"/>
          <w:sz w:val="24"/>
          <w:szCs w:val="24"/>
        </w:rPr>
      </w:pPr>
    </w:p>
    <w:p w14:paraId="3E277688" w14:textId="5C489FA0" w:rsidR="00B52912" w:rsidRPr="00282C0F" w:rsidRDefault="00B52912" w:rsidP="00755975">
      <w:pPr>
        <w:pStyle w:val="Heading1"/>
        <w:keepNext w:val="0"/>
        <w:spacing w:before="0" w:after="0"/>
        <w:rPr>
          <w:rFonts w:cs="Arial"/>
          <w:b w:val="0"/>
          <w:bCs/>
          <w:szCs w:val="24"/>
        </w:rPr>
      </w:pPr>
      <w:r w:rsidRPr="00B52912">
        <w:rPr>
          <w:rFonts w:cs="Arial"/>
          <w:b w:val="0"/>
          <w:bCs/>
          <w:szCs w:val="24"/>
        </w:rPr>
        <w:t xml:space="preserve">Monitor </w:t>
      </w:r>
      <w:bookmarkStart w:id="7" w:name="_Hlk59458755"/>
      <w:r w:rsidRPr="00B52912">
        <w:rPr>
          <w:rFonts w:cs="Arial"/>
          <w:b w:val="0"/>
          <w:bCs/>
          <w:szCs w:val="24"/>
        </w:rPr>
        <w:t>Pfizer-BioNTech COVID-19</w:t>
      </w:r>
      <w:bookmarkEnd w:id="7"/>
      <w:r w:rsidRPr="00B52912">
        <w:rPr>
          <w:rFonts w:cs="Arial"/>
          <w:b w:val="0"/>
          <w:bCs/>
          <w:szCs w:val="24"/>
        </w:rPr>
        <w:t xml:space="preserve"> Vaccine recipients for the occurrence of immediate adverse reactions according to the Centers for Disease Control and Prevention </w:t>
      </w:r>
      <w:r w:rsidR="006C6850">
        <w:rPr>
          <w:rFonts w:cs="Arial"/>
          <w:b w:val="0"/>
          <w:bCs/>
          <w:szCs w:val="24"/>
        </w:rPr>
        <w:t xml:space="preserve">(CDC) </w:t>
      </w:r>
      <w:r w:rsidRPr="00B52912">
        <w:rPr>
          <w:rFonts w:cs="Arial"/>
          <w:b w:val="0"/>
          <w:bCs/>
          <w:szCs w:val="24"/>
        </w:rPr>
        <w:t>guidelines</w:t>
      </w:r>
      <w:r w:rsidR="0098401F">
        <w:rPr>
          <w:rFonts w:cs="Arial"/>
          <w:b w:val="0"/>
          <w:bCs/>
          <w:szCs w:val="24"/>
        </w:rPr>
        <w:t xml:space="preserve"> </w:t>
      </w:r>
      <w:r w:rsidR="00BA710E" w:rsidRPr="00BA710E">
        <w:rPr>
          <w:rFonts w:cs="Arial"/>
          <w:b w:val="0"/>
          <w:bCs/>
          <w:szCs w:val="24"/>
        </w:rPr>
        <w:t>(</w:t>
      </w:r>
      <w:hyperlink r:id="rId16" w:history="1">
        <w:r w:rsidR="002E746D" w:rsidRPr="00B32566">
          <w:rPr>
            <w:rStyle w:val="Hyperlink"/>
            <w:rFonts w:cs="Arial"/>
            <w:b w:val="0"/>
            <w:bCs/>
            <w:szCs w:val="24"/>
          </w:rPr>
          <w:t>https://www.cdc.gov/vaccines/covid-19/clinical-considerations/managing-anaphylaxis.html</w:t>
        </w:r>
      </w:hyperlink>
      <w:r w:rsidR="00BA710E" w:rsidRPr="00A01747">
        <w:rPr>
          <w:rFonts w:cs="Arial"/>
          <w:b w:val="0"/>
          <w:bCs/>
          <w:szCs w:val="24"/>
        </w:rPr>
        <w:t>)</w:t>
      </w:r>
      <w:r w:rsidR="0098401F" w:rsidRPr="00BA710E">
        <w:rPr>
          <w:rFonts w:cs="Arial"/>
          <w:b w:val="0"/>
          <w:bCs/>
          <w:szCs w:val="24"/>
        </w:rPr>
        <w:t>.</w:t>
      </w:r>
    </w:p>
    <w:p w14:paraId="4AD04306" w14:textId="77777777" w:rsidR="00DA7C2E" w:rsidRPr="00DA7C2E" w:rsidRDefault="00DA7C2E" w:rsidP="00755975">
      <w:pPr>
        <w:rPr>
          <w:rFonts w:ascii="Arial" w:eastAsia="Arial" w:hAnsi="Arial" w:cs="Arial"/>
          <w:sz w:val="24"/>
          <w:szCs w:val="24"/>
        </w:rPr>
      </w:pPr>
    </w:p>
    <w:p w14:paraId="32A80F87" w14:textId="77777777" w:rsidR="00DA7C2E" w:rsidRPr="00DA7C2E" w:rsidRDefault="00DA7C2E" w:rsidP="00755975">
      <w:pPr>
        <w:rPr>
          <w:rFonts w:ascii="Arial" w:eastAsia="Arial" w:hAnsi="Arial" w:cs="Arial"/>
          <w:sz w:val="24"/>
          <w:szCs w:val="24"/>
        </w:rPr>
      </w:pPr>
      <w:r w:rsidRPr="00DA7C2E">
        <w:rPr>
          <w:rFonts w:ascii="Arial" w:eastAsia="Arial" w:hAnsi="Arial" w:cs="Arial"/>
          <w:sz w:val="24"/>
          <w:szCs w:val="24"/>
        </w:rPr>
        <w:t xml:space="preserve">Immunocompromised persons, including individuals receiving immunosuppressant therapy, may have a diminished immune response to the </w:t>
      </w:r>
      <w:r w:rsidRPr="00DA7C2E">
        <w:rPr>
          <w:rFonts w:ascii="Arial" w:eastAsia="Arial" w:hAnsi="Arial" w:cs="Arial"/>
          <w:bCs/>
          <w:sz w:val="24"/>
          <w:szCs w:val="24"/>
        </w:rPr>
        <w:t>Pfizer-</w:t>
      </w:r>
      <w:r w:rsidRPr="00DA7C2E">
        <w:rPr>
          <w:rFonts w:ascii="Arial" w:eastAsia="Arial" w:hAnsi="Arial" w:cs="Arial"/>
          <w:sz w:val="24"/>
          <w:szCs w:val="24"/>
        </w:rPr>
        <w:t>BioNTech</w:t>
      </w:r>
      <w:r w:rsidRPr="00DA7C2E">
        <w:rPr>
          <w:rFonts w:ascii="Arial" w:eastAsia="Arial" w:hAnsi="Arial" w:cs="Arial"/>
          <w:bCs/>
          <w:sz w:val="24"/>
          <w:szCs w:val="24"/>
        </w:rPr>
        <w:t xml:space="preserve"> COVID</w:t>
      </w:r>
      <w:r w:rsidRPr="00DA7C2E">
        <w:rPr>
          <w:rFonts w:ascii="Arial" w:eastAsia="Arial" w:hAnsi="Arial" w:cs="Arial"/>
          <w:bCs/>
          <w:sz w:val="24"/>
          <w:szCs w:val="24"/>
        </w:rPr>
        <w:noBreakHyphen/>
        <w:t>19 Vaccine</w:t>
      </w:r>
      <w:r w:rsidRPr="00DA7C2E">
        <w:rPr>
          <w:rFonts w:ascii="Arial" w:eastAsia="Arial" w:hAnsi="Arial" w:cs="Arial"/>
          <w:sz w:val="24"/>
          <w:szCs w:val="24"/>
        </w:rPr>
        <w:t>.</w:t>
      </w:r>
    </w:p>
    <w:p w14:paraId="7468796B" w14:textId="77777777" w:rsidR="00DA7C2E" w:rsidRPr="00DA7C2E" w:rsidRDefault="00DA7C2E" w:rsidP="00755975">
      <w:pPr>
        <w:rPr>
          <w:rFonts w:ascii="Arial" w:eastAsia="Arial" w:hAnsi="Arial" w:cs="Arial"/>
          <w:sz w:val="24"/>
          <w:szCs w:val="24"/>
        </w:rPr>
      </w:pPr>
    </w:p>
    <w:p w14:paraId="6706F3BB" w14:textId="77777777" w:rsidR="00DA7C2E" w:rsidRPr="00DA7C2E" w:rsidRDefault="00DA7C2E" w:rsidP="00755975">
      <w:pPr>
        <w:rPr>
          <w:rFonts w:ascii="Arial" w:eastAsia="Arial" w:hAnsi="Arial" w:cs="Arial"/>
          <w:sz w:val="24"/>
          <w:szCs w:val="24"/>
        </w:rPr>
      </w:pPr>
      <w:r w:rsidRPr="00DA7C2E">
        <w:rPr>
          <w:rFonts w:ascii="Arial" w:eastAsia="Arial" w:hAnsi="Arial" w:cs="Arial"/>
          <w:bCs/>
          <w:sz w:val="24"/>
          <w:szCs w:val="24"/>
        </w:rPr>
        <w:t>Pfizer</w:t>
      </w:r>
      <w:r w:rsidRPr="00DA7C2E">
        <w:rPr>
          <w:rFonts w:ascii="Calibri" w:hAnsi="Calibri" w:cs="Arial"/>
          <w:bCs/>
          <w:sz w:val="22"/>
          <w:szCs w:val="22"/>
        </w:rPr>
        <w:noBreakHyphen/>
      </w:r>
      <w:r w:rsidRPr="00DA7C2E">
        <w:rPr>
          <w:rFonts w:ascii="Arial" w:eastAsia="Arial" w:hAnsi="Arial" w:cs="Arial"/>
          <w:sz w:val="24"/>
          <w:szCs w:val="24"/>
        </w:rPr>
        <w:t>BioNTech</w:t>
      </w:r>
      <w:r w:rsidRPr="00DA7C2E">
        <w:rPr>
          <w:rFonts w:ascii="Arial" w:eastAsia="Arial" w:hAnsi="Arial" w:cs="Arial"/>
          <w:bCs/>
          <w:sz w:val="24"/>
          <w:szCs w:val="24"/>
        </w:rPr>
        <w:t xml:space="preserve"> COVID-19 Vaccine</w:t>
      </w:r>
      <w:r w:rsidRPr="00DA7C2E">
        <w:rPr>
          <w:rFonts w:ascii="Arial" w:hAnsi="Arial" w:cs="Arial"/>
          <w:sz w:val="24"/>
          <w:szCs w:val="24"/>
        </w:rPr>
        <w:t xml:space="preserve"> may not protect all vaccine recipients.</w:t>
      </w:r>
    </w:p>
    <w:p w14:paraId="10C14280" w14:textId="77777777" w:rsidR="00DA7C2E" w:rsidRPr="00DA7C2E" w:rsidRDefault="00DA7C2E" w:rsidP="00755975">
      <w:pPr>
        <w:rPr>
          <w:rFonts w:ascii="Arial" w:hAnsi="Arial" w:cs="Arial"/>
          <w:sz w:val="24"/>
          <w:szCs w:val="24"/>
        </w:rPr>
      </w:pPr>
    </w:p>
    <w:p w14:paraId="0CE206DC" w14:textId="71CC9F2E" w:rsidR="00C05C13" w:rsidRPr="00C05C13" w:rsidRDefault="00C05C13" w:rsidP="00755975">
      <w:pPr>
        <w:keepNext/>
        <w:keepLines/>
        <w:outlineLvl w:val="0"/>
        <w:rPr>
          <w:rFonts w:ascii="Arial" w:eastAsia="Arial" w:hAnsi="Arial" w:cs="Arial"/>
          <w:sz w:val="24"/>
          <w:szCs w:val="24"/>
        </w:rPr>
      </w:pPr>
      <w:r w:rsidRPr="00C05C13">
        <w:rPr>
          <w:rFonts w:ascii="Arial" w:eastAsia="Arial" w:hAnsi="Arial" w:cs="Arial"/>
          <w:b/>
          <w:bCs/>
          <w:sz w:val="24"/>
          <w:szCs w:val="24"/>
        </w:rPr>
        <w:t>Adverse Reactions</w:t>
      </w:r>
      <w:r w:rsidR="00077D80">
        <w:rPr>
          <w:rFonts w:ascii="Arial" w:eastAsia="Arial" w:hAnsi="Arial" w:cs="Arial"/>
          <w:b/>
          <w:bCs/>
          <w:sz w:val="24"/>
          <w:szCs w:val="24"/>
        </w:rPr>
        <w:t xml:space="preserve"> </w:t>
      </w:r>
    </w:p>
    <w:p w14:paraId="562DEB28" w14:textId="0C5FE363" w:rsidR="00C05C13" w:rsidRDefault="00C05C13" w:rsidP="00755975">
      <w:pPr>
        <w:keepNext/>
        <w:keepLines/>
        <w:rPr>
          <w:rFonts w:ascii="Arial" w:eastAsia="Arial" w:hAnsi="Arial" w:cs="Arial"/>
          <w:sz w:val="24"/>
          <w:szCs w:val="24"/>
        </w:rPr>
      </w:pPr>
    </w:p>
    <w:p w14:paraId="55A30263" w14:textId="37210C2D" w:rsidR="003222FD" w:rsidRPr="003628D4" w:rsidRDefault="003222FD" w:rsidP="00755975">
      <w:pPr>
        <w:keepNext/>
        <w:keepLines/>
        <w:rPr>
          <w:rFonts w:ascii="Arial" w:eastAsia="Arial" w:hAnsi="Arial" w:cs="Arial"/>
          <w:i/>
          <w:iCs/>
          <w:sz w:val="24"/>
          <w:szCs w:val="24"/>
        </w:rPr>
      </w:pPr>
      <w:r w:rsidRPr="003628D4">
        <w:rPr>
          <w:rFonts w:ascii="Arial" w:eastAsia="Arial" w:hAnsi="Arial" w:cs="Arial"/>
          <w:i/>
          <w:iCs/>
          <w:sz w:val="24"/>
          <w:szCs w:val="24"/>
        </w:rPr>
        <w:t>Adverse Reactions in Clinical Trials</w:t>
      </w:r>
    </w:p>
    <w:p w14:paraId="3AA33114" w14:textId="6A3270E0" w:rsidR="00C05C13" w:rsidRPr="00C05C13" w:rsidRDefault="00C05C13" w:rsidP="00755975">
      <w:pPr>
        <w:keepNext/>
        <w:keepLines/>
        <w:rPr>
          <w:rFonts w:ascii="Arial" w:hAnsi="Arial" w:cs="Arial"/>
          <w:sz w:val="24"/>
          <w:szCs w:val="24"/>
        </w:rPr>
      </w:pPr>
      <w:r w:rsidRPr="00C05C13">
        <w:rPr>
          <w:rFonts w:ascii="Arial" w:hAnsi="Arial" w:cs="Arial"/>
          <w:sz w:val="24"/>
          <w:szCs w:val="24"/>
        </w:rPr>
        <w:t xml:space="preserve">Adverse reactions </w:t>
      </w:r>
      <w:r w:rsidR="00CF1D01">
        <w:rPr>
          <w:rFonts w:ascii="Arial" w:hAnsi="Arial" w:cs="Arial"/>
          <w:sz w:val="24"/>
          <w:szCs w:val="24"/>
        </w:rPr>
        <w:t>following</w:t>
      </w:r>
      <w:r w:rsidRPr="00C05C13">
        <w:rPr>
          <w:rFonts w:ascii="Arial" w:hAnsi="Arial" w:cs="Arial"/>
          <w:sz w:val="24"/>
          <w:szCs w:val="24"/>
        </w:rPr>
        <w:t xml:space="preserve"> the </w:t>
      </w:r>
      <w:r w:rsidRPr="00C05C13">
        <w:rPr>
          <w:rFonts w:ascii="Arial" w:eastAsia="Arial" w:hAnsi="Arial" w:cs="Arial"/>
          <w:bCs/>
          <w:sz w:val="24"/>
          <w:szCs w:val="24"/>
        </w:rPr>
        <w:t>Pfizer</w:t>
      </w:r>
      <w:r w:rsidRPr="00C05C13">
        <w:rPr>
          <w:rFonts w:ascii="Calibri" w:hAnsi="Calibri" w:cs="Arial"/>
          <w:bCs/>
          <w:sz w:val="24"/>
          <w:szCs w:val="24"/>
        </w:rPr>
        <w:noBreakHyphen/>
      </w:r>
      <w:r w:rsidRPr="00C05C13">
        <w:rPr>
          <w:rFonts w:ascii="Arial" w:eastAsia="Arial" w:hAnsi="Arial" w:cs="Arial"/>
          <w:sz w:val="24"/>
          <w:szCs w:val="24"/>
        </w:rPr>
        <w:t>BioNTech</w:t>
      </w:r>
      <w:r w:rsidRPr="00C05C13">
        <w:rPr>
          <w:rFonts w:ascii="Arial" w:eastAsia="Arial" w:hAnsi="Arial" w:cs="Arial"/>
          <w:bCs/>
          <w:sz w:val="24"/>
          <w:szCs w:val="24"/>
        </w:rPr>
        <w:t xml:space="preserve"> COVID-19 Vaccine</w:t>
      </w:r>
      <w:r w:rsidRPr="00C05C13">
        <w:rPr>
          <w:rFonts w:ascii="Arial" w:hAnsi="Arial" w:cs="Arial"/>
          <w:sz w:val="24"/>
          <w:szCs w:val="24"/>
        </w:rPr>
        <w:t xml:space="preserve"> </w:t>
      </w:r>
      <w:r w:rsidR="00CF1D01">
        <w:rPr>
          <w:rFonts w:ascii="Arial" w:hAnsi="Arial" w:cs="Arial"/>
          <w:sz w:val="24"/>
          <w:szCs w:val="24"/>
        </w:rPr>
        <w:t xml:space="preserve">that have been reported in clinical trials </w:t>
      </w:r>
      <w:r w:rsidR="003847A1">
        <w:rPr>
          <w:rFonts w:ascii="Arial" w:hAnsi="Arial" w:cs="Arial"/>
          <w:sz w:val="24"/>
          <w:szCs w:val="24"/>
        </w:rPr>
        <w:t>include</w:t>
      </w:r>
      <w:r w:rsidRPr="00C05C13">
        <w:rPr>
          <w:rFonts w:ascii="Arial" w:hAnsi="Arial" w:cs="Arial"/>
          <w:sz w:val="24"/>
          <w:szCs w:val="24"/>
        </w:rPr>
        <w:t xml:space="preserve"> injection site pain, fatigue, headache, muscle pain, chills, joint pain, fever,</w:t>
      </w:r>
      <w:r w:rsidRPr="00DB0AEA">
        <w:rPr>
          <w:rFonts w:ascii="Arial" w:hAnsi="Arial" w:cs="Arial"/>
          <w:sz w:val="24"/>
          <w:szCs w:val="24"/>
        </w:rPr>
        <w:t xml:space="preserve"> </w:t>
      </w:r>
      <w:r w:rsidR="00DB0AEA" w:rsidRPr="00DB0AEA">
        <w:rPr>
          <w:rFonts w:ascii="Arial" w:hAnsi="Arial" w:cs="Arial"/>
          <w:sz w:val="24"/>
          <w:szCs w:val="24"/>
        </w:rPr>
        <w:t xml:space="preserve">injection site swelling, injection site redness, nausea, malaise, </w:t>
      </w:r>
      <w:r w:rsidRPr="00C05C13">
        <w:rPr>
          <w:rFonts w:ascii="Arial" w:hAnsi="Arial" w:cs="Arial"/>
          <w:sz w:val="24"/>
          <w:szCs w:val="24"/>
        </w:rPr>
        <w:t xml:space="preserve">and lymphadenopathy </w:t>
      </w:r>
      <w:r w:rsidRPr="00F14899">
        <w:rPr>
          <w:rFonts w:ascii="Arial" w:hAnsi="Arial" w:cs="Arial"/>
          <w:i/>
          <w:sz w:val="24"/>
          <w:szCs w:val="24"/>
        </w:rPr>
        <w:t>(see</w:t>
      </w:r>
      <w:r w:rsidRPr="00C05C13">
        <w:rPr>
          <w:rFonts w:ascii="Arial" w:hAnsi="Arial" w:cs="Arial"/>
          <w:i/>
          <w:sz w:val="24"/>
          <w:szCs w:val="24"/>
        </w:rPr>
        <w:t xml:space="preserve"> Full EUA Prescribing Information</w:t>
      </w:r>
      <w:r w:rsidRPr="00F14899">
        <w:rPr>
          <w:rFonts w:ascii="Arial" w:hAnsi="Arial" w:cs="Arial"/>
          <w:i/>
          <w:sz w:val="24"/>
          <w:szCs w:val="24"/>
        </w:rPr>
        <w:t>)</w:t>
      </w:r>
      <w:r w:rsidRPr="00C05C13">
        <w:rPr>
          <w:rFonts w:ascii="Arial" w:hAnsi="Arial" w:cs="Arial"/>
          <w:sz w:val="24"/>
          <w:szCs w:val="24"/>
        </w:rPr>
        <w:t xml:space="preserve">. </w:t>
      </w:r>
    </w:p>
    <w:p w14:paraId="219E940D" w14:textId="51FBE8D4" w:rsidR="00C05C13" w:rsidRDefault="00C05C13" w:rsidP="00755975">
      <w:pPr>
        <w:rPr>
          <w:rFonts w:ascii="Arial" w:eastAsia="Arial" w:hAnsi="Arial" w:cs="Arial"/>
          <w:b/>
          <w:bCs/>
          <w:sz w:val="24"/>
          <w:szCs w:val="24"/>
        </w:rPr>
      </w:pPr>
    </w:p>
    <w:p w14:paraId="615142C7" w14:textId="77777777" w:rsidR="00B42FF9" w:rsidRPr="003628D4" w:rsidRDefault="00B42FF9" w:rsidP="00755975">
      <w:pPr>
        <w:keepNext/>
        <w:keepLines/>
        <w:rPr>
          <w:rFonts w:ascii="Arial" w:eastAsia="Arial" w:hAnsi="Arial" w:cs="Arial"/>
          <w:i/>
          <w:iCs/>
          <w:sz w:val="24"/>
          <w:szCs w:val="24"/>
        </w:rPr>
      </w:pPr>
      <w:r w:rsidRPr="003628D4">
        <w:rPr>
          <w:rFonts w:ascii="Arial" w:eastAsia="Arial" w:hAnsi="Arial" w:cs="Arial"/>
          <w:i/>
          <w:iCs/>
          <w:sz w:val="24"/>
          <w:szCs w:val="24"/>
        </w:rPr>
        <w:t>Adverse Reactions in Post Authorization Experience</w:t>
      </w:r>
    </w:p>
    <w:p w14:paraId="32A3711F" w14:textId="69209457" w:rsidR="00CF1D01" w:rsidDel="00285313" w:rsidRDefault="00CF1D01" w:rsidP="00755975">
      <w:pPr>
        <w:rPr>
          <w:rFonts w:ascii="Arial" w:hAnsi="Arial" w:cs="Arial"/>
          <w:sz w:val="24"/>
          <w:szCs w:val="24"/>
        </w:rPr>
      </w:pPr>
      <w:r w:rsidDel="00285313">
        <w:rPr>
          <w:rFonts w:ascii="Arial" w:hAnsi="Arial" w:cs="Arial"/>
          <w:sz w:val="24"/>
          <w:szCs w:val="24"/>
        </w:rPr>
        <w:t>Severe allergic reactions</w:t>
      </w:r>
      <w:r w:rsidR="00001D04" w:rsidDel="00285313">
        <w:rPr>
          <w:rFonts w:ascii="Arial" w:hAnsi="Arial" w:cs="Arial"/>
          <w:sz w:val="24"/>
          <w:szCs w:val="24"/>
        </w:rPr>
        <w:t>, including anaphylaxis,</w:t>
      </w:r>
      <w:r w:rsidDel="00285313">
        <w:rPr>
          <w:rFonts w:ascii="Arial" w:hAnsi="Arial" w:cs="Arial"/>
          <w:sz w:val="24"/>
          <w:szCs w:val="24"/>
        </w:rPr>
        <w:t xml:space="preserve"> </w:t>
      </w:r>
      <w:r w:rsidR="00245115" w:rsidDel="00285313">
        <w:rPr>
          <w:rFonts w:ascii="Arial" w:hAnsi="Arial" w:cs="Arial"/>
          <w:sz w:val="24"/>
          <w:szCs w:val="24"/>
        </w:rPr>
        <w:t xml:space="preserve">and </w:t>
      </w:r>
      <w:r w:rsidR="00B42FF9">
        <w:rPr>
          <w:rFonts w:ascii="Arial" w:hAnsi="Arial" w:cs="Arial"/>
          <w:sz w:val="24"/>
          <w:szCs w:val="24"/>
        </w:rPr>
        <w:t xml:space="preserve">other </w:t>
      </w:r>
      <w:r w:rsidR="00245115" w:rsidDel="00285313">
        <w:rPr>
          <w:rFonts w:ascii="Arial" w:hAnsi="Arial" w:cs="Arial"/>
          <w:sz w:val="24"/>
          <w:szCs w:val="24"/>
        </w:rPr>
        <w:t>h</w:t>
      </w:r>
      <w:r w:rsidR="00245115" w:rsidRPr="008E6659" w:rsidDel="00285313">
        <w:rPr>
          <w:rFonts w:ascii="Arial" w:hAnsi="Arial" w:cs="Arial"/>
          <w:spacing w:val="-1"/>
          <w:sz w:val="24"/>
          <w:szCs w:val="24"/>
        </w:rPr>
        <w:t>ypersensitivity reactions (e.g.</w:t>
      </w:r>
      <w:r w:rsidR="00654C1E" w:rsidDel="00285313">
        <w:rPr>
          <w:rFonts w:ascii="Arial" w:hAnsi="Arial" w:cs="Arial"/>
          <w:spacing w:val="-1"/>
          <w:sz w:val="24"/>
          <w:szCs w:val="24"/>
        </w:rPr>
        <w:t>, </w:t>
      </w:r>
      <w:r w:rsidR="00245115" w:rsidRPr="008E6659" w:rsidDel="00285313">
        <w:rPr>
          <w:rFonts w:ascii="Arial" w:hAnsi="Arial" w:cs="Arial"/>
          <w:spacing w:val="-1"/>
          <w:sz w:val="24"/>
          <w:szCs w:val="24"/>
        </w:rPr>
        <w:t xml:space="preserve">rash, </w:t>
      </w:r>
      <w:r w:rsidR="00245115" w:rsidDel="00285313">
        <w:rPr>
          <w:rFonts w:ascii="Arial" w:hAnsi="Arial" w:cs="Arial"/>
          <w:spacing w:val="-1"/>
          <w:sz w:val="24"/>
          <w:szCs w:val="24"/>
        </w:rPr>
        <w:t>pruritus,</w:t>
      </w:r>
      <w:r w:rsidR="00245115" w:rsidRPr="008E6659" w:rsidDel="00285313">
        <w:rPr>
          <w:rFonts w:ascii="Arial" w:hAnsi="Arial" w:cs="Arial"/>
          <w:spacing w:val="-1"/>
          <w:sz w:val="24"/>
          <w:szCs w:val="24"/>
        </w:rPr>
        <w:t xml:space="preserve"> urticaria, angioedema</w:t>
      </w:r>
      <w:r w:rsidR="00245115" w:rsidRPr="00217325" w:rsidDel="00285313">
        <w:rPr>
          <w:rFonts w:ascii="Arial" w:hAnsi="Arial" w:cs="Arial"/>
          <w:spacing w:val="-1"/>
          <w:sz w:val="24"/>
          <w:szCs w:val="24"/>
        </w:rPr>
        <w:t>)</w:t>
      </w:r>
      <w:r w:rsidR="00217325" w:rsidRPr="00217325">
        <w:rPr>
          <w:rFonts w:ascii="Arial" w:hAnsi="Arial" w:cs="Arial"/>
          <w:spacing w:val="-1"/>
          <w:sz w:val="24"/>
          <w:szCs w:val="24"/>
        </w:rPr>
        <w:t>,</w:t>
      </w:r>
      <w:r w:rsidR="00217325" w:rsidRPr="00217325">
        <w:rPr>
          <w:rFonts w:ascii="Arial" w:hAnsi="Arial" w:cs="Arial"/>
          <w:sz w:val="24"/>
          <w:szCs w:val="24"/>
        </w:rPr>
        <w:t xml:space="preserve"> diarrhea, vomiting</w:t>
      </w:r>
      <w:r w:rsidR="007D4603">
        <w:rPr>
          <w:rFonts w:ascii="Arial" w:hAnsi="Arial" w:cs="Arial"/>
          <w:sz w:val="24"/>
          <w:szCs w:val="24"/>
        </w:rPr>
        <w:t>,</w:t>
      </w:r>
      <w:r w:rsidR="00217325" w:rsidRPr="00217325">
        <w:rPr>
          <w:rFonts w:ascii="Arial" w:hAnsi="Arial" w:cs="Arial"/>
          <w:sz w:val="24"/>
          <w:szCs w:val="24"/>
        </w:rPr>
        <w:t xml:space="preserve"> and pain in extremity (arm</w:t>
      </w:r>
      <w:r w:rsidR="003375F9" w:rsidRPr="003375F9">
        <w:rPr>
          <w:rFonts w:ascii="Arial" w:hAnsi="Arial"/>
          <w:sz w:val="24"/>
        </w:rPr>
        <w:t>)</w:t>
      </w:r>
      <w:r w:rsidR="00245115" w:rsidRPr="00217325">
        <w:rPr>
          <w:rFonts w:ascii="Arial" w:hAnsi="Arial" w:cs="Arial"/>
          <w:spacing w:val="-1"/>
          <w:sz w:val="24"/>
          <w:szCs w:val="24"/>
        </w:rPr>
        <w:t xml:space="preserve"> </w:t>
      </w:r>
      <w:r w:rsidRPr="00217325">
        <w:rPr>
          <w:rFonts w:ascii="Arial" w:hAnsi="Arial" w:cs="Arial"/>
          <w:sz w:val="24"/>
          <w:szCs w:val="24"/>
        </w:rPr>
        <w:t xml:space="preserve">have been reported following </w:t>
      </w:r>
      <w:r w:rsidR="00B42FF9" w:rsidRPr="00217325">
        <w:rPr>
          <w:rFonts w:ascii="Arial" w:hAnsi="Arial" w:cs="Arial"/>
          <w:sz w:val="24"/>
          <w:szCs w:val="24"/>
        </w:rPr>
        <w:t xml:space="preserve">administration of </w:t>
      </w:r>
      <w:r w:rsidRPr="00217325">
        <w:rPr>
          <w:rFonts w:ascii="Arial" w:hAnsi="Arial" w:cs="Arial"/>
          <w:sz w:val="24"/>
          <w:szCs w:val="24"/>
        </w:rPr>
        <w:t>the Pfizer-BioNTech COVID-19 Vaccine outside of clinical</w:t>
      </w:r>
      <w:r>
        <w:rPr>
          <w:rFonts w:ascii="Arial" w:hAnsi="Arial" w:cs="Arial"/>
          <w:sz w:val="24"/>
          <w:szCs w:val="24"/>
        </w:rPr>
        <w:t xml:space="preserve"> trials</w:t>
      </w:r>
      <w:r w:rsidR="002C0E98" w:rsidDel="00285313">
        <w:rPr>
          <w:rFonts w:ascii="Arial" w:hAnsi="Arial" w:cs="Arial"/>
          <w:sz w:val="24"/>
          <w:szCs w:val="24"/>
        </w:rPr>
        <w:t>.</w:t>
      </w:r>
    </w:p>
    <w:p w14:paraId="6685F5E5" w14:textId="77777777" w:rsidR="00B42FF9" w:rsidRDefault="00B42FF9" w:rsidP="00755975">
      <w:pPr>
        <w:rPr>
          <w:rFonts w:ascii="Arial" w:hAnsi="Arial" w:cs="Arial"/>
          <w:sz w:val="24"/>
          <w:szCs w:val="24"/>
        </w:rPr>
      </w:pPr>
    </w:p>
    <w:p w14:paraId="5BA26AA6" w14:textId="352EFBFD" w:rsidR="00C05C13" w:rsidRPr="00C05C13" w:rsidDel="00BC108A" w:rsidRDefault="00C05C13" w:rsidP="00755975">
      <w:pPr>
        <w:rPr>
          <w:rFonts w:ascii="Arial" w:hAnsi="Arial" w:cs="Arial"/>
          <w:sz w:val="24"/>
          <w:szCs w:val="24"/>
        </w:rPr>
      </w:pPr>
      <w:r w:rsidRPr="00C05C13" w:rsidDel="00BC108A">
        <w:rPr>
          <w:rFonts w:ascii="Arial" w:hAnsi="Arial" w:cs="Arial"/>
          <w:sz w:val="24"/>
          <w:szCs w:val="24"/>
        </w:rPr>
        <w:t xml:space="preserve">Additional adverse reactions, some of which may be serious, may become apparent with more widespread use of the </w:t>
      </w:r>
      <w:r w:rsidRPr="00C05C13" w:rsidDel="00BC108A">
        <w:rPr>
          <w:rFonts w:ascii="Arial" w:eastAsia="Arial" w:hAnsi="Arial" w:cs="Arial"/>
          <w:bCs/>
          <w:sz w:val="24"/>
          <w:szCs w:val="24"/>
        </w:rPr>
        <w:t>Pfizer</w:t>
      </w:r>
      <w:r w:rsidRPr="00C05C13" w:rsidDel="00BC108A">
        <w:rPr>
          <w:rFonts w:ascii="Calibri" w:hAnsi="Calibri" w:cs="Arial"/>
          <w:bCs/>
          <w:sz w:val="24"/>
          <w:szCs w:val="24"/>
        </w:rPr>
        <w:noBreakHyphen/>
      </w:r>
      <w:r w:rsidRPr="00C05C13" w:rsidDel="00BC108A">
        <w:rPr>
          <w:rFonts w:ascii="Arial" w:eastAsia="Arial" w:hAnsi="Arial" w:cs="Arial"/>
          <w:sz w:val="24"/>
          <w:szCs w:val="24"/>
        </w:rPr>
        <w:t>BioNTech</w:t>
      </w:r>
      <w:r w:rsidRPr="00C05C13" w:rsidDel="00BC108A">
        <w:rPr>
          <w:rFonts w:ascii="Arial" w:eastAsia="Arial" w:hAnsi="Arial" w:cs="Arial"/>
          <w:bCs/>
          <w:sz w:val="24"/>
          <w:szCs w:val="24"/>
        </w:rPr>
        <w:t xml:space="preserve"> COVID-19 Vaccine</w:t>
      </w:r>
      <w:r w:rsidRPr="00C05C13" w:rsidDel="00BC108A">
        <w:rPr>
          <w:rFonts w:ascii="Arial" w:hAnsi="Arial" w:cs="Arial"/>
          <w:sz w:val="24"/>
          <w:szCs w:val="24"/>
        </w:rPr>
        <w:t>.</w:t>
      </w:r>
    </w:p>
    <w:p w14:paraId="65312443" w14:textId="77777777" w:rsidR="003222FD" w:rsidRPr="00C05C13" w:rsidRDefault="003222FD" w:rsidP="00755975">
      <w:pPr>
        <w:rPr>
          <w:rFonts w:ascii="Arial" w:eastAsia="Arial" w:hAnsi="Arial" w:cs="Arial"/>
          <w:b/>
          <w:bCs/>
          <w:sz w:val="24"/>
          <w:szCs w:val="24"/>
        </w:rPr>
      </w:pPr>
    </w:p>
    <w:p w14:paraId="617654CF" w14:textId="77777777" w:rsidR="00217EA9" w:rsidRPr="00217EA9" w:rsidRDefault="00217EA9" w:rsidP="00755975">
      <w:pPr>
        <w:keepNext/>
        <w:rPr>
          <w:rFonts w:ascii="Arial" w:eastAsia="Arial" w:hAnsi="Arial" w:cs="Arial"/>
          <w:b/>
          <w:bCs/>
          <w:sz w:val="24"/>
          <w:szCs w:val="24"/>
        </w:rPr>
      </w:pPr>
      <w:r w:rsidRPr="00217EA9">
        <w:rPr>
          <w:rFonts w:ascii="Arial" w:eastAsia="Arial" w:hAnsi="Arial" w:cs="Arial"/>
          <w:b/>
          <w:bCs/>
          <w:sz w:val="24"/>
          <w:szCs w:val="24"/>
        </w:rPr>
        <w:lastRenderedPageBreak/>
        <w:t>Use with Other Vaccines</w:t>
      </w:r>
    </w:p>
    <w:p w14:paraId="13A0613E" w14:textId="77777777" w:rsidR="00217EA9" w:rsidRPr="00217EA9" w:rsidRDefault="00217EA9" w:rsidP="00755975">
      <w:pPr>
        <w:keepNext/>
        <w:rPr>
          <w:rFonts w:ascii="Arial" w:eastAsia="MS Mincho" w:hAnsi="Arial" w:cs="Arial"/>
          <w:sz w:val="24"/>
          <w:szCs w:val="24"/>
          <w:u w:val="single"/>
        </w:rPr>
      </w:pPr>
    </w:p>
    <w:p w14:paraId="0ABF4B69" w14:textId="77777777" w:rsidR="00217EA9" w:rsidRPr="00217EA9" w:rsidRDefault="00217EA9" w:rsidP="00755975">
      <w:pPr>
        <w:keepNext/>
        <w:rPr>
          <w:rFonts w:ascii="Arial" w:eastAsia="MS Mincho" w:hAnsi="Arial" w:cs="Arial"/>
          <w:sz w:val="24"/>
          <w:szCs w:val="24"/>
        </w:rPr>
      </w:pPr>
      <w:r w:rsidRPr="00217EA9">
        <w:rPr>
          <w:rFonts w:ascii="Arial" w:eastAsia="MS Mincho" w:hAnsi="Arial" w:cs="Arial"/>
          <w:sz w:val="24"/>
          <w:szCs w:val="24"/>
        </w:rPr>
        <w:t xml:space="preserve">There is no information on the co-administration of the </w:t>
      </w:r>
      <w:r w:rsidRPr="00217EA9">
        <w:rPr>
          <w:rFonts w:ascii="Arial" w:eastAsia="Arial" w:hAnsi="Arial" w:cs="Arial"/>
          <w:bCs/>
          <w:sz w:val="24"/>
          <w:szCs w:val="24"/>
        </w:rPr>
        <w:t>Pfizer</w:t>
      </w:r>
      <w:r w:rsidRPr="00217EA9">
        <w:rPr>
          <w:rFonts w:ascii="Arial" w:eastAsia="MS Mincho" w:hAnsi="Arial" w:cs="Arial"/>
          <w:bCs/>
          <w:sz w:val="24"/>
          <w:szCs w:val="24"/>
        </w:rPr>
        <w:noBreakHyphen/>
      </w:r>
      <w:r w:rsidRPr="00217EA9">
        <w:rPr>
          <w:rFonts w:ascii="Arial" w:eastAsia="Arial" w:hAnsi="Arial" w:cs="Arial"/>
          <w:sz w:val="24"/>
          <w:szCs w:val="24"/>
        </w:rPr>
        <w:t>BioNTech</w:t>
      </w:r>
      <w:r w:rsidRPr="00217EA9">
        <w:rPr>
          <w:rFonts w:ascii="Arial" w:eastAsia="Arial" w:hAnsi="Arial" w:cs="Arial"/>
          <w:bCs/>
          <w:sz w:val="24"/>
          <w:szCs w:val="24"/>
        </w:rPr>
        <w:t xml:space="preserve"> COVID-19 Vaccine</w:t>
      </w:r>
      <w:r w:rsidRPr="00217EA9">
        <w:rPr>
          <w:rFonts w:ascii="Arial" w:eastAsia="MS Mincho" w:hAnsi="Arial" w:cs="Arial"/>
          <w:sz w:val="24"/>
          <w:szCs w:val="24"/>
        </w:rPr>
        <w:t xml:space="preserve"> with other vaccines.</w:t>
      </w:r>
    </w:p>
    <w:p w14:paraId="67BCC459" w14:textId="77777777" w:rsidR="00217EA9" w:rsidRPr="00217EA9" w:rsidRDefault="00217EA9" w:rsidP="00755975">
      <w:pPr>
        <w:rPr>
          <w:rFonts w:ascii="Arial" w:eastAsia="Arial" w:hAnsi="Arial" w:cs="Arial"/>
          <w:b/>
          <w:bCs/>
          <w:sz w:val="24"/>
          <w:szCs w:val="24"/>
        </w:rPr>
      </w:pPr>
    </w:p>
    <w:p w14:paraId="4FC575EE" w14:textId="77777777" w:rsidR="00217EA9" w:rsidRPr="00217EA9" w:rsidRDefault="00217EA9" w:rsidP="00755975">
      <w:pPr>
        <w:keepNext/>
        <w:keepLines/>
        <w:rPr>
          <w:rFonts w:ascii="Arial" w:hAnsi="Arial" w:cs="Arial"/>
          <w:b/>
          <w:bCs/>
          <w:sz w:val="24"/>
          <w:szCs w:val="24"/>
        </w:rPr>
      </w:pPr>
      <w:bookmarkStart w:id="8" w:name="_Hlk48569167"/>
      <w:r w:rsidRPr="00217EA9">
        <w:rPr>
          <w:rFonts w:ascii="Arial" w:hAnsi="Arial" w:cs="Arial"/>
          <w:b/>
          <w:sz w:val="24"/>
          <w:szCs w:val="24"/>
        </w:rPr>
        <w:t>INFORMATION TO PROVIDE TO VACCINE RECIPIENTS/</w:t>
      </w:r>
      <w:r w:rsidRPr="00217EA9">
        <w:rPr>
          <w:rFonts w:ascii="Arial" w:hAnsi="Arial" w:cs="Arial"/>
          <w:b/>
          <w:bCs/>
          <w:sz w:val="24"/>
          <w:szCs w:val="24"/>
        </w:rPr>
        <w:t>CAREGIVERS</w:t>
      </w:r>
      <w:bookmarkEnd w:id="8"/>
    </w:p>
    <w:p w14:paraId="6549FF01" w14:textId="77777777" w:rsidR="00217EA9" w:rsidRPr="00217EA9" w:rsidRDefault="00217EA9" w:rsidP="00755975">
      <w:pPr>
        <w:keepNext/>
        <w:keepLines/>
        <w:rPr>
          <w:rFonts w:ascii="Arial" w:hAnsi="Arial" w:cs="Arial"/>
          <w:sz w:val="24"/>
          <w:szCs w:val="24"/>
        </w:rPr>
      </w:pPr>
    </w:p>
    <w:p w14:paraId="62C8B782" w14:textId="3E8DFDB0" w:rsidR="00217EA9" w:rsidRPr="00217EA9" w:rsidRDefault="00217EA9" w:rsidP="00755975">
      <w:pPr>
        <w:keepNext/>
        <w:keepLines/>
        <w:rPr>
          <w:rFonts w:ascii="Arial" w:hAnsi="Arial" w:cs="Arial"/>
          <w:sz w:val="24"/>
          <w:szCs w:val="24"/>
        </w:rPr>
      </w:pPr>
      <w:r w:rsidRPr="00217EA9">
        <w:rPr>
          <w:rFonts w:ascii="Arial" w:hAnsi="Arial" w:cs="Arial"/>
          <w:sz w:val="24"/>
          <w:szCs w:val="24"/>
        </w:rPr>
        <w:t>As the vaccination provider, you</w:t>
      </w:r>
      <w:r w:rsidRPr="00217EA9" w:rsidDel="00E359CC">
        <w:rPr>
          <w:rFonts w:ascii="Arial" w:hAnsi="Arial" w:cs="Arial"/>
          <w:sz w:val="24"/>
          <w:szCs w:val="24"/>
        </w:rPr>
        <w:t xml:space="preserve"> </w:t>
      </w:r>
      <w:r w:rsidRPr="00217EA9">
        <w:rPr>
          <w:rFonts w:ascii="Arial" w:hAnsi="Arial" w:cs="Arial"/>
          <w:sz w:val="24"/>
          <w:szCs w:val="24"/>
        </w:rPr>
        <w:t xml:space="preserve">must communicate to the recipient or their caregiver, information consistent with the “Fact Sheet for Recipients and Caregivers” (and provide a copy or direct the individual to the website </w:t>
      </w:r>
      <w:hyperlink r:id="rId17" w:history="1">
        <w:r w:rsidRPr="00217EA9">
          <w:rPr>
            <w:rFonts w:ascii="Arial" w:hAnsi="Arial" w:cs="Arial"/>
            <w:color w:val="0000FF"/>
            <w:sz w:val="24"/>
            <w:szCs w:val="24"/>
            <w:u w:val="single"/>
          </w:rPr>
          <w:t>www.cvdvaccine.com</w:t>
        </w:r>
      </w:hyperlink>
      <w:r w:rsidRPr="00217EA9">
        <w:rPr>
          <w:rFonts w:ascii="Arial" w:hAnsi="Arial" w:cs="Arial"/>
          <w:sz w:val="24"/>
          <w:szCs w:val="24"/>
        </w:rPr>
        <w:t xml:space="preserve"> to obtain</w:t>
      </w:r>
      <w:r w:rsidRPr="00217EA9">
        <w:rPr>
          <w:rFonts w:ascii="Calibri" w:hAnsi="Calibri" w:cs="Arial"/>
          <w:sz w:val="24"/>
          <w:szCs w:val="24"/>
        </w:rPr>
        <w:t xml:space="preserve"> </w:t>
      </w:r>
      <w:r w:rsidRPr="00217EA9">
        <w:rPr>
          <w:rFonts w:ascii="Arial" w:hAnsi="Arial" w:cs="Arial"/>
          <w:sz w:val="24"/>
          <w:szCs w:val="24"/>
        </w:rPr>
        <w:t xml:space="preserve">the Fact Sheet) prior to the individual receiving </w:t>
      </w:r>
      <w:r w:rsidR="00D80DF9">
        <w:rPr>
          <w:rFonts w:ascii="Arial" w:hAnsi="Arial" w:cs="Arial"/>
          <w:sz w:val="24"/>
          <w:szCs w:val="24"/>
        </w:rPr>
        <w:t xml:space="preserve">each dose of </w:t>
      </w:r>
      <w:r w:rsidRPr="00217EA9">
        <w:rPr>
          <w:rFonts w:ascii="Arial" w:eastAsia="Arial" w:hAnsi="Arial" w:cs="Arial"/>
          <w:bCs/>
          <w:sz w:val="24"/>
          <w:szCs w:val="24"/>
        </w:rPr>
        <w:t>Pfizer</w:t>
      </w:r>
      <w:r w:rsidRPr="00217EA9">
        <w:rPr>
          <w:rFonts w:ascii="Arial" w:hAnsi="Arial" w:cs="Arial"/>
          <w:bCs/>
          <w:sz w:val="24"/>
          <w:szCs w:val="24"/>
        </w:rPr>
        <w:noBreakHyphen/>
      </w:r>
      <w:r w:rsidRPr="00217EA9">
        <w:rPr>
          <w:rFonts w:ascii="Arial" w:eastAsia="Arial" w:hAnsi="Arial" w:cs="Arial"/>
          <w:sz w:val="24"/>
          <w:szCs w:val="24"/>
        </w:rPr>
        <w:t>BioNTech</w:t>
      </w:r>
      <w:r w:rsidRPr="00217EA9">
        <w:rPr>
          <w:rFonts w:ascii="Arial" w:eastAsia="Arial" w:hAnsi="Arial" w:cs="Arial"/>
          <w:bCs/>
          <w:sz w:val="24"/>
          <w:szCs w:val="24"/>
        </w:rPr>
        <w:t xml:space="preserve"> COVID</w:t>
      </w:r>
      <w:r w:rsidRPr="00217EA9">
        <w:rPr>
          <w:rFonts w:ascii="Arial" w:eastAsia="Arial" w:hAnsi="Arial" w:cs="Arial"/>
          <w:bCs/>
          <w:sz w:val="24"/>
          <w:szCs w:val="24"/>
        </w:rPr>
        <w:noBreakHyphen/>
        <w:t>19 Vaccine,</w:t>
      </w:r>
      <w:r w:rsidRPr="00217EA9">
        <w:rPr>
          <w:rFonts w:ascii="Arial" w:hAnsi="Arial" w:cs="Arial"/>
          <w:sz w:val="24"/>
          <w:szCs w:val="24"/>
        </w:rPr>
        <w:t xml:space="preserve"> including:</w:t>
      </w:r>
    </w:p>
    <w:p w14:paraId="4934D084" w14:textId="77777777" w:rsidR="00217EA9" w:rsidRPr="00217EA9" w:rsidRDefault="00217EA9" w:rsidP="00755975">
      <w:pPr>
        <w:numPr>
          <w:ilvl w:val="0"/>
          <w:numId w:val="30"/>
        </w:numPr>
        <w:rPr>
          <w:rFonts w:ascii="Arial" w:hAnsi="Arial" w:cs="Arial"/>
          <w:sz w:val="24"/>
          <w:szCs w:val="24"/>
        </w:rPr>
      </w:pPr>
      <w:r w:rsidRPr="00217EA9">
        <w:rPr>
          <w:rFonts w:ascii="Arial" w:hAnsi="Arial" w:cs="Arial"/>
          <w:sz w:val="24"/>
          <w:szCs w:val="24"/>
        </w:rPr>
        <w:t xml:space="preserve">FDA has authorized the emergency use of the </w:t>
      </w:r>
      <w:r w:rsidRPr="00217EA9">
        <w:rPr>
          <w:rFonts w:ascii="Arial" w:eastAsia="Arial" w:hAnsi="Arial" w:cs="Arial"/>
          <w:bCs/>
          <w:sz w:val="24"/>
          <w:szCs w:val="24"/>
        </w:rPr>
        <w:t>Pfizer</w:t>
      </w:r>
      <w:r w:rsidRPr="00217EA9">
        <w:rPr>
          <w:rFonts w:ascii="Arial" w:hAnsi="Arial" w:cs="Arial"/>
          <w:bCs/>
          <w:sz w:val="24"/>
          <w:szCs w:val="24"/>
        </w:rPr>
        <w:noBreakHyphen/>
      </w:r>
      <w:r w:rsidRPr="00217EA9">
        <w:rPr>
          <w:rFonts w:ascii="Arial" w:eastAsia="Arial" w:hAnsi="Arial" w:cs="Arial"/>
          <w:sz w:val="24"/>
          <w:szCs w:val="24"/>
        </w:rPr>
        <w:t>BioNTech</w:t>
      </w:r>
      <w:r w:rsidRPr="00217EA9">
        <w:rPr>
          <w:rFonts w:ascii="Arial" w:eastAsia="Arial" w:hAnsi="Arial" w:cs="Arial"/>
          <w:bCs/>
          <w:sz w:val="24"/>
          <w:szCs w:val="24"/>
        </w:rPr>
        <w:t xml:space="preserve"> COVID</w:t>
      </w:r>
      <w:r w:rsidRPr="00217EA9">
        <w:rPr>
          <w:rFonts w:ascii="Arial" w:eastAsia="Arial" w:hAnsi="Arial" w:cs="Arial"/>
          <w:bCs/>
          <w:sz w:val="24"/>
          <w:szCs w:val="24"/>
        </w:rPr>
        <w:noBreakHyphen/>
        <w:t>19 Vaccine</w:t>
      </w:r>
      <w:r w:rsidRPr="00217EA9">
        <w:rPr>
          <w:rFonts w:ascii="Arial" w:hAnsi="Arial" w:cs="Arial"/>
          <w:sz w:val="24"/>
          <w:szCs w:val="24"/>
        </w:rPr>
        <w:t>, which is not an FDA</w:t>
      </w:r>
      <w:r w:rsidRPr="00217EA9">
        <w:rPr>
          <w:rFonts w:ascii="Arial" w:hAnsi="Arial" w:cs="Arial"/>
          <w:sz w:val="24"/>
          <w:szCs w:val="24"/>
        </w:rPr>
        <w:noBreakHyphen/>
        <w:t>approved vaccine.</w:t>
      </w:r>
    </w:p>
    <w:p w14:paraId="0A302D13" w14:textId="77777777" w:rsidR="00217EA9" w:rsidRPr="00217EA9" w:rsidRDefault="00217EA9" w:rsidP="00755975">
      <w:pPr>
        <w:numPr>
          <w:ilvl w:val="0"/>
          <w:numId w:val="30"/>
        </w:numPr>
        <w:rPr>
          <w:rFonts w:ascii="Arial" w:hAnsi="Arial" w:cs="Arial"/>
          <w:sz w:val="24"/>
          <w:szCs w:val="24"/>
        </w:rPr>
      </w:pPr>
      <w:r w:rsidRPr="00217EA9">
        <w:rPr>
          <w:rFonts w:ascii="Arial" w:hAnsi="Arial" w:cs="Arial"/>
          <w:sz w:val="24"/>
          <w:szCs w:val="24"/>
        </w:rPr>
        <w:t xml:space="preserve">The recipient or their caregiver has the option to accept or refuse </w:t>
      </w:r>
      <w:r w:rsidRPr="00217EA9">
        <w:rPr>
          <w:rFonts w:ascii="Arial" w:eastAsia="Arial" w:hAnsi="Arial" w:cs="Arial"/>
          <w:bCs/>
          <w:sz w:val="24"/>
          <w:szCs w:val="24"/>
        </w:rPr>
        <w:t>Pfizer</w:t>
      </w:r>
      <w:r w:rsidRPr="00217EA9">
        <w:rPr>
          <w:rFonts w:ascii="Arial" w:hAnsi="Arial" w:cs="Arial"/>
          <w:bCs/>
          <w:sz w:val="24"/>
          <w:szCs w:val="24"/>
        </w:rPr>
        <w:noBreakHyphen/>
      </w:r>
      <w:r w:rsidRPr="00217EA9">
        <w:rPr>
          <w:rFonts w:ascii="Arial" w:eastAsia="Arial" w:hAnsi="Arial" w:cs="Arial"/>
          <w:sz w:val="24"/>
          <w:szCs w:val="24"/>
        </w:rPr>
        <w:t>BioNTech</w:t>
      </w:r>
      <w:r w:rsidRPr="00217EA9">
        <w:rPr>
          <w:rFonts w:ascii="Arial" w:eastAsia="Arial" w:hAnsi="Arial" w:cs="Arial"/>
          <w:bCs/>
          <w:sz w:val="24"/>
          <w:szCs w:val="24"/>
        </w:rPr>
        <w:t xml:space="preserve"> COVID-19 Vaccine</w:t>
      </w:r>
      <w:r w:rsidRPr="00217EA9">
        <w:rPr>
          <w:rFonts w:ascii="Arial" w:hAnsi="Arial" w:cs="Arial"/>
          <w:sz w:val="24"/>
          <w:szCs w:val="24"/>
        </w:rPr>
        <w:t>.</w:t>
      </w:r>
    </w:p>
    <w:p w14:paraId="753DF290" w14:textId="35D3BA4D" w:rsidR="00217EA9" w:rsidRPr="00217EA9" w:rsidRDefault="00217EA9" w:rsidP="00755975">
      <w:pPr>
        <w:numPr>
          <w:ilvl w:val="0"/>
          <w:numId w:val="30"/>
        </w:numPr>
        <w:ind w:left="714" w:hanging="357"/>
        <w:rPr>
          <w:rFonts w:ascii="Arial" w:hAnsi="Arial" w:cs="Arial"/>
          <w:sz w:val="24"/>
          <w:szCs w:val="24"/>
        </w:rPr>
      </w:pPr>
      <w:bookmarkStart w:id="9" w:name="_Hlk47000046"/>
      <w:r w:rsidRPr="00217EA9">
        <w:rPr>
          <w:rFonts w:ascii="Arial" w:hAnsi="Arial" w:cs="Arial"/>
          <w:sz w:val="24"/>
          <w:szCs w:val="24"/>
        </w:rPr>
        <w:t xml:space="preserve">The significant known and potential risks and benefits of </w:t>
      </w:r>
      <w:r w:rsidRPr="00217EA9">
        <w:rPr>
          <w:rFonts w:ascii="Arial" w:eastAsia="Arial" w:hAnsi="Arial" w:cs="Arial"/>
          <w:bCs/>
          <w:sz w:val="24"/>
          <w:szCs w:val="24"/>
        </w:rPr>
        <w:t>Pfizer</w:t>
      </w:r>
      <w:r w:rsidRPr="00217EA9">
        <w:rPr>
          <w:rFonts w:ascii="Arial" w:hAnsi="Arial" w:cs="Arial"/>
          <w:bCs/>
          <w:sz w:val="24"/>
          <w:szCs w:val="24"/>
        </w:rPr>
        <w:noBreakHyphen/>
      </w:r>
      <w:r w:rsidRPr="00217EA9">
        <w:rPr>
          <w:rFonts w:ascii="Arial" w:eastAsia="Arial" w:hAnsi="Arial" w:cs="Arial"/>
          <w:sz w:val="24"/>
          <w:szCs w:val="24"/>
        </w:rPr>
        <w:t>BioNTech</w:t>
      </w:r>
      <w:r w:rsidRPr="00217EA9">
        <w:rPr>
          <w:rFonts w:ascii="Arial" w:eastAsia="Arial" w:hAnsi="Arial" w:cs="Arial"/>
          <w:bCs/>
          <w:sz w:val="24"/>
          <w:szCs w:val="24"/>
        </w:rPr>
        <w:t xml:space="preserve"> COVID-19 Vaccine, and the extent to which such risks and benefits</w:t>
      </w:r>
      <w:r w:rsidRPr="00217EA9">
        <w:rPr>
          <w:rFonts w:ascii="Arial" w:hAnsi="Arial" w:cs="Arial"/>
          <w:sz w:val="24"/>
          <w:szCs w:val="24"/>
        </w:rPr>
        <w:t xml:space="preserve"> are unknown.</w:t>
      </w:r>
    </w:p>
    <w:bookmarkEnd w:id="9"/>
    <w:p w14:paraId="648F7526" w14:textId="77777777" w:rsidR="00217EA9" w:rsidRPr="00217EA9" w:rsidRDefault="00217EA9" w:rsidP="00755975">
      <w:pPr>
        <w:numPr>
          <w:ilvl w:val="0"/>
          <w:numId w:val="30"/>
        </w:numPr>
        <w:rPr>
          <w:rFonts w:ascii="Arial" w:hAnsi="Arial" w:cs="Arial"/>
          <w:sz w:val="24"/>
          <w:szCs w:val="24"/>
        </w:rPr>
      </w:pPr>
      <w:r w:rsidRPr="00217EA9">
        <w:rPr>
          <w:rFonts w:ascii="Arial" w:hAnsi="Arial" w:cs="Arial"/>
          <w:sz w:val="24"/>
          <w:szCs w:val="24"/>
        </w:rPr>
        <w:t>Information about available alternative vaccines and the risks and benefits of those alternatives.</w:t>
      </w:r>
    </w:p>
    <w:p w14:paraId="6E8E0FF0" w14:textId="77777777" w:rsidR="00217EA9" w:rsidRPr="00217EA9" w:rsidRDefault="00217EA9" w:rsidP="00755975">
      <w:pPr>
        <w:rPr>
          <w:rFonts w:ascii="Arial" w:hAnsi="Arial" w:cs="Arial"/>
          <w:sz w:val="24"/>
          <w:szCs w:val="24"/>
        </w:rPr>
      </w:pPr>
    </w:p>
    <w:p w14:paraId="5B0661EC" w14:textId="77777777" w:rsidR="00217EA9" w:rsidRPr="00217EA9" w:rsidRDefault="00217EA9" w:rsidP="00755975">
      <w:pPr>
        <w:rPr>
          <w:rFonts w:ascii="Arial" w:hAnsi="Arial" w:cs="Arial"/>
          <w:sz w:val="24"/>
          <w:szCs w:val="24"/>
        </w:rPr>
      </w:pPr>
      <w:r w:rsidRPr="00217EA9">
        <w:rPr>
          <w:rFonts w:ascii="Arial" w:hAnsi="Arial" w:cs="Arial"/>
          <w:sz w:val="24"/>
          <w:szCs w:val="24"/>
        </w:rPr>
        <w:t xml:space="preserve">For information on clinical trials that are testing the use of the </w:t>
      </w:r>
      <w:r w:rsidRPr="00217EA9">
        <w:rPr>
          <w:rFonts w:ascii="Arial" w:eastAsia="Arial" w:hAnsi="Arial" w:cs="Arial"/>
          <w:bCs/>
          <w:sz w:val="24"/>
          <w:szCs w:val="24"/>
        </w:rPr>
        <w:t>Pfizer</w:t>
      </w:r>
      <w:r w:rsidRPr="00217EA9">
        <w:rPr>
          <w:rFonts w:ascii="Arial" w:hAnsi="Arial" w:cs="Arial"/>
          <w:bCs/>
          <w:sz w:val="24"/>
          <w:szCs w:val="24"/>
        </w:rPr>
        <w:noBreakHyphen/>
      </w:r>
      <w:r w:rsidRPr="00217EA9">
        <w:rPr>
          <w:rFonts w:ascii="Arial" w:eastAsia="Arial" w:hAnsi="Arial" w:cs="Arial"/>
          <w:sz w:val="24"/>
          <w:szCs w:val="24"/>
        </w:rPr>
        <w:t>BioNTech</w:t>
      </w:r>
      <w:r w:rsidRPr="00217EA9">
        <w:rPr>
          <w:rFonts w:ascii="Arial" w:eastAsia="Arial" w:hAnsi="Arial" w:cs="Arial"/>
          <w:bCs/>
          <w:sz w:val="24"/>
          <w:szCs w:val="24"/>
        </w:rPr>
        <w:t xml:space="preserve"> COVID-19 Vaccine</w:t>
      </w:r>
      <w:r w:rsidRPr="00217EA9">
        <w:rPr>
          <w:rFonts w:ascii="Arial" w:hAnsi="Arial" w:cs="Arial"/>
          <w:sz w:val="24"/>
          <w:szCs w:val="24"/>
        </w:rPr>
        <w:t xml:space="preserve"> to prevent COVID-19, please see </w:t>
      </w:r>
      <w:hyperlink r:id="rId18" w:history="1">
        <w:r w:rsidRPr="00217EA9">
          <w:rPr>
            <w:rFonts w:ascii="Arial" w:hAnsi="Arial" w:cs="Arial"/>
            <w:color w:val="0000FF"/>
            <w:sz w:val="24"/>
            <w:szCs w:val="24"/>
            <w:u w:val="single"/>
          </w:rPr>
          <w:t>www.clinicaltrials.gov</w:t>
        </w:r>
      </w:hyperlink>
      <w:r w:rsidRPr="00217EA9">
        <w:rPr>
          <w:rFonts w:ascii="Arial" w:eastAsia="Helvetica" w:hAnsi="Arial" w:cs="Arial"/>
          <w:sz w:val="24"/>
          <w:szCs w:val="24"/>
        </w:rPr>
        <w:t>.</w:t>
      </w:r>
    </w:p>
    <w:p w14:paraId="1EE77EC4" w14:textId="77777777" w:rsidR="00217EA9" w:rsidRPr="00217EA9" w:rsidRDefault="00217EA9" w:rsidP="00755975">
      <w:pPr>
        <w:rPr>
          <w:rFonts w:ascii="Arial" w:hAnsi="Arial" w:cs="Arial"/>
          <w:sz w:val="24"/>
          <w:szCs w:val="24"/>
        </w:rPr>
      </w:pPr>
    </w:p>
    <w:p w14:paraId="31F6EB7D" w14:textId="439BB139" w:rsidR="00217EA9" w:rsidRDefault="00217EA9" w:rsidP="00755975">
      <w:pPr>
        <w:rPr>
          <w:rFonts w:ascii="Arial" w:hAnsi="Arial" w:cs="Arial"/>
          <w:sz w:val="24"/>
          <w:szCs w:val="24"/>
        </w:rPr>
      </w:pPr>
      <w:r w:rsidRPr="00217EA9">
        <w:rPr>
          <w:rFonts w:ascii="Arial" w:hAnsi="Arial" w:cs="Arial"/>
          <w:sz w:val="24"/>
          <w:szCs w:val="24"/>
        </w:rPr>
        <w:t>Provide a vaccination card to the recipient or their caregiver with the date when the recipient needs to return for the second dose of Pfizer-BioNTech COVID-19 Vaccine.</w:t>
      </w:r>
    </w:p>
    <w:p w14:paraId="46EAB79D" w14:textId="3592EF0F" w:rsidR="00B52912" w:rsidRPr="00B52912" w:rsidRDefault="00B52912" w:rsidP="00755975">
      <w:pPr>
        <w:rPr>
          <w:rFonts w:ascii="Arial" w:hAnsi="Arial" w:cs="Arial"/>
          <w:sz w:val="24"/>
          <w:szCs w:val="24"/>
        </w:rPr>
      </w:pPr>
    </w:p>
    <w:p w14:paraId="126356D0" w14:textId="7AC48628" w:rsidR="0098401F" w:rsidRDefault="00B52912" w:rsidP="00755975">
      <w:pPr>
        <w:rPr>
          <w:rFonts w:ascii="Arial" w:eastAsia="Times New Roman" w:hAnsi="Arial" w:cs="Arial"/>
          <w:sz w:val="24"/>
          <w:szCs w:val="24"/>
        </w:rPr>
      </w:pPr>
      <w:r w:rsidRPr="00B52912">
        <w:rPr>
          <w:rFonts w:ascii="Arial" w:eastAsia="Times New Roman" w:hAnsi="Arial" w:cs="Arial"/>
          <w:sz w:val="24"/>
          <w:szCs w:val="24"/>
        </w:rPr>
        <w:t xml:space="preserve">Provide the </w:t>
      </w:r>
      <w:r w:rsidRPr="0014762D">
        <w:rPr>
          <w:rFonts w:ascii="Arial" w:eastAsia="Times New Roman" w:hAnsi="Arial" w:cs="Arial"/>
          <w:sz w:val="24"/>
          <w:szCs w:val="24"/>
        </w:rPr>
        <w:t>v-safe</w:t>
      </w:r>
      <w:r w:rsidRPr="00B52912">
        <w:rPr>
          <w:rFonts w:ascii="Arial" w:eastAsia="Times New Roman" w:hAnsi="Arial" w:cs="Arial"/>
          <w:sz w:val="24"/>
          <w:szCs w:val="24"/>
        </w:rPr>
        <w:t xml:space="preserve"> information sheet to vaccine recipients/caregivers and encourage vaccine recipients to participate in </w:t>
      </w:r>
      <w:r w:rsidRPr="0014762D">
        <w:rPr>
          <w:rFonts w:ascii="Arial" w:eastAsia="Times New Roman" w:hAnsi="Arial" w:cs="Arial"/>
          <w:sz w:val="24"/>
          <w:szCs w:val="24"/>
        </w:rPr>
        <w:t>v-safe</w:t>
      </w:r>
      <w:r w:rsidRPr="00B52912">
        <w:rPr>
          <w:rFonts w:ascii="Arial" w:eastAsia="Times New Roman" w:hAnsi="Arial" w:cs="Arial"/>
          <w:sz w:val="24"/>
          <w:szCs w:val="24"/>
        </w:rPr>
        <w:t xml:space="preserve">. </w:t>
      </w:r>
      <w:r w:rsidRPr="0014762D">
        <w:rPr>
          <w:rFonts w:ascii="Arial" w:eastAsia="Times New Roman" w:hAnsi="Arial" w:cs="Arial"/>
          <w:sz w:val="24"/>
          <w:szCs w:val="24"/>
        </w:rPr>
        <w:t>V-safe</w:t>
      </w:r>
      <w:r w:rsidRPr="00B52912">
        <w:rPr>
          <w:rFonts w:ascii="Arial" w:eastAsia="Times New Roman" w:hAnsi="Arial" w:cs="Arial"/>
          <w:sz w:val="24"/>
          <w:szCs w:val="24"/>
        </w:rPr>
        <w:t xml:space="preserve"> is a new voluntary smartphone-based tool that uses text messaging and web surveys to check in with people who have been vaccinated to identify potential side effects after COVID</w:t>
      </w:r>
      <w:r w:rsidR="00085D33">
        <w:rPr>
          <w:rFonts w:ascii="Arial" w:eastAsia="Times New Roman" w:hAnsi="Arial" w:cs="Arial"/>
          <w:sz w:val="24"/>
          <w:szCs w:val="24"/>
        </w:rPr>
        <w:noBreakHyphen/>
      </w:r>
      <w:r w:rsidRPr="00B52912">
        <w:rPr>
          <w:rFonts w:ascii="Arial" w:eastAsia="Times New Roman" w:hAnsi="Arial" w:cs="Arial"/>
          <w:sz w:val="24"/>
          <w:szCs w:val="24"/>
        </w:rPr>
        <w:t xml:space="preserve">19 vaccination. </w:t>
      </w:r>
      <w:r w:rsidRPr="0014762D">
        <w:rPr>
          <w:rFonts w:ascii="Arial" w:eastAsia="Times New Roman" w:hAnsi="Arial" w:cs="Arial"/>
          <w:sz w:val="24"/>
          <w:szCs w:val="24"/>
        </w:rPr>
        <w:t>V-safe</w:t>
      </w:r>
      <w:r w:rsidRPr="00B52912">
        <w:rPr>
          <w:rFonts w:ascii="Arial" w:eastAsia="Times New Roman" w:hAnsi="Arial" w:cs="Arial"/>
          <w:sz w:val="24"/>
          <w:szCs w:val="24"/>
        </w:rPr>
        <w:t xml:space="preserve"> asks questions that help CDC monitor the safety of COVID</w:t>
      </w:r>
      <w:r w:rsidR="00085D33">
        <w:rPr>
          <w:rFonts w:ascii="Arial" w:eastAsia="Times New Roman" w:hAnsi="Arial" w:cs="Arial"/>
          <w:sz w:val="24"/>
          <w:szCs w:val="24"/>
        </w:rPr>
        <w:noBreakHyphen/>
      </w:r>
      <w:r w:rsidRPr="00B52912">
        <w:rPr>
          <w:rFonts w:ascii="Arial" w:eastAsia="Times New Roman" w:hAnsi="Arial" w:cs="Arial"/>
          <w:sz w:val="24"/>
          <w:szCs w:val="24"/>
        </w:rPr>
        <w:t xml:space="preserve">19 vaccines. </w:t>
      </w:r>
      <w:r w:rsidRPr="0014762D">
        <w:rPr>
          <w:rFonts w:ascii="Arial" w:eastAsia="Times New Roman" w:hAnsi="Arial" w:cs="Arial"/>
          <w:sz w:val="24"/>
          <w:szCs w:val="24"/>
        </w:rPr>
        <w:t>V-safe</w:t>
      </w:r>
      <w:r w:rsidRPr="00B52912">
        <w:rPr>
          <w:rFonts w:ascii="Arial" w:eastAsia="Times New Roman" w:hAnsi="Arial" w:cs="Arial"/>
          <w:sz w:val="24"/>
          <w:szCs w:val="24"/>
        </w:rPr>
        <w:t xml:space="preserve"> also provides second-dose reminders if needed and live telephone follow-up by CDC if participants report a significant health impact following COVID-19 vaccination. For more information, visit:</w:t>
      </w:r>
      <w:r w:rsidR="0098401F">
        <w:rPr>
          <w:rFonts w:ascii="Arial" w:eastAsia="Times New Roman" w:hAnsi="Arial" w:cs="Arial"/>
          <w:sz w:val="24"/>
          <w:szCs w:val="24"/>
        </w:rPr>
        <w:t xml:space="preserve"> </w:t>
      </w:r>
      <w:hyperlink r:id="rId19" w:history="1">
        <w:r w:rsidR="0098401F" w:rsidRPr="0098401F">
          <w:rPr>
            <w:rStyle w:val="Hyperlink"/>
            <w:rFonts w:ascii="Arial" w:eastAsia="Times New Roman" w:hAnsi="Arial" w:cs="Arial"/>
            <w:sz w:val="24"/>
            <w:szCs w:val="24"/>
          </w:rPr>
          <w:t>www.cdc.gov/vsafe</w:t>
        </w:r>
      </w:hyperlink>
      <w:r w:rsidR="0098401F" w:rsidRPr="0098401F">
        <w:rPr>
          <w:rFonts w:ascii="Arial" w:eastAsia="Times New Roman" w:hAnsi="Arial" w:cs="Arial"/>
          <w:sz w:val="24"/>
          <w:szCs w:val="24"/>
        </w:rPr>
        <w:t>.</w:t>
      </w:r>
    </w:p>
    <w:p w14:paraId="68B4DC6B" w14:textId="77777777" w:rsidR="00217EA9" w:rsidRPr="00B52912" w:rsidRDefault="00217EA9" w:rsidP="00755975">
      <w:pPr>
        <w:rPr>
          <w:rFonts w:ascii="Arial" w:hAnsi="Arial" w:cs="Arial"/>
          <w:sz w:val="24"/>
          <w:szCs w:val="24"/>
        </w:rPr>
      </w:pPr>
    </w:p>
    <w:p w14:paraId="27BC94AB" w14:textId="77777777" w:rsidR="00157C69" w:rsidRPr="00157C69" w:rsidRDefault="00157C69" w:rsidP="00755975">
      <w:pPr>
        <w:keepNext/>
        <w:keepLines/>
        <w:rPr>
          <w:rFonts w:ascii="Arial" w:hAnsi="Arial" w:cs="Arial"/>
          <w:b/>
          <w:bCs/>
          <w:sz w:val="24"/>
          <w:szCs w:val="24"/>
        </w:rPr>
      </w:pPr>
      <w:bookmarkStart w:id="10" w:name="_Hlk48569183"/>
      <w:r w:rsidRPr="00157C69">
        <w:rPr>
          <w:rFonts w:ascii="Arial" w:hAnsi="Arial" w:cs="Arial"/>
          <w:b/>
          <w:bCs/>
          <w:sz w:val="24"/>
          <w:szCs w:val="24"/>
        </w:rPr>
        <w:t>MANDATORY REQUIREMENTS FOR PFIZER-</w:t>
      </w:r>
      <w:r w:rsidRPr="00157C69">
        <w:rPr>
          <w:rFonts w:ascii="Arial" w:eastAsia="Arial" w:hAnsi="Arial" w:cs="Arial"/>
          <w:b/>
          <w:bCs/>
          <w:sz w:val="24"/>
          <w:szCs w:val="24"/>
        </w:rPr>
        <w:t>BIONTECH COVID-19 VACCINE</w:t>
      </w:r>
      <w:r w:rsidRPr="00157C69">
        <w:rPr>
          <w:rFonts w:ascii="Arial" w:hAnsi="Arial" w:cs="Arial"/>
          <w:sz w:val="24"/>
          <w:szCs w:val="24"/>
        </w:rPr>
        <w:t xml:space="preserve"> </w:t>
      </w:r>
      <w:r w:rsidRPr="00157C69">
        <w:rPr>
          <w:rFonts w:ascii="Arial" w:hAnsi="Arial" w:cs="Arial"/>
          <w:b/>
          <w:bCs/>
          <w:sz w:val="24"/>
          <w:szCs w:val="24"/>
        </w:rPr>
        <w:t>ADMINISTRATION UNDER EMERGENCY USE AUTHORIZATION</w:t>
      </w:r>
    </w:p>
    <w:bookmarkEnd w:id="10"/>
    <w:p w14:paraId="08A01C65" w14:textId="77777777" w:rsidR="00157C69" w:rsidRPr="00157C69" w:rsidRDefault="00157C69" w:rsidP="00755975">
      <w:pPr>
        <w:keepNext/>
        <w:keepLines/>
        <w:rPr>
          <w:rFonts w:ascii="Arial" w:hAnsi="Arial" w:cs="Arial"/>
          <w:sz w:val="24"/>
          <w:szCs w:val="24"/>
        </w:rPr>
      </w:pPr>
    </w:p>
    <w:p w14:paraId="016E11FB" w14:textId="77777777" w:rsidR="00157C69" w:rsidRPr="00157C69" w:rsidRDefault="00157C69" w:rsidP="00755975">
      <w:pPr>
        <w:keepNext/>
        <w:keepLines/>
        <w:rPr>
          <w:rFonts w:ascii="Arial" w:hAnsi="Arial" w:cs="Arial"/>
          <w:sz w:val="24"/>
          <w:szCs w:val="24"/>
        </w:rPr>
      </w:pPr>
      <w:r w:rsidRPr="00157C69">
        <w:rPr>
          <w:rFonts w:ascii="Arial" w:hAnsi="Arial" w:cs="Arial"/>
          <w:sz w:val="24"/>
          <w:szCs w:val="24"/>
        </w:rPr>
        <w:t xml:space="preserve">In order to mitigate the risks of using this unapproved product under EUA and to optimize the potential benefit of Pfizer-BioNTech COVID-19 Vaccine, the following items are required. Use of unapproved Pfizer-BioNTech COVID-19 Vaccine for active immunization to prevent COVID-19 under this EUA is limited to the following (all requirements </w:t>
      </w:r>
      <w:r w:rsidRPr="00157C69">
        <w:rPr>
          <w:rFonts w:ascii="Arial" w:hAnsi="Arial" w:cs="Arial"/>
          <w:b/>
          <w:sz w:val="24"/>
          <w:szCs w:val="24"/>
        </w:rPr>
        <w:t>must</w:t>
      </w:r>
      <w:r w:rsidRPr="00157C69">
        <w:rPr>
          <w:rFonts w:ascii="Arial" w:hAnsi="Arial" w:cs="Arial"/>
          <w:sz w:val="24"/>
          <w:szCs w:val="24"/>
        </w:rPr>
        <w:t xml:space="preserve"> be met):</w:t>
      </w:r>
    </w:p>
    <w:p w14:paraId="76B48201" w14:textId="77777777" w:rsidR="00157C69" w:rsidRPr="00157C69" w:rsidRDefault="00157C69" w:rsidP="00755975">
      <w:pPr>
        <w:keepLines/>
        <w:rPr>
          <w:rFonts w:ascii="Arial" w:hAnsi="Arial" w:cs="Arial"/>
          <w:sz w:val="24"/>
          <w:szCs w:val="24"/>
        </w:rPr>
      </w:pPr>
    </w:p>
    <w:p w14:paraId="05EC4692" w14:textId="4EA5F082" w:rsidR="00157C69" w:rsidRPr="00157C69" w:rsidRDefault="00157C69" w:rsidP="00755975">
      <w:pPr>
        <w:numPr>
          <w:ilvl w:val="0"/>
          <w:numId w:val="32"/>
        </w:numPr>
        <w:rPr>
          <w:rFonts w:ascii="Arial" w:hAnsi="Arial" w:cs="Arial"/>
          <w:sz w:val="24"/>
          <w:szCs w:val="24"/>
        </w:rPr>
      </w:pPr>
      <w:r w:rsidRPr="00157C69">
        <w:rPr>
          <w:rFonts w:ascii="Arial" w:eastAsia="Arial" w:hAnsi="Arial" w:cs="Arial"/>
          <w:bCs/>
          <w:sz w:val="24"/>
          <w:szCs w:val="24"/>
        </w:rPr>
        <w:lastRenderedPageBreak/>
        <w:t>Pfizer</w:t>
      </w:r>
      <w:r w:rsidRPr="00157C69">
        <w:rPr>
          <w:rFonts w:ascii="Arial" w:hAnsi="Arial" w:cs="Arial"/>
          <w:bCs/>
          <w:sz w:val="24"/>
          <w:szCs w:val="24"/>
        </w:rPr>
        <w:noBreakHyphen/>
      </w:r>
      <w:r w:rsidRPr="00157C69">
        <w:rPr>
          <w:rFonts w:ascii="Arial" w:eastAsia="Arial" w:hAnsi="Arial" w:cs="Arial"/>
          <w:sz w:val="24"/>
          <w:szCs w:val="24"/>
        </w:rPr>
        <w:t>BioNTech</w:t>
      </w:r>
      <w:r w:rsidRPr="00157C69">
        <w:rPr>
          <w:rFonts w:ascii="Arial" w:eastAsia="Arial" w:hAnsi="Arial" w:cs="Arial"/>
          <w:bCs/>
          <w:sz w:val="24"/>
          <w:szCs w:val="24"/>
        </w:rPr>
        <w:t xml:space="preserve"> COVID</w:t>
      </w:r>
      <w:r w:rsidRPr="00157C69">
        <w:rPr>
          <w:rFonts w:ascii="Arial" w:eastAsia="Arial" w:hAnsi="Arial" w:cs="Arial"/>
          <w:bCs/>
          <w:sz w:val="24"/>
          <w:szCs w:val="24"/>
        </w:rPr>
        <w:noBreakHyphen/>
        <w:t xml:space="preserve">19 Vaccine is authorized for use in individuals </w:t>
      </w:r>
      <w:r w:rsidR="00662027">
        <w:rPr>
          <w:rFonts w:ascii="Arial" w:eastAsia="Arial" w:hAnsi="Arial" w:cs="Arial"/>
          <w:bCs/>
          <w:sz w:val="24"/>
          <w:szCs w:val="24"/>
        </w:rPr>
        <w:t>12</w:t>
      </w:r>
      <w:r w:rsidRPr="00157C69">
        <w:rPr>
          <w:rFonts w:ascii="Arial" w:eastAsia="Arial" w:hAnsi="Arial" w:cs="Arial"/>
          <w:bCs/>
          <w:sz w:val="24"/>
          <w:szCs w:val="24"/>
        </w:rPr>
        <w:t> years of age and older.</w:t>
      </w:r>
    </w:p>
    <w:p w14:paraId="545C04C3" w14:textId="77777777" w:rsidR="00157C69" w:rsidRPr="00157C69" w:rsidRDefault="00157C69" w:rsidP="00755975">
      <w:pPr>
        <w:ind w:left="720"/>
        <w:rPr>
          <w:rFonts w:ascii="Arial" w:hAnsi="Arial" w:cs="Arial"/>
          <w:sz w:val="24"/>
          <w:szCs w:val="24"/>
        </w:rPr>
      </w:pPr>
    </w:p>
    <w:p w14:paraId="692F8FBE" w14:textId="1B372A68" w:rsidR="00157C69" w:rsidRDefault="00157C69" w:rsidP="00755975">
      <w:pPr>
        <w:numPr>
          <w:ilvl w:val="0"/>
          <w:numId w:val="32"/>
        </w:numPr>
        <w:rPr>
          <w:rFonts w:ascii="Arial" w:hAnsi="Arial" w:cs="Arial"/>
          <w:sz w:val="24"/>
          <w:szCs w:val="24"/>
        </w:rPr>
      </w:pPr>
      <w:r w:rsidRPr="00157C69">
        <w:rPr>
          <w:rFonts w:ascii="Arial" w:hAnsi="Arial" w:cs="Arial"/>
          <w:sz w:val="24"/>
          <w:szCs w:val="24"/>
        </w:rPr>
        <w:t xml:space="preserve">The vaccination provider must communicate to the individual receiving the </w:t>
      </w:r>
      <w:r w:rsidRPr="00157C69">
        <w:rPr>
          <w:rFonts w:ascii="Arial" w:eastAsia="Arial" w:hAnsi="Arial" w:cs="Arial"/>
          <w:bCs/>
          <w:sz w:val="24"/>
          <w:szCs w:val="24"/>
        </w:rPr>
        <w:t>Pfizer</w:t>
      </w:r>
      <w:r w:rsidRPr="00157C69">
        <w:rPr>
          <w:rFonts w:ascii="Arial" w:hAnsi="Arial" w:cs="Arial"/>
          <w:bCs/>
          <w:sz w:val="24"/>
          <w:szCs w:val="24"/>
        </w:rPr>
        <w:noBreakHyphen/>
      </w:r>
      <w:r w:rsidRPr="00157C69">
        <w:rPr>
          <w:rFonts w:ascii="Arial" w:eastAsia="Arial" w:hAnsi="Arial" w:cs="Arial"/>
          <w:sz w:val="24"/>
          <w:szCs w:val="24"/>
        </w:rPr>
        <w:t>BioNTech</w:t>
      </w:r>
      <w:r w:rsidRPr="00157C69">
        <w:rPr>
          <w:rFonts w:ascii="Arial" w:eastAsia="Arial" w:hAnsi="Arial" w:cs="Arial"/>
          <w:bCs/>
          <w:sz w:val="24"/>
          <w:szCs w:val="24"/>
        </w:rPr>
        <w:t xml:space="preserve"> COVID-19 Vaccine</w:t>
      </w:r>
      <w:r w:rsidRPr="00157C69">
        <w:rPr>
          <w:rFonts w:ascii="Arial" w:hAnsi="Arial" w:cs="Arial"/>
          <w:sz w:val="24"/>
          <w:szCs w:val="24"/>
        </w:rPr>
        <w:t xml:space="preserve"> or their caregiver, information consistent with the “Fact Sheet for Recipients and Caregivers” prior to the individual receiving </w:t>
      </w:r>
      <w:r w:rsidRPr="00157C69">
        <w:rPr>
          <w:rFonts w:ascii="Arial" w:eastAsia="Arial" w:hAnsi="Arial" w:cs="Arial"/>
          <w:sz w:val="24"/>
          <w:szCs w:val="24"/>
        </w:rPr>
        <w:t>Pfizer</w:t>
      </w:r>
      <w:r w:rsidRPr="00157C69">
        <w:rPr>
          <w:rFonts w:ascii="Arial" w:hAnsi="Arial" w:cs="Arial"/>
          <w:bCs/>
          <w:sz w:val="24"/>
          <w:szCs w:val="24"/>
        </w:rPr>
        <w:noBreakHyphen/>
      </w:r>
      <w:r w:rsidRPr="00157C69">
        <w:rPr>
          <w:rFonts w:ascii="Arial" w:eastAsia="Arial" w:hAnsi="Arial" w:cs="Arial"/>
          <w:sz w:val="24"/>
          <w:szCs w:val="24"/>
        </w:rPr>
        <w:t>BioNTech COVID</w:t>
      </w:r>
      <w:r w:rsidRPr="00157C69">
        <w:rPr>
          <w:rFonts w:ascii="Arial" w:eastAsia="Arial" w:hAnsi="Arial" w:cs="Arial"/>
          <w:bCs/>
          <w:sz w:val="24"/>
          <w:szCs w:val="24"/>
        </w:rPr>
        <w:noBreakHyphen/>
      </w:r>
      <w:r w:rsidRPr="00157C69">
        <w:rPr>
          <w:rFonts w:ascii="Arial" w:eastAsia="Arial" w:hAnsi="Arial" w:cs="Arial"/>
          <w:sz w:val="24"/>
          <w:szCs w:val="24"/>
        </w:rPr>
        <w:t>19 Vaccine</w:t>
      </w:r>
      <w:r w:rsidRPr="00157C69">
        <w:rPr>
          <w:rFonts w:ascii="Arial" w:hAnsi="Arial" w:cs="Arial"/>
          <w:sz w:val="24"/>
          <w:szCs w:val="24"/>
        </w:rPr>
        <w:t xml:space="preserve">. </w:t>
      </w:r>
    </w:p>
    <w:p w14:paraId="1A285F3D" w14:textId="77777777" w:rsidR="00CF1D01" w:rsidRDefault="00CF1D01" w:rsidP="00755975">
      <w:pPr>
        <w:pStyle w:val="ListParagraph"/>
        <w:rPr>
          <w:rFonts w:ascii="Arial" w:hAnsi="Arial" w:cs="Arial"/>
          <w:sz w:val="24"/>
          <w:szCs w:val="24"/>
        </w:rPr>
      </w:pPr>
    </w:p>
    <w:p w14:paraId="2E62AA34" w14:textId="4CB509CB" w:rsidR="00CF1D01" w:rsidRPr="00CF1D01" w:rsidRDefault="00CF1D01" w:rsidP="00755975">
      <w:pPr>
        <w:numPr>
          <w:ilvl w:val="0"/>
          <w:numId w:val="32"/>
        </w:numPr>
        <w:rPr>
          <w:rFonts w:ascii="Arial" w:hAnsi="Arial" w:cs="Arial"/>
          <w:sz w:val="24"/>
          <w:szCs w:val="24"/>
        </w:rPr>
      </w:pPr>
      <w:r w:rsidRPr="00AA2C28">
        <w:rPr>
          <w:rFonts w:ascii="Arial" w:hAnsi="Arial" w:cs="Arial"/>
          <w:sz w:val="24"/>
          <w:szCs w:val="24"/>
        </w:rPr>
        <w:t>The vaccination provider m</w:t>
      </w:r>
      <w:r>
        <w:rPr>
          <w:rFonts w:ascii="Arial" w:hAnsi="Arial" w:cs="Arial"/>
          <w:sz w:val="24"/>
          <w:szCs w:val="24"/>
        </w:rPr>
        <w:t>ust</w:t>
      </w:r>
      <w:r w:rsidRPr="00AA2C28">
        <w:rPr>
          <w:rFonts w:ascii="Arial" w:hAnsi="Arial" w:cs="Arial"/>
          <w:sz w:val="24"/>
          <w:szCs w:val="24"/>
        </w:rPr>
        <w:t xml:space="preserve"> include vaccination information</w:t>
      </w:r>
      <w:r>
        <w:rPr>
          <w:rFonts w:ascii="Arial" w:hAnsi="Arial" w:cs="Arial"/>
          <w:sz w:val="24"/>
          <w:szCs w:val="24"/>
        </w:rPr>
        <w:t xml:space="preserve"> in the </w:t>
      </w:r>
      <w:r w:rsidRPr="00AA2C28">
        <w:rPr>
          <w:rFonts w:ascii="Arial" w:hAnsi="Arial" w:cs="Arial"/>
          <w:sz w:val="24"/>
          <w:szCs w:val="24"/>
        </w:rPr>
        <w:t xml:space="preserve">state/local jurisdiction’s Immunization Information System (IIS) or other designated system. </w:t>
      </w:r>
    </w:p>
    <w:p w14:paraId="60AA633C" w14:textId="77777777" w:rsidR="00157C69" w:rsidRPr="00157C69" w:rsidRDefault="00157C69" w:rsidP="00755975">
      <w:pPr>
        <w:rPr>
          <w:rFonts w:ascii="Arial" w:hAnsi="Arial" w:cs="Arial"/>
          <w:sz w:val="24"/>
          <w:szCs w:val="24"/>
        </w:rPr>
      </w:pPr>
    </w:p>
    <w:p w14:paraId="03ADCE44" w14:textId="6093863F" w:rsidR="00157C69" w:rsidRPr="00157C69" w:rsidRDefault="00157C69" w:rsidP="00755975">
      <w:pPr>
        <w:numPr>
          <w:ilvl w:val="0"/>
          <w:numId w:val="32"/>
        </w:numPr>
        <w:rPr>
          <w:rFonts w:ascii="Arial" w:hAnsi="Arial" w:cs="Arial"/>
          <w:sz w:val="24"/>
          <w:szCs w:val="24"/>
        </w:rPr>
      </w:pPr>
      <w:r w:rsidRPr="00157C69">
        <w:rPr>
          <w:rFonts w:ascii="Arial" w:hAnsi="Arial" w:cs="Arial"/>
          <w:sz w:val="24"/>
          <w:szCs w:val="24"/>
        </w:rPr>
        <w:t>The vaccination provider is responsible for mandatory reporting of the following to the Vaccine Adverse Event Reporting System (VAERS):</w:t>
      </w:r>
    </w:p>
    <w:p w14:paraId="3DCEB589" w14:textId="77777777" w:rsidR="00157C69" w:rsidRPr="00157C69" w:rsidRDefault="00157C69" w:rsidP="00755975">
      <w:pPr>
        <w:numPr>
          <w:ilvl w:val="0"/>
          <w:numId w:val="10"/>
        </w:numPr>
        <w:ind w:left="1440"/>
        <w:rPr>
          <w:rFonts w:ascii="Arial" w:hAnsi="Arial" w:cs="Arial"/>
          <w:sz w:val="24"/>
          <w:szCs w:val="24"/>
        </w:rPr>
      </w:pPr>
      <w:r w:rsidRPr="00157C69">
        <w:rPr>
          <w:rFonts w:ascii="Arial" w:hAnsi="Arial" w:cs="Arial"/>
          <w:sz w:val="24"/>
          <w:szCs w:val="24"/>
        </w:rPr>
        <w:t xml:space="preserve">vaccine administration errors whether or not associated with an adverse event, </w:t>
      </w:r>
    </w:p>
    <w:p w14:paraId="3E171067" w14:textId="77777777" w:rsidR="00157C69" w:rsidRPr="00157C69" w:rsidRDefault="00157C69" w:rsidP="00755975">
      <w:pPr>
        <w:numPr>
          <w:ilvl w:val="0"/>
          <w:numId w:val="10"/>
        </w:numPr>
        <w:ind w:left="1440"/>
        <w:rPr>
          <w:rFonts w:ascii="Arial" w:hAnsi="Arial" w:cs="Arial"/>
          <w:sz w:val="24"/>
          <w:szCs w:val="24"/>
        </w:rPr>
      </w:pPr>
      <w:r w:rsidRPr="00157C69">
        <w:rPr>
          <w:rFonts w:ascii="Arial" w:hAnsi="Arial" w:cs="Arial"/>
          <w:sz w:val="24"/>
          <w:szCs w:val="24"/>
        </w:rPr>
        <w:t>serious adverse events* (irrespective of attribution to vaccination),</w:t>
      </w:r>
    </w:p>
    <w:p w14:paraId="15DD0BC6" w14:textId="41D4654D" w:rsidR="00157C69" w:rsidRPr="00157C69" w:rsidRDefault="00157C69" w:rsidP="00755975">
      <w:pPr>
        <w:numPr>
          <w:ilvl w:val="0"/>
          <w:numId w:val="10"/>
        </w:numPr>
        <w:ind w:left="1440"/>
        <w:rPr>
          <w:rFonts w:ascii="Arial" w:hAnsi="Arial" w:cs="Arial"/>
          <w:sz w:val="24"/>
          <w:szCs w:val="24"/>
        </w:rPr>
      </w:pPr>
      <w:r w:rsidRPr="00157C69">
        <w:rPr>
          <w:rFonts w:ascii="Arial" w:hAnsi="Arial" w:cs="Arial"/>
          <w:sz w:val="24"/>
          <w:szCs w:val="24"/>
        </w:rPr>
        <w:t>cases of Multisystem Inflammatory Syndrome (MIS) in adults and children, and</w:t>
      </w:r>
    </w:p>
    <w:p w14:paraId="5C1961ED" w14:textId="77777777" w:rsidR="00157C69" w:rsidRPr="00157C69" w:rsidRDefault="00157C69" w:rsidP="00755975">
      <w:pPr>
        <w:numPr>
          <w:ilvl w:val="0"/>
          <w:numId w:val="10"/>
        </w:numPr>
        <w:ind w:left="1440"/>
        <w:rPr>
          <w:rFonts w:ascii="Arial" w:hAnsi="Arial" w:cs="Arial"/>
          <w:sz w:val="24"/>
          <w:szCs w:val="24"/>
        </w:rPr>
      </w:pPr>
      <w:r w:rsidRPr="00157C69">
        <w:rPr>
          <w:rFonts w:ascii="Arial" w:hAnsi="Arial" w:cs="Arial"/>
          <w:sz w:val="24"/>
          <w:szCs w:val="24"/>
        </w:rPr>
        <w:t xml:space="preserve">cases of COVID-19 that result in hospitalization or death. </w:t>
      </w:r>
    </w:p>
    <w:p w14:paraId="54CEA760" w14:textId="77777777" w:rsidR="00157C69" w:rsidRPr="00157C69" w:rsidRDefault="00157C69" w:rsidP="00755975">
      <w:pPr>
        <w:ind w:left="720"/>
        <w:contextualSpacing/>
        <w:rPr>
          <w:rFonts w:ascii="Arial" w:hAnsi="Arial" w:cs="Arial"/>
          <w:sz w:val="24"/>
          <w:szCs w:val="24"/>
        </w:rPr>
      </w:pPr>
    </w:p>
    <w:p w14:paraId="16F7E565" w14:textId="205E1AD1" w:rsidR="00157C69" w:rsidRDefault="00157C69" w:rsidP="00755975">
      <w:pPr>
        <w:ind w:left="720"/>
        <w:contextualSpacing/>
        <w:rPr>
          <w:rFonts w:ascii="Arial" w:hAnsi="Arial" w:cs="Arial"/>
          <w:sz w:val="24"/>
          <w:szCs w:val="24"/>
        </w:rPr>
      </w:pPr>
      <w:r w:rsidRPr="00157C69">
        <w:rPr>
          <w:rFonts w:ascii="Arial" w:hAnsi="Arial" w:cs="Arial"/>
          <w:sz w:val="24"/>
          <w:szCs w:val="24"/>
        </w:rPr>
        <w:t>Complete and submit reports to VAERS online at</w:t>
      </w:r>
      <w:r w:rsidR="00A01747">
        <w:rPr>
          <w:rFonts w:ascii="Arial" w:hAnsi="Arial" w:cs="Arial"/>
          <w:sz w:val="24"/>
          <w:szCs w:val="24"/>
        </w:rPr>
        <w:t xml:space="preserve"> </w:t>
      </w:r>
      <w:hyperlink r:id="rId20" w:history="1">
        <w:r w:rsidR="00A01747" w:rsidRPr="00E26B62">
          <w:rPr>
            <w:rStyle w:val="Hyperlink"/>
            <w:rFonts w:ascii="Arial" w:hAnsi="Arial" w:cs="Arial"/>
            <w:sz w:val="24"/>
            <w:szCs w:val="24"/>
          </w:rPr>
          <w:t>https://vaers.hhs.gov/reportevent.html</w:t>
        </w:r>
      </w:hyperlink>
      <w:r w:rsidR="00235E1A" w:rsidRPr="00A01747">
        <w:rPr>
          <w:rFonts w:ascii="Arial" w:hAnsi="Arial" w:cs="Arial"/>
          <w:color w:val="000000" w:themeColor="text1"/>
          <w:sz w:val="24"/>
          <w:szCs w:val="24"/>
        </w:rPr>
        <w:t>.</w:t>
      </w:r>
      <w:r w:rsidRPr="00235E1A">
        <w:rPr>
          <w:rFonts w:ascii="Arial" w:hAnsi="Arial" w:cs="Arial"/>
          <w:sz w:val="24"/>
          <w:szCs w:val="24"/>
        </w:rPr>
        <w:t xml:space="preserve"> </w:t>
      </w:r>
      <w:r w:rsidR="00235E1A" w:rsidRPr="00235E1A">
        <w:rPr>
          <w:rFonts w:ascii="Arial" w:eastAsia="Times New Roman" w:hAnsi="Arial" w:cs="Arial"/>
          <w:color w:val="221F1F"/>
          <w:sz w:val="24"/>
          <w:szCs w:val="24"/>
        </w:rPr>
        <w:t>For further assistance with reporting to VAERS call</w:t>
      </w:r>
      <w:r w:rsidR="00235E1A" w:rsidRPr="00320762">
        <w:rPr>
          <w:b/>
          <w:color w:val="221F1F"/>
        </w:rPr>
        <w:t xml:space="preserve"> </w:t>
      </w:r>
      <w:r w:rsidRPr="00157C69">
        <w:rPr>
          <w:rFonts w:ascii="Arial" w:hAnsi="Arial" w:cs="Arial"/>
          <w:sz w:val="24"/>
          <w:szCs w:val="24"/>
        </w:rPr>
        <w:t>1-800-822-7967. The reports should include the words “</w:t>
      </w:r>
      <w:r w:rsidRPr="00157C69">
        <w:rPr>
          <w:rFonts w:ascii="Arial" w:eastAsia="Arial" w:hAnsi="Arial" w:cs="Arial"/>
          <w:sz w:val="24"/>
          <w:szCs w:val="24"/>
        </w:rPr>
        <w:t>Pfizer</w:t>
      </w:r>
      <w:r w:rsidRPr="00157C69">
        <w:rPr>
          <w:rFonts w:ascii="Calibri" w:hAnsi="Calibri" w:cs="Arial"/>
          <w:sz w:val="22"/>
          <w:szCs w:val="22"/>
        </w:rPr>
        <w:noBreakHyphen/>
      </w:r>
      <w:r w:rsidRPr="00157C69">
        <w:rPr>
          <w:rFonts w:ascii="Arial" w:eastAsia="Arial" w:hAnsi="Arial" w:cs="Arial"/>
          <w:sz w:val="24"/>
          <w:szCs w:val="24"/>
        </w:rPr>
        <w:t>BioNTech COVID</w:t>
      </w:r>
      <w:r w:rsidRPr="00157C69">
        <w:rPr>
          <w:rFonts w:ascii="Arial" w:eastAsia="Arial" w:hAnsi="Arial" w:cs="Arial"/>
          <w:sz w:val="24"/>
          <w:szCs w:val="24"/>
        </w:rPr>
        <w:noBreakHyphen/>
        <w:t>19 Vaccine</w:t>
      </w:r>
      <w:r w:rsidRPr="00157C69" w:rsidDel="00D253F0">
        <w:rPr>
          <w:rFonts w:ascii="Arial" w:hAnsi="Arial" w:cs="Arial"/>
          <w:sz w:val="24"/>
          <w:szCs w:val="24"/>
        </w:rPr>
        <w:t xml:space="preserve"> </w:t>
      </w:r>
      <w:r w:rsidRPr="00157C69">
        <w:rPr>
          <w:rFonts w:ascii="Arial" w:hAnsi="Arial" w:cs="Arial"/>
          <w:sz w:val="24"/>
          <w:szCs w:val="24"/>
        </w:rPr>
        <w:t xml:space="preserve">EUA” in the description section of the report. </w:t>
      </w:r>
    </w:p>
    <w:p w14:paraId="6AA0DE41" w14:textId="77777777" w:rsidR="002B4752" w:rsidRPr="00157C69" w:rsidRDefault="002B4752" w:rsidP="00755975">
      <w:pPr>
        <w:ind w:left="720"/>
        <w:contextualSpacing/>
        <w:rPr>
          <w:rFonts w:ascii="Arial" w:hAnsi="Arial" w:cs="Arial"/>
          <w:sz w:val="24"/>
          <w:szCs w:val="24"/>
        </w:rPr>
      </w:pPr>
    </w:p>
    <w:p w14:paraId="60C4E8B6" w14:textId="2D378A8F" w:rsidR="00157C69" w:rsidRPr="00157C69" w:rsidRDefault="00157C69" w:rsidP="00755975">
      <w:pPr>
        <w:keepNext/>
        <w:keepLines/>
        <w:numPr>
          <w:ilvl w:val="0"/>
          <w:numId w:val="32"/>
        </w:numPr>
        <w:contextualSpacing/>
        <w:rPr>
          <w:rFonts w:ascii="Arial" w:hAnsi="Arial" w:cs="Arial"/>
          <w:sz w:val="24"/>
          <w:szCs w:val="24"/>
        </w:rPr>
      </w:pPr>
      <w:r w:rsidRPr="00157C69">
        <w:rPr>
          <w:rFonts w:ascii="Arial" w:hAnsi="Arial" w:cs="Arial"/>
          <w:sz w:val="24"/>
          <w:szCs w:val="24"/>
        </w:rPr>
        <w:t xml:space="preserve">The vaccination provider is responsible for responding to FDA requests for information about vaccine administration errors, adverse events, cases of MIS in adults and children, and cases of COVID-19 </w:t>
      </w:r>
      <w:r w:rsidRPr="00157C69">
        <w:rPr>
          <w:rFonts w:ascii="Arial" w:hAnsi="Arial" w:cs="Arial"/>
          <w:bCs/>
          <w:sz w:val="24"/>
          <w:szCs w:val="24"/>
        </w:rPr>
        <w:t xml:space="preserve">that result in hospitalization or death </w:t>
      </w:r>
      <w:r w:rsidRPr="00157C69">
        <w:rPr>
          <w:rFonts w:ascii="Arial" w:hAnsi="Arial" w:cs="Arial"/>
          <w:sz w:val="24"/>
          <w:szCs w:val="24"/>
        </w:rPr>
        <w:t>following administration of Pfizer-BioNTech COVID</w:t>
      </w:r>
      <w:r w:rsidRPr="00157C69">
        <w:rPr>
          <w:rFonts w:ascii="Arial" w:hAnsi="Arial" w:cs="Arial"/>
          <w:sz w:val="24"/>
          <w:szCs w:val="24"/>
        </w:rPr>
        <w:noBreakHyphen/>
        <w:t>19 Vaccine to recipients.</w:t>
      </w:r>
    </w:p>
    <w:p w14:paraId="7D207956" w14:textId="77777777" w:rsidR="00157C69" w:rsidRPr="00157C69" w:rsidRDefault="00157C69" w:rsidP="00755975">
      <w:pPr>
        <w:keepNext/>
        <w:tabs>
          <w:tab w:val="left" w:pos="270"/>
        </w:tabs>
        <w:rPr>
          <w:rFonts w:ascii="Arial" w:hAnsi="Arial" w:cs="Arial"/>
          <w:sz w:val="24"/>
          <w:szCs w:val="24"/>
        </w:rPr>
      </w:pPr>
    </w:p>
    <w:p w14:paraId="61DBD5AC" w14:textId="77777777" w:rsidR="00157C69" w:rsidRPr="00157C69" w:rsidRDefault="00157C69" w:rsidP="00755975">
      <w:pPr>
        <w:keepNext/>
        <w:rPr>
          <w:rFonts w:ascii="Arial" w:hAnsi="Arial" w:cs="Arial"/>
          <w:sz w:val="24"/>
          <w:szCs w:val="24"/>
        </w:rPr>
      </w:pPr>
      <w:r w:rsidRPr="00157C69">
        <w:rPr>
          <w:rFonts w:ascii="Arial" w:hAnsi="Arial" w:cs="Arial"/>
          <w:sz w:val="24"/>
          <w:szCs w:val="24"/>
        </w:rPr>
        <w:t>* Serious adverse events are defined as:</w:t>
      </w:r>
    </w:p>
    <w:p w14:paraId="49A10405" w14:textId="169EF9B6" w:rsidR="00157C69" w:rsidRPr="00157C69" w:rsidRDefault="00157C69" w:rsidP="00755975">
      <w:pPr>
        <w:numPr>
          <w:ilvl w:val="0"/>
          <w:numId w:val="30"/>
        </w:numPr>
        <w:rPr>
          <w:rFonts w:ascii="Arial" w:hAnsi="Arial" w:cs="Arial"/>
          <w:sz w:val="24"/>
          <w:szCs w:val="24"/>
        </w:rPr>
      </w:pPr>
      <w:r w:rsidRPr="00157C69">
        <w:rPr>
          <w:rFonts w:ascii="Arial" w:hAnsi="Arial" w:cs="Arial"/>
          <w:sz w:val="24"/>
          <w:szCs w:val="24"/>
        </w:rPr>
        <w:t>Death;</w:t>
      </w:r>
    </w:p>
    <w:p w14:paraId="41241A2B" w14:textId="77777777" w:rsidR="00157C69" w:rsidRPr="00157C69" w:rsidRDefault="00157C69" w:rsidP="00755975">
      <w:pPr>
        <w:numPr>
          <w:ilvl w:val="0"/>
          <w:numId w:val="30"/>
        </w:numPr>
        <w:rPr>
          <w:rFonts w:ascii="Arial" w:hAnsi="Arial" w:cs="Arial"/>
          <w:sz w:val="24"/>
          <w:szCs w:val="24"/>
        </w:rPr>
      </w:pPr>
      <w:r w:rsidRPr="00157C69">
        <w:rPr>
          <w:rFonts w:ascii="Arial" w:hAnsi="Arial" w:cs="Arial"/>
          <w:sz w:val="24"/>
          <w:szCs w:val="24"/>
        </w:rPr>
        <w:t>A life-threatening adverse event;</w:t>
      </w:r>
    </w:p>
    <w:p w14:paraId="210CC21C" w14:textId="77777777" w:rsidR="00157C69" w:rsidRPr="00157C69" w:rsidRDefault="00157C69" w:rsidP="00755975">
      <w:pPr>
        <w:numPr>
          <w:ilvl w:val="0"/>
          <w:numId w:val="30"/>
        </w:numPr>
        <w:rPr>
          <w:rFonts w:ascii="Arial" w:hAnsi="Arial" w:cs="Arial"/>
          <w:sz w:val="24"/>
          <w:szCs w:val="24"/>
        </w:rPr>
      </w:pPr>
      <w:r w:rsidRPr="00157C69">
        <w:rPr>
          <w:rFonts w:ascii="Arial" w:hAnsi="Arial" w:cs="Arial"/>
          <w:sz w:val="24"/>
          <w:szCs w:val="24"/>
        </w:rPr>
        <w:t>Inpatient hospitalization or prolongation of existing hospitalization;</w:t>
      </w:r>
    </w:p>
    <w:p w14:paraId="017F6186" w14:textId="77777777" w:rsidR="00157C69" w:rsidRPr="00157C69" w:rsidRDefault="00157C69" w:rsidP="00755975">
      <w:pPr>
        <w:numPr>
          <w:ilvl w:val="0"/>
          <w:numId w:val="30"/>
        </w:numPr>
        <w:rPr>
          <w:rFonts w:ascii="Arial" w:hAnsi="Arial" w:cs="Arial"/>
          <w:sz w:val="24"/>
          <w:szCs w:val="24"/>
        </w:rPr>
      </w:pPr>
      <w:r w:rsidRPr="00157C69">
        <w:rPr>
          <w:rFonts w:ascii="Arial" w:hAnsi="Arial" w:cs="Arial"/>
          <w:sz w:val="24"/>
          <w:szCs w:val="24"/>
        </w:rPr>
        <w:t>A persistent or significant incapacity or substantial disruption of the ability to conduct normal life functions;</w:t>
      </w:r>
    </w:p>
    <w:p w14:paraId="0ECD11BF" w14:textId="77777777" w:rsidR="00157C69" w:rsidRPr="00157C69" w:rsidRDefault="00157C69" w:rsidP="00755975">
      <w:pPr>
        <w:numPr>
          <w:ilvl w:val="0"/>
          <w:numId w:val="30"/>
        </w:numPr>
        <w:rPr>
          <w:rFonts w:ascii="Arial" w:hAnsi="Arial" w:cs="Arial"/>
          <w:sz w:val="24"/>
          <w:szCs w:val="24"/>
        </w:rPr>
      </w:pPr>
      <w:r w:rsidRPr="00157C69">
        <w:rPr>
          <w:rFonts w:ascii="Arial" w:hAnsi="Arial" w:cs="Arial"/>
          <w:sz w:val="24"/>
          <w:szCs w:val="24"/>
        </w:rPr>
        <w:t>A congenital anomaly/birth defect;</w:t>
      </w:r>
    </w:p>
    <w:p w14:paraId="6C2E8B7A" w14:textId="77777777" w:rsidR="00157C69" w:rsidRPr="00157C69" w:rsidRDefault="00157C69" w:rsidP="00755975">
      <w:pPr>
        <w:numPr>
          <w:ilvl w:val="0"/>
          <w:numId w:val="30"/>
        </w:numPr>
        <w:rPr>
          <w:rFonts w:ascii="Arial" w:hAnsi="Arial" w:cs="Arial"/>
          <w:sz w:val="24"/>
          <w:szCs w:val="24"/>
        </w:rPr>
      </w:pPr>
      <w:r w:rsidRPr="00157C69">
        <w:rPr>
          <w:rFonts w:ascii="Arial" w:hAnsi="Arial" w:cs="Arial"/>
          <w:sz w:val="24"/>
          <w:szCs w:val="24"/>
        </w:rPr>
        <w:t>An important medical event that based on appropriate medical judgement may jeopardize the individual and may require medical or surgical intervention to prevent</w:t>
      </w:r>
      <w:r w:rsidRPr="00157C69" w:rsidDel="00C97D30">
        <w:rPr>
          <w:rFonts w:ascii="Arial" w:hAnsi="Arial" w:cs="Arial"/>
          <w:sz w:val="24"/>
          <w:szCs w:val="24"/>
        </w:rPr>
        <w:t xml:space="preserve"> </w:t>
      </w:r>
      <w:r w:rsidRPr="00157C69">
        <w:rPr>
          <w:rFonts w:ascii="Arial" w:hAnsi="Arial" w:cs="Arial"/>
          <w:sz w:val="24"/>
          <w:szCs w:val="24"/>
        </w:rPr>
        <w:t>one of the outcomes listed above.</w:t>
      </w:r>
    </w:p>
    <w:p w14:paraId="50A9AA6A" w14:textId="77777777" w:rsidR="00157C69" w:rsidRPr="00157C69" w:rsidRDefault="00157C69" w:rsidP="00755975">
      <w:pPr>
        <w:rPr>
          <w:rFonts w:ascii="Arial" w:hAnsi="Arial" w:cs="Arial"/>
          <w:sz w:val="24"/>
          <w:szCs w:val="24"/>
        </w:rPr>
      </w:pPr>
    </w:p>
    <w:p w14:paraId="4C5CC255" w14:textId="0C3F0D8C" w:rsidR="00C91C02" w:rsidRPr="00C91C02" w:rsidRDefault="00A9123C" w:rsidP="00755975">
      <w:pPr>
        <w:keepNext/>
        <w:rPr>
          <w:rFonts w:ascii="Arial" w:eastAsia="Arial" w:hAnsi="Arial" w:cs="Arial"/>
          <w:sz w:val="24"/>
          <w:szCs w:val="24"/>
        </w:rPr>
      </w:pPr>
      <w:bookmarkStart w:id="11" w:name="_Hlk48569194"/>
      <w:r>
        <w:rPr>
          <w:rFonts w:ascii="Arial" w:eastAsia="Arial" w:hAnsi="Arial" w:cs="Arial"/>
          <w:b/>
          <w:bCs/>
          <w:sz w:val="24"/>
          <w:szCs w:val="24"/>
        </w:rPr>
        <w:lastRenderedPageBreak/>
        <w:t xml:space="preserve">OTHER </w:t>
      </w:r>
      <w:bookmarkEnd w:id="11"/>
      <w:r w:rsidR="00C91C02" w:rsidRPr="00C91C02">
        <w:rPr>
          <w:rFonts w:ascii="Arial" w:eastAsia="Arial" w:hAnsi="Arial" w:cs="Arial"/>
          <w:b/>
          <w:bCs/>
          <w:sz w:val="24"/>
          <w:szCs w:val="24"/>
        </w:rPr>
        <w:t xml:space="preserve">ADVERSE EVENT </w:t>
      </w:r>
      <w:r>
        <w:rPr>
          <w:rFonts w:ascii="Arial" w:eastAsia="Arial" w:hAnsi="Arial" w:cs="Arial"/>
          <w:b/>
          <w:bCs/>
          <w:sz w:val="24"/>
          <w:szCs w:val="24"/>
        </w:rPr>
        <w:t>REPORTING TO</w:t>
      </w:r>
      <w:r w:rsidR="00C91C02" w:rsidRPr="00C91C02">
        <w:rPr>
          <w:rFonts w:ascii="Arial" w:eastAsia="Arial" w:hAnsi="Arial" w:cs="Arial"/>
          <w:b/>
          <w:bCs/>
          <w:sz w:val="24"/>
          <w:szCs w:val="24"/>
        </w:rPr>
        <w:t xml:space="preserve"> VAERS AND PFIZER INC.</w:t>
      </w:r>
    </w:p>
    <w:p w14:paraId="1D980E06" w14:textId="77777777" w:rsidR="00C91C02" w:rsidRPr="00C91C02" w:rsidRDefault="00C91C02" w:rsidP="00755975">
      <w:pPr>
        <w:keepNext/>
        <w:rPr>
          <w:rFonts w:ascii="Arial" w:eastAsia="Arial" w:hAnsi="Arial" w:cs="Arial"/>
          <w:sz w:val="24"/>
          <w:szCs w:val="24"/>
        </w:rPr>
      </w:pPr>
    </w:p>
    <w:p w14:paraId="6D5EB92B" w14:textId="2AFAAA2D" w:rsidR="00C91C02" w:rsidRDefault="00C91C02" w:rsidP="00755975">
      <w:pPr>
        <w:keepNext/>
        <w:rPr>
          <w:rFonts w:ascii="Arial" w:eastAsia="Arial" w:hAnsi="Arial" w:cs="Arial"/>
          <w:sz w:val="24"/>
          <w:szCs w:val="24"/>
        </w:rPr>
      </w:pPr>
      <w:r w:rsidRPr="00C91C02">
        <w:rPr>
          <w:rFonts w:ascii="Arial" w:eastAsia="Arial" w:hAnsi="Arial" w:cs="Arial"/>
          <w:sz w:val="24"/>
          <w:szCs w:val="24"/>
        </w:rPr>
        <w:t xml:space="preserve">Vaccination providers may report to VAERS other adverse events that are not required to be reported using the contact information above. </w:t>
      </w:r>
    </w:p>
    <w:p w14:paraId="70CE4918" w14:textId="34D715AE" w:rsidR="00A9123C" w:rsidRDefault="00A9123C" w:rsidP="00755975">
      <w:pPr>
        <w:keepNext/>
        <w:rPr>
          <w:rFonts w:ascii="Arial" w:eastAsia="Arial" w:hAnsi="Arial" w:cs="Arial"/>
          <w:sz w:val="24"/>
          <w:szCs w:val="24"/>
        </w:rPr>
      </w:pPr>
    </w:p>
    <w:p w14:paraId="3A6786B5" w14:textId="0C367C7B" w:rsidR="00A9123C" w:rsidRDefault="00A9123C" w:rsidP="00755975">
      <w:pPr>
        <w:keepNext/>
        <w:rPr>
          <w:rFonts w:ascii="Arial" w:eastAsia="Arial" w:hAnsi="Arial" w:cs="Arial"/>
          <w:color w:val="000000"/>
          <w:sz w:val="24"/>
          <w:szCs w:val="24"/>
        </w:rPr>
      </w:pPr>
      <w:r>
        <w:rPr>
          <w:rFonts w:ascii="Arial" w:eastAsia="Arial" w:hAnsi="Arial" w:cs="Arial"/>
          <w:color w:val="000000"/>
          <w:sz w:val="24"/>
          <w:szCs w:val="24"/>
        </w:rPr>
        <w:t xml:space="preserve">To the extent feasible, report adverse events to Pfizer Inc. using the contact information below or by providing a </w:t>
      </w:r>
      <w:r w:rsidR="00F367E6">
        <w:rPr>
          <w:rFonts w:ascii="Arial" w:eastAsia="Arial" w:hAnsi="Arial" w:cs="Arial"/>
          <w:color w:val="000000"/>
          <w:sz w:val="24"/>
          <w:szCs w:val="24"/>
        </w:rPr>
        <w:t xml:space="preserve">copy of the </w:t>
      </w:r>
      <w:r>
        <w:rPr>
          <w:rFonts w:ascii="Arial" w:eastAsia="Arial" w:hAnsi="Arial" w:cs="Arial"/>
          <w:color w:val="000000"/>
          <w:sz w:val="24"/>
          <w:szCs w:val="24"/>
        </w:rPr>
        <w:t>VAERS form to Pfizer Inc.</w:t>
      </w:r>
    </w:p>
    <w:p w14:paraId="33BD8D50" w14:textId="77777777" w:rsidR="00A9123C" w:rsidRPr="00C91C02" w:rsidRDefault="00A9123C" w:rsidP="00755975">
      <w:pPr>
        <w:keepNext/>
        <w:rPr>
          <w:rFonts w:ascii="Arial" w:eastAsia="Arial" w:hAnsi="Arial" w:cs="Arial"/>
          <w:color w:val="000000"/>
          <w:sz w:val="24"/>
          <w:szCs w:val="24"/>
        </w:rPr>
      </w:pPr>
    </w:p>
    <w:tbl>
      <w:tblPr>
        <w:tblW w:w="88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4A0" w:firstRow="1" w:lastRow="0" w:firstColumn="1" w:lastColumn="0" w:noHBand="0" w:noVBand="1"/>
      </w:tblPr>
      <w:tblGrid>
        <w:gridCol w:w="3863"/>
        <w:gridCol w:w="2257"/>
        <w:gridCol w:w="2700"/>
      </w:tblGrid>
      <w:tr w:rsidR="00A9123C" w:rsidRPr="00157C69" w14:paraId="564EFBF9" w14:textId="77777777" w:rsidTr="002B4752">
        <w:tc>
          <w:tcPr>
            <w:tcW w:w="3863" w:type="dxa"/>
            <w:shd w:val="clear" w:color="auto" w:fill="auto"/>
          </w:tcPr>
          <w:p w14:paraId="7989DE17" w14:textId="77777777" w:rsidR="00A9123C" w:rsidRPr="00157C69" w:rsidRDefault="00A9123C" w:rsidP="00755975">
            <w:pPr>
              <w:spacing w:before="120" w:after="120"/>
              <w:ind w:left="120" w:right="245"/>
              <w:jc w:val="center"/>
              <w:rPr>
                <w:rFonts w:ascii="Arial" w:eastAsia="Arial" w:hAnsi="Arial" w:cs="Arial"/>
                <w:b/>
                <w:bCs/>
                <w:spacing w:val="-1"/>
                <w:sz w:val="24"/>
                <w:szCs w:val="24"/>
              </w:rPr>
            </w:pPr>
            <w:r w:rsidRPr="00157C69">
              <w:rPr>
                <w:rFonts w:ascii="Arial" w:eastAsia="Arial" w:hAnsi="Arial" w:cs="Arial"/>
                <w:b/>
                <w:bCs/>
                <w:spacing w:val="-1"/>
                <w:sz w:val="24"/>
                <w:szCs w:val="24"/>
              </w:rPr>
              <w:t>Website</w:t>
            </w:r>
          </w:p>
        </w:tc>
        <w:tc>
          <w:tcPr>
            <w:tcW w:w="2257" w:type="dxa"/>
            <w:shd w:val="clear" w:color="auto" w:fill="auto"/>
          </w:tcPr>
          <w:p w14:paraId="391A0C58" w14:textId="77777777" w:rsidR="00A9123C" w:rsidRPr="00157C69" w:rsidRDefault="00A9123C" w:rsidP="00755975">
            <w:pPr>
              <w:spacing w:before="120" w:after="120"/>
              <w:ind w:left="120" w:right="245"/>
              <w:jc w:val="center"/>
              <w:rPr>
                <w:rFonts w:ascii="Arial" w:eastAsia="Arial" w:hAnsi="Arial" w:cs="Arial"/>
                <w:b/>
                <w:bCs/>
                <w:spacing w:val="-1"/>
                <w:sz w:val="24"/>
                <w:szCs w:val="24"/>
              </w:rPr>
            </w:pPr>
            <w:r w:rsidRPr="00157C69">
              <w:rPr>
                <w:rFonts w:ascii="Arial" w:eastAsia="Arial" w:hAnsi="Arial" w:cs="Arial"/>
                <w:b/>
                <w:bCs/>
                <w:spacing w:val="-1"/>
                <w:sz w:val="24"/>
                <w:szCs w:val="24"/>
              </w:rPr>
              <w:t>Fax number</w:t>
            </w:r>
          </w:p>
        </w:tc>
        <w:tc>
          <w:tcPr>
            <w:tcW w:w="2700" w:type="dxa"/>
            <w:shd w:val="clear" w:color="auto" w:fill="auto"/>
          </w:tcPr>
          <w:p w14:paraId="37586CB4" w14:textId="77777777" w:rsidR="00A9123C" w:rsidRPr="00157C69" w:rsidRDefault="00A9123C" w:rsidP="00755975">
            <w:pPr>
              <w:spacing w:before="120" w:after="120"/>
              <w:ind w:left="120" w:right="245"/>
              <w:jc w:val="center"/>
              <w:rPr>
                <w:rFonts w:ascii="Arial" w:eastAsia="Arial" w:hAnsi="Arial" w:cs="Arial"/>
                <w:b/>
                <w:bCs/>
                <w:spacing w:val="-1"/>
                <w:sz w:val="24"/>
                <w:szCs w:val="24"/>
              </w:rPr>
            </w:pPr>
            <w:r w:rsidRPr="00157C69">
              <w:rPr>
                <w:rFonts w:ascii="Arial" w:eastAsia="Arial" w:hAnsi="Arial" w:cs="Arial"/>
                <w:b/>
                <w:bCs/>
                <w:spacing w:val="-1"/>
                <w:sz w:val="24"/>
                <w:szCs w:val="24"/>
              </w:rPr>
              <w:t>Telephone number</w:t>
            </w:r>
          </w:p>
        </w:tc>
      </w:tr>
      <w:tr w:rsidR="00A9123C" w:rsidRPr="00157C69" w14:paraId="4B684509" w14:textId="77777777" w:rsidTr="002B4752">
        <w:tc>
          <w:tcPr>
            <w:tcW w:w="3863" w:type="dxa"/>
            <w:shd w:val="clear" w:color="auto" w:fill="auto"/>
          </w:tcPr>
          <w:p w14:paraId="2F255D58" w14:textId="77777777" w:rsidR="00A9123C" w:rsidRPr="00157C69" w:rsidRDefault="00FE1172" w:rsidP="00755975">
            <w:pPr>
              <w:spacing w:before="120" w:after="120"/>
              <w:ind w:left="120" w:right="245"/>
              <w:jc w:val="center"/>
              <w:rPr>
                <w:rFonts w:ascii="Arial" w:eastAsia="Arial" w:hAnsi="Arial" w:cs="Arial"/>
                <w:spacing w:val="-1"/>
                <w:sz w:val="24"/>
                <w:szCs w:val="24"/>
              </w:rPr>
            </w:pPr>
            <w:hyperlink r:id="rId21" w:history="1">
              <w:r w:rsidR="00A9123C" w:rsidRPr="00157C69">
                <w:rPr>
                  <w:rFonts w:ascii="Arial" w:eastAsia="Arial" w:hAnsi="Arial" w:cs="Arial"/>
                  <w:color w:val="0000FF"/>
                  <w:sz w:val="24"/>
                  <w:szCs w:val="24"/>
                  <w:u w:val="single"/>
                </w:rPr>
                <w:t>www.pfizersafetyreporting.com</w:t>
              </w:r>
            </w:hyperlink>
          </w:p>
        </w:tc>
        <w:tc>
          <w:tcPr>
            <w:tcW w:w="2257" w:type="dxa"/>
            <w:shd w:val="clear" w:color="auto" w:fill="auto"/>
          </w:tcPr>
          <w:p w14:paraId="477AC34C" w14:textId="77777777" w:rsidR="00A9123C" w:rsidRPr="00157C69" w:rsidRDefault="00A9123C" w:rsidP="00755975">
            <w:pPr>
              <w:spacing w:before="120" w:after="120"/>
              <w:ind w:left="120" w:right="245"/>
              <w:jc w:val="center"/>
              <w:rPr>
                <w:rFonts w:ascii="Arial" w:eastAsia="Arial" w:hAnsi="Arial" w:cs="Arial"/>
                <w:spacing w:val="-1"/>
                <w:sz w:val="24"/>
                <w:szCs w:val="24"/>
              </w:rPr>
            </w:pPr>
            <w:r w:rsidRPr="00157C69">
              <w:rPr>
                <w:rFonts w:ascii="Arial" w:eastAsia="Arial" w:hAnsi="Arial" w:cs="Arial"/>
                <w:spacing w:val="-1"/>
                <w:sz w:val="24"/>
                <w:szCs w:val="24"/>
              </w:rPr>
              <w:t>1-866-635-8337</w:t>
            </w:r>
          </w:p>
        </w:tc>
        <w:tc>
          <w:tcPr>
            <w:tcW w:w="2700" w:type="dxa"/>
            <w:shd w:val="clear" w:color="auto" w:fill="auto"/>
          </w:tcPr>
          <w:p w14:paraId="4BA31BA4" w14:textId="77777777" w:rsidR="00A9123C" w:rsidRPr="00157C69" w:rsidRDefault="00A9123C" w:rsidP="00755975">
            <w:pPr>
              <w:spacing w:before="120" w:after="120"/>
              <w:ind w:left="120" w:right="245"/>
              <w:jc w:val="center"/>
              <w:rPr>
                <w:rFonts w:ascii="Arial" w:eastAsia="Arial" w:hAnsi="Arial" w:cs="Arial"/>
                <w:spacing w:val="-1"/>
                <w:sz w:val="24"/>
                <w:szCs w:val="24"/>
              </w:rPr>
            </w:pPr>
            <w:r w:rsidRPr="00157C69">
              <w:rPr>
                <w:rFonts w:ascii="Arial" w:eastAsia="Arial" w:hAnsi="Arial" w:cs="Arial"/>
                <w:sz w:val="24"/>
                <w:szCs w:val="24"/>
                <w:lang w:val="pt-BR"/>
              </w:rPr>
              <w:t>1-800-438-1985</w:t>
            </w:r>
          </w:p>
        </w:tc>
      </w:tr>
    </w:tbl>
    <w:p w14:paraId="65F2A147" w14:textId="77777777" w:rsidR="00C91C02" w:rsidRPr="00C91C02" w:rsidRDefault="00C91C02" w:rsidP="00755975">
      <w:pPr>
        <w:rPr>
          <w:rFonts w:ascii="Arial" w:eastAsia="Arial" w:hAnsi="Arial" w:cs="Arial"/>
          <w:sz w:val="24"/>
          <w:szCs w:val="24"/>
        </w:rPr>
      </w:pPr>
    </w:p>
    <w:p w14:paraId="282207F9" w14:textId="77777777" w:rsidR="00C91C02" w:rsidRPr="00C91C02" w:rsidRDefault="00C91C02" w:rsidP="00755975">
      <w:pPr>
        <w:keepNext/>
        <w:autoSpaceDE w:val="0"/>
        <w:autoSpaceDN w:val="0"/>
        <w:adjustRightInd w:val="0"/>
        <w:rPr>
          <w:rFonts w:ascii="Arial" w:hAnsi="Arial" w:cs="Arial"/>
          <w:color w:val="000000"/>
          <w:sz w:val="24"/>
          <w:szCs w:val="24"/>
        </w:rPr>
      </w:pPr>
      <w:r w:rsidRPr="00C91C02">
        <w:rPr>
          <w:rFonts w:ascii="Arial" w:hAnsi="Arial" w:cs="Arial"/>
          <w:b/>
          <w:bCs/>
          <w:color w:val="000000"/>
          <w:sz w:val="24"/>
          <w:szCs w:val="24"/>
        </w:rPr>
        <w:t xml:space="preserve">ADDITIONAL INFORMATION </w:t>
      </w:r>
    </w:p>
    <w:p w14:paraId="3C989381" w14:textId="77777777" w:rsidR="00C91C02" w:rsidRPr="00C91C02" w:rsidRDefault="00C91C02" w:rsidP="00755975">
      <w:pPr>
        <w:keepNext/>
        <w:autoSpaceDE w:val="0"/>
        <w:autoSpaceDN w:val="0"/>
        <w:adjustRightInd w:val="0"/>
        <w:rPr>
          <w:rFonts w:ascii="Arial" w:hAnsi="Arial" w:cs="Arial"/>
          <w:color w:val="000000"/>
          <w:sz w:val="24"/>
          <w:szCs w:val="24"/>
        </w:rPr>
      </w:pPr>
    </w:p>
    <w:p w14:paraId="445F909B" w14:textId="77777777" w:rsidR="00C91C02" w:rsidRPr="00C91C02" w:rsidRDefault="00C91C02" w:rsidP="00755975">
      <w:pPr>
        <w:keepNext/>
        <w:autoSpaceDE w:val="0"/>
        <w:autoSpaceDN w:val="0"/>
        <w:adjustRightInd w:val="0"/>
        <w:rPr>
          <w:rFonts w:ascii="Arial" w:eastAsia="Arial" w:hAnsi="Arial" w:cs="Arial"/>
          <w:sz w:val="24"/>
          <w:szCs w:val="24"/>
        </w:rPr>
      </w:pPr>
      <w:r w:rsidRPr="00C91C02">
        <w:rPr>
          <w:rFonts w:ascii="Arial" w:hAnsi="Arial" w:cs="Arial"/>
          <w:color w:val="000000"/>
          <w:sz w:val="24"/>
          <w:szCs w:val="24"/>
        </w:rPr>
        <w:t xml:space="preserve">For general questions, visit the website or call the telephone number provided below. </w:t>
      </w:r>
    </w:p>
    <w:p w14:paraId="213B74DC" w14:textId="77777777" w:rsidR="00C91C02" w:rsidRPr="00C91C02" w:rsidRDefault="00C91C02" w:rsidP="00755975">
      <w:pPr>
        <w:keepNext/>
        <w:autoSpaceDE w:val="0"/>
        <w:autoSpaceDN w:val="0"/>
        <w:adjustRightInd w:val="0"/>
        <w:rPr>
          <w:rFonts w:ascii="Arial" w:hAnsi="Arial" w:cs="Arial"/>
          <w:color w:val="000000"/>
          <w:sz w:val="24"/>
          <w:szCs w:val="24"/>
        </w:rPr>
      </w:pPr>
    </w:p>
    <w:p w14:paraId="00FEDAA4" w14:textId="6BDE7782" w:rsidR="00C91C02" w:rsidRPr="00C91C02" w:rsidRDefault="00C91C02" w:rsidP="00755975">
      <w:pPr>
        <w:keepNext/>
        <w:autoSpaceDE w:val="0"/>
        <w:autoSpaceDN w:val="0"/>
        <w:adjustRightInd w:val="0"/>
        <w:rPr>
          <w:rFonts w:ascii="Arial" w:eastAsia="Arial" w:hAnsi="Arial" w:cs="Arial"/>
          <w:sz w:val="24"/>
          <w:szCs w:val="24"/>
        </w:rPr>
      </w:pPr>
      <w:r w:rsidRPr="00C91C02">
        <w:rPr>
          <w:rFonts w:ascii="Arial" w:hAnsi="Arial" w:cs="Arial"/>
          <w:color w:val="000000"/>
          <w:sz w:val="24"/>
          <w:szCs w:val="24"/>
        </w:rPr>
        <w:t>To access the most recent Pfizer-BioNTech COVID-19 Vaccine Fact Sheets, please scan the QR code provided below.</w:t>
      </w:r>
    </w:p>
    <w:p w14:paraId="4C167A54" w14:textId="77777777" w:rsidR="00C91C02" w:rsidRPr="00C91C02" w:rsidRDefault="00C91C02" w:rsidP="00755975">
      <w:pPr>
        <w:keepNext/>
        <w:autoSpaceDE w:val="0"/>
        <w:autoSpaceDN w:val="0"/>
        <w:adjustRightInd w:val="0"/>
        <w:rPr>
          <w:rFonts w:ascii="Arial" w:eastAsia="Arial" w:hAnsi="Arial" w:cs="Arial"/>
          <w:sz w:val="24"/>
          <w:szCs w:val="24"/>
        </w:rPr>
      </w:pPr>
    </w:p>
    <w:tbl>
      <w:tblPr>
        <w:tblStyle w:val="TableGrid5"/>
        <w:tblW w:w="0" w:type="auto"/>
        <w:tblLook w:val="04A0" w:firstRow="1" w:lastRow="0" w:firstColumn="1" w:lastColumn="0" w:noHBand="0" w:noVBand="1"/>
      </w:tblPr>
      <w:tblGrid>
        <w:gridCol w:w="4431"/>
        <w:gridCol w:w="4429"/>
      </w:tblGrid>
      <w:tr w:rsidR="00C91C02" w:rsidRPr="00C91C02" w14:paraId="0983A88A" w14:textId="77777777" w:rsidTr="006E54A9">
        <w:tc>
          <w:tcPr>
            <w:tcW w:w="4435" w:type="dxa"/>
          </w:tcPr>
          <w:p w14:paraId="155FBD90" w14:textId="77777777" w:rsidR="00C91C02" w:rsidRPr="00C91C02" w:rsidRDefault="00C91C02" w:rsidP="00755975">
            <w:pPr>
              <w:keepNext/>
              <w:widowControl/>
              <w:autoSpaceDE w:val="0"/>
              <w:autoSpaceDN w:val="0"/>
              <w:adjustRightInd w:val="0"/>
              <w:spacing w:before="120" w:after="120"/>
              <w:jc w:val="center"/>
              <w:rPr>
                <w:rFonts w:ascii="Arial" w:eastAsia="Arial" w:hAnsi="Arial"/>
                <w:sz w:val="24"/>
                <w:szCs w:val="24"/>
              </w:rPr>
            </w:pPr>
            <w:r w:rsidRPr="00C91C02">
              <w:rPr>
                <w:rFonts w:ascii="Arial" w:eastAsia="Arial" w:hAnsi="Arial"/>
                <w:b/>
                <w:bCs/>
                <w:sz w:val="24"/>
                <w:szCs w:val="24"/>
              </w:rPr>
              <w:t>Global website</w:t>
            </w:r>
          </w:p>
        </w:tc>
        <w:tc>
          <w:tcPr>
            <w:tcW w:w="4435" w:type="dxa"/>
          </w:tcPr>
          <w:p w14:paraId="14F80279" w14:textId="77777777" w:rsidR="00C91C02" w:rsidRPr="00C91C02" w:rsidRDefault="00C91C02" w:rsidP="00755975">
            <w:pPr>
              <w:keepNext/>
              <w:widowControl/>
              <w:autoSpaceDE w:val="0"/>
              <w:autoSpaceDN w:val="0"/>
              <w:adjustRightInd w:val="0"/>
              <w:spacing w:before="120" w:after="120"/>
              <w:jc w:val="center"/>
              <w:rPr>
                <w:rFonts w:ascii="Arial" w:eastAsia="Arial" w:hAnsi="Arial"/>
                <w:sz w:val="24"/>
                <w:szCs w:val="24"/>
              </w:rPr>
            </w:pPr>
            <w:r w:rsidRPr="00C91C02">
              <w:rPr>
                <w:rFonts w:ascii="Arial" w:eastAsia="Arial" w:hAnsi="Arial"/>
                <w:b/>
                <w:bCs/>
                <w:sz w:val="24"/>
                <w:szCs w:val="24"/>
              </w:rPr>
              <w:t>Telephone number</w:t>
            </w:r>
          </w:p>
        </w:tc>
      </w:tr>
      <w:tr w:rsidR="00C91C02" w:rsidRPr="00C91C02" w14:paraId="33C3B04C" w14:textId="77777777" w:rsidTr="0030478E">
        <w:tc>
          <w:tcPr>
            <w:tcW w:w="4435" w:type="dxa"/>
          </w:tcPr>
          <w:p w14:paraId="1AE55BAD" w14:textId="77777777" w:rsidR="00C91C02" w:rsidRPr="00C91C02" w:rsidRDefault="00FE1172" w:rsidP="00755975">
            <w:pPr>
              <w:keepNext/>
              <w:widowControl/>
              <w:spacing w:before="120" w:after="120"/>
              <w:jc w:val="center"/>
              <w:rPr>
                <w:rFonts w:ascii="Arial" w:hAnsi="Arial"/>
                <w:sz w:val="24"/>
                <w:szCs w:val="24"/>
              </w:rPr>
            </w:pPr>
            <w:hyperlink r:id="rId22" w:history="1">
              <w:r w:rsidR="00C91C02" w:rsidRPr="00C91C02">
                <w:rPr>
                  <w:rFonts w:ascii="Arial" w:hAnsi="Arial"/>
                  <w:color w:val="0000FF"/>
                  <w:sz w:val="24"/>
                  <w:szCs w:val="24"/>
                  <w:u w:val="single"/>
                </w:rPr>
                <w:t>www.cvdvaccine.com</w:t>
              </w:r>
            </w:hyperlink>
          </w:p>
          <w:p w14:paraId="6BFAAF65" w14:textId="77777777" w:rsidR="00C91C02" w:rsidRPr="00C91C02" w:rsidRDefault="00C91C02" w:rsidP="00755975">
            <w:pPr>
              <w:keepNext/>
              <w:widowControl/>
              <w:autoSpaceDE w:val="0"/>
              <w:autoSpaceDN w:val="0"/>
              <w:adjustRightInd w:val="0"/>
              <w:spacing w:before="120" w:after="120"/>
              <w:jc w:val="center"/>
              <w:rPr>
                <w:rFonts w:ascii="Arial" w:eastAsia="Arial" w:hAnsi="Arial"/>
                <w:sz w:val="24"/>
                <w:szCs w:val="24"/>
              </w:rPr>
            </w:pPr>
            <w:r w:rsidRPr="00C91C02">
              <w:rPr>
                <w:noProof/>
                <w:sz w:val="24"/>
                <w:szCs w:val="24"/>
                <w:lang w:eastAsia="zh-CN" w:bidi="th-TH"/>
              </w:rPr>
              <w:drawing>
                <wp:inline distT="0" distB="0" distL="0" distR="0" wp14:anchorId="1EA21B7F" wp14:editId="4C058BF6">
                  <wp:extent cx="604520" cy="604520"/>
                  <wp:effectExtent l="0" t="0" r="5080" b="508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04520" cy="604520"/>
                          </a:xfrm>
                          <a:prstGeom prst="rect">
                            <a:avLst/>
                          </a:prstGeom>
                          <a:noFill/>
                          <a:ln>
                            <a:noFill/>
                          </a:ln>
                        </pic:spPr>
                      </pic:pic>
                    </a:graphicData>
                  </a:graphic>
                </wp:inline>
              </w:drawing>
            </w:r>
          </w:p>
        </w:tc>
        <w:tc>
          <w:tcPr>
            <w:tcW w:w="4435" w:type="dxa"/>
            <w:vAlign w:val="center"/>
          </w:tcPr>
          <w:p w14:paraId="0B27B4B3" w14:textId="77777777" w:rsidR="00C91C02" w:rsidRPr="00C91C02" w:rsidRDefault="00C91C02" w:rsidP="00755975">
            <w:pPr>
              <w:keepNext/>
              <w:widowControl/>
              <w:spacing w:before="120" w:after="120"/>
              <w:jc w:val="center"/>
              <w:rPr>
                <w:rFonts w:ascii="Arial" w:hAnsi="Arial"/>
                <w:color w:val="000000"/>
                <w:sz w:val="23"/>
                <w:szCs w:val="23"/>
              </w:rPr>
            </w:pPr>
            <w:r w:rsidRPr="00C91C02">
              <w:rPr>
                <w:rFonts w:ascii="Arial" w:hAnsi="Arial"/>
                <w:color w:val="000000"/>
                <w:sz w:val="23"/>
                <w:szCs w:val="23"/>
              </w:rPr>
              <w:t>1-877-829-2619</w:t>
            </w:r>
          </w:p>
          <w:p w14:paraId="0D4BE603" w14:textId="77777777" w:rsidR="00C91C02" w:rsidRPr="00C91C02" w:rsidRDefault="00C91C02" w:rsidP="00755975">
            <w:pPr>
              <w:keepNext/>
              <w:widowControl/>
              <w:autoSpaceDE w:val="0"/>
              <w:autoSpaceDN w:val="0"/>
              <w:adjustRightInd w:val="0"/>
              <w:spacing w:before="120" w:after="120"/>
              <w:jc w:val="center"/>
              <w:rPr>
                <w:rFonts w:ascii="Arial" w:eastAsia="Arial" w:hAnsi="Arial"/>
                <w:sz w:val="24"/>
                <w:szCs w:val="24"/>
              </w:rPr>
            </w:pPr>
            <w:r w:rsidRPr="00C91C02">
              <w:rPr>
                <w:rFonts w:ascii="Arial" w:hAnsi="Arial"/>
                <w:color w:val="000000"/>
                <w:sz w:val="23"/>
                <w:szCs w:val="23"/>
              </w:rPr>
              <w:t>(1-877-VAX-CO19)</w:t>
            </w:r>
          </w:p>
        </w:tc>
      </w:tr>
    </w:tbl>
    <w:p w14:paraId="754F17B7" w14:textId="77777777" w:rsidR="00C91C02" w:rsidRPr="00C91C02" w:rsidRDefault="00C91C02" w:rsidP="00755975">
      <w:pPr>
        <w:rPr>
          <w:rFonts w:ascii="Arial" w:eastAsia="Arial" w:hAnsi="Arial" w:cs="Arial"/>
          <w:sz w:val="24"/>
          <w:szCs w:val="24"/>
        </w:rPr>
      </w:pPr>
    </w:p>
    <w:p w14:paraId="764DCBF3" w14:textId="77777777" w:rsidR="00C91C02" w:rsidRPr="00C91C02" w:rsidRDefault="00C91C02" w:rsidP="00755975">
      <w:pPr>
        <w:outlineLvl w:val="0"/>
        <w:rPr>
          <w:rFonts w:ascii="Arial" w:eastAsia="Arial" w:hAnsi="Arial" w:cs="Arial"/>
          <w:color w:val="000000"/>
          <w:sz w:val="24"/>
          <w:szCs w:val="24"/>
        </w:rPr>
      </w:pPr>
      <w:bookmarkStart w:id="12" w:name="_Hlk48569202"/>
      <w:r w:rsidRPr="00C91C02">
        <w:rPr>
          <w:rFonts w:ascii="Arial" w:eastAsia="Arial" w:hAnsi="Arial" w:cs="Arial"/>
          <w:b/>
          <w:bCs/>
          <w:color w:val="000000"/>
          <w:sz w:val="24"/>
          <w:szCs w:val="24"/>
        </w:rPr>
        <w:t>AVAILABLE ALTERNATIVES</w:t>
      </w:r>
      <w:bookmarkEnd w:id="12"/>
    </w:p>
    <w:p w14:paraId="21962EE0" w14:textId="77777777" w:rsidR="00C91C02" w:rsidRPr="00C91C02" w:rsidRDefault="00C91C02" w:rsidP="00755975">
      <w:pPr>
        <w:rPr>
          <w:rFonts w:ascii="Arial" w:eastAsia="Arial" w:hAnsi="Arial" w:cs="Arial"/>
          <w:b/>
          <w:bCs/>
          <w:color w:val="000000"/>
          <w:sz w:val="24"/>
          <w:szCs w:val="24"/>
        </w:rPr>
      </w:pPr>
    </w:p>
    <w:p w14:paraId="19911C1F" w14:textId="77777777" w:rsidR="00C91C02" w:rsidRPr="00C91C02" w:rsidRDefault="00C91C02" w:rsidP="00755975">
      <w:pPr>
        <w:rPr>
          <w:rFonts w:ascii="Arial" w:eastAsia="Arial" w:hAnsi="Arial" w:cs="Arial"/>
          <w:color w:val="000000"/>
          <w:sz w:val="24"/>
          <w:szCs w:val="24"/>
        </w:rPr>
      </w:pPr>
      <w:r w:rsidRPr="00C91C02">
        <w:rPr>
          <w:rFonts w:ascii="Arial" w:eastAsia="Arial" w:hAnsi="Arial" w:cs="Arial"/>
          <w:color w:val="000000"/>
          <w:sz w:val="24"/>
          <w:szCs w:val="24"/>
        </w:rPr>
        <w:t xml:space="preserve">There is no approved alternative vaccine to prevent COVID-19. There may be clinical trials or availability under EUA of other COVID-19 vaccines. </w:t>
      </w:r>
    </w:p>
    <w:p w14:paraId="6EF09572" w14:textId="36D7D564" w:rsidR="00C91C02" w:rsidRDefault="00C91C02" w:rsidP="00755975">
      <w:pPr>
        <w:autoSpaceDE w:val="0"/>
        <w:autoSpaceDN w:val="0"/>
        <w:adjustRightInd w:val="0"/>
        <w:rPr>
          <w:rFonts w:ascii="Arial" w:hAnsi="Arial" w:cs="Arial"/>
          <w:sz w:val="24"/>
          <w:szCs w:val="24"/>
        </w:rPr>
      </w:pPr>
    </w:p>
    <w:p w14:paraId="673E2EB7" w14:textId="77777777" w:rsidR="00C668C8" w:rsidRPr="00F64B2C" w:rsidRDefault="00C668C8" w:rsidP="00755975">
      <w:pPr>
        <w:pStyle w:val="BodyText"/>
        <w:spacing w:before="0" w:after="0"/>
        <w:rPr>
          <w:rFonts w:cs="Arial"/>
          <w:b/>
          <w:color w:val="000000" w:themeColor="text1"/>
          <w:sz w:val="24"/>
          <w:szCs w:val="24"/>
        </w:rPr>
      </w:pPr>
      <w:r w:rsidRPr="00F64B2C">
        <w:rPr>
          <w:rFonts w:cs="Arial"/>
          <w:b/>
          <w:color w:val="000000" w:themeColor="text1"/>
          <w:sz w:val="24"/>
          <w:szCs w:val="24"/>
        </w:rPr>
        <w:t>FEDERAL COVID-19 VACCINATION PROGRAM</w:t>
      </w:r>
    </w:p>
    <w:p w14:paraId="57931485" w14:textId="77777777" w:rsidR="00C668C8" w:rsidRPr="00D40DF5" w:rsidRDefault="00C668C8" w:rsidP="00755975">
      <w:pPr>
        <w:rPr>
          <w:rFonts w:ascii="Arial" w:hAnsi="Arial" w:cs="Arial"/>
          <w:sz w:val="24"/>
          <w:szCs w:val="24"/>
        </w:rPr>
      </w:pPr>
    </w:p>
    <w:p w14:paraId="40871DB0" w14:textId="3CA9AA24" w:rsidR="00C668C8" w:rsidRPr="00D40DF5" w:rsidRDefault="00C668C8" w:rsidP="00755975">
      <w:pPr>
        <w:rPr>
          <w:rFonts w:ascii="Arial" w:hAnsi="Arial" w:cs="Arial"/>
          <w:sz w:val="24"/>
          <w:szCs w:val="24"/>
        </w:rPr>
      </w:pPr>
      <w:r w:rsidRPr="00D40DF5">
        <w:rPr>
          <w:rFonts w:ascii="Arial" w:hAnsi="Arial" w:cs="Arial"/>
          <w:sz w:val="24"/>
          <w:szCs w:val="24"/>
        </w:rPr>
        <w:t>This vaccine is being made available for emergency use exclusively through the CDC COVID</w:t>
      </w:r>
      <w:r w:rsidR="00D207DA">
        <w:rPr>
          <w:rFonts w:ascii="Arial" w:hAnsi="Arial" w:cs="Arial"/>
          <w:sz w:val="24"/>
          <w:szCs w:val="24"/>
        </w:rPr>
        <w:noBreakHyphen/>
      </w:r>
      <w:r w:rsidRPr="00D40DF5">
        <w:rPr>
          <w:rFonts w:ascii="Arial" w:hAnsi="Arial" w:cs="Arial"/>
          <w:sz w:val="24"/>
          <w:szCs w:val="24"/>
        </w:rPr>
        <w:t>19 Vaccination Program (the Vaccination Program). Healthcare providers must enroll as providers in the Vaccination Program and comply with the provider requirements. Vaccination providers may not charge any fee for the vaccine and may not charge the vaccine recipient any out-of-pocket charge for administration. However, vaccination providers may seek appropriate reimbursement from a program or plan that covers COVID</w:t>
      </w:r>
      <w:r w:rsidR="00D207DA">
        <w:rPr>
          <w:rFonts w:ascii="Arial" w:hAnsi="Arial" w:cs="Arial"/>
          <w:sz w:val="24"/>
          <w:szCs w:val="24"/>
        </w:rPr>
        <w:noBreakHyphen/>
      </w:r>
      <w:r w:rsidRPr="00D40DF5">
        <w:rPr>
          <w:rFonts w:ascii="Arial" w:hAnsi="Arial" w:cs="Arial"/>
          <w:sz w:val="24"/>
          <w:szCs w:val="24"/>
        </w:rPr>
        <w:t xml:space="preserve">19 vaccine administration fees for the vaccine recipient (private insurance, Medicare, Medicaid, </w:t>
      </w:r>
      <w:r w:rsidR="00D40DF5">
        <w:rPr>
          <w:rFonts w:ascii="Arial" w:hAnsi="Arial" w:cs="Arial"/>
          <w:sz w:val="24"/>
          <w:szCs w:val="24"/>
        </w:rPr>
        <w:t xml:space="preserve">Health Resources &amp; Services Administration </w:t>
      </w:r>
      <w:r w:rsidR="00D207DA">
        <w:rPr>
          <w:rFonts w:ascii="Arial" w:hAnsi="Arial" w:cs="Arial"/>
          <w:sz w:val="24"/>
          <w:szCs w:val="24"/>
        </w:rPr>
        <w:t>[</w:t>
      </w:r>
      <w:r w:rsidRPr="00D40DF5">
        <w:rPr>
          <w:rFonts w:ascii="Arial" w:hAnsi="Arial" w:cs="Arial"/>
          <w:sz w:val="24"/>
          <w:szCs w:val="24"/>
        </w:rPr>
        <w:t>HRSA</w:t>
      </w:r>
      <w:r w:rsidR="00D207DA">
        <w:rPr>
          <w:rFonts w:ascii="Arial" w:hAnsi="Arial" w:cs="Arial"/>
          <w:sz w:val="24"/>
          <w:szCs w:val="24"/>
        </w:rPr>
        <w:t>]</w:t>
      </w:r>
      <w:r w:rsidRPr="00D40DF5">
        <w:rPr>
          <w:rFonts w:ascii="Arial" w:hAnsi="Arial" w:cs="Arial"/>
          <w:sz w:val="24"/>
          <w:szCs w:val="24"/>
        </w:rPr>
        <w:t xml:space="preserve"> COVID</w:t>
      </w:r>
      <w:r w:rsidR="00D207DA">
        <w:rPr>
          <w:rFonts w:ascii="Arial" w:hAnsi="Arial" w:cs="Arial"/>
          <w:sz w:val="24"/>
          <w:szCs w:val="24"/>
        </w:rPr>
        <w:noBreakHyphen/>
      </w:r>
      <w:r w:rsidRPr="00D40DF5">
        <w:rPr>
          <w:rFonts w:ascii="Arial" w:hAnsi="Arial" w:cs="Arial"/>
          <w:sz w:val="24"/>
          <w:szCs w:val="24"/>
        </w:rPr>
        <w:t>19 Uninsured Program for non-insured recipients). For information regarding provider requirements and enrollment in the CDC COVID</w:t>
      </w:r>
      <w:r w:rsidR="00D207DA">
        <w:rPr>
          <w:rFonts w:ascii="Arial" w:hAnsi="Arial" w:cs="Arial"/>
          <w:sz w:val="24"/>
          <w:szCs w:val="24"/>
        </w:rPr>
        <w:noBreakHyphen/>
      </w:r>
      <w:r w:rsidRPr="00D40DF5">
        <w:rPr>
          <w:rFonts w:ascii="Arial" w:hAnsi="Arial" w:cs="Arial"/>
          <w:sz w:val="24"/>
          <w:szCs w:val="24"/>
        </w:rPr>
        <w:t>19 Vaccination Program, see</w:t>
      </w:r>
      <w:r w:rsidR="00D40DF5">
        <w:rPr>
          <w:rFonts w:ascii="Arial" w:hAnsi="Arial" w:cs="Arial"/>
          <w:sz w:val="24"/>
          <w:szCs w:val="24"/>
        </w:rPr>
        <w:t xml:space="preserve"> </w:t>
      </w:r>
      <w:hyperlink r:id="rId24" w:history="1">
        <w:r w:rsidR="00D40DF5" w:rsidRPr="00052419">
          <w:rPr>
            <w:rStyle w:val="Hyperlink"/>
            <w:rFonts w:ascii="Arial" w:hAnsi="Arial" w:cs="Arial"/>
            <w:sz w:val="24"/>
            <w:szCs w:val="24"/>
          </w:rPr>
          <w:t>https://www.cdc.gov/vaccines/covid-19/provider-enrollment.html</w:t>
        </w:r>
      </w:hyperlink>
      <w:r w:rsidRPr="00D40DF5">
        <w:rPr>
          <w:rFonts w:ascii="Arial" w:hAnsi="Arial" w:cs="Arial"/>
          <w:sz w:val="24"/>
          <w:szCs w:val="24"/>
        </w:rPr>
        <w:t xml:space="preserve">. </w:t>
      </w:r>
    </w:p>
    <w:p w14:paraId="1A8ACDF2" w14:textId="77777777" w:rsidR="00C668C8" w:rsidRPr="00D40DF5" w:rsidRDefault="00C668C8" w:rsidP="00755975">
      <w:pPr>
        <w:rPr>
          <w:rFonts w:ascii="Arial" w:hAnsi="Arial" w:cs="Arial"/>
          <w:sz w:val="24"/>
          <w:szCs w:val="24"/>
        </w:rPr>
      </w:pPr>
    </w:p>
    <w:p w14:paraId="5A0B6AB2" w14:textId="7E0596A2" w:rsidR="00C668C8" w:rsidRPr="00D40DF5" w:rsidRDefault="00C668C8" w:rsidP="00755975">
      <w:pPr>
        <w:autoSpaceDE w:val="0"/>
        <w:autoSpaceDN w:val="0"/>
        <w:adjustRightInd w:val="0"/>
        <w:rPr>
          <w:rFonts w:ascii="Arial" w:hAnsi="Arial" w:cs="Arial"/>
          <w:sz w:val="24"/>
          <w:szCs w:val="24"/>
        </w:rPr>
      </w:pPr>
      <w:r w:rsidRPr="00D40DF5">
        <w:rPr>
          <w:rFonts w:ascii="Arial" w:hAnsi="Arial" w:cs="Arial"/>
          <w:sz w:val="24"/>
          <w:szCs w:val="24"/>
        </w:rPr>
        <w:t>Individuals becoming aware of any potential violations of the CDC COVID</w:t>
      </w:r>
      <w:r w:rsidR="00D207DA">
        <w:rPr>
          <w:rFonts w:ascii="Arial" w:hAnsi="Arial" w:cs="Arial"/>
          <w:sz w:val="24"/>
          <w:szCs w:val="24"/>
        </w:rPr>
        <w:noBreakHyphen/>
      </w:r>
      <w:r w:rsidRPr="00D40DF5">
        <w:rPr>
          <w:rFonts w:ascii="Arial" w:hAnsi="Arial" w:cs="Arial"/>
          <w:sz w:val="24"/>
          <w:szCs w:val="24"/>
        </w:rPr>
        <w:t>19 Vaccination Program requirements are encouraged to report them to the Office of the Inspector General, U.S. Department of Health and Human Services, at 1</w:t>
      </w:r>
      <w:r w:rsidR="00D207DA">
        <w:rPr>
          <w:rFonts w:ascii="Arial" w:hAnsi="Arial" w:cs="Arial"/>
          <w:sz w:val="24"/>
          <w:szCs w:val="24"/>
        </w:rPr>
        <w:noBreakHyphen/>
      </w:r>
      <w:r w:rsidRPr="00D40DF5">
        <w:rPr>
          <w:rFonts w:ascii="Arial" w:hAnsi="Arial" w:cs="Arial"/>
          <w:sz w:val="24"/>
          <w:szCs w:val="24"/>
        </w:rPr>
        <w:t>800</w:t>
      </w:r>
      <w:r w:rsidR="00D207DA">
        <w:rPr>
          <w:rFonts w:ascii="Arial" w:hAnsi="Arial" w:cs="Arial"/>
          <w:sz w:val="24"/>
          <w:szCs w:val="24"/>
        </w:rPr>
        <w:noBreakHyphen/>
      </w:r>
      <w:r w:rsidRPr="00D40DF5">
        <w:rPr>
          <w:rFonts w:ascii="Arial" w:hAnsi="Arial" w:cs="Arial"/>
          <w:sz w:val="24"/>
          <w:szCs w:val="24"/>
        </w:rPr>
        <w:t>HHS</w:t>
      </w:r>
      <w:r w:rsidR="00D207DA">
        <w:rPr>
          <w:rFonts w:ascii="Arial" w:hAnsi="Arial" w:cs="Arial"/>
          <w:sz w:val="24"/>
          <w:szCs w:val="24"/>
        </w:rPr>
        <w:noBreakHyphen/>
      </w:r>
      <w:r w:rsidRPr="00D40DF5">
        <w:rPr>
          <w:rFonts w:ascii="Arial" w:hAnsi="Arial" w:cs="Arial"/>
          <w:sz w:val="24"/>
          <w:szCs w:val="24"/>
        </w:rPr>
        <w:t xml:space="preserve">TIPS or </w:t>
      </w:r>
      <w:hyperlink r:id="rId25" w:history="1">
        <w:r w:rsidR="005B1672" w:rsidRPr="00856B05">
          <w:rPr>
            <w:rStyle w:val="Hyperlink"/>
            <w:rFonts w:ascii="Arial" w:hAnsi="Arial" w:cs="Arial"/>
            <w:sz w:val="24"/>
            <w:szCs w:val="24"/>
          </w:rPr>
          <w:t>https://TIPS.HHS.GOV</w:t>
        </w:r>
      </w:hyperlink>
      <w:r w:rsidR="005B1672">
        <w:rPr>
          <w:rFonts w:ascii="Arial" w:hAnsi="Arial" w:cs="Arial"/>
          <w:sz w:val="24"/>
          <w:szCs w:val="24"/>
        </w:rPr>
        <w:t>.</w:t>
      </w:r>
    </w:p>
    <w:p w14:paraId="11222DA8" w14:textId="77777777" w:rsidR="00C668C8" w:rsidRPr="00C91C02" w:rsidRDefault="00C668C8" w:rsidP="00755975">
      <w:pPr>
        <w:autoSpaceDE w:val="0"/>
        <w:autoSpaceDN w:val="0"/>
        <w:adjustRightInd w:val="0"/>
        <w:rPr>
          <w:rFonts w:ascii="Arial" w:hAnsi="Arial" w:cs="Arial"/>
          <w:sz w:val="24"/>
          <w:szCs w:val="24"/>
        </w:rPr>
      </w:pPr>
    </w:p>
    <w:p w14:paraId="415573CF" w14:textId="77777777" w:rsidR="00C1646B" w:rsidRPr="00C1646B" w:rsidRDefault="00C1646B" w:rsidP="00755975">
      <w:pPr>
        <w:keepNext/>
        <w:keepLines/>
        <w:rPr>
          <w:rFonts w:ascii="Arial" w:hAnsi="Arial" w:cs="Arial"/>
          <w:b/>
          <w:bCs/>
          <w:sz w:val="24"/>
          <w:szCs w:val="24"/>
        </w:rPr>
      </w:pPr>
      <w:bookmarkStart w:id="13" w:name="_Hlk48569210"/>
      <w:r w:rsidRPr="00C1646B">
        <w:rPr>
          <w:rFonts w:ascii="Arial" w:hAnsi="Arial" w:cs="Arial"/>
          <w:b/>
          <w:bCs/>
          <w:sz w:val="24"/>
          <w:szCs w:val="24"/>
        </w:rPr>
        <w:t>AUTHORITY FOR ISSUANCE OF THE EUA</w:t>
      </w:r>
      <w:bookmarkEnd w:id="13"/>
    </w:p>
    <w:p w14:paraId="0648A310" w14:textId="77777777" w:rsidR="00C1646B" w:rsidRPr="00C1646B" w:rsidRDefault="00C1646B" w:rsidP="00755975">
      <w:pPr>
        <w:keepNext/>
        <w:keepLines/>
        <w:rPr>
          <w:rFonts w:ascii="Arial" w:hAnsi="Arial" w:cs="Arial"/>
          <w:sz w:val="24"/>
          <w:szCs w:val="24"/>
        </w:rPr>
      </w:pPr>
    </w:p>
    <w:p w14:paraId="2BA45C6E" w14:textId="4F088165" w:rsidR="00C1646B" w:rsidRPr="00C1646B" w:rsidRDefault="00C1646B" w:rsidP="00755975">
      <w:pPr>
        <w:keepNext/>
        <w:keepLines/>
        <w:rPr>
          <w:rFonts w:ascii="Arial" w:hAnsi="Arial" w:cs="Arial"/>
          <w:sz w:val="24"/>
          <w:szCs w:val="24"/>
        </w:rPr>
      </w:pPr>
      <w:r w:rsidRPr="00C1646B">
        <w:rPr>
          <w:rFonts w:ascii="Arial" w:hAnsi="Arial" w:cs="Arial"/>
          <w:sz w:val="24"/>
          <w:szCs w:val="24"/>
        </w:rPr>
        <w:t xml:space="preserve">The Secretary of Health and Human Services (HHS) has declared a public health emergency that justifies the emergency use of drugs and biological products during the COVID-19 pandemic. In response, FDA has issued an EUA for the unapproved product, </w:t>
      </w:r>
      <w:r w:rsidRPr="00C1646B">
        <w:rPr>
          <w:rFonts w:ascii="Arial" w:eastAsia="Arial" w:hAnsi="Arial" w:cs="Arial"/>
          <w:bCs/>
          <w:sz w:val="24"/>
          <w:szCs w:val="24"/>
        </w:rPr>
        <w:t>Pfizer</w:t>
      </w:r>
      <w:r w:rsidRPr="00C1646B">
        <w:rPr>
          <w:rFonts w:ascii="Arial" w:hAnsi="Arial" w:cs="Arial"/>
          <w:bCs/>
          <w:sz w:val="24"/>
          <w:szCs w:val="24"/>
        </w:rPr>
        <w:noBreakHyphen/>
      </w:r>
      <w:r w:rsidRPr="00C1646B">
        <w:rPr>
          <w:rFonts w:ascii="Arial" w:eastAsia="Arial" w:hAnsi="Arial" w:cs="Arial"/>
          <w:sz w:val="24"/>
          <w:szCs w:val="24"/>
        </w:rPr>
        <w:t>BioNTech</w:t>
      </w:r>
      <w:r w:rsidRPr="00C1646B">
        <w:rPr>
          <w:rFonts w:ascii="Arial" w:eastAsia="Arial" w:hAnsi="Arial" w:cs="Arial"/>
          <w:bCs/>
          <w:sz w:val="24"/>
          <w:szCs w:val="24"/>
        </w:rPr>
        <w:t xml:space="preserve"> COVID-19 Vaccine</w:t>
      </w:r>
      <w:r w:rsidRPr="00C1646B">
        <w:rPr>
          <w:rFonts w:ascii="Arial" w:hAnsi="Arial" w:cs="Arial"/>
          <w:sz w:val="24"/>
          <w:szCs w:val="24"/>
        </w:rPr>
        <w:t xml:space="preserve">, for active immunization against COVID-19 in individuals </w:t>
      </w:r>
      <w:r w:rsidR="007B17D3">
        <w:rPr>
          <w:rFonts w:ascii="Arial" w:hAnsi="Arial" w:cs="Arial"/>
          <w:sz w:val="24"/>
          <w:szCs w:val="24"/>
        </w:rPr>
        <w:t>12</w:t>
      </w:r>
      <w:r w:rsidRPr="00C1646B">
        <w:rPr>
          <w:rFonts w:ascii="Arial" w:hAnsi="Arial" w:cs="Arial"/>
          <w:sz w:val="24"/>
          <w:szCs w:val="24"/>
        </w:rPr>
        <w:t xml:space="preserve"> years of age and older.</w:t>
      </w:r>
    </w:p>
    <w:p w14:paraId="5B7AA39A" w14:textId="77777777" w:rsidR="00C1646B" w:rsidRPr="00C1646B" w:rsidRDefault="00C1646B" w:rsidP="00755975">
      <w:pPr>
        <w:rPr>
          <w:rFonts w:ascii="Arial" w:hAnsi="Arial" w:cs="Arial"/>
          <w:sz w:val="24"/>
          <w:szCs w:val="24"/>
        </w:rPr>
      </w:pPr>
    </w:p>
    <w:p w14:paraId="0AE33B44" w14:textId="77777777" w:rsidR="00C1646B" w:rsidRPr="00C1646B" w:rsidRDefault="00C1646B" w:rsidP="00755975">
      <w:pPr>
        <w:rPr>
          <w:rFonts w:ascii="Arial" w:hAnsi="Arial" w:cs="Arial"/>
          <w:sz w:val="24"/>
          <w:szCs w:val="24"/>
        </w:rPr>
      </w:pPr>
      <w:r w:rsidRPr="00C1646B">
        <w:rPr>
          <w:rFonts w:ascii="Arial" w:hAnsi="Arial" w:cs="Arial"/>
          <w:sz w:val="24"/>
          <w:szCs w:val="24"/>
        </w:rPr>
        <w:t>FDA issued this EUA, based on Pfizer-BioNTech’s request and submitted data.</w:t>
      </w:r>
    </w:p>
    <w:p w14:paraId="4A655DE5" w14:textId="77777777" w:rsidR="00C1646B" w:rsidRPr="00C1646B" w:rsidRDefault="00C1646B" w:rsidP="00755975">
      <w:pPr>
        <w:rPr>
          <w:rFonts w:ascii="Arial" w:hAnsi="Arial" w:cs="Arial"/>
          <w:sz w:val="24"/>
          <w:szCs w:val="24"/>
        </w:rPr>
      </w:pPr>
    </w:p>
    <w:p w14:paraId="2DCFEAE4" w14:textId="77777777" w:rsidR="00C1646B" w:rsidRPr="00C1646B" w:rsidRDefault="00C1646B" w:rsidP="00755975">
      <w:pPr>
        <w:rPr>
          <w:rFonts w:ascii="Arial" w:hAnsi="Arial" w:cs="Arial"/>
          <w:sz w:val="24"/>
          <w:szCs w:val="24"/>
        </w:rPr>
      </w:pPr>
      <w:r w:rsidRPr="00C1646B">
        <w:rPr>
          <w:rFonts w:ascii="Arial" w:hAnsi="Arial" w:cs="Arial"/>
          <w:sz w:val="24"/>
          <w:szCs w:val="24"/>
        </w:rPr>
        <w:t xml:space="preserve">Although limited scientific information is available, based on the totality of the scientific evidence available to date, it is reasonable to believe that the </w:t>
      </w:r>
      <w:r w:rsidRPr="00C1646B">
        <w:rPr>
          <w:rFonts w:ascii="Arial" w:eastAsia="Arial" w:hAnsi="Arial" w:cs="Arial"/>
          <w:bCs/>
          <w:sz w:val="24"/>
          <w:szCs w:val="24"/>
        </w:rPr>
        <w:t>Pfizer</w:t>
      </w:r>
      <w:r w:rsidRPr="00C1646B">
        <w:rPr>
          <w:rFonts w:ascii="Arial" w:hAnsi="Arial" w:cs="Arial"/>
          <w:bCs/>
          <w:sz w:val="24"/>
          <w:szCs w:val="24"/>
        </w:rPr>
        <w:noBreakHyphen/>
      </w:r>
      <w:r w:rsidRPr="00C1646B">
        <w:rPr>
          <w:rFonts w:ascii="Arial" w:eastAsia="Arial" w:hAnsi="Arial" w:cs="Arial"/>
          <w:sz w:val="24"/>
          <w:szCs w:val="24"/>
        </w:rPr>
        <w:t>BioNTech</w:t>
      </w:r>
      <w:r w:rsidRPr="00C1646B">
        <w:rPr>
          <w:rFonts w:ascii="Arial" w:eastAsia="Arial" w:hAnsi="Arial" w:cs="Arial"/>
          <w:bCs/>
          <w:sz w:val="24"/>
          <w:szCs w:val="24"/>
        </w:rPr>
        <w:t xml:space="preserve"> COVID-19 Vaccine </w:t>
      </w:r>
      <w:r w:rsidRPr="00C1646B">
        <w:rPr>
          <w:rFonts w:ascii="Arial" w:hAnsi="Arial" w:cs="Arial"/>
          <w:sz w:val="24"/>
          <w:szCs w:val="24"/>
        </w:rPr>
        <w:t>may be effective for the prevention of COVID</w:t>
      </w:r>
      <w:r w:rsidRPr="00C1646B">
        <w:rPr>
          <w:rFonts w:ascii="Arial" w:hAnsi="Arial" w:cs="Arial"/>
          <w:sz w:val="24"/>
          <w:szCs w:val="24"/>
        </w:rPr>
        <w:noBreakHyphen/>
        <w:t xml:space="preserve">19 in individuals as specified in the </w:t>
      </w:r>
      <w:r w:rsidRPr="00C1646B">
        <w:rPr>
          <w:rFonts w:ascii="Arial" w:hAnsi="Arial" w:cs="Arial"/>
          <w:i/>
          <w:iCs/>
          <w:sz w:val="24"/>
          <w:szCs w:val="24"/>
        </w:rPr>
        <w:t xml:space="preserve">Full EUA </w:t>
      </w:r>
      <w:r w:rsidRPr="00C1646B">
        <w:rPr>
          <w:rFonts w:ascii="Arial" w:hAnsi="Arial" w:cs="Arial"/>
          <w:i/>
          <w:sz w:val="24"/>
          <w:szCs w:val="24"/>
        </w:rPr>
        <w:t>Prescribing Information</w:t>
      </w:r>
      <w:r w:rsidRPr="00C1646B">
        <w:rPr>
          <w:rFonts w:ascii="Arial" w:hAnsi="Arial" w:cs="Arial"/>
          <w:sz w:val="24"/>
          <w:szCs w:val="24"/>
        </w:rPr>
        <w:t xml:space="preserve">. </w:t>
      </w:r>
    </w:p>
    <w:p w14:paraId="1C72F85C" w14:textId="77777777" w:rsidR="00C1646B" w:rsidRPr="00C1646B" w:rsidRDefault="00C1646B" w:rsidP="00755975">
      <w:pPr>
        <w:rPr>
          <w:rFonts w:ascii="Arial" w:hAnsi="Arial" w:cs="Arial"/>
          <w:sz w:val="24"/>
          <w:szCs w:val="24"/>
        </w:rPr>
      </w:pPr>
    </w:p>
    <w:p w14:paraId="01AE9880" w14:textId="77777777" w:rsidR="00C1646B" w:rsidRPr="00C1646B" w:rsidRDefault="00C1646B" w:rsidP="00755975">
      <w:pPr>
        <w:keepLines/>
        <w:rPr>
          <w:rFonts w:ascii="Arial" w:hAnsi="Arial" w:cs="Arial"/>
          <w:sz w:val="24"/>
          <w:szCs w:val="24"/>
        </w:rPr>
      </w:pPr>
      <w:r w:rsidRPr="00C1646B">
        <w:rPr>
          <w:rFonts w:ascii="Arial" w:hAnsi="Arial" w:cs="Arial"/>
          <w:sz w:val="24"/>
          <w:szCs w:val="24"/>
        </w:rPr>
        <w:t xml:space="preserve">This EUA for the </w:t>
      </w:r>
      <w:r w:rsidRPr="00C1646B">
        <w:rPr>
          <w:rFonts w:ascii="Arial" w:eastAsia="Arial" w:hAnsi="Arial" w:cs="Arial"/>
          <w:bCs/>
          <w:sz w:val="24"/>
          <w:szCs w:val="24"/>
        </w:rPr>
        <w:t>Pfizer</w:t>
      </w:r>
      <w:r w:rsidRPr="00C1646B">
        <w:rPr>
          <w:rFonts w:ascii="Arial" w:hAnsi="Arial" w:cs="Arial"/>
          <w:bCs/>
          <w:sz w:val="24"/>
          <w:szCs w:val="24"/>
        </w:rPr>
        <w:noBreakHyphen/>
      </w:r>
      <w:r w:rsidRPr="00C1646B">
        <w:rPr>
          <w:rFonts w:ascii="Arial" w:eastAsia="Arial" w:hAnsi="Arial" w:cs="Arial"/>
          <w:sz w:val="24"/>
          <w:szCs w:val="24"/>
        </w:rPr>
        <w:t>BioNTech</w:t>
      </w:r>
      <w:r w:rsidRPr="00C1646B">
        <w:rPr>
          <w:rFonts w:ascii="Arial" w:eastAsia="Arial" w:hAnsi="Arial" w:cs="Arial"/>
          <w:bCs/>
          <w:sz w:val="24"/>
          <w:szCs w:val="24"/>
        </w:rPr>
        <w:t xml:space="preserve"> COVID-19 Vaccine</w:t>
      </w:r>
      <w:r w:rsidRPr="00C1646B">
        <w:rPr>
          <w:rFonts w:ascii="Arial" w:hAnsi="Arial" w:cs="Arial"/>
          <w:sz w:val="24"/>
          <w:szCs w:val="24"/>
        </w:rPr>
        <w:t xml:space="preserve"> will end when the Secretary of HHS determines that the circumstances justifying the EUA no longer exist or when there is a change in the approval status of the product such that an EUA is no longer needed.</w:t>
      </w:r>
    </w:p>
    <w:p w14:paraId="221D0705" w14:textId="77777777" w:rsidR="00C1646B" w:rsidRPr="00C1646B" w:rsidRDefault="00C1646B" w:rsidP="00755975">
      <w:pPr>
        <w:keepLines/>
        <w:rPr>
          <w:rFonts w:ascii="Arial" w:hAnsi="Arial" w:cs="Arial"/>
          <w:sz w:val="24"/>
          <w:szCs w:val="24"/>
        </w:rPr>
      </w:pPr>
    </w:p>
    <w:p w14:paraId="4EA31E37" w14:textId="77777777" w:rsidR="00C1646B" w:rsidRPr="00C1646B" w:rsidRDefault="00C1646B" w:rsidP="00755975">
      <w:pPr>
        <w:keepLines/>
        <w:rPr>
          <w:rFonts w:ascii="Arial" w:hAnsi="Arial" w:cs="Arial"/>
          <w:sz w:val="24"/>
          <w:szCs w:val="24"/>
        </w:rPr>
      </w:pPr>
      <w:r w:rsidRPr="00C1646B">
        <w:rPr>
          <w:rFonts w:ascii="Arial" w:hAnsi="Arial" w:cs="Arial"/>
          <w:sz w:val="24"/>
          <w:szCs w:val="24"/>
        </w:rPr>
        <w:t xml:space="preserve">For additional information about Emergency Use Authorization visit FDA at: </w:t>
      </w:r>
      <w:hyperlink r:id="rId26" w:history="1">
        <w:r w:rsidRPr="00C1646B">
          <w:rPr>
            <w:rFonts w:ascii="Arial" w:hAnsi="Arial" w:cs="Arial"/>
            <w:color w:val="0000FF"/>
            <w:sz w:val="24"/>
            <w:szCs w:val="24"/>
            <w:u w:val="single"/>
          </w:rPr>
          <w:t>https://www.fda.gov/emergency-preparedness-and-response/mcm-legal-regulatory-and-policy-framework/emergency-use-authorization</w:t>
        </w:r>
      </w:hyperlink>
      <w:r w:rsidRPr="00C1646B">
        <w:rPr>
          <w:rFonts w:ascii="Arial" w:hAnsi="Arial" w:cs="Arial"/>
          <w:sz w:val="24"/>
          <w:szCs w:val="24"/>
        </w:rPr>
        <w:t>.</w:t>
      </w:r>
    </w:p>
    <w:p w14:paraId="62CAF4D4" w14:textId="77777777" w:rsidR="00C1646B" w:rsidRPr="00C1646B" w:rsidRDefault="00C1646B" w:rsidP="00755975">
      <w:pPr>
        <w:keepLines/>
        <w:rPr>
          <w:rFonts w:ascii="Arial" w:hAnsi="Arial" w:cs="Arial"/>
          <w:sz w:val="24"/>
          <w:szCs w:val="24"/>
        </w:rPr>
      </w:pPr>
    </w:p>
    <w:p w14:paraId="1F1F427B" w14:textId="77777777" w:rsidR="00C1646B" w:rsidRPr="00C1646B" w:rsidRDefault="00C1646B" w:rsidP="00755975">
      <w:pPr>
        <w:keepNext/>
        <w:keepLines/>
        <w:rPr>
          <w:rFonts w:ascii="Arial" w:hAnsi="Arial" w:cs="Arial"/>
          <w:b/>
          <w:sz w:val="24"/>
          <w:szCs w:val="24"/>
        </w:rPr>
      </w:pPr>
      <w:r w:rsidRPr="00C1646B">
        <w:rPr>
          <w:rFonts w:ascii="Arial" w:hAnsi="Arial" w:cs="Arial"/>
          <w:b/>
          <w:sz w:val="24"/>
          <w:szCs w:val="24"/>
        </w:rPr>
        <w:t>The Countermeasures Injury Compensation Program</w:t>
      </w:r>
    </w:p>
    <w:p w14:paraId="0D463DE1" w14:textId="77777777" w:rsidR="00C1646B" w:rsidRPr="00C1646B" w:rsidRDefault="00C1646B" w:rsidP="00755975">
      <w:pPr>
        <w:keepNext/>
        <w:keepLines/>
        <w:rPr>
          <w:rFonts w:ascii="Arial" w:hAnsi="Arial" w:cs="Arial"/>
          <w:b/>
          <w:sz w:val="24"/>
          <w:szCs w:val="24"/>
        </w:rPr>
      </w:pPr>
    </w:p>
    <w:p w14:paraId="5AC0A85E" w14:textId="77777777" w:rsidR="00C1646B" w:rsidRPr="00C1646B" w:rsidRDefault="00C1646B" w:rsidP="00755975">
      <w:pPr>
        <w:keepNext/>
        <w:keepLines/>
        <w:rPr>
          <w:rFonts w:ascii="Arial" w:hAnsi="Arial" w:cs="Arial"/>
          <w:sz w:val="24"/>
          <w:szCs w:val="24"/>
        </w:rPr>
      </w:pPr>
      <w:r w:rsidRPr="00C1646B">
        <w:rPr>
          <w:rFonts w:ascii="Arial" w:hAnsi="Arial" w:cs="Arial"/>
          <w:sz w:val="24"/>
          <w:szCs w:val="24"/>
        </w:rPr>
        <w:t xml:space="preserve">The Countermeasures Injury Compensation Program (CICP) is a federal program that has been created to help pay for related costs of medical care and other specific expenses to compensate people injured after use of certain medical countermeasures. Medical countermeasures are specific vaccines, medications, devices, or other items used to prevent, diagnose, or treat the public during a public health emergency or a security threat. For more information about CICP regarding the </w:t>
      </w:r>
      <w:r w:rsidRPr="00C1646B">
        <w:rPr>
          <w:rFonts w:ascii="Arial" w:eastAsia="Arial" w:hAnsi="Arial" w:cs="Arial"/>
          <w:bCs/>
          <w:sz w:val="24"/>
          <w:szCs w:val="24"/>
        </w:rPr>
        <w:t>Pfizer</w:t>
      </w:r>
      <w:r w:rsidRPr="00C1646B">
        <w:rPr>
          <w:rFonts w:ascii="Arial" w:hAnsi="Arial" w:cs="Arial"/>
          <w:bCs/>
          <w:sz w:val="24"/>
          <w:szCs w:val="24"/>
        </w:rPr>
        <w:noBreakHyphen/>
      </w:r>
      <w:r w:rsidRPr="00C1646B">
        <w:rPr>
          <w:rFonts w:ascii="Arial" w:eastAsia="Arial" w:hAnsi="Arial" w:cs="Arial"/>
          <w:sz w:val="24"/>
          <w:szCs w:val="24"/>
        </w:rPr>
        <w:t>BioNTech</w:t>
      </w:r>
      <w:r w:rsidRPr="00C1646B">
        <w:rPr>
          <w:rFonts w:ascii="Arial" w:eastAsia="Arial" w:hAnsi="Arial" w:cs="Arial"/>
          <w:bCs/>
          <w:sz w:val="24"/>
          <w:szCs w:val="24"/>
        </w:rPr>
        <w:t xml:space="preserve"> COVID-19 Vaccine</w:t>
      </w:r>
      <w:r w:rsidRPr="00C1646B">
        <w:rPr>
          <w:rFonts w:ascii="Arial" w:hAnsi="Arial" w:cs="Arial"/>
          <w:sz w:val="24"/>
          <w:szCs w:val="24"/>
        </w:rPr>
        <w:t xml:space="preserve"> used to prevent COVID-19, visit </w:t>
      </w:r>
      <w:hyperlink r:id="rId27" w:history="1">
        <w:r w:rsidRPr="00C1646B">
          <w:rPr>
            <w:rFonts w:ascii="Arial" w:hAnsi="Arial" w:cs="Arial"/>
            <w:color w:val="0000FF"/>
            <w:sz w:val="24"/>
            <w:szCs w:val="24"/>
            <w:u w:val="single"/>
          </w:rPr>
          <w:t>www.hrsa.gov/cicp</w:t>
        </w:r>
      </w:hyperlink>
      <w:r w:rsidRPr="00C1646B">
        <w:rPr>
          <w:rFonts w:ascii="Arial" w:hAnsi="Arial" w:cs="Arial"/>
          <w:sz w:val="24"/>
          <w:szCs w:val="24"/>
        </w:rPr>
        <w:t xml:space="preserve">, email </w:t>
      </w:r>
      <w:hyperlink r:id="rId28" w:history="1">
        <w:r w:rsidRPr="00C1646B">
          <w:rPr>
            <w:rFonts w:ascii="Arial" w:hAnsi="Arial" w:cs="Arial"/>
            <w:color w:val="0000FF"/>
            <w:sz w:val="24"/>
            <w:szCs w:val="24"/>
            <w:u w:val="single"/>
          </w:rPr>
          <w:t>cicp@hrsa.gov</w:t>
        </w:r>
      </w:hyperlink>
      <w:r w:rsidRPr="00C1646B">
        <w:rPr>
          <w:rFonts w:ascii="Arial" w:hAnsi="Arial" w:cs="Arial"/>
          <w:sz w:val="24"/>
          <w:szCs w:val="24"/>
        </w:rPr>
        <w:t>, or call: 1-855-266-2427.</w:t>
      </w:r>
    </w:p>
    <w:p w14:paraId="2C0810DD" w14:textId="77777777" w:rsidR="00C1646B" w:rsidRPr="00C1646B" w:rsidRDefault="00C1646B" w:rsidP="00A169DF">
      <w:pPr>
        <w:rPr>
          <w:rFonts w:ascii="Arial" w:hAnsi="Arial" w:cs="Arial"/>
          <w:sz w:val="24"/>
          <w:szCs w:val="24"/>
        </w:rPr>
      </w:pPr>
    </w:p>
    <w:p w14:paraId="4C7BCBA5" w14:textId="77777777" w:rsidR="00C1646B" w:rsidRPr="00C1646B" w:rsidRDefault="00C1646B" w:rsidP="00A169DF">
      <w:pPr>
        <w:rPr>
          <w:rFonts w:ascii="Arial" w:hAnsi="Arial" w:cs="Arial"/>
          <w:sz w:val="24"/>
          <w:szCs w:val="24"/>
        </w:rPr>
      </w:pPr>
    </w:p>
    <w:p w14:paraId="2C31E74C" w14:textId="67BDD98E" w:rsidR="006A71D5" w:rsidRPr="006A71D5" w:rsidRDefault="00245115" w:rsidP="00A169DF">
      <w:pPr>
        <w:keepNext/>
        <w:rPr>
          <w:rFonts w:ascii="Arial" w:hAnsi="Arial" w:cs="Arial"/>
          <w:sz w:val="24"/>
          <w:szCs w:val="24"/>
        </w:rPr>
      </w:pPr>
      <w:r>
        <w:rPr>
          <w:noProof/>
          <w:lang w:eastAsia="zh-CN" w:bidi="th-TH"/>
        </w:rPr>
        <w:lastRenderedPageBreak/>
        <w:drawing>
          <wp:inline distT="0" distB="0" distL="0" distR="0" wp14:anchorId="2B8C73FD" wp14:editId="464A6C41">
            <wp:extent cx="1243584" cy="513669"/>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346289" cy="556092"/>
                    </a:xfrm>
                    <a:prstGeom prst="rect">
                      <a:avLst/>
                    </a:prstGeom>
                    <a:noFill/>
                    <a:ln>
                      <a:noFill/>
                    </a:ln>
                  </pic:spPr>
                </pic:pic>
              </a:graphicData>
            </a:graphic>
          </wp:inline>
        </w:drawing>
      </w:r>
    </w:p>
    <w:p w14:paraId="118316B2" w14:textId="77777777" w:rsidR="006A71D5" w:rsidRPr="006A71D5" w:rsidRDefault="006A71D5" w:rsidP="00A169DF">
      <w:pPr>
        <w:keepNext/>
        <w:rPr>
          <w:rFonts w:ascii="Arial" w:hAnsi="Arial" w:cs="Arial"/>
          <w:sz w:val="24"/>
          <w:szCs w:val="24"/>
        </w:rPr>
      </w:pPr>
      <w:r w:rsidRPr="006A71D5">
        <w:rPr>
          <w:rFonts w:ascii="Arial" w:hAnsi="Arial" w:cs="Arial"/>
          <w:sz w:val="24"/>
          <w:szCs w:val="24"/>
        </w:rPr>
        <w:t>Manufactured by</w:t>
      </w:r>
    </w:p>
    <w:p w14:paraId="6D0A5419" w14:textId="77777777" w:rsidR="006A71D5" w:rsidRPr="006A71D5" w:rsidRDefault="006A71D5" w:rsidP="00A169DF">
      <w:pPr>
        <w:keepNext/>
        <w:rPr>
          <w:rFonts w:ascii="Arial" w:hAnsi="Arial" w:cs="Arial"/>
          <w:sz w:val="24"/>
          <w:szCs w:val="24"/>
        </w:rPr>
      </w:pPr>
      <w:r w:rsidRPr="006A71D5">
        <w:rPr>
          <w:rFonts w:ascii="Arial" w:hAnsi="Arial" w:cs="Arial"/>
          <w:sz w:val="24"/>
          <w:szCs w:val="24"/>
        </w:rPr>
        <w:t xml:space="preserve">Pfizer Inc., New York, NY 10017 </w:t>
      </w:r>
    </w:p>
    <w:p w14:paraId="40492E14" w14:textId="77777777" w:rsidR="006A71D5" w:rsidRPr="006A71D5" w:rsidRDefault="006A71D5" w:rsidP="00A169DF">
      <w:pPr>
        <w:keepNext/>
        <w:rPr>
          <w:rFonts w:ascii="Arial" w:hAnsi="Arial" w:cs="Arial"/>
          <w:sz w:val="24"/>
          <w:szCs w:val="24"/>
        </w:rPr>
      </w:pPr>
    </w:p>
    <w:p w14:paraId="52799DCA" w14:textId="77777777" w:rsidR="006A71D5" w:rsidRPr="006A71D5" w:rsidRDefault="006A71D5" w:rsidP="00755975">
      <w:pPr>
        <w:keepNext/>
        <w:rPr>
          <w:rFonts w:ascii="Arial" w:hAnsi="Arial" w:cs="Arial"/>
          <w:sz w:val="24"/>
          <w:szCs w:val="24"/>
        </w:rPr>
      </w:pPr>
      <w:r w:rsidRPr="006A71D5">
        <w:rPr>
          <w:rFonts w:ascii="Calibri" w:hAnsi="Calibri" w:cs="Arial"/>
          <w:noProof/>
          <w:sz w:val="22"/>
          <w:szCs w:val="22"/>
          <w:lang w:eastAsia="zh-CN" w:bidi="th-TH"/>
        </w:rPr>
        <w:drawing>
          <wp:inline distT="0" distB="0" distL="0" distR="0" wp14:anchorId="1A26B14A" wp14:editId="596C1F73">
            <wp:extent cx="1321811" cy="145745"/>
            <wp:effectExtent l="0" t="0" r="0" b="698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30">
                      <a:extLst>
                        <a:ext uri="{28A0092B-C50C-407E-A947-70E740481C1C}">
                          <a14:useLocalDpi xmlns:a14="http://schemas.microsoft.com/office/drawing/2010/main" val="0"/>
                        </a:ext>
                      </a:extLst>
                    </a:blip>
                    <a:stretch>
                      <a:fillRect/>
                    </a:stretch>
                  </pic:blipFill>
                  <pic:spPr>
                    <a:xfrm>
                      <a:off x="0" y="0"/>
                      <a:ext cx="1321811" cy="145745"/>
                    </a:xfrm>
                    <a:prstGeom prst="rect">
                      <a:avLst/>
                    </a:prstGeom>
                  </pic:spPr>
                </pic:pic>
              </a:graphicData>
            </a:graphic>
          </wp:inline>
        </w:drawing>
      </w:r>
    </w:p>
    <w:p w14:paraId="1EA73723" w14:textId="77777777" w:rsidR="006A71D5" w:rsidRPr="006A71D5" w:rsidRDefault="006A71D5" w:rsidP="00755975">
      <w:pPr>
        <w:keepNext/>
        <w:rPr>
          <w:rFonts w:ascii="Arial" w:hAnsi="Arial" w:cs="Arial"/>
          <w:sz w:val="24"/>
          <w:szCs w:val="24"/>
        </w:rPr>
      </w:pPr>
      <w:r w:rsidRPr="006A71D5">
        <w:rPr>
          <w:rFonts w:ascii="Arial" w:hAnsi="Arial" w:cs="Arial"/>
          <w:sz w:val="24"/>
          <w:szCs w:val="24"/>
        </w:rPr>
        <w:t>Manufactured for</w:t>
      </w:r>
    </w:p>
    <w:p w14:paraId="0FFAEAA5" w14:textId="77777777" w:rsidR="006A71D5" w:rsidRPr="006A71D5" w:rsidRDefault="006A71D5" w:rsidP="00755975">
      <w:pPr>
        <w:keepNext/>
        <w:rPr>
          <w:rFonts w:ascii="Arial" w:hAnsi="Arial" w:cs="Arial"/>
          <w:sz w:val="24"/>
          <w:szCs w:val="24"/>
        </w:rPr>
      </w:pPr>
      <w:r w:rsidRPr="006A71D5">
        <w:rPr>
          <w:rFonts w:ascii="Arial" w:hAnsi="Arial" w:cs="Arial"/>
          <w:sz w:val="24"/>
          <w:szCs w:val="24"/>
        </w:rPr>
        <w:t xml:space="preserve">BioNTech Manufacturing GmbH </w:t>
      </w:r>
    </w:p>
    <w:p w14:paraId="280886DF" w14:textId="77777777" w:rsidR="006A71D5" w:rsidRPr="006A71D5" w:rsidRDefault="006A71D5" w:rsidP="00755975">
      <w:pPr>
        <w:keepNext/>
        <w:rPr>
          <w:rFonts w:ascii="Arial" w:hAnsi="Arial" w:cs="Arial"/>
          <w:sz w:val="24"/>
          <w:szCs w:val="24"/>
        </w:rPr>
      </w:pPr>
      <w:r w:rsidRPr="006A71D5">
        <w:rPr>
          <w:rFonts w:ascii="Arial" w:hAnsi="Arial" w:cs="Arial"/>
          <w:sz w:val="24"/>
          <w:szCs w:val="24"/>
        </w:rPr>
        <w:t>An der Goldgrube 12</w:t>
      </w:r>
    </w:p>
    <w:p w14:paraId="6A2AE510" w14:textId="509B9F80" w:rsidR="006A71D5" w:rsidRPr="006A71D5" w:rsidRDefault="006A71D5" w:rsidP="00755975">
      <w:pPr>
        <w:rPr>
          <w:rFonts w:ascii="Arial" w:hAnsi="Arial" w:cs="Arial"/>
          <w:sz w:val="24"/>
          <w:szCs w:val="24"/>
        </w:rPr>
      </w:pPr>
      <w:r w:rsidRPr="006A71D5">
        <w:rPr>
          <w:rFonts w:ascii="Arial" w:hAnsi="Arial" w:cs="Arial"/>
          <w:sz w:val="24"/>
          <w:szCs w:val="24"/>
        </w:rPr>
        <w:t>55131 Mainz, Germany</w:t>
      </w:r>
    </w:p>
    <w:p w14:paraId="16F40E30" w14:textId="77777777" w:rsidR="00C04BD2" w:rsidRPr="006A71D5" w:rsidRDefault="00C04BD2" w:rsidP="00755975">
      <w:pPr>
        <w:rPr>
          <w:rFonts w:ascii="Arial" w:hAnsi="Arial" w:cs="Arial"/>
          <w:sz w:val="24"/>
          <w:szCs w:val="24"/>
        </w:rPr>
      </w:pPr>
    </w:p>
    <w:p w14:paraId="16E21029" w14:textId="7D358AA7" w:rsidR="006A71D5" w:rsidRPr="006A71D5" w:rsidRDefault="006A71D5" w:rsidP="00755975">
      <w:pPr>
        <w:keepNext/>
        <w:rPr>
          <w:rFonts w:ascii="Arial" w:hAnsi="Arial" w:cs="Arial"/>
          <w:sz w:val="24"/>
          <w:szCs w:val="24"/>
        </w:rPr>
      </w:pPr>
      <w:r w:rsidRPr="006A71D5">
        <w:rPr>
          <w:rFonts w:ascii="Arial" w:hAnsi="Arial" w:cs="Arial"/>
          <w:sz w:val="24"/>
          <w:szCs w:val="24"/>
        </w:rPr>
        <w:t>LAB-1450-</w:t>
      </w:r>
      <w:r w:rsidR="00784425">
        <w:rPr>
          <w:rFonts w:ascii="Arial" w:hAnsi="Arial" w:cs="Arial"/>
          <w:sz w:val="24"/>
          <w:szCs w:val="24"/>
        </w:rPr>
        <w:t>7.</w:t>
      </w:r>
      <w:del w:id="14" w:author="Author">
        <w:r w:rsidR="00784425" w:rsidDel="00832D73">
          <w:rPr>
            <w:rFonts w:ascii="Arial" w:hAnsi="Arial" w:cs="Arial"/>
            <w:sz w:val="24"/>
            <w:szCs w:val="24"/>
          </w:rPr>
          <w:delText>0</w:delText>
        </w:r>
      </w:del>
      <w:ins w:id="15" w:author="Author">
        <w:r w:rsidR="00832D73">
          <w:rPr>
            <w:rFonts w:ascii="Arial" w:hAnsi="Arial" w:cs="Arial"/>
            <w:sz w:val="24"/>
            <w:szCs w:val="24"/>
          </w:rPr>
          <w:t>1</w:t>
        </w:r>
        <w:r w:rsidR="00D15F5A">
          <w:rPr>
            <w:rFonts w:ascii="Arial" w:hAnsi="Arial" w:cs="Arial"/>
            <w:sz w:val="24"/>
            <w:szCs w:val="24"/>
          </w:rPr>
          <w:t>a</w:t>
        </w:r>
      </w:ins>
    </w:p>
    <w:p w14:paraId="0BEBCC89" w14:textId="77777777" w:rsidR="00C04BD2" w:rsidRPr="006A71D5" w:rsidRDefault="00C04BD2" w:rsidP="00755975">
      <w:pPr>
        <w:keepNext/>
        <w:rPr>
          <w:rFonts w:ascii="Arial" w:hAnsi="Arial" w:cs="Arial"/>
          <w:sz w:val="24"/>
          <w:szCs w:val="24"/>
        </w:rPr>
      </w:pPr>
    </w:p>
    <w:p w14:paraId="09BF7CC8" w14:textId="05840DF5" w:rsidR="006A71D5" w:rsidRPr="006A71D5" w:rsidRDefault="006A71D5" w:rsidP="00755975">
      <w:pPr>
        <w:rPr>
          <w:rFonts w:ascii="Arial" w:hAnsi="Arial" w:cs="Arial"/>
          <w:sz w:val="24"/>
          <w:szCs w:val="24"/>
        </w:rPr>
      </w:pPr>
      <w:r w:rsidRPr="006A71D5">
        <w:rPr>
          <w:rFonts w:ascii="Arial" w:hAnsi="Arial" w:cs="Arial"/>
          <w:sz w:val="24"/>
          <w:szCs w:val="24"/>
        </w:rPr>
        <w:t xml:space="preserve">Revised: </w:t>
      </w:r>
      <w:ins w:id="16" w:author="Author">
        <w:r w:rsidR="00832D73">
          <w:rPr>
            <w:rFonts w:ascii="Arial" w:hAnsi="Arial" w:cs="Arial"/>
            <w:sz w:val="24"/>
            <w:szCs w:val="24"/>
          </w:rPr>
          <w:t xml:space="preserve">XX Month </w:t>
        </w:r>
      </w:ins>
      <w:del w:id="17" w:author="Author">
        <w:r w:rsidR="00495D6C" w:rsidDel="00832D73">
          <w:rPr>
            <w:rFonts w:ascii="Arial" w:hAnsi="Arial" w:cs="Arial"/>
            <w:sz w:val="24"/>
            <w:szCs w:val="24"/>
          </w:rPr>
          <w:delText>06 April</w:delText>
        </w:r>
        <w:r w:rsidR="00217325" w:rsidDel="00832D73">
          <w:rPr>
            <w:rFonts w:ascii="Arial" w:hAnsi="Arial" w:cs="Arial"/>
            <w:sz w:val="24"/>
            <w:szCs w:val="24"/>
          </w:rPr>
          <w:delText xml:space="preserve"> </w:delText>
        </w:r>
      </w:del>
      <w:r w:rsidR="00217325">
        <w:rPr>
          <w:rFonts w:ascii="Arial" w:hAnsi="Arial" w:cs="Arial"/>
          <w:sz w:val="24"/>
          <w:szCs w:val="24"/>
        </w:rPr>
        <w:t>2021</w:t>
      </w:r>
    </w:p>
    <w:p w14:paraId="1222CA1E" w14:textId="77777777" w:rsidR="006A71D5" w:rsidRPr="006A71D5" w:rsidRDefault="006A71D5" w:rsidP="00755975">
      <w:pPr>
        <w:rPr>
          <w:rFonts w:ascii="Arial" w:hAnsi="Arial" w:cs="Arial"/>
          <w:sz w:val="24"/>
          <w:szCs w:val="24"/>
        </w:rPr>
      </w:pPr>
    </w:p>
    <w:p w14:paraId="22697F55" w14:textId="4F2582F5" w:rsidR="006A71D5" w:rsidRPr="006A71D5" w:rsidDel="0030478E" w:rsidRDefault="006A71D5" w:rsidP="00755975">
      <w:pPr>
        <w:jc w:val="center"/>
        <w:rPr>
          <w:rFonts w:ascii="Arial" w:hAnsi="Arial" w:cs="Arial"/>
          <w:sz w:val="24"/>
          <w:szCs w:val="24"/>
        </w:rPr>
      </w:pPr>
      <w:r w:rsidRPr="006A71D5" w:rsidDel="0030478E">
        <w:rPr>
          <w:rFonts w:ascii="Arial" w:hAnsi="Arial" w:cs="Arial"/>
          <w:sz w:val="24"/>
          <w:szCs w:val="24"/>
        </w:rPr>
        <w:t>END SHORT VERSION FACT SHEET</w:t>
      </w:r>
    </w:p>
    <w:p w14:paraId="444694EE" w14:textId="2BB389DE" w:rsidR="006A71D5" w:rsidRPr="006A71D5" w:rsidDel="0030478E" w:rsidRDefault="006A71D5" w:rsidP="00755975">
      <w:pPr>
        <w:jc w:val="center"/>
        <w:rPr>
          <w:rFonts w:ascii="Arial" w:hAnsi="Arial" w:cs="Arial"/>
          <w:sz w:val="24"/>
          <w:szCs w:val="24"/>
        </w:rPr>
      </w:pPr>
      <w:r w:rsidRPr="006A71D5" w:rsidDel="0030478E">
        <w:rPr>
          <w:rFonts w:ascii="Arial" w:hAnsi="Arial" w:cs="Arial"/>
          <w:sz w:val="24"/>
          <w:szCs w:val="24"/>
        </w:rPr>
        <w:t xml:space="preserve">Long Version (Full EUA Prescribing Information) Begins On Next Page </w:t>
      </w:r>
    </w:p>
    <w:p w14:paraId="66007AE1" w14:textId="7FADFBCE" w:rsidR="002F0FA4" w:rsidRDefault="002F0FA4" w:rsidP="00755975">
      <w:pPr>
        <w:rPr>
          <w:rFonts w:eastAsia="Times New Roman"/>
          <w:b/>
          <w:bCs/>
          <w:color w:val="000000"/>
          <w:sz w:val="16"/>
        </w:rPr>
      </w:pPr>
      <w:r>
        <w:rPr>
          <w:rFonts w:eastAsia="Times New Roman"/>
          <w:b/>
          <w:bCs/>
          <w:color w:val="000000"/>
          <w:sz w:val="16"/>
        </w:rPr>
        <w:br w:type="page"/>
      </w:r>
    </w:p>
    <w:p w14:paraId="06DA316E" w14:textId="77777777" w:rsidR="00301806" w:rsidRDefault="00301806" w:rsidP="00755975">
      <w:pPr>
        <w:shd w:val="clear" w:color="auto" w:fill="FFFFFF"/>
        <w:tabs>
          <w:tab w:val="left" w:pos="900"/>
        </w:tabs>
        <w:spacing w:before="60" w:after="60"/>
        <w:rPr>
          <w:rFonts w:eastAsia="Times New Roman"/>
          <w:b/>
          <w:bCs/>
          <w:color w:val="000000"/>
          <w:sz w:val="16"/>
        </w:rPr>
        <w:sectPr w:rsidR="00301806" w:rsidSect="007F42C0">
          <w:footerReference w:type="even" r:id="rId31"/>
          <w:footerReference w:type="default" r:id="rId32"/>
          <w:footerReference w:type="first" r:id="rId33"/>
          <w:pgSz w:w="12240" w:h="15840" w:code="1"/>
          <w:pgMar w:top="1411" w:right="1685" w:bottom="965" w:left="1685" w:header="720" w:footer="720" w:gutter="0"/>
          <w:paperSrc w:first="15" w:other="15"/>
          <w:cols w:space="720"/>
          <w:titlePg/>
          <w:docGrid w:linePitch="272"/>
        </w:sectPr>
      </w:pPr>
    </w:p>
    <w:p w14:paraId="1CF0C506" w14:textId="74E08FFB" w:rsidR="00D22A25" w:rsidRDefault="008137BB" w:rsidP="00755975">
      <w:pPr>
        <w:shd w:val="clear" w:color="auto" w:fill="FFFFFF"/>
        <w:tabs>
          <w:tab w:val="left" w:pos="900"/>
        </w:tabs>
        <w:spacing w:before="60" w:after="60"/>
        <w:rPr>
          <w:rFonts w:eastAsia="Times New Roman"/>
          <w:b/>
          <w:bCs/>
          <w:color w:val="000000"/>
          <w:sz w:val="16"/>
        </w:rPr>
      </w:pPr>
      <w:r>
        <w:rPr>
          <w:noProof/>
          <w:lang w:eastAsia="zh-CN" w:bidi="th-TH"/>
        </w:rPr>
        <w:lastRenderedPageBreak/>
        <mc:AlternateContent>
          <mc:Choice Requires="wps">
            <w:drawing>
              <wp:anchor distT="4294967294" distB="4294967294" distL="114300" distR="114300" simplePos="0" relativeHeight="251658240" behindDoc="0" locked="0" layoutInCell="1" allowOverlap="1" wp14:anchorId="037DD456" wp14:editId="6FC68A5B">
                <wp:simplePos x="0" y="0"/>
                <wp:positionH relativeFrom="column">
                  <wp:posOffset>32689</wp:posOffset>
                </wp:positionH>
                <wp:positionV relativeFrom="paragraph">
                  <wp:posOffset>65405</wp:posOffset>
                </wp:positionV>
                <wp:extent cx="6908800" cy="0"/>
                <wp:effectExtent l="0" t="0" r="0" b="0"/>
                <wp:wrapNone/>
                <wp:docPr id="1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908800" cy="0"/>
                        </a:xfrm>
                        <a:prstGeom prst="line">
                          <a:avLst/>
                        </a:prstGeom>
                        <a:noFill/>
                        <a:ln w="19050"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1DAEA14B" id="Straight Connector 1"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2.55pt,5.15pt" to="546.5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" strokeweight="1.5pt">
                <o:lock v:ext="edit" shapetype="f"/>
              </v:line>
            </w:pict>
          </mc:Fallback>
        </mc:AlternateContent>
      </w:r>
    </w:p>
    <w:p w14:paraId="5BC33E23" w14:textId="6399A129" w:rsidR="00202457" w:rsidRPr="006E54A9" w:rsidRDefault="00AE5A28" w:rsidP="00755975">
      <w:pPr>
        <w:rPr>
          <w:b/>
          <w:bCs/>
          <w:sz w:val="24"/>
          <w:szCs w:val="24"/>
        </w:rPr>
      </w:pPr>
      <w:r w:rsidRPr="006E54A9">
        <w:rPr>
          <w:b/>
          <w:bCs/>
          <w:sz w:val="24"/>
          <w:szCs w:val="24"/>
        </w:rPr>
        <w:t xml:space="preserve">FULL </w:t>
      </w:r>
      <w:r w:rsidR="00202457" w:rsidRPr="006E54A9">
        <w:rPr>
          <w:b/>
          <w:bCs/>
          <w:sz w:val="24"/>
          <w:szCs w:val="24"/>
        </w:rPr>
        <w:t>EMERGENCY USE AUTHORIZATION</w:t>
      </w:r>
      <w:r w:rsidR="00E928EE" w:rsidRPr="006E54A9">
        <w:rPr>
          <w:b/>
          <w:bCs/>
          <w:sz w:val="24"/>
          <w:szCs w:val="24"/>
        </w:rPr>
        <w:t> </w:t>
      </w:r>
      <w:r w:rsidR="00202457" w:rsidRPr="006E54A9">
        <w:rPr>
          <w:b/>
          <w:bCs/>
          <w:sz w:val="24"/>
          <w:szCs w:val="24"/>
        </w:rPr>
        <w:t>(EUA) PRESCRIBING INFORMATION</w:t>
      </w:r>
    </w:p>
    <w:p w14:paraId="6C339F13" w14:textId="77777777" w:rsidR="00202457" w:rsidRPr="006E54A9" w:rsidRDefault="00202457" w:rsidP="00755975">
      <w:pPr>
        <w:rPr>
          <w:b/>
          <w:bCs/>
          <w:sz w:val="24"/>
          <w:szCs w:val="24"/>
        </w:rPr>
      </w:pPr>
    </w:p>
    <w:p w14:paraId="136A9E5B" w14:textId="77777777" w:rsidR="00202457" w:rsidRPr="006E54A9" w:rsidRDefault="00202457" w:rsidP="00755975">
      <w:pPr>
        <w:rPr>
          <w:b/>
          <w:bCs/>
          <w:sz w:val="24"/>
          <w:szCs w:val="24"/>
        </w:rPr>
      </w:pPr>
      <w:r w:rsidRPr="006E54A9">
        <w:rPr>
          <w:b/>
          <w:bCs/>
          <w:sz w:val="24"/>
          <w:szCs w:val="24"/>
        </w:rPr>
        <w:t>PFIZER-BIONTECH COVID-19 VACCINE</w:t>
      </w:r>
    </w:p>
    <w:p w14:paraId="40B0301A" w14:textId="77777777" w:rsidR="00202457" w:rsidRDefault="00202457" w:rsidP="00755975">
      <w:pPr>
        <w:shd w:val="clear" w:color="auto" w:fill="FFFFFF"/>
        <w:tabs>
          <w:tab w:val="left" w:pos="900"/>
        </w:tabs>
        <w:spacing w:before="60" w:after="60"/>
        <w:rPr>
          <w:rFonts w:eastAsia="Times New Roman"/>
          <w:b/>
          <w:bCs/>
          <w:color w:val="000000"/>
          <w:sz w:val="16"/>
        </w:rPr>
      </w:pPr>
    </w:p>
    <w:p w14:paraId="42322B03" w14:textId="77777777" w:rsidR="00202457" w:rsidRDefault="00202457" w:rsidP="00755975">
      <w:pPr>
        <w:shd w:val="clear" w:color="auto" w:fill="FFFFFF"/>
        <w:tabs>
          <w:tab w:val="left" w:pos="900"/>
        </w:tabs>
        <w:spacing w:before="60" w:after="60"/>
        <w:rPr>
          <w:rFonts w:eastAsia="Times New Roman"/>
          <w:b/>
          <w:bCs/>
          <w:color w:val="000000"/>
          <w:sz w:val="16"/>
        </w:rPr>
      </w:pPr>
    </w:p>
    <w:p w14:paraId="19A8FC91" w14:textId="77777777" w:rsidR="00202457" w:rsidRDefault="00202457" w:rsidP="00755975">
      <w:pPr>
        <w:shd w:val="clear" w:color="auto" w:fill="FFFFFF"/>
        <w:tabs>
          <w:tab w:val="left" w:pos="900"/>
        </w:tabs>
        <w:spacing w:before="60" w:after="60"/>
        <w:rPr>
          <w:rFonts w:eastAsia="Times New Roman"/>
          <w:b/>
          <w:bCs/>
          <w:color w:val="000000"/>
          <w:sz w:val="16"/>
        </w:rPr>
      </w:pPr>
    </w:p>
    <w:p w14:paraId="02EDFE6D" w14:textId="77777777" w:rsidR="00202457" w:rsidRPr="00177859" w:rsidRDefault="00202457" w:rsidP="00755975">
      <w:pPr>
        <w:shd w:val="clear" w:color="auto" w:fill="FFFFFF"/>
        <w:tabs>
          <w:tab w:val="left" w:pos="900"/>
        </w:tabs>
        <w:spacing w:before="60" w:after="60"/>
        <w:rPr>
          <w:rFonts w:eastAsia="Times New Roman"/>
          <w:b/>
          <w:bCs/>
          <w:color w:val="000000"/>
          <w:sz w:val="16"/>
        </w:rPr>
      </w:pPr>
    </w:p>
    <w:p w14:paraId="7F465477" w14:textId="77777777" w:rsidR="00D22A25" w:rsidRPr="00177859" w:rsidRDefault="00D22A25" w:rsidP="00755975">
      <w:pPr>
        <w:shd w:val="clear" w:color="auto" w:fill="FFFFFF"/>
        <w:tabs>
          <w:tab w:val="left" w:pos="900"/>
        </w:tabs>
        <w:spacing w:before="60" w:after="60"/>
        <w:rPr>
          <w:rFonts w:eastAsia="Times New Roman"/>
          <w:b/>
          <w:bCs/>
          <w:color w:val="000000"/>
          <w:sz w:val="16"/>
        </w:rPr>
      </w:pPr>
    </w:p>
    <w:p w14:paraId="48235444" w14:textId="77777777" w:rsidR="00C14C4D" w:rsidRDefault="00C14C4D" w:rsidP="00755975">
      <w:pPr>
        <w:shd w:val="clear" w:color="auto" w:fill="FFFFFF"/>
        <w:tabs>
          <w:tab w:val="left" w:pos="900"/>
        </w:tabs>
        <w:spacing w:before="60" w:after="60"/>
        <w:rPr>
          <w:rFonts w:eastAsia="Times New Roman"/>
          <w:b/>
          <w:bCs/>
          <w:color w:val="000000"/>
          <w:sz w:val="16"/>
        </w:rPr>
      </w:pPr>
    </w:p>
    <w:p w14:paraId="0E648900" w14:textId="77777777" w:rsidR="00C911BB" w:rsidRDefault="00C911BB" w:rsidP="00755975">
      <w:pPr>
        <w:shd w:val="clear" w:color="auto" w:fill="FFFFFF"/>
        <w:tabs>
          <w:tab w:val="left" w:pos="900"/>
        </w:tabs>
        <w:spacing w:before="60" w:after="60"/>
        <w:rPr>
          <w:rFonts w:eastAsia="Times New Roman"/>
          <w:b/>
          <w:bCs/>
          <w:color w:val="000000"/>
          <w:sz w:val="16"/>
        </w:rPr>
      </w:pPr>
    </w:p>
    <w:p w14:paraId="41E885BD" w14:textId="77777777" w:rsidR="00C911BB" w:rsidRPr="00177859" w:rsidRDefault="00C911BB" w:rsidP="00755975">
      <w:pPr>
        <w:shd w:val="clear" w:color="auto" w:fill="FFFFFF"/>
        <w:tabs>
          <w:tab w:val="left" w:pos="900"/>
        </w:tabs>
        <w:spacing w:before="60" w:after="60"/>
        <w:rPr>
          <w:rFonts w:eastAsia="Times New Roman"/>
          <w:b/>
          <w:bCs/>
          <w:color w:val="000000"/>
          <w:sz w:val="16"/>
        </w:rPr>
        <w:sectPr w:rsidR="00C911BB" w:rsidRPr="00177859" w:rsidSect="009D4E74">
          <w:footerReference w:type="first" r:id="rId34"/>
          <w:pgSz w:w="12240" w:h="15840" w:code="1"/>
          <w:pgMar w:top="720" w:right="720" w:bottom="720" w:left="720" w:header="720" w:footer="720" w:gutter="0"/>
          <w:paperSrc w:first="15" w:other="15"/>
          <w:cols w:num="2" w:space="720" w:equalWidth="0">
            <w:col w:w="5040" w:space="720"/>
            <w:col w:w="5040"/>
          </w:cols>
          <w:docGrid w:linePitch="272"/>
        </w:sectPr>
      </w:pPr>
    </w:p>
    <w:p w14:paraId="105F7B1B" w14:textId="77777777" w:rsidR="00EE214A" w:rsidRPr="006E54A9" w:rsidRDefault="00EE214A" w:rsidP="00755975">
      <w:pPr>
        <w:rPr>
          <w:b/>
          <w:bCs/>
        </w:rPr>
      </w:pPr>
    </w:p>
    <w:p w14:paraId="0A2859E0" w14:textId="6E9D0EB6" w:rsidR="00D22A25" w:rsidRPr="006E54A9" w:rsidRDefault="00D22A25" w:rsidP="00755975">
      <w:pPr>
        <w:rPr>
          <w:b/>
          <w:bCs/>
          <w:shd w:val="clear" w:color="auto" w:fill="FFFFFF"/>
        </w:rPr>
      </w:pPr>
      <w:r w:rsidRPr="006E54A9">
        <w:rPr>
          <w:b/>
          <w:bCs/>
        </w:rPr>
        <w:t xml:space="preserve">FULL </w:t>
      </w:r>
      <w:r w:rsidR="00202457" w:rsidRPr="006E54A9">
        <w:rPr>
          <w:b/>
          <w:bCs/>
        </w:rPr>
        <w:t xml:space="preserve">EMERGENCY USE AUTHORIZATION </w:t>
      </w:r>
      <w:r w:rsidRPr="006E54A9">
        <w:rPr>
          <w:b/>
          <w:bCs/>
        </w:rPr>
        <w:t>PRESCRIBING INFORMATION: CONTENTS</w:t>
      </w:r>
      <w:r w:rsidRPr="006E54A9">
        <w:rPr>
          <w:b/>
          <w:bCs/>
          <w:shd w:val="clear" w:color="auto" w:fill="FFFFFF"/>
        </w:rPr>
        <w:t>*</w:t>
      </w:r>
    </w:p>
    <w:p w14:paraId="490CA89D" w14:textId="77777777" w:rsidR="002436A6" w:rsidRPr="006E54A9" w:rsidRDefault="002436A6" w:rsidP="00755975">
      <w:pPr>
        <w:rPr>
          <w:b/>
          <w:bCs/>
        </w:rPr>
      </w:pPr>
    </w:p>
    <w:p w14:paraId="05AD5865" w14:textId="78D841A8" w:rsidR="00D22A25" w:rsidRPr="00177859" w:rsidRDefault="00D22A25" w:rsidP="00755975">
      <w:pPr>
        <w:shd w:val="clear" w:color="auto" w:fill="FFFFFF"/>
        <w:tabs>
          <w:tab w:val="left" w:pos="270"/>
        </w:tabs>
        <w:rPr>
          <w:rFonts w:eastAsia="Times New Roman"/>
          <w:b/>
          <w:sz w:val="16"/>
          <w:szCs w:val="16"/>
        </w:rPr>
      </w:pPr>
      <w:r w:rsidRPr="00177859">
        <w:rPr>
          <w:rFonts w:eastAsia="Times New Roman"/>
          <w:b/>
          <w:sz w:val="16"/>
          <w:szCs w:val="16"/>
        </w:rPr>
        <w:t>1</w:t>
      </w:r>
      <w:r w:rsidR="00177859">
        <w:rPr>
          <w:rFonts w:eastAsia="Times New Roman"/>
          <w:b/>
          <w:sz w:val="16"/>
          <w:szCs w:val="16"/>
        </w:rPr>
        <w:tab/>
      </w:r>
      <w:r w:rsidR="003B0904">
        <w:rPr>
          <w:rFonts w:eastAsia="Times New Roman"/>
          <w:b/>
          <w:sz w:val="16"/>
          <w:szCs w:val="16"/>
        </w:rPr>
        <w:t>AUTHORIZED USE</w:t>
      </w:r>
    </w:p>
    <w:p w14:paraId="6624C77F" w14:textId="77777777" w:rsidR="00D22A25" w:rsidRPr="00177859" w:rsidRDefault="00D22A25" w:rsidP="00755975">
      <w:pPr>
        <w:shd w:val="clear" w:color="auto" w:fill="FFFFFF"/>
        <w:tabs>
          <w:tab w:val="left" w:pos="270"/>
        </w:tabs>
        <w:rPr>
          <w:rFonts w:eastAsia="Times New Roman"/>
          <w:b/>
          <w:sz w:val="16"/>
          <w:szCs w:val="16"/>
        </w:rPr>
      </w:pPr>
      <w:r w:rsidRPr="00177859">
        <w:rPr>
          <w:rFonts w:eastAsia="Times New Roman"/>
          <w:b/>
          <w:sz w:val="16"/>
          <w:szCs w:val="16"/>
        </w:rPr>
        <w:t>2</w:t>
      </w:r>
      <w:r w:rsidR="00177859">
        <w:rPr>
          <w:rFonts w:eastAsia="Times New Roman"/>
          <w:b/>
          <w:sz w:val="16"/>
          <w:szCs w:val="16"/>
        </w:rPr>
        <w:tab/>
      </w:r>
      <w:r w:rsidRPr="00177859">
        <w:rPr>
          <w:rFonts w:eastAsia="Times New Roman"/>
          <w:b/>
          <w:sz w:val="16"/>
          <w:szCs w:val="16"/>
        </w:rPr>
        <w:t>DOSAGE AND ADMINISTRATION</w:t>
      </w:r>
    </w:p>
    <w:p w14:paraId="2C0644CE" w14:textId="77777777" w:rsidR="00D22A25" w:rsidRPr="00177859" w:rsidRDefault="00D22A25" w:rsidP="00755975">
      <w:pPr>
        <w:tabs>
          <w:tab w:val="left" w:pos="270"/>
          <w:tab w:val="left" w:pos="720"/>
        </w:tabs>
        <w:ind w:left="270"/>
        <w:rPr>
          <w:rFonts w:eastAsia="Times New Roman"/>
          <w:sz w:val="16"/>
          <w:szCs w:val="16"/>
        </w:rPr>
      </w:pPr>
      <w:r w:rsidRPr="00177859">
        <w:rPr>
          <w:rFonts w:eastAsia="Times New Roman"/>
          <w:sz w:val="16"/>
          <w:szCs w:val="16"/>
        </w:rPr>
        <w:t>2.1</w:t>
      </w:r>
      <w:r w:rsidR="00743BDD">
        <w:rPr>
          <w:rFonts w:eastAsia="Times New Roman"/>
          <w:sz w:val="16"/>
          <w:szCs w:val="16"/>
        </w:rPr>
        <w:tab/>
      </w:r>
      <w:r w:rsidR="00202457">
        <w:rPr>
          <w:rFonts w:eastAsia="Times New Roman"/>
          <w:sz w:val="16"/>
          <w:szCs w:val="16"/>
        </w:rPr>
        <w:t>Preparation for Administration</w:t>
      </w:r>
    </w:p>
    <w:p w14:paraId="078A5B5F" w14:textId="77777777" w:rsidR="00D22A25" w:rsidRDefault="00D22A25" w:rsidP="00755975">
      <w:pPr>
        <w:shd w:val="clear" w:color="auto" w:fill="FFFFFF"/>
        <w:tabs>
          <w:tab w:val="left" w:pos="270"/>
          <w:tab w:val="left" w:pos="720"/>
        </w:tabs>
        <w:ind w:left="270"/>
        <w:rPr>
          <w:rFonts w:eastAsia="Times New Roman"/>
          <w:sz w:val="16"/>
          <w:szCs w:val="16"/>
        </w:rPr>
      </w:pPr>
      <w:r w:rsidRPr="00743BDD">
        <w:rPr>
          <w:rFonts w:eastAsia="Times New Roman"/>
          <w:sz w:val="16"/>
          <w:szCs w:val="16"/>
        </w:rPr>
        <w:t>2.</w:t>
      </w:r>
      <w:r w:rsidR="00F55F8F" w:rsidRPr="00743BDD">
        <w:rPr>
          <w:rFonts w:eastAsia="Times New Roman"/>
          <w:sz w:val="16"/>
          <w:szCs w:val="16"/>
        </w:rPr>
        <w:t>2</w:t>
      </w:r>
      <w:r w:rsidR="00743BDD" w:rsidRPr="00743BDD">
        <w:rPr>
          <w:rFonts w:eastAsia="Times New Roman"/>
          <w:sz w:val="16"/>
          <w:szCs w:val="16"/>
        </w:rPr>
        <w:tab/>
      </w:r>
      <w:r w:rsidR="00202457">
        <w:rPr>
          <w:rFonts w:eastAsia="Times New Roman"/>
          <w:sz w:val="16"/>
          <w:szCs w:val="16"/>
        </w:rPr>
        <w:t>Administration Information</w:t>
      </w:r>
    </w:p>
    <w:p w14:paraId="61DFF864" w14:textId="28D59B77" w:rsidR="00202457" w:rsidRPr="00743BDD" w:rsidRDefault="00202457" w:rsidP="00755975">
      <w:pPr>
        <w:shd w:val="clear" w:color="auto" w:fill="FFFFFF"/>
        <w:tabs>
          <w:tab w:val="left" w:pos="270"/>
          <w:tab w:val="left" w:pos="720"/>
        </w:tabs>
        <w:ind w:left="720" w:hanging="450"/>
        <w:rPr>
          <w:rFonts w:eastAsia="Times New Roman"/>
          <w:sz w:val="16"/>
          <w:szCs w:val="16"/>
        </w:rPr>
      </w:pPr>
      <w:r>
        <w:rPr>
          <w:rFonts w:eastAsia="Times New Roman"/>
          <w:sz w:val="16"/>
          <w:szCs w:val="16"/>
        </w:rPr>
        <w:t xml:space="preserve">2.3 </w:t>
      </w:r>
      <w:r>
        <w:rPr>
          <w:rFonts w:eastAsia="Times New Roman"/>
          <w:sz w:val="16"/>
          <w:szCs w:val="16"/>
        </w:rPr>
        <w:tab/>
        <w:t xml:space="preserve">Vaccination Schedule for Individuals </w:t>
      </w:r>
      <w:r w:rsidR="00A45008">
        <w:rPr>
          <w:rFonts w:eastAsia="Times New Roman"/>
          <w:sz w:val="16"/>
          <w:szCs w:val="16"/>
        </w:rPr>
        <w:t>12 </w:t>
      </w:r>
      <w:r>
        <w:rPr>
          <w:rFonts w:eastAsia="Times New Roman"/>
          <w:sz w:val="16"/>
          <w:szCs w:val="16"/>
        </w:rPr>
        <w:t>Years of Age and Older</w:t>
      </w:r>
    </w:p>
    <w:p w14:paraId="68490CF6" w14:textId="77777777" w:rsidR="00D22A25" w:rsidRPr="00177859" w:rsidRDefault="00D22A25" w:rsidP="00755975">
      <w:pPr>
        <w:shd w:val="clear" w:color="auto" w:fill="FFFFFF"/>
        <w:tabs>
          <w:tab w:val="left" w:pos="270"/>
        </w:tabs>
        <w:rPr>
          <w:rFonts w:eastAsia="Times New Roman"/>
          <w:b/>
          <w:sz w:val="16"/>
          <w:szCs w:val="16"/>
        </w:rPr>
      </w:pPr>
      <w:r w:rsidRPr="00177859">
        <w:rPr>
          <w:rFonts w:eastAsia="Times New Roman"/>
          <w:b/>
          <w:sz w:val="16"/>
          <w:szCs w:val="16"/>
        </w:rPr>
        <w:t>3</w:t>
      </w:r>
      <w:r w:rsidR="00177859">
        <w:rPr>
          <w:rFonts w:eastAsia="Times New Roman"/>
          <w:b/>
          <w:sz w:val="16"/>
          <w:szCs w:val="16"/>
        </w:rPr>
        <w:tab/>
      </w:r>
      <w:r w:rsidRPr="00177859">
        <w:rPr>
          <w:rFonts w:eastAsia="Times New Roman"/>
          <w:b/>
          <w:sz w:val="16"/>
          <w:szCs w:val="16"/>
        </w:rPr>
        <w:t>DOSAGE FORMS AND STRENGTHS</w:t>
      </w:r>
    </w:p>
    <w:p w14:paraId="55832424" w14:textId="77777777" w:rsidR="00D22A25" w:rsidRPr="00177859" w:rsidRDefault="00D22A25" w:rsidP="00755975">
      <w:pPr>
        <w:shd w:val="clear" w:color="auto" w:fill="FFFFFF"/>
        <w:tabs>
          <w:tab w:val="left" w:pos="270"/>
        </w:tabs>
        <w:rPr>
          <w:rFonts w:eastAsia="Times New Roman"/>
          <w:b/>
          <w:sz w:val="16"/>
          <w:szCs w:val="16"/>
        </w:rPr>
      </w:pPr>
      <w:r w:rsidRPr="00177859">
        <w:rPr>
          <w:rFonts w:eastAsia="Times New Roman"/>
          <w:b/>
          <w:sz w:val="16"/>
          <w:szCs w:val="16"/>
        </w:rPr>
        <w:t>4</w:t>
      </w:r>
      <w:r w:rsidR="00177859">
        <w:rPr>
          <w:rFonts w:eastAsia="Times New Roman"/>
          <w:b/>
          <w:sz w:val="16"/>
          <w:szCs w:val="16"/>
        </w:rPr>
        <w:tab/>
      </w:r>
      <w:r w:rsidRPr="00177859">
        <w:rPr>
          <w:rFonts w:eastAsia="Times New Roman"/>
          <w:b/>
          <w:sz w:val="16"/>
          <w:szCs w:val="16"/>
        </w:rPr>
        <w:t>CONTRAINDICATIONS</w:t>
      </w:r>
    </w:p>
    <w:p w14:paraId="230E4CB3" w14:textId="77777777" w:rsidR="00D22A25" w:rsidRPr="00177859" w:rsidRDefault="00D22A25" w:rsidP="00755975">
      <w:pPr>
        <w:shd w:val="clear" w:color="auto" w:fill="FFFFFF"/>
        <w:tabs>
          <w:tab w:val="left" w:pos="270"/>
        </w:tabs>
        <w:rPr>
          <w:rFonts w:eastAsia="Times New Roman"/>
          <w:b/>
          <w:sz w:val="16"/>
          <w:szCs w:val="16"/>
        </w:rPr>
      </w:pPr>
      <w:r w:rsidRPr="00177859">
        <w:rPr>
          <w:rFonts w:eastAsia="Times New Roman"/>
          <w:b/>
          <w:sz w:val="16"/>
          <w:szCs w:val="16"/>
        </w:rPr>
        <w:t>5</w:t>
      </w:r>
      <w:r w:rsidR="00177859">
        <w:rPr>
          <w:rFonts w:eastAsia="Times New Roman"/>
          <w:b/>
          <w:sz w:val="16"/>
          <w:szCs w:val="16"/>
        </w:rPr>
        <w:tab/>
      </w:r>
      <w:r w:rsidRPr="00177859">
        <w:rPr>
          <w:rFonts w:eastAsia="Times New Roman"/>
          <w:b/>
          <w:sz w:val="16"/>
          <w:szCs w:val="16"/>
        </w:rPr>
        <w:t>WARNINGS AND PRECAUTIONS</w:t>
      </w:r>
    </w:p>
    <w:p w14:paraId="4A787357" w14:textId="004261B9" w:rsidR="00FC2A79" w:rsidRDefault="00D22A25" w:rsidP="00755975">
      <w:pPr>
        <w:tabs>
          <w:tab w:val="left" w:pos="270"/>
          <w:tab w:val="left" w:pos="720"/>
        </w:tabs>
        <w:ind w:left="270"/>
        <w:rPr>
          <w:rFonts w:eastAsia="Times New Roman"/>
          <w:sz w:val="16"/>
          <w:szCs w:val="16"/>
        </w:rPr>
      </w:pPr>
      <w:r w:rsidRPr="00177859">
        <w:rPr>
          <w:rFonts w:eastAsia="Times New Roman"/>
          <w:sz w:val="16"/>
          <w:szCs w:val="16"/>
        </w:rPr>
        <w:t>5.</w:t>
      </w:r>
      <w:r w:rsidR="00F55F8F" w:rsidRPr="00177859">
        <w:rPr>
          <w:rFonts w:eastAsia="Times New Roman"/>
          <w:sz w:val="16"/>
          <w:szCs w:val="16"/>
        </w:rPr>
        <w:t>1</w:t>
      </w:r>
      <w:r w:rsidR="00743BDD">
        <w:rPr>
          <w:rFonts w:eastAsia="Times New Roman"/>
          <w:sz w:val="16"/>
          <w:szCs w:val="16"/>
        </w:rPr>
        <w:tab/>
      </w:r>
      <w:r w:rsidR="00202457">
        <w:rPr>
          <w:rFonts w:eastAsia="Times New Roman"/>
          <w:sz w:val="16"/>
          <w:szCs w:val="16"/>
        </w:rPr>
        <w:t xml:space="preserve">Management of </w:t>
      </w:r>
      <w:r w:rsidR="003B0904">
        <w:rPr>
          <w:rFonts w:eastAsia="Times New Roman"/>
          <w:sz w:val="16"/>
          <w:szCs w:val="16"/>
        </w:rPr>
        <w:t xml:space="preserve">Acute </w:t>
      </w:r>
      <w:r w:rsidR="00202457">
        <w:rPr>
          <w:rFonts w:eastAsia="Times New Roman"/>
          <w:sz w:val="16"/>
          <w:szCs w:val="16"/>
        </w:rPr>
        <w:t>Allergic Reactions</w:t>
      </w:r>
      <w:r w:rsidR="009D0C48" w:rsidRPr="00743BDD">
        <w:rPr>
          <w:rFonts w:eastAsia="Times New Roman"/>
          <w:sz w:val="16"/>
          <w:szCs w:val="16"/>
        </w:rPr>
        <w:t xml:space="preserve"> </w:t>
      </w:r>
    </w:p>
    <w:p w14:paraId="002F7184" w14:textId="0DAB9FA6" w:rsidR="00202457" w:rsidRDefault="00202457" w:rsidP="00755975">
      <w:pPr>
        <w:tabs>
          <w:tab w:val="left" w:pos="270"/>
          <w:tab w:val="left" w:pos="720"/>
        </w:tabs>
        <w:ind w:left="270"/>
        <w:rPr>
          <w:rFonts w:eastAsia="Times New Roman"/>
          <w:sz w:val="16"/>
          <w:szCs w:val="16"/>
        </w:rPr>
      </w:pPr>
      <w:r>
        <w:rPr>
          <w:rFonts w:eastAsia="Times New Roman"/>
          <w:sz w:val="16"/>
          <w:szCs w:val="16"/>
        </w:rPr>
        <w:t>5.</w:t>
      </w:r>
      <w:r w:rsidR="00A9123C">
        <w:rPr>
          <w:rFonts w:eastAsia="Times New Roman"/>
          <w:sz w:val="16"/>
          <w:szCs w:val="16"/>
        </w:rPr>
        <w:t>2</w:t>
      </w:r>
      <w:r>
        <w:rPr>
          <w:rFonts w:eastAsia="Times New Roman"/>
          <w:sz w:val="16"/>
          <w:szCs w:val="16"/>
        </w:rPr>
        <w:tab/>
        <w:t xml:space="preserve">Altered Immunocompetence </w:t>
      </w:r>
    </w:p>
    <w:p w14:paraId="40A26F1D" w14:textId="0C185894" w:rsidR="004166CC" w:rsidRPr="00743BDD" w:rsidRDefault="00202457" w:rsidP="00755975">
      <w:pPr>
        <w:tabs>
          <w:tab w:val="left" w:pos="270"/>
          <w:tab w:val="left" w:pos="720"/>
        </w:tabs>
        <w:ind w:left="270"/>
        <w:rPr>
          <w:rFonts w:eastAsia="Times New Roman"/>
          <w:sz w:val="16"/>
          <w:szCs w:val="16"/>
        </w:rPr>
      </w:pPr>
      <w:r>
        <w:rPr>
          <w:rFonts w:eastAsia="Times New Roman"/>
          <w:sz w:val="16"/>
          <w:szCs w:val="16"/>
        </w:rPr>
        <w:t>5.</w:t>
      </w:r>
      <w:r w:rsidR="00A9123C">
        <w:rPr>
          <w:rFonts w:eastAsia="Times New Roman"/>
          <w:sz w:val="16"/>
          <w:szCs w:val="16"/>
        </w:rPr>
        <w:t>3</w:t>
      </w:r>
      <w:r>
        <w:rPr>
          <w:rFonts w:eastAsia="Times New Roman"/>
          <w:sz w:val="16"/>
          <w:szCs w:val="16"/>
        </w:rPr>
        <w:tab/>
        <w:t xml:space="preserve">Limitation of </w:t>
      </w:r>
      <w:r w:rsidR="00B02029">
        <w:rPr>
          <w:rFonts w:eastAsia="Times New Roman"/>
          <w:sz w:val="16"/>
          <w:szCs w:val="16"/>
        </w:rPr>
        <w:t>Effectiveness</w:t>
      </w:r>
      <w:r w:rsidR="009D0C48" w:rsidRPr="00743BDD">
        <w:rPr>
          <w:rFonts w:eastAsia="Times New Roman"/>
          <w:sz w:val="16"/>
          <w:szCs w:val="16"/>
        </w:rPr>
        <w:t xml:space="preserve"> </w:t>
      </w:r>
    </w:p>
    <w:p w14:paraId="328D732B" w14:textId="11F4768F" w:rsidR="00D22A25" w:rsidRPr="00177859" w:rsidRDefault="00D22A25" w:rsidP="00755975">
      <w:pPr>
        <w:shd w:val="clear" w:color="auto" w:fill="FFFFFF"/>
        <w:tabs>
          <w:tab w:val="left" w:pos="270"/>
        </w:tabs>
        <w:rPr>
          <w:rFonts w:eastAsia="Times New Roman"/>
          <w:b/>
          <w:sz w:val="16"/>
          <w:szCs w:val="16"/>
        </w:rPr>
      </w:pPr>
      <w:r w:rsidRPr="00177859">
        <w:rPr>
          <w:rFonts w:eastAsia="Times New Roman"/>
          <w:b/>
          <w:sz w:val="16"/>
          <w:szCs w:val="16"/>
        </w:rPr>
        <w:t>6</w:t>
      </w:r>
      <w:r w:rsidR="00177859">
        <w:rPr>
          <w:rFonts w:eastAsia="Times New Roman"/>
          <w:b/>
          <w:sz w:val="16"/>
          <w:szCs w:val="16"/>
        </w:rPr>
        <w:tab/>
      </w:r>
      <w:r w:rsidR="003B0904">
        <w:rPr>
          <w:rFonts w:eastAsia="Times New Roman"/>
          <w:b/>
          <w:sz w:val="16"/>
          <w:szCs w:val="16"/>
        </w:rPr>
        <w:t>OVERALL SAFETY SUMMARY</w:t>
      </w:r>
    </w:p>
    <w:p w14:paraId="778804F8" w14:textId="6B4F7FB2" w:rsidR="00D22A25" w:rsidRDefault="00D22A25" w:rsidP="00755975">
      <w:pPr>
        <w:tabs>
          <w:tab w:val="left" w:pos="270"/>
          <w:tab w:val="left" w:pos="720"/>
        </w:tabs>
        <w:ind w:left="270"/>
        <w:rPr>
          <w:rFonts w:eastAsia="Times New Roman"/>
          <w:sz w:val="16"/>
          <w:szCs w:val="16"/>
        </w:rPr>
      </w:pPr>
      <w:r w:rsidRPr="00177859">
        <w:rPr>
          <w:rFonts w:eastAsia="Times New Roman"/>
          <w:sz w:val="16"/>
          <w:szCs w:val="16"/>
        </w:rPr>
        <w:t>6.1</w:t>
      </w:r>
      <w:r w:rsidR="00743BDD">
        <w:rPr>
          <w:rFonts w:eastAsia="Times New Roman"/>
          <w:sz w:val="16"/>
          <w:szCs w:val="16"/>
        </w:rPr>
        <w:tab/>
      </w:r>
      <w:r w:rsidRPr="00177859">
        <w:rPr>
          <w:rFonts w:eastAsia="Times New Roman"/>
          <w:sz w:val="16"/>
          <w:szCs w:val="16"/>
        </w:rPr>
        <w:t>Clinical Trials Experience</w:t>
      </w:r>
    </w:p>
    <w:p w14:paraId="63E2B078" w14:textId="2929141F" w:rsidR="004156A4" w:rsidRPr="00177859" w:rsidRDefault="004156A4" w:rsidP="00755975">
      <w:pPr>
        <w:tabs>
          <w:tab w:val="left" w:pos="270"/>
          <w:tab w:val="left" w:pos="720"/>
        </w:tabs>
        <w:ind w:left="270"/>
        <w:rPr>
          <w:rFonts w:eastAsia="Times New Roman"/>
          <w:sz w:val="16"/>
          <w:szCs w:val="16"/>
        </w:rPr>
      </w:pPr>
      <w:r>
        <w:rPr>
          <w:rFonts w:eastAsia="Times New Roman"/>
          <w:sz w:val="16"/>
          <w:szCs w:val="16"/>
        </w:rPr>
        <w:t>6.2</w:t>
      </w:r>
      <w:r>
        <w:rPr>
          <w:rFonts w:eastAsia="Times New Roman"/>
          <w:sz w:val="16"/>
          <w:szCs w:val="16"/>
        </w:rPr>
        <w:tab/>
        <w:t>Post Authorization Experience</w:t>
      </w:r>
    </w:p>
    <w:p w14:paraId="1FAAFC91" w14:textId="77777777" w:rsidR="00D85078" w:rsidRDefault="00D85078" w:rsidP="00755975">
      <w:pPr>
        <w:tabs>
          <w:tab w:val="left" w:pos="270"/>
          <w:tab w:val="left" w:pos="720"/>
        </w:tabs>
        <w:ind w:left="270"/>
        <w:rPr>
          <w:rFonts w:eastAsia="Times New Roman"/>
          <w:sz w:val="16"/>
          <w:szCs w:val="16"/>
        </w:rPr>
      </w:pPr>
    </w:p>
    <w:p w14:paraId="7DA815B9" w14:textId="768C51B2" w:rsidR="005337BF" w:rsidRPr="00177859" w:rsidRDefault="00202457" w:rsidP="00755975">
      <w:pPr>
        <w:tabs>
          <w:tab w:val="left" w:pos="270"/>
          <w:tab w:val="left" w:pos="720"/>
        </w:tabs>
        <w:ind w:left="270"/>
        <w:rPr>
          <w:rFonts w:eastAsia="Times New Roman"/>
          <w:sz w:val="16"/>
          <w:szCs w:val="16"/>
        </w:rPr>
      </w:pPr>
      <w:r>
        <w:rPr>
          <w:rFonts w:eastAsia="Times New Roman"/>
          <w:sz w:val="16"/>
          <w:szCs w:val="16"/>
        </w:rPr>
        <w:t xml:space="preserve"> </w:t>
      </w:r>
    </w:p>
    <w:p w14:paraId="0B7DD53B" w14:textId="2B6F1BD4" w:rsidR="003B0904" w:rsidRDefault="003B0904" w:rsidP="00755975">
      <w:pPr>
        <w:shd w:val="clear" w:color="auto" w:fill="FFFFFF"/>
        <w:tabs>
          <w:tab w:val="left" w:pos="270"/>
        </w:tabs>
        <w:ind w:left="270" w:hanging="270"/>
        <w:rPr>
          <w:rFonts w:eastAsia="Times New Roman"/>
          <w:b/>
          <w:sz w:val="16"/>
          <w:szCs w:val="16"/>
        </w:rPr>
      </w:pPr>
      <w:r>
        <w:rPr>
          <w:rFonts w:eastAsia="Times New Roman"/>
          <w:b/>
          <w:sz w:val="16"/>
          <w:szCs w:val="16"/>
        </w:rPr>
        <w:t>8</w:t>
      </w:r>
      <w:r w:rsidR="00BA3859">
        <w:rPr>
          <w:rFonts w:eastAsia="Times New Roman"/>
          <w:b/>
          <w:sz w:val="16"/>
          <w:szCs w:val="16"/>
        </w:rPr>
        <w:tab/>
      </w:r>
      <w:r w:rsidR="00B02029">
        <w:rPr>
          <w:rFonts w:eastAsia="Times New Roman"/>
          <w:b/>
          <w:sz w:val="16"/>
          <w:szCs w:val="16"/>
        </w:rPr>
        <w:t xml:space="preserve">REQUIREMENTS AND INSTRUCTIONS FOR REPORTING </w:t>
      </w:r>
      <w:r w:rsidRPr="00BA3859">
        <w:rPr>
          <w:rFonts w:eastAsia="Times New Roman"/>
          <w:b/>
          <w:sz w:val="16"/>
          <w:szCs w:val="16"/>
        </w:rPr>
        <w:t>ADVERSE EVENTS AND VACCINE ADMINISTRATION ERRORS</w:t>
      </w:r>
    </w:p>
    <w:p w14:paraId="34564C40" w14:textId="2E877EB4" w:rsidR="000963E0" w:rsidRPr="00177859" w:rsidRDefault="003B0904" w:rsidP="00755975">
      <w:pPr>
        <w:shd w:val="clear" w:color="auto" w:fill="FFFFFF"/>
        <w:tabs>
          <w:tab w:val="left" w:pos="270"/>
        </w:tabs>
        <w:rPr>
          <w:rFonts w:eastAsia="Times New Roman"/>
          <w:b/>
          <w:sz w:val="16"/>
          <w:szCs w:val="16"/>
        </w:rPr>
      </w:pPr>
      <w:r>
        <w:rPr>
          <w:rFonts w:eastAsia="Times New Roman"/>
          <w:b/>
          <w:sz w:val="16"/>
          <w:szCs w:val="16"/>
        </w:rPr>
        <w:t>10</w:t>
      </w:r>
      <w:r w:rsidR="00177859">
        <w:rPr>
          <w:rFonts w:eastAsia="Times New Roman"/>
          <w:b/>
          <w:sz w:val="16"/>
          <w:szCs w:val="16"/>
        </w:rPr>
        <w:tab/>
      </w:r>
      <w:r w:rsidR="00D22A25" w:rsidRPr="00177859">
        <w:rPr>
          <w:rFonts w:eastAsia="Times New Roman"/>
          <w:b/>
          <w:sz w:val="16"/>
          <w:szCs w:val="16"/>
        </w:rPr>
        <w:t>DRUG INTERACTIONS</w:t>
      </w:r>
    </w:p>
    <w:p w14:paraId="6DB7F868" w14:textId="1F14945D" w:rsidR="00D22A25" w:rsidRPr="00177859" w:rsidRDefault="003B0904" w:rsidP="00755975">
      <w:pPr>
        <w:shd w:val="clear" w:color="auto" w:fill="FFFFFF"/>
        <w:tabs>
          <w:tab w:val="left" w:pos="270"/>
        </w:tabs>
        <w:rPr>
          <w:rFonts w:eastAsia="Times New Roman"/>
          <w:b/>
          <w:sz w:val="16"/>
          <w:szCs w:val="16"/>
        </w:rPr>
      </w:pPr>
      <w:r>
        <w:rPr>
          <w:rFonts w:eastAsia="Times New Roman"/>
          <w:b/>
          <w:sz w:val="16"/>
          <w:szCs w:val="16"/>
        </w:rPr>
        <w:t>11</w:t>
      </w:r>
      <w:r w:rsidR="00177859">
        <w:rPr>
          <w:rFonts w:eastAsia="Times New Roman"/>
          <w:b/>
          <w:sz w:val="16"/>
          <w:szCs w:val="16"/>
        </w:rPr>
        <w:tab/>
      </w:r>
      <w:r w:rsidR="00D22A25" w:rsidRPr="00177859">
        <w:rPr>
          <w:rFonts w:eastAsia="Times New Roman"/>
          <w:b/>
          <w:sz w:val="16"/>
          <w:szCs w:val="16"/>
        </w:rPr>
        <w:t>USE IN SPECIFIC POPULATIONS</w:t>
      </w:r>
    </w:p>
    <w:p w14:paraId="45C1A0B9" w14:textId="781D2F1A" w:rsidR="00D22A25" w:rsidRPr="00177859" w:rsidRDefault="005211AA" w:rsidP="00755975">
      <w:pPr>
        <w:tabs>
          <w:tab w:val="left" w:pos="270"/>
          <w:tab w:val="left" w:pos="720"/>
        </w:tabs>
        <w:ind w:left="270"/>
        <w:rPr>
          <w:rFonts w:eastAsia="Times New Roman"/>
          <w:sz w:val="16"/>
          <w:szCs w:val="16"/>
        </w:rPr>
      </w:pPr>
      <w:r>
        <w:rPr>
          <w:rFonts w:eastAsia="Times New Roman"/>
          <w:sz w:val="16"/>
          <w:szCs w:val="16"/>
        </w:rPr>
        <w:t>11</w:t>
      </w:r>
      <w:r w:rsidR="00D22A25" w:rsidRPr="00177859">
        <w:rPr>
          <w:rFonts w:eastAsia="Times New Roman"/>
          <w:sz w:val="16"/>
          <w:szCs w:val="16"/>
        </w:rPr>
        <w:t>.1</w:t>
      </w:r>
      <w:r w:rsidR="00743BDD">
        <w:rPr>
          <w:rFonts w:eastAsia="Times New Roman"/>
          <w:sz w:val="16"/>
          <w:szCs w:val="16"/>
        </w:rPr>
        <w:tab/>
      </w:r>
      <w:r w:rsidR="00D22A25" w:rsidRPr="00177859">
        <w:rPr>
          <w:rFonts w:eastAsia="Times New Roman"/>
          <w:sz w:val="16"/>
          <w:szCs w:val="16"/>
        </w:rPr>
        <w:t>Pregnancy</w:t>
      </w:r>
    </w:p>
    <w:p w14:paraId="303FA543" w14:textId="15B7B95E" w:rsidR="00D22A25" w:rsidRPr="00177859" w:rsidRDefault="005211AA" w:rsidP="00755975">
      <w:pPr>
        <w:tabs>
          <w:tab w:val="left" w:pos="720"/>
        </w:tabs>
        <w:ind w:left="720" w:hanging="450"/>
        <w:rPr>
          <w:rFonts w:eastAsia="Times New Roman"/>
          <w:sz w:val="16"/>
          <w:szCs w:val="16"/>
        </w:rPr>
      </w:pPr>
      <w:r>
        <w:rPr>
          <w:rFonts w:eastAsia="Times New Roman"/>
          <w:sz w:val="16"/>
          <w:szCs w:val="16"/>
        </w:rPr>
        <w:t>11</w:t>
      </w:r>
      <w:r w:rsidR="007572F7" w:rsidRPr="00177859">
        <w:rPr>
          <w:rFonts w:eastAsia="Times New Roman"/>
          <w:sz w:val="16"/>
          <w:szCs w:val="16"/>
        </w:rPr>
        <w:t>.2</w:t>
      </w:r>
      <w:r w:rsidR="00BA3859">
        <w:rPr>
          <w:rFonts w:eastAsia="Times New Roman"/>
          <w:sz w:val="16"/>
          <w:szCs w:val="16"/>
        </w:rPr>
        <w:tab/>
      </w:r>
      <w:r w:rsidR="007572F7" w:rsidRPr="00177859">
        <w:rPr>
          <w:rFonts w:eastAsia="Times New Roman"/>
          <w:sz w:val="16"/>
          <w:szCs w:val="16"/>
        </w:rPr>
        <w:t>Lactation</w:t>
      </w:r>
      <w:r w:rsidR="00E573B4" w:rsidRPr="00177859">
        <w:rPr>
          <w:rFonts w:eastAsia="Times New Roman"/>
          <w:sz w:val="16"/>
          <w:szCs w:val="16"/>
        </w:rPr>
        <w:t xml:space="preserve"> </w:t>
      </w:r>
    </w:p>
    <w:p w14:paraId="14B3BCD5" w14:textId="02A65EDB" w:rsidR="00D22A25" w:rsidRPr="00177859" w:rsidRDefault="00CD5241" w:rsidP="00755975">
      <w:pPr>
        <w:tabs>
          <w:tab w:val="left" w:pos="270"/>
          <w:tab w:val="left" w:pos="720"/>
        </w:tabs>
        <w:ind w:left="270"/>
        <w:rPr>
          <w:rFonts w:eastAsia="Times New Roman"/>
          <w:sz w:val="16"/>
          <w:szCs w:val="16"/>
        </w:rPr>
      </w:pPr>
      <w:r>
        <w:rPr>
          <w:rFonts w:eastAsia="Times New Roman"/>
          <w:sz w:val="16"/>
          <w:szCs w:val="16"/>
        </w:rPr>
        <w:t>11</w:t>
      </w:r>
      <w:r w:rsidR="00D22A25" w:rsidRPr="00177859">
        <w:rPr>
          <w:rFonts w:eastAsia="Times New Roman"/>
          <w:sz w:val="16"/>
          <w:szCs w:val="16"/>
        </w:rPr>
        <w:t>.</w:t>
      </w:r>
      <w:r w:rsidR="00CB7385">
        <w:rPr>
          <w:rFonts w:eastAsia="Times New Roman"/>
          <w:sz w:val="16"/>
          <w:szCs w:val="16"/>
        </w:rPr>
        <w:t>3</w:t>
      </w:r>
      <w:r w:rsidR="00743BDD">
        <w:rPr>
          <w:rFonts w:eastAsia="Times New Roman"/>
          <w:sz w:val="16"/>
          <w:szCs w:val="16"/>
        </w:rPr>
        <w:tab/>
      </w:r>
      <w:r w:rsidR="00D22A25" w:rsidRPr="00177859">
        <w:rPr>
          <w:rFonts w:eastAsia="Times New Roman"/>
          <w:sz w:val="16"/>
          <w:szCs w:val="16"/>
        </w:rPr>
        <w:t>Pediatric Use</w:t>
      </w:r>
    </w:p>
    <w:p w14:paraId="4E5FE16A" w14:textId="467AE885" w:rsidR="00FD7156" w:rsidRDefault="00CD5241" w:rsidP="00755975">
      <w:pPr>
        <w:tabs>
          <w:tab w:val="left" w:pos="270"/>
          <w:tab w:val="left" w:pos="720"/>
        </w:tabs>
        <w:ind w:left="270"/>
        <w:rPr>
          <w:rFonts w:eastAsia="Times New Roman"/>
          <w:sz w:val="16"/>
          <w:szCs w:val="16"/>
        </w:rPr>
      </w:pPr>
      <w:r>
        <w:rPr>
          <w:rFonts w:eastAsia="Times New Roman"/>
          <w:sz w:val="16"/>
          <w:szCs w:val="16"/>
        </w:rPr>
        <w:t>11</w:t>
      </w:r>
      <w:r w:rsidR="00D22A25" w:rsidRPr="00177859">
        <w:rPr>
          <w:rFonts w:eastAsia="Times New Roman"/>
          <w:sz w:val="16"/>
          <w:szCs w:val="16"/>
        </w:rPr>
        <w:t>.</w:t>
      </w:r>
      <w:r w:rsidR="00CB7385">
        <w:rPr>
          <w:rFonts w:eastAsia="Times New Roman"/>
          <w:sz w:val="16"/>
          <w:szCs w:val="16"/>
        </w:rPr>
        <w:t>4</w:t>
      </w:r>
      <w:r w:rsidR="00743BDD">
        <w:rPr>
          <w:rFonts w:eastAsia="Times New Roman"/>
          <w:sz w:val="16"/>
          <w:szCs w:val="16"/>
        </w:rPr>
        <w:tab/>
      </w:r>
      <w:r w:rsidR="00D22A25" w:rsidRPr="00177859">
        <w:rPr>
          <w:rFonts w:eastAsia="Times New Roman"/>
          <w:sz w:val="16"/>
          <w:szCs w:val="16"/>
        </w:rPr>
        <w:t>Geriatric Use</w:t>
      </w:r>
    </w:p>
    <w:p w14:paraId="69448399" w14:textId="443118CD" w:rsidR="000F1BDD" w:rsidRPr="00177859" w:rsidRDefault="003B0904" w:rsidP="00755975">
      <w:pPr>
        <w:shd w:val="clear" w:color="auto" w:fill="FFFFFF"/>
        <w:tabs>
          <w:tab w:val="left" w:pos="270"/>
        </w:tabs>
        <w:rPr>
          <w:rFonts w:eastAsia="Times New Roman"/>
          <w:b/>
          <w:sz w:val="16"/>
          <w:szCs w:val="16"/>
        </w:rPr>
      </w:pPr>
      <w:r>
        <w:rPr>
          <w:rFonts w:eastAsia="Times New Roman"/>
          <w:b/>
          <w:sz w:val="16"/>
          <w:szCs w:val="16"/>
        </w:rPr>
        <w:t>13</w:t>
      </w:r>
      <w:r w:rsidR="00177859">
        <w:rPr>
          <w:rFonts w:eastAsia="Times New Roman"/>
          <w:b/>
          <w:sz w:val="16"/>
          <w:szCs w:val="16"/>
        </w:rPr>
        <w:tab/>
      </w:r>
      <w:r w:rsidR="000F1BDD" w:rsidRPr="00177859">
        <w:rPr>
          <w:rFonts w:eastAsia="Times New Roman"/>
          <w:b/>
          <w:sz w:val="16"/>
          <w:szCs w:val="16"/>
        </w:rPr>
        <w:t>DESCRIPTION</w:t>
      </w:r>
    </w:p>
    <w:p w14:paraId="04797055" w14:textId="275E2DC6" w:rsidR="000F1BDD" w:rsidRPr="00177859" w:rsidRDefault="003B0904" w:rsidP="00755975">
      <w:pPr>
        <w:shd w:val="clear" w:color="auto" w:fill="FFFFFF"/>
        <w:tabs>
          <w:tab w:val="left" w:pos="270"/>
        </w:tabs>
        <w:rPr>
          <w:rFonts w:eastAsia="Times New Roman"/>
          <w:b/>
          <w:sz w:val="16"/>
          <w:szCs w:val="16"/>
        </w:rPr>
      </w:pPr>
      <w:r>
        <w:rPr>
          <w:rFonts w:eastAsia="Times New Roman"/>
          <w:b/>
          <w:sz w:val="16"/>
          <w:szCs w:val="16"/>
        </w:rPr>
        <w:t>14</w:t>
      </w:r>
      <w:r w:rsidR="00177859">
        <w:rPr>
          <w:rFonts w:eastAsia="Times New Roman"/>
          <w:b/>
          <w:sz w:val="16"/>
          <w:szCs w:val="16"/>
        </w:rPr>
        <w:tab/>
      </w:r>
      <w:r w:rsidR="000F1BDD" w:rsidRPr="00177859">
        <w:rPr>
          <w:rFonts w:eastAsia="Times New Roman"/>
          <w:b/>
          <w:sz w:val="16"/>
          <w:szCs w:val="16"/>
        </w:rPr>
        <w:t>CLINICAL PHARMACOLOGY</w:t>
      </w:r>
    </w:p>
    <w:p w14:paraId="2BF5C854" w14:textId="77777777" w:rsidR="00305954" w:rsidRDefault="00A97D40" w:rsidP="00755975">
      <w:pPr>
        <w:shd w:val="clear" w:color="auto" w:fill="FFFFFF"/>
        <w:tabs>
          <w:tab w:val="left" w:pos="270"/>
        </w:tabs>
        <w:ind w:left="270"/>
        <w:rPr>
          <w:rFonts w:eastAsia="Times New Roman"/>
          <w:sz w:val="16"/>
          <w:szCs w:val="16"/>
        </w:rPr>
      </w:pPr>
      <w:r>
        <w:rPr>
          <w:rFonts w:eastAsia="Times New Roman"/>
          <w:sz w:val="16"/>
          <w:szCs w:val="16"/>
        </w:rPr>
        <w:t>14</w:t>
      </w:r>
      <w:r w:rsidR="000F1BDD" w:rsidRPr="00177859">
        <w:rPr>
          <w:rFonts w:eastAsia="Times New Roman"/>
          <w:sz w:val="16"/>
          <w:szCs w:val="16"/>
        </w:rPr>
        <w:t>.1</w:t>
      </w:r>
      <w:r w:rsidR="00743BDD">
        <w:rPr>
          <w:rFonts w:eastAsia="Times New Roman"/>
          <w:sz w:val="16"/>
          <w:szCs w:val="16"/>
        </w:rPr>
        <w:tab/>
      </w:r>
      <w:r w:rsidR="000F1BDD" w:rsidRPr="00177859">
        <w:rPr>
          <w:rFonts w:eastAsia="Times New Roman"/>
          <w:sz w:val="16"/>
          <w:szCs w:val="16"/>
        </w:rPr>
        <w:t>Mechanism of Action</w:t>
      </w:r>
    </w:p>
    <w:p w14:paraId="7010EA22" w14:textId="32100753" w:rsidR="000F116B" w:rsidRPr="00177859" w:rsidRDefault="003B0904" w:rsidP="00755975">
      <w:pPr>
        <w:shd w:val="clear" w:color="auto" w:fill="FFFFFF"/>
        <w:tabs>
          <w:tab w:val="left" w:pos="270"/>
        </w:tabs>
        <w:ind w:left="270" w:hanging="270"/>
        <w:rPr>
          <w:rFonts w:eastAsia="Times New Roman"/>
          <w:b/>
          <w:sz w:val="16"/>
          <w:szCs w:val="16"/>
        </w:rPr>
      </w:pPr>
      <w:r>
        <w:rPr>
          <w:rFonts w:eastAsia="Times New Roman"/>
          <w:b/>
          <w:sz w:val="16"/>
          <w:szCs w:val="16"/>
        </w:rPr>
        <w:t>18</w:t>
      </w:r>
      <w:r w:rsidR="00177859">
        <w:rPr>
          <w:rFonts w:eastAsia="Times New Roman"/>
          <w:b/>
          <w:sz w:val="16"/>
          <w:szCs w:val="16"/>
        </w:rPr>
        <w:tab/>
      </w:r>
      <w:r w:rsidR="000F116B" w:rsidRPr="00177859">
        <w:rPr>
          <w:rFonts w:eastAsia="Times New Roman"/>
          <w:b/>
          <w:sz w:val="16"/>
          <w:szCs w:val="16"/>
        </w:rPr>
        <w:t xml:space="preserve">CLINICAL </w:t>
      </w:r>
      <w:r w:rsidRPr="00CF033E">
        <w:rPr>
          <w:b/>
          <w:bCs/>
          <w:sz w:val="16"/>
          <w:szCs w:val="16"/>
        </w:rPr>
        <w:t>TRIAL RESULTS AND SUPPORTING DATA FOR EUA</w:t>
      </w:r>
      <w:r w:rsidRPr="00177859">
        <w:rPr>
          <w:rFonts w:eastAsia="Times New Roman"/>
          <w:b/>
          <w:sz w:val="16"/>
          <w:szCs w:val="16"/>
        </w:rPr>
        <w:t xml:space="preserve"> </w:t>
      </w:r>
    </w:p>
    <w:p w14:paraId="349294D5" w14:textId="77777777" w:rsidR="00B60EBC" w:rsidRDefault="003B0904" w:rsidP="00755975">
      <w:pPr>
        <w:shd w:val="clear" w:color="auto" w:fill="FFFFFF"/>
        <w:tabs>
          <w:tab w:val="left" w:pos="270"/>
          <w:tab w:val="left" w:pos="540"/>
        </w:tabs>
        <w:ind w:left="270"/>
        <w:rPr>
          <w:rFonts w:eastAsia="Times New Roman"/>
          <w:sz w:val="16"/>
          <w:szCs w:val="16"/>
        </w:rPr>
      </w:pPr>
      <w:r>
        <w:rPr>
          <w:rFonts w:eastAsia="Times New Roman"/>
          <w:sz w:val="16"/>
          <w:szCs w:val="16"/>
        </w:rPr>
        <w:t>18</w:t>
      </w:r>
      <w:r w:rsidR="000F116B" w:rsidRPr="00177859">
        <w:rPr>
          <w:rFonts w:eastAsia="Times New Roman"/>
          <w:sz w:val="16"/>
          <w:szCs w:val="16"/>
        </w:rPr>
        <w:t>.1</w:t>
      </w:r>
      <w:r w:rsidR="00743BDD">
        <w:rPr>
          <w:rFonts w:eastAsia="Times New Roman"/>
          <w:sz w:val="16"/>
          <w:szCs w:val="16"/>
        </w:rPr>
        <w:tab/>
      </w:r>
      <w:r w:rsidR="00202457">
        <w:rPr>
          <w:rFonts w:eastAsia="Times New Roman"/>
          <w:sz w:val="16"/>
          <w:szCs w:val="16"/>
        </w:rPr>
        <w:t xml:space="preserve">Efficacy in Participants </w:t>
      </w:r>
      <w:r w:rsidR="00400ECF" w:rsidRPr="00F80792">
        <w:rPr>
          <w:rFonts w:eastAsia="Times New Roman"/>
          <w:sz w:val="16"/>
          <w:szCs w:val="16"/>
        </w:rPr>
        <w:t xml:space="preserve">16 </w:t>
      </w:r>
      <w:r w:rsidR="00202457" w:rsidRPr="00F80792">
        <w:rPr>
          <w:rFonts w:eastAsia="Times New Roman"/>
          <w:sz w:val="16"/>
          <w:szCs w:val="16"/>
        </w:rPr>
        <w:t>Years of Age</w:t>
      </w:r>
      <w:r w:rsidR="00E36D90" w:rsidRPr="00F80792">
        <w:rPr>
          <w:rFonts w:eastAsia="Times New Roman"/>
          <w:sz w:val="16"/>
          <w:szCs w:val="16"/>
        </w:rPr>
        <w:t xml:space="preserve"> and Older</w:t>
      </w:r>
    </w:p>
    <w:p w14:paraId="2D26CFC0" w14:textId="4E080C20" w:rsidR="00D032B3" w:rsidRDefault="00B60EBC" w:rsidP="00755975">
      <w:pPr>
        <w:shd w:val="clear" w:color="auto" w:fill="FFFFFF"/>
        <w:ind w:left="720" w:hanging="446"/>
        <w:rPr>
          <w:rFonts w:eastAsia="Times New Roman"/>
          <w:sz w:val="16"/>
          <w:szCs w:val="16"/>
        </w:rPr>
      </w:pPr>
      <w:r>
        <w:rPr>
          <w:rFonts w:eastAsia="Times New Roman"/>
          <w:sz w:val="16"/>
          <w:szCs w:val="16"/>
        </w:rPr>
        <w:t>18.2</w:t>
      </w:r>
      <w:r>
        <w:rPr>
          <w:rFonts w:eastAsia="Times New Roman"/>
          <w:sz w:val="16"/>
          <w:szCs w:val="16"/>
        </w:rPr>
        <w:tab/>
      </w:r>
      <w:r w:rsidRPr="009E19B2">
        <w:rPr>
          <w:rFonts w:eastAsia="Times New Roman"/>
          <w:sz w:val="16"/>
          <w:szCs w:val="16"/>
        </w:rPr>
        <w:t xml:space="preserve">Efficacy in Adolescents 12 </w:t>
      </w:r>
      <w:r w:rsidR="00256809">
        <w:rPr>
          <w:rFonts w:eastAsia="Times New Roman"/>
          <w:sz w:val="16"/>
          <w:szCs w:val="16"/>
        </w:rPr>
        <w:t>T</w:t>
      </w:r>
      <w:r w:rsidR="00001E1E">
        <w:rPr>
          <w:rFonts w:eastAsia="Times New Roman"/>
          <w:sz w:val="16"/>
          <w:szCs w:val="16"/>
        </w:rPr>
        <w:t>hrough</w:t>
      </w:r>
      <w:r w:rsidRPr="009E19B2">
        <w:rPr>
          <w:rFonts w:eastAsia="Times New Roman"/>
          <w:sz w:val="16"/>
          <w:szCs w:val="16"/>
        </w:rPr>
        <w:t xml:space="preserve"> 15</w:t>
      </w:r>
      <w:r>
        <w:rPr>
          <w:rFonts w:eastAsia="Times New Roman"/>
          <w:sz w:val="16"/>
          <w:szCs w:val="16"/>
        </w:rPr>
        <w:t> </w:t>
      </w:r>
      <w:r w:rsidRPr="009E19B2">
        <w:rPr>
          <w:rFonts w:eastAsia="Times New Roman"/>
          <w:sz w:val="16"/>
          <w:szCs w:val="16"/>
        </w:rPr>
        <w:t>Years of Age</w:t>
      </w:r>
    </w:p>
    <w:p w14:paraId="327B93A5" w14:textId="3AF903F6" w:rsidR="00B6483E" w:rsidRPr="00743BDD" w:rsidRDefault="00B6483E" w:rsidP="00755975">
      <w:pPr>
        <w:shd w:val="clear" w:color="auto" w:fill="FFFFFF"/>
        <w:ind w:left="720" w:hanging="446"/>
        <w:rPr>
          <w:rFonts w:eastAsia="Times New Roman"/>
          <w:sz w:val="16"/>
          <w:szCs w:val="16"/>
        </w:rPr>
      </w:pPr>
      <w:r>
        <w:rPr>
          <w:rFonts w:eastAsia="Times New Roman"/>
          <w:sz w:val="16"/>
          <w:szCs w:val="16"/>
        </w:rPr>
        <w:t>18.3</w:t>
      </w:r>
      <w:r>
        <w:rPr>
          <w:rFonts w:eastAsia="Times New Roman"/>
          <w:sz w:val="16"/>
          <w:szCs w:val="16"/>
        </w:rPr>
        <w:tab/>
        <w:t xml:space="preserve">Immunogenicity in Adolescents 12 </w:t>
      </w:r>
      <w:r w:rsidR="00256809">
        <w:rPr>
          <w:rFonts w:eastAsia="Times New Roman"/>
          <w:sz w:val="16"/>
          <w:szCs w:val="16"/>
        </w:rPr>
        <w:t>T</w:t>
      </w:r>
      <w:r>
        <w:rPr>
          <w:rFonts w:eastAsia="Times New Roman"/>
          <w:sz w:val="16"/>
          <w:szCs w:val="16"/>
        </w:rPr>
        <w:t>hrough 15 Years of Age</w:t>
      </w:r>
    </w:p>
    <w:p w14:paraId="44FCC0D5" w14:textId="38CDA2F0" w:rsidR="00D22A25" w:rsidRPr="00177859" w:rsidRDefault="003B0904" w:rsidP="00755975">
      <w:pPr>
        <w:shd w:val="clear" w:color="auto" w:fill="FFFFFF"/>
        <w:tabs>
          <w:tab w:val="left" w:pos="270"/>
        </w:tabs>
        <w:ind w:left="270" w:hanging="270"/>
        <w:rPr>
          <w:rFonts w:eastAsia="Times New Roman"/>
          <w:b/>
          <w:sz w:val="16"/>
          <w:szCs w:val="16"/>
        </w:rPr>
      </w:pPr>
      <w:r>
        <w:rPr>
          <w:rFonts w:eastAsia="Times New Roman"/>
          <w:b/>
          <w:sz w:val="16"/>
          <w:szCs w:val="16"/>
        </w:rPr>
        <w:t>19</w:t>
      </w:r>
      <w:r w:rsidR="00177859">
        <w:rPr>
          <w:rFonts w:eastAsia="Times New Roman"/>
          <w:b/>
          <w:sz w:val="16"/>
          <w:szCs w:val="16"/>
        </w:rPr>
        <w:tab/>
      </w:r>
      <w:r w:rsidR="00D22A25" w:rsidRPr="00177859">
        <w:rPr>
          <w:rFonts w:eastAsia="Times New Roman"/>
          <w:b/>
          <w:sz w:val="16"/>
          <w:szCs w:val="16"/>
        </w:rPr>
        <w:t>HOW SUPPLIED/STORAGE AND HANDLING</w:t>
      </w:r>
    </w:p>
    <w:p w14:paraId="2F7E7B2E" w14:textId="43F0B54B" w:rsidR="00D22A25" w:rsidRDefault="003B0904" w:rsidP="00755975">
      <w:pPr>
        <w:shd w:val="clear" w:color="auto" w:fill="FFFFFF"/>
        <w:tabs>
          <w:tab w:val="left" w:pos="270"/>
        </w:tabs>
        <w:rPr>
          <w:rFonts w:eastAsia="Times New Roman"/>
          <w:b/>
          <w:sz w:val="16"/>
          <w:szCs w:val="16"/>
        </w:rPr>
      </w:pPr>
      <w:r>
        <w:rPr>
          <w:rFonts w:eastAsia="Times New Roman"/>
          <w:b/>
          <w:sz w:val="16"/>
          <w:szCs w:val="16"/>
        </w:rPr>
        <w:t>20</w:t>
      </w:r>
      <w:r w:rsidR="00177859">
        <w:rPr>
          <w:rFonts w:eastAsia="Times New Roman"/>
          <w:b/>
          <w:sz w:val="16"/>
          <w:szCs w:val="16"/>
        </w:rPr>
        <w:tab/>
      </w:r>
      <w:r w:rsidR="00D22A25" w:rsidRPr="00177859">
        <w:rPr>
          <w:rFonts w:eastAsia="Times New Roman"/>
          <w:b/>
          <w:sz w:val="16"/>
          <w:szCs w:val="16"/>
        </w:rPr>
        <w:t xml:space="preserve">PATIENT COUNSELING INFORMATION </w:t>
      </w:r>
    </w:p>
    <w:p w14:paraId="51D2AB15" w14:textId="12B8D614" w:rsidR="003B0904" w:rsidRPr="00177859" w:rsidRDefault="003B0904" w:rsidP="00755975">
      <w:pPr>
        <w:shd w:val="clear" w:color="auto" w:fill="FFFFFF"/>
        <w:tabs>
          <w:tab w:val="left" w:pos="270"/>
        </w:tabs>
        <w:rPr>
          <w:rFonts w:eastAsia="Times New Roman"/>
          <w:b/>
          <w:sz w:val="16"/>
          <w:szCs w:val="16"/>
        </w:rPr>
      </w:pPr>
      <w:r>
        <w:rPr>
          <w:rFonts w:eastAsia="Times New Roman"/>
          <w:b/>
          <w:sz w:val="16"/>
          <w:szCs w:val="16"/>
        </w:rPr>
        <w:t>21</w:t>
      </w:r>
      <w:r>
        <w:rPr>
          <w:rFonts w:eastAsia="Times New Roman"/>
          <w:b/>
          <w:sz w:val="16"/>
          <w:szCs w:val="16"/>
        </w:rPr>
        <w:tab/>
        <w:t>CONTACT INFORMATION</w:t>
      </w:r>
    </w:p>
    <w:p w14:paraId="22485859" w14:textId="77777777" w:rsidR="007D7D64" w:rsidRDefault="007D7D64" w:rsidP="00755975">
      <w:pPr>
        <w:shd w:val="clear" w:color="auto" w:fill="FFFFFF"/>
        <w:tabs>
          <w:tab w:val="left" w:pos="360"/>
        </w:tabs>
        <w:ind w:right="-720"/>
        <w:rPr>
          <w:rFonts w:eastAsia="Times New Roman"/>
          <w:sz w:val="16"/>
          <w:szCs w:val="16"/>
        </w:rPr>
      </w:pPr>
    </w:p>
    <w:p w14:paraId="4C72107E" w14:textId="51F33B19" w:rsidR="00D22A25" w:rsidRDefault="00D22A25" w:rsidP="00755975">
      <w:pPr>
        <w:shd w:val="clear" w:color="auto" w:fill="FFFFFF"/>
        <w:tabs>
          <w:tab w:val="left" w:pos="360"/>
        </w:tabs>
        <w:rPr>
          <w:rFonts w:eastAsia="Times New Roman"/>
          <w:sz w:val="16"/>
          <w:szCs w:val="16"/>
        </w:rPr>
      </w:pPr>
      <w:r w:rsidRPr="00177859">
        <w:rPr>
          <w:rFonts w:eastAsia="Times New Roman"/>
          <w:sz w:val="16"/>
          <w:szCs w:val="16"/>
        </w:rPr>
        <w:t xml:space="preserve">* Sections or subsections omitted from the full </w:t>
      </w:r>
      <w:r w:rsidR="0013495B">
        <w:rPr>
          <w:rFonts w:eastAsia="Times New Roman"/>
          <w:sz w:val="16"/>
          <w:szCs w:val="16"/>
        </w:rPr>
        <w:t xml:space="preserve">emergency use authorization </w:t>
      </w:r>
      <w:r w:rsidRPr="00177859">
        <w:rPr>
          <w:rFonts w:eastAsia="Times New Roman"/>
          <w:sz w:val="16"/>
          <w:szCs w:val="16"/>
        </w:rPr>
        <w:t>prescri</w:t>
      </w:r>
      <w:r w:rsidR="007572F7" w:rsidRPr="00177859">
        <w:rPr>
          <w:rFonts w:eastAsia="Times New Roman"/>
          <w:sz w:val="16"/>
          <w:szCs w:val="16"/>
        </w:rPr>
        <w:t>bing information are not list</w:t>
      </w:r>
      <w:r w:rsidR="006C207F" w:rsidRPr="00177859">
        <w:rPr>
          <w:rFonts w:eastAsia="Times New Roman"/>
          <w:sz w:val="16"/>
          <w:szCs w:val="16"/>
        </w:rPr>
        <w:t>ed</w:t>
      </w:r>
      <w:r w:rsidR="008F60F8" w:rsidRPr="00177859">
        <w:rPr>
          <w:rFonts w:eastAsia="Times New Roman"/>
          <w:sz w:val="16"/>
          <w:szCs w:val="16"/>
        </w:rPr>
        <w:t>.</w:t>
      </w:r>
    </w:p>
    <w:p w14:paraId="4EEF9A86" w14:textId="77777777" w:rsidR="004C4981" w:rsidRDefault="004C4981" w:rsidP="00755975">
      <w:pPr>
        <w:shd w:val="clear" w:color="auto" w:fill="FFFFFF"/>
        <w:tabs>
          <w:tab w:val="left" w:pos="360"/>
        </w:tabs>
        <w:ind w:right="-720"/>
        <w:rPr>
          <w:rFonts w:eastAsia="Times New Roman"/>
          <w:sz w:val="16"/>
          <w:szCs w:val="16"/>
        </w:rPr>
        <w:sectPr w:rsidR="004C4981" w:rsidSect="00CE5D6E">
          <w:footerReference w:type="default" r:id="rId35"/>
          <w:type w:val="continuous"/>
          <w:pgSz w:w="12240" w:h="15840" w:code="1"/>
          <w:pgMar w:top="720" w:right="720" w:bottom="720" w:left="720" w:header="720" w:footer="720" w:gutter="0"/>
          <w:pgBorders w:offsetFrom="page">
            <w:top w:val="single" w:sz="4" w:space="24" w:color="auto"/>
          </w:pgBorders>
          <w:cols w:num="2" w:space="720"/>
          <w:titlePg/>
          <w:docGrid w:linePitch="272"/>
        </w:sectPr>
      </w:pPr>
    </w:p>
    <w:p w14:paraId="5907DDF8" w14:textId="0B3A3D47" w:rsidR="004C4981" w:rsidRPr="00177859" w:rsidRDefault="00B7702B" w:rsidP="00755975">
      <w:pPr>
        <w:keepNext/>
        <w:keepLines/>
        <w:shd w:val="clear" w:color="auto" w:fill="FFFFFF"/>
        <w:spacing w:before="20" w:after="20"/>
        <w:rPr>
          <w:rFonts w:eastAsia="Times New Roman"/>
          <w:b/>
          <w:sz w:val="16"/>
          <w:szCs w:val="16"/>
        </w:rPr>
      </w:pPr>
      <w:r>
        <w:rPr>
          <w:noProof/>
          <w:lang w:eastAsia="zh-CN" w:bidi="th-TH"/>
        </w:rPr>
        <mc:AlternateContent>
          <mc:Choice Requires="wps">
            <w:drawing>
              <wp:anchor distT="4294967294" distB="4294967294" distL="114300" distR="114300" simplePos="0" relativeHeight="251658241" behindDoc="0" locked="0" layoutInCell="1" allowOverlap="1" wp14:anchorId="0D479C38" wp14:editId="712A9F9D">
                <wp:simplePos x="0" y="0"/>
                <wp:positionH relativeFrom="column">
                  <wp:posOffset>-119380</wp:posOffset>
                </wp:positionH>
                <wp:positionV relativeFrom="paragraph">
                  <wp:posOffset>178435</wp:posOffset>
                </wp:positionV>
                <wp:extent cx="6908800" cy="0"/>
                <wp:effectExtent l="13970" t="16510" r="11430" b="12065"/>
                <wp:wrapNone/>
                <wp:docPr id="1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908800" cy="0"/>
                        </a:xfrm>
                        <a:prstGeom prst="line">
                          <a:avLst/>
                        </a:prstGeom>
                        <a:noFill/>
                        <a:ln w="19050"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471D8248" id="Straight Connector 2" o:spid="_x0000_s1026" style="position:absolute;z-index:251658241;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9.4pt,14.05pt" to="534.6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" strokeweight="1.5pt">
                <o:lock v:ext="edit" shapetype="f"/>
              </v:line>
            </w:pict>
          </mc:Fallback>
        </mc:AlternateContent>
      </w:r>
    </w:p>
    <w:p w14:paraId="1DDB6463" w14:textId="77777777" w:rsidR="004C4981" w:rsidRPr="00177859" w:rsidRDefault="004C4981" w:rsidP="00755975">
      <w:pPr>
        <w:shd w:val="clear" w:color="auto" w:fill="FFFFFF"/>
        <w:tabs>
          <w:tab w:val="left" w:pos="360"/>
        </w:tabs>
        <w:spacing w:before="60" w:after="20"/>
        <w:ind w:right="-720"/>
        <w:rPr>
          <w:rFonts w:eastAsia="Times New Roman"/>
          <w:sz w:val="16"/>
          <w:szCs w:val="16"/>
        </w:rPr>
        <w:sectPr w:rsidR="004C4981" w:rsidRPr="00177859" w:rsidSect="00E845A4">
          <w:type w:val="continuous"/>
          <w:pgSz w:w="12240" w:h="15840" w:code="1"/>
          <w:pgMar w:top="720" w:right="2160" w:bottom="720" w:left="720" w:header="720" w:footer="720" w:gutter="0"/>
          <w:pgBorders w:offsetFrom="page">
            <w:top w:val="single" w:sz="4" w:space="24" w:color="auto"/>
          </w:pgBorders>
          <w:cols w:num="2" w:space="720" w:equalWidth="0">
            <w:col w:w="4860" w:space="900"/>
            <w:col w:w="3600"/>
          </w:cols>
          <w:titlePg/>
        </w:sectPr>
      </w:pPr>
    </w:p>
    <w:p w14:paraId="1438DF4F" w14:textId="4A32C907" w:rsidR="009D4E74" w:rsidRDefault="009D4E74" w:rsidP="00755975">
      <w:pPr>
        <w:rPr>
          <w:b/>
          <w:bCs/>
          <w:sz w:val="24"/>
          <w:szCs w:val="24"/>
        </w:rPr>
      </w:pPr>
      <w:r>
        <w:rPr>
          <w:b/>
          <w:bCs/>
          <w:sz w:val="24"/>
          <w:szCs w:val="24"/>
        </w:rPr>
        <w:br w:type="page"/>
      </w:r>
    </w:p>
    <w:p w14:paraId="1956F1AE" w14:textId="77777777" w:rsidR="000E1CB8" w:rsidRPr="006E54A9" w:rsidRDefault="000E1CB8" w:rsidP="00755975">
      <w:pPr>
        <w:rPr>
          <w:b/>
          <w:bCs/>
          <w:sz w:val="24"/>
          <w:szCs w:val="24"/>
        </w:rPr>
      </w:pPr>
    </w:p>
    <w:p w14:paraId="54599950" w14:textId="41F07AC4" w:rsidR="00E845A4" w:rsidRPr="006E54A9" w:rsidRDefault="00DD69B2" w:rsidP="00755975">
      <w:pPr>
        <w:rPr>
          <w:b/>
          <w:bCs/>
          <w:sz w:val="24"/>
          <w:szCs w:val="24"/>
        </w:rPr>
      </w:pPr>
      <w:r w:rsidRPr="006E54A9">
        <w:rPr>
          <w:b/>
          <w:bCs/>
          <w:sz w:val="24"/>
          <w:szCs w:val="24"/>
        </w:rPr>
        <w:t xml:space="preserve">FULL </w:t>
      </w:r>
      <w:r w:rsidR="00202457" w:rsidRPr="006E54A9">
        <w:rPr>
          <w:b/>
          <w:bCs/>
          <w:sz w:val="24"/>
          <w:szCs w:val="24"/>
        </w:rPr>
        <w:t xml:space="preserve">EMERGENCY USE AUTHORIZATION </w:t>
      </w:r>
      <w:r w:rsidR="00C34B0C" w:rsidRPr="006E54A9">
        <w:rPr>
          <w:b/>
          <w:bCs/>
          <w:sz w:val="24"/>
          <w:szCs w:val="24"/>
        </w:rPr>
        <w:t>(EUA)</w:t>
      </w:r>
      <w:r w:rsidR="002D1380" w:rsidRPr="006E54A9">
        <w:rPr>
          <w:b/>
          <w:bCs/>
          <w:sz w:val="24"/>
          <w:szCs w:val="24"/>
        </w:rPr>
        <w:t xml:space="preserve"> </w:t>
      </w:r>
      <w:r w:rsidR="00E845A4" w:rsidRPr="006E54A9">
        <w:rPr>
          <w:b/>
          <w:bCs/>
          <w:sz w:val="24"/>
          <w:szCs w:val="24"/>
        </w:rPr>
        <w:t>PRESCRIBING INFORMATION</w:t>
      </w:r>
    </w:p>
    <w:p w14:paraId="0C5B7FFC" w14:textId="77777777" w:rsidR="00EB6191" w:rsidRPr="006E54A9" w:rsidRDefault="00EB6191" w:rsidP="00755975">
      <w:pPr>
        <w:rPr>
          <w:b/>
          <w:bCs/>
          <w:sz w:val="24"/>
          <w:szCs w:val="24"/>
        </w:rPr>
      </w:pPr>
    </w:p>
    <w:p w14:paraId="2D49ABEF" w14:textId="7A02BE0B" w:rsidR="00E845A4" w:rsidRPr="006E54A9" w:rsidRDefault="00E845A4" w:rsidP="00755975">
      <w:pPr>
        <w:rPr>
          <w:b/>
          <w:bCs/>
          <w:sz w:val="24"/>
          <w:szCs w:val="24"/>
        </w:rPr>
      </w:pPr>
      <w:r w:rsidRPr="006E54A9">
        <w:rPr>
          <w:b/>
          <w:bCs/>
          <w:sz w:val="24"/>
          <w:szCs w:val="24"/>
        </w:rPr>
        <w:t>1</w:t>
      </w:r>
      <w:r w:rsidR="004C4981" w:rsidRPr="006E54A9">
        <w:rPr>
          <w:b/>
          <w:bCs/>
          <w:sz w:val="24"/>
          <w:szCs w:val="24"/>
        </w:rPr>
        <w:tab/>
      </w:r>
      <w:r w:rsidR="002B3526" w:rsidRPr="006E54A9">
        <w:rPr>
          <w:b/>
          <w:bCs/>
          <w:sz w:val="24"/>
          <w:szCs w:val="24"/>
        </w:rPr>
        <w:t>AUTHORIZED USE</w:t>
      </w:r>
    </w:p>
    <w:p w14:paraId="7E55AAF0" w14:textId="77777777" w:rsidR="00AA2EB0" w:rsidRPr="00C34B0C" w:rsidRDefault="00AA2EB0" w:rsidP="00755975">
      <w:pPr>
        <w:rPr>
          <w:rFonts w:eastAsia="Times New Roman"/>
          <w:sz w:val="24"/>
          <w:szCs w:val="24"/>
        </w:rPr>
      </w:pPr>
    </w:p>
    <w:p w14:paraId="55F66CF2" w14:textId="25B9EE43" w:rsidR="002B3526" w:rsidRDefault="004A07F5" w:rsidP="00755975">
      <w:pPr>
        <w:rPr>
          <w:sz w:val="24"/>
          <w:szCs w:val="24"/>
        </w:rPr>
      </w:pPr>
      <w:r w:rsidRPr="008A07E2">
        <w:rPr>
          <w:sz w:val="24"/>
          <w:szCs w:val="24"/>
        </w:rPr>
        <w:t>Pfizer</w:t>
      </w:r>
      <w:r w:rsidRPr="008A07E2">
        <w:rPr>
          <w:sz w:val="24"/>
          <w:szCs w:val="24"/>
        </w:rPr>
        <w:noBreakHyphen/>
        <w:t>BioNTech COVID</w:t>
      </w:r>
      <w:r w:rsidR="000910EB">
        <w:rPr>
          <w:sz w:val="24"/>
          <w:szCs w:val="24"/>
        </w:rPr>
        <w:noBreakHyphen/>
      </w:r>
      <w:r w:rsidRPr="008A07E2">
        <w:rPr>
          <w:sz w:val="24"/>
          <w:szCs w:val="24"/>
        </w:rPr>
        <w:t xml:space="preserve">19 Vaccine is authorized for use under an </w:t>
      </w:r>
      <w:r w:rsidR="00C34B0C" w:rsidRPr="008A07E2">
        <w:rPr>
          <w:sz w:val="24"/>
          <w:szCs w:val="24"/>
        </w:rPr>
        <w:t>Emergency Use Authorization (E</w:t>
      </w:r>
      <w:r w:rsidRPr="008A07E2">
        <w:rPr>
          <w:sz w:val="24"/>
          <w:szCs w:val="24"/>
        </w:rPr>
        <w:t>UA</w:t>
      </w:r>
      <w:r w:rsidR="00C34B0C" w:rsidRPr="008A07E2">
        <w:rPr>
          <w:sz w:val="24"/>
          <w:szCs w:val="24"/>
        </w:rPr>
        <w:t>)</w:t>
      </w:r>
      <w:r w:rsidRPr="008A07E2">
        <w:rPr>
          <w:sz w:val="24"/>
          <w:szCs w:val="24"/>
        </w:rPr>
        <w:t xml:space="preserve"> for active </w:t>
      </w:r>
      <w:r w:rsidRPr="0021782F">
        <w:rPr>
          <w:sz w:val="24"/>
          <w:szCs w:val="24"/>
        </w:rPr>
        <w:t xml:space="preserve">immunization </w:t>
      </w:r>
      <w:r w:rsidR="008A07E2" w:rsidRPr="0021782F">
        <w:rPr>
          <w:sz w:val="24"/>
          <w:szCs w:val="24"/>
        </w:rPr>
        <w:t xml:space="preserve">to prevent </w:t>
      </w:r>
      <w:r w:rsidRPr="0021782F">
        <w:rPr>
          <w:sz w:val="24"/>
          <w:szCs w:val="24"/>
        </w:rPr>
        <w:t xml:space="preserve">coronavirus disease 2019 (COVID-19) </w:t>
      </w:r>
      <w:r w:rsidR="002317DE" w:rsidRPr="007E0734" w:rsidDel="008A07E2">
        <w:rPr>
          <w:sz w:val="24"/>
          <w:szCs w:val="24"/>
        </w:rPr>
        <w:t>caused by severe acute respiratory syndrome coronavirus 2 (SARS</w:t>
      </w:r>
      <w:r w:rsidR="002317DE" w:rsidRPr="007E0734" w:rsidDel="008A07E2">
        <w:rPr>
          <w:sz w:val="24"/>
          <w:szCs w:val="24"/>
        </w:rPr>
        <w:noBreakHyphen/>
        <w:t>CoV</w:t>
      </w:r>
      <w:r w:rsidR="002317DE" w:rsidRPr="007E0734" w:rsidDel="008A07E2">
        <w:rPr>
          <w:sz w:val="24"/>
          <w:szCs w:val="24"/>
        </w:rPr>
        <w:noBreakHyphen/>
        <w:t>2)</w:t>
      </w:r>
      <w:r w:rsidR="002317DE" w:rsidRPr="0021782F" w:rsidDel="008A07E2">
        <w:rPr>
          <w:sz w:val="24"/>
          <w:szCs w:val="24"/>
        </w:rPr>
        <w:t xml:space="preserve"> </w:t>
      </w:r>
      <w:r w:rsidRPr="0021782F">
        <w:rPr>
          <w:sz w:val="24"/>
          <w:szCs w:val="24"/>
        </w:rPr>
        <w:t xml:space="preserve">in individuals </w:t>
      </w:r>
      <w:r w:rsidR="0067417B">
        <w:rPr>
          <w:sz w:val="24"/>
          <w:szCs w:val="24"/>
        </w:rPr>
        <w:t>12 </w:t>
      </w:r>
      <w:r w:rsidRPr="0021782F">
        <w:rPr>
          <w:sz w:val="24"/>
          <w:szCs w:val="24"/>
        </w:rPr>
        <w:t>years of age</w:t>
      </w:r>
      <w:r w:rsidR="009D4A8A" w:rsidRPr="0021782F">
        <w:rPr>
          <w:sz w:val="24"/>
          <w:szCs w:val="24"/>
        </w:rPr>
        <w:t xml:space="preserve"> and older</w:t>
      </w:r>
      <w:r w:rsidRPr="0021782F">
        <w:rPr>
          <w:sz w:val="24"/>
          <w:szCs w:val="24"/>
        </w:rPr>
        <w:t>.</w:t>
      </w:r>
    </w:p>
    <w:p w14:paraId="25286B33" w14:textId="77777777" w:rsidR="00B90A1C" w:rsidRPr="006E54A9" w:rsidRDefault="00B90A1C" w:rsidP="00755975">
      <w:pPr>
        <w:rPr>
          <w:sz w:val="24"/>
          <w:szCs w:val="24"/>
        </w:rPr>
      </w:pPr>
    </w:p>
    <w:p w14:paraId="1AA557C0" w14:textId="77777777" w:rsidR="00E845A4" w:rsidRPr="006E54A9" w:rsidRDefault="00E845A4" w:rsidP="00755975">
      <w:pPr>
        <w:rPr>
          <w:b/>
          <w:bCs/>
          <w:sz w:val="24"/>
          <w:szCs w:val="24"/>
        </w:rPr>
      </w:pPr>
      <w:r w:rsidRPr="006E54A9">
        <w:rPr>
          <w:b/>
          <w:bCs/>
          <w:sz w:val="24"/>
          <w:szCs w:val="24"/>
        </w:rPr>
        <w:t>2</w:t>
      </w:r>
      <w:r w:rsidR="004C4981" w:rsidRPr="006E54A9">
        <w:rPr>
          <w:b/>
          <w:bCs/>
          <w:sz w:val="24"/>
          <w:szCs w:val="24"/>
        </w:rPr>
        <w:tab/>
      </w:r>
      <w:r w:rsidRPr="006E54A9">
        <w:rPr>
          <w:b/>
          <w:bCs/>
          <w:sz w:val="24"/>
          <w:szCs w:val="24"/>
        </w:rPr>
        <w:t>DOSAGE AND ADMINISTRATION</w:t>
      </w:r>
    </w:p>
    <w:p w14:paraId="54241A85" w14:textId="6E459937" w:rsidR="006E400B" w:rsidRPr="006E54A9" w:rsidRDefault="006E400B" w:rsidP="00755975">
      <w:pPr>
        <w:rPr>
          <w:sz w:val="24"/>
          <w:szCs w:val="24"/>
        </w:rPr>
      </w:pPr>
    </w:p>
    <w:p w14:paraId="366B85E4" w14:textId="77777777" w:rsidR="00DD69B2" w:rsidRPr="006E54A9" w:rsidRDefault="00DD69B2" w:rsidP="00755975">
      <w:pPr>
        <w:rPr>
          <w:sz w:val="24"/>
          <w:szCs w:val="24"/>
        </w:rPr>
      </w:pPr>
      <w:r w:rsidRPr="006E54A9">
        <w:rPr>
          <w:sz w:val="24"/>
          <w:szCs w:val="24"/>
        </w:rPr>
        <w:t>For intramuscular injection only.</w:t>
      </w:r>
    </w:p>
    <w:p w14:paraId="7F13D1FB" w14:textId="77777777" w:rsidR="00DD69B2" w:rsidRPr="006E54A9" w:rsidRDefault="00DD69B2" w:rsidP="00755975">
      <w:pPr>
        <w:rPr>
          <w:sz w:val="24"/>
          <w:szCs w:val="24"/>
        </w:rPr>
      </w:pPr>
    </w:p>
    <w:p w14:paraId="238741C4" w14:textId="4D2AA246" w:rsidR="00D21420" w:rsidRPr="006E54A9" w:rsidRDefault="00D21420" w:rsidP="00755975">
      <w:pPr>
        <w:rPr>
          <w:b/>
          <w:bCs/>
          <w:sz w:val="24"/>
          <w:szCs w:val="24"/>
        </w:rPr>
      </w:pPr>
      <w:r w:rsidRPr="006E54A9">
        <w:rPr>
          <w:b/>
          <w:bCs/>
          <w:sz w:val="24"/>
          <w:szCs w:val="24"/>
        </w:rPr>
        <w:t>2.1</w:t>
      </w:r>
      <w:r w:rsidR="00DD0FF0" w:rsidRPr="006E54A9">
        <w:rPr>
          <w:b/>
          <w:bCs/>
          <w:sz w:val="24"/>
          <w:szCs w:val="24"/>
        </w:rPr>
        <w:tab/>
      </w:r>
      <w:r w:rsidRPr="006E54A9">
        <w:rPr>
          <w:b/>
          <w:bCs/>
          <w:sz w:val="24"/>
          <w:szCs w:val="24"/>
        </w:rPr>
        <w:t>Preparation for Admin</w:t>
      </w:r>
      <w:r w:rsidR="00DD0FF0" w:rsidRPr="006E54A9">
        <w:rPr>
          <w:b/>
          <w:bCs/>
          <w:sz w:val="24"/>
          <w:szCs w:val="24"/>
        </w:rPr>
        <w:t>i</w:t>
      </w:r>
      <w:r w:rsidRPr="006E54A9">
        <w:rPr>
          <w:b/>
          <w:bCs/>
          <w:sz w:val="24"/>
          <w:szCs w:val="24"/>
        </w:rPr>
        <w:t>stration</w:t>
      </w:r>
    </w:p>
    <w:p w14:paraId="16F2D30C" w14:textId="6CF7FF47" w:rsidR="00D53533" w:rsidRPr="00F06CC2" w:rsidRDefault="00D53533" w:rsidP="00755975">
      <w:pPr>
        <w:rPr>
          <w:rFonts w:eastAsia="Arial"/>
          <w:sz w:val="24"/>
          <w:szCs w:val="24"/>
        </w:rPr>
      </w:pPr>
    </w:p>
    <w:p w14:paraId="0109353E" w14:textId="6140E80C" w:rsidR="008116FC" w:rsidRPr="00177233" w:rsidRDefault="008116FC" w:rsidP="00755975">
      <w:pPr>
        <w:rPr>
          <w:rFonts w:eastAsia="Arial"/>
          <w:color w:val="000000"/>
          <w:sz w:val="24"/>
          <w:szCs w:val="24"/>
          <w:u w:val="single"/>
        </w:rPr>
      </w:pPr>
      <w:r w:rsidRPr="00177233">
        <w:rPr>
          <w:rFonts w:eastAsia="Arial"/>
          <w:color w:val="000000"/>
          <w:sz w:val="24"/>
          <w:szCs w:val="24"/>
          <w:u w:val="single"/>
        </w:rPr>
        <w:t>Prior to Dilution</w:t>
      </w:r>
    </w:p>
    <w:p w14:paraId="1212FA44" w14:textId="77777777" w:rsidR="008116FC" w:rsidRPr="00F06CC2" w:rsidRDefault="008116FC" w:rsidP="00755975">
      <w:pPr>
        <w:rPr>
          <w:rFonts w:eastAsia="Arial"/>
          <w:sz w:val="24"/>
          <w:szCs w:val="24"/>
        </w:rPr>
      </w:pPr>
    </w:p>
    <w:p w14:paraId="154064F9" w14:textId="35C7DA4F" w:rsidR="003B47D8" w:rsidRPr="00A01747" w:rsidRDefault="00B04F49" w:rsidP="00755975">
      <w:pPr>
        <w:pStyle w:val="ListParagraph"/>
        <w:keepNext/>
        <w:numPr>
          <w:ilvl w:val="0"/>
          <w:numId w:val="12"/>
        </w:numPr>
        <w:contextualSpacing w:val="0"/>
        <w:rPr>
          <w:sz w:val="24"/>
          <w:szCs w:val="24"/>
        </w:rPr>
      </w:pPr>
      <w:r w:rsidRPr="00F06CC2">
        <w:rPr>
          <w:sz w:val="24"/>
          <w:szCs w:val="24"/>
        </w:rPr>
        <w:t xml:space="preserve">The </w:t>
      </w:r>
      <w:r w:rsidRPr="00A01747">
        <w:rPr>
          <w:rFonts w:eastAsia="Arial"/>
          <w:bCs/>
          <w:sz w:val="24"/>
          <w:szCs w:val="24"/>
        </w:rPr>
        <w:t>Pfizer</w:t>
      </w:r>
      <w:r w:rsidRPr="00A01747">
        <w:rPr>
          <w:bCs/>
          <w:sz w:val="24"/>
          <w:szCs w:val="24"/>
        </w:rPr>
        <w:noBreakHyphen/>
      </w:r>
      <w:r w:rsidRPr="00A01747">
        <w:rPr>
          <w:rFonts w:eastAsia="Arial"/>
          <w:sz w:val="24"/>
          <w:szCs w:val="24"/>
        </w:rPr>
        <w:t>BioNTech</w:t>
      </w:r>
      <w:r w:rsidRPr="00A01747">
        <w:rPr>
          <w:rFonts w:eastAsia="Arial"/>
          <w:bCs/>
          <w:sz w:val="24"/>
          <w:szCs w:val="24"/>
        </w:rPr>
        <w:t xml:space="preserve"> COVID-19 Vaccine </w:t>
      </w:r>
      <w:r w:rsidRPr="00A01747">
        <w:rPr>
          <w:sz w:val="24"/>
          <w:szCs w:val="24"/>
        </w:rPr>
        <w:t>Multiple Dose Vial contains a</w:t>
      </w:r>
      <w:r w:rsidR="00282C0F" w:rsidRPr="00A01747">
        <w:rPr>
          <w:sz w:val="24"/>
          <w:szCs w:val="24"/>
        </w:rPr>
        <w:t xml:space="preserve"> volume of 0.45 mL, supplied as a</w:t>
      </w:r>
      <w:r w:rsidRPr="00A01747">
        <w:rPr>
          <w:sz w:val="24"/>
          <w:szCs w:val="24"/>
        </w:rPr>
        <w:t xml:space="preserve"> frozen suspension that </w:t>
      </w:r>
      <w:r w:rsidR="0098330C" w:rsidRPr="00A01747">
        <w:rPr>
          <w:sz w:val="24"/>
          <w:szCs w:val="24"/>
        </w:rPr>
        <w:t>does not contain preservative</w:t>
      </w:r>
      <w:r w:rsidR="00282C0F" w:rsidRPr="00A01747">
        <w:rPr>
          <w:sz w:val="24"/>
          <w:szCs w:val="24"/>
        </w:rPr>
        <w:t>.</w:t>
      </w:r>
      <w:r w:rsidR="0098330C" w:rsidRPr="00A01747">
        <w:rPr>
          <w:sz w:val="24"/>
          <w:szCs w:val="24"/>
        </w:rPr>
        <w:t xml:space="preserve"> </w:t>
      </w:r>
      <w:r w:rsidR="00282C0F" w:rsidRPr="00A01747">
        <w:rPr>
          <w:sz w:val="24"/>
          <w:szCs w:val="24"/>
        </w:rPr>
        <w:t>Each vial</w:t>
      </w:r>
      <w:r w:rsidRPr="00A01747">
        <w:rPr>
          <w:sz w:val="24"/>
          <w:szCs w:val="24"/>
        </w:rPr>
        <w:t xml:space="preserve"> must be thawed and diluted prior to administration.</w:t>
      </w:r>
    </w:p>
    <w:p w14:paraId="6EB763B3" w14:textId="132AE57C" w:rsidR="002E4AC0" w:rsidRPr="00A01747" w:rsidRDefault="002E4AC0" w:rsidP="00755975">
      <w:pPr>
        <w:pStyle w:val="ListParagraph"/>
        <w:keepNext/>
        <w:numPr>
          <w:ilvl w:val="0"/>
          <w:numId w:val="12"/>
        </w:numPr>
        <w:contextualSpacing w:val="0"/>
        <w:rPr>
          <w:rFonts w:eastAsia="Times New Roman"/>
          <w:sz w:val="24"/>
          <w:szCs w:val="24"/>
        </w:rPr>
      </w:pPr>
      <w:bookmarkStart w:id="24" w:name="_Hlk56019885"/>
      <w:r w:rsidRPr="00A01747">
        <w:rPr>
          <w:rFonts w:eastAsia="Times New Roman"/>
          <w:sz w:val="24"/>
          <w:szCs w:val="24"/>
        </w:rPr>
        <w:t xml:space="preserve">Vials may be thawed in the refrigerator </w:t>
      </w:r>
      <w:r w:rsidR="00BC705E" w:rsidRPr="00A01747">
        <w:rPr>
          <w:rFonts w:eastAsia="Arial"/>
          <w:sz w:val="24"/>
          <w:szCs w:val="24"/>
        </w:rPr>
        <w:t xml:space="preserve">[2ºC to 8ºC (35ºF to 46ºF)] </w:t>
      </w:r>
      <w:r w:rsidRPr="00A01747">
        <w:rPr>
          <w:rFonts w:eastAsia="Times New Roman"/>
          <w:sz w:val="24"/>
          <w:szCs w:val="24"/>
        </w:rPr>
        <w:t xml:space="preserve">or at room temperature </w:t>
      </w:r>
      <w:r w:rsidRPr="00A01747">
        <w:rPr>
          <w:rFonts w:eastAsia="Arial"/>
          <w:sz w:val="24"/>
          <w:szCs w:val="24"/>
        </w:rPr>
        <w:t xml:space="preserve">[up to 25ºC (77ºF)] </w:t>
      </w:r>
      <w:r w:rsidRPr="00A01747">
        <w:rPr>
          <w:rFonts w:eastAsia="Arial"/>
          <w:i/>
          <w:sz w:val="24"/>
          <w:szCs w:val="24"/>
        </w:rPr>
        <w:t>[</w:t>
      </w:r>
      <w:r w:rsidR="00D95674" w:rsidRPr="00A01747">
        <w:rPr>
          <w:rFonts w:eastAsia="Arial"/>
          <w:i/>
          <w:sz w:val="24"/>
          <w:szCs w:val="24"/>
        </w:rPr>
        <w:t xml:space="preserve">see </w:t>
      </w:r>
      <w:r w:rsidRPr="00A01747">
        <w:rPr>
          <w:rFonts w:eastAsia="Arial"/>
          <w:i/>
          <w:sz w:val="24"/>
          <w:szCs w:val="24"/>
        </w:rPr>
        <w:t>H</w:t>
      </w:r>
      <w:r w:rsidR="00A17DC7" w:rsidRPr="00A01747">
        <w:rPr>
          <w:rFonts w:eastAsia="Arial"/>
          <w:i/>
          <w:sz w:val="24"/>
          <w:szCs w:val="24"/>
        </w:rPr>
        <w:t>ow</w:t>
      </w:r>
      <w:r w:rsidRPr="00A01747">
        <w:rPr>
          <w:rFonts w:eastAsia="Arial"/>
          <w:i/>
          <w:sz w:val="24"/>
          <w:szCs w:val="24"/>
        </w:rPr>
        <w:t xml:space="preserve"> S</w:t>
      </w:r>
      <w:r w:rsidR="00A17DC7" w:rsidRPr="00A01747">
        <w:rPr>
          <w:rFonts w:eastAsia="Arial"/>
          <w:i/>
          <w:sz w:val="24"/>
          <w:szCs w:val="24"/>
        </w:rPr>
        <w:t>upplied</w:t>
      </w:r>
      <w:r w:rsidRPr="00A01747">
        <w:rPr>
          <w:rFonts w:eastAsia="Arial"/>
          <w:i/>
          <w:sz w:val="24"/>
          <w:szCs w:val="24"/>
        </w:rPr>
        <w:t>/S</w:t>
      </w:r>
      <w:r w:rsidR="00A17DC7" w:rsidRPr="00A01747">
        <w:rPr>
          <w:rFonts w:eastAsia="Arial"/>
          <w:i/>
          <w:sz w:val="24"/>
          <w:szCs w:val="24"/>
        </w:rPr>
        <w:t xml:space="preserve">torage and Handling </w:t>
      </w:r>
      <w:r w:rsidR="00AB5D8F" w:rsidRPr="00A01747">
        <w:rPr>
          <w:rFonts w:eastAsia="Arial"/>
          <w:i/>
          <w:sz w:val="24"/>
          <w:szCs w:val="24"/>
        </w:rPr>
        <w:t>(19)</w:t>
      </w:r>
      <w:r w:rsidRPr="00A01747">
        <w:rPr>
          <w:rFonts w:eastAsia="Arial"/>
          <w:i/>
          <w:sz w:val="24"/>
          <w:szCs w:val="24"/>
        </w:rPr>
        <w:t>]</w:t>
      </w:r>
      <w:r w:rsidRPr="00A01747">
        <w:rPr>
          <w:rFonts w:eastAsia="Times New Roman"/>
          <w:sz w:val="24"/>
          <w:szCs w:val="24"/>
        </w:rPr>
        <w:t>.</w:t>
      </w:r>
    </w:p>
    <w:p w14:paraId="1BA275BF" w14:textId="12AEB122" w:rsidR="00AF2C26" w:rsidRPr="00A01747" w:rsidRDefault="00AF2C26" w:rsidP="00755975">
      <w:pPr>
        <w:pStyle w:val="ListParagraph"/>
        <w:keepNext/>
        <w:numPr>
          <w:ilvl w:val="0"/>
          <w:numId w:val="12"/>
        </w:numPr>
        <w:contextualSpacing w:val="0"/>
        <w:rPr>
          <w:sz w:val="24"/>
          <w:szCs w:val="24"/>
        </w:rPr>
      </w:pPr>
      <w:r w:rsidRPr="00A01747">
        <w:rPr>
          <w:rFonts w:eastAsia="Arial"/>
          <w:sz w:val="24"/>
          <w:szCs w:val="24"/>
        </w:rPr>
        <w:t>Refer to thawing instructions in the panels below.</w:t>
      </w:r>
    </w:p>
    <w:bookmarkEnd w:id="24"/>
    <w:p w14:paraId="7B4CEB70" w14:textId="77777777" w:rsidR="001F3A51" w:rsidRPr="00A01747" w:rsidRDefault="001F3A51" w:rsidP="00755975">
      <w:pPr>
        <w:keepNext/>
        <w:ind w:left="360"/>
        <w:rPr>
          <w:sz w:val="24"/>
          <w:szCs w:val="24"/>
        </w:rPr>
      </w:pPr>
    </w:p>
    <w:p w14:paraId="0963EB3A" w14:textId="77777777" w:rsidR="001F3A51" w:rsidRPr="00A01747" w:rsidRDefault="001F3A51" w:rsidP="00755975">
      <w:pPr>
        <w:keepNext/>
        <w:rPr>
          <w:sz w:val="24"/>
          <w:szCs w:val="24"/>
          <w:u w:val="single"/>
        </w:rPr>
      </w:pPr>
      <w:r w:rsidRPr="00A01747">
        <w:rPr>
          <w:sz w:val="24"/>
          <w:szCs w:val="24"/>
          <w:u w:val="single"/>
        </w:rPr>
        <w:t>Dilution</w:t>
      </w:r>
    </w:p>
    <w:p w14:paraId="4D4C7651" w14:textId="77777777" w:rsidR="001F3A51" w:rsidRPr="00A01747" w:rsidRDefault="001F3A51" w:rsidP="00755975">
      <w:pPr>
        <w:keepNext/>
        <w:rPr>
          <w:sz w:val="24"/>
          <w:szCs w:val="24"/>
        </w:rPr>
      </w:pPr>
    </w:p>
    <w:p w14:paraId="50B92EE2" w14:textId="4D37B7B0" w:rsidR="00B04F49" w:rsidRPr="00A01747" w:rsidRDefault="00BC705E" w:rsidP="00755975">
      <w:pPr>
        <w:pStyle w:val="ListParagraph"/>
        <w:keepNext/>
        <w:numPr>
          <w:ilvl w:val="0"/>
          <w:numId w:val="12"/>
        </w:numPr>
        <w:contextualSpacing w:val="0"/>
        <w:rPr>
          <w:sz w:val="24"/>
          <w:szCs w:val="24"/>
        </w:rPr>
      </w:pPr>
      <w:r w:rsidRPr="00A01747">
        <w:rPr>
          <w:sz w:val="24"/>
          <w:szCs w:val="24"/>
        </w:rPr>
        <w:t xml:space="preserve">Dilute the vial contents using 1.8 mL of 0.9% Sodium Chloride Injection, USP </w:t>
      </w:r>
      <w:r w:rsidR="005277FA" w:rsidRPr="00A01747">
        <w:rPr>
          <w:sz w:val="24"/>
          <w:szCs w:val="24"/>
        </w:rPr>
        <w:t xml:space="preserve">(not provided) </w:t>
      </w:r>
      <w:r w:rsidRPr="00A01747">
        <w:rPr>
          <w:sz w:val="24"/>
          <w:szCs w:val="24"/>
        </w:rPr>
        <w:t>to form the Pfizer-BioNTech COVID-19 Vaccine.</w:t>
      </w:r>
      <w:r w:rsidR="00B04F49" w:rsidRPr="00A01747">
        <w:rPr>
          <w:sz w:val="24"/>
          <w:szCs w:val="24"/>
        </w:rPr>
        <w:t xml:space="preserve"> </w:t>
      </w:r>
      <w:r w:rsidR="00282C0F" w:rsidRPr="00A01747">
        <w:rPr>
          <w:sz w:val="24"/>
          <w:szCs w:val="24"/>
        </w:rPr>
        <w:t xml:space="preserve">Do not </w:t>
      </w:r>
      <w:r w:rsidR="005E6BE3">
        <w:rPr>
          <w:sz w:val="24"/>
          <w:szCs w:val="24"/>
        </w:rPr>
        <w:t>add</w:t>
      </w:r>
      <w:r w:rsidR="00282C0F" w:rsidRPr="00A01747">
        <w:rPr>
          <w:sz w:val="24"/>
          <w:szCs w:val="24"/>
        </w:rPr>
        <w:t xml:space="preserve"> more than 1.8</w:t>
      </w:r>
      <w:r w:rsidR="00986395" w:rsidRPr="00A01747">
        <w:rPr>
          <w:sz w:val="24"/>
          <w:szCs w:val="24"/>
        </w:rPr>
        <w:t> </w:t>
      </w:r>
      <w:r w:rsidR="00282C0F" w:rsidRPr="00A01747">
        <w:rPr>
          <w:sz w:val="24"/>
          <w:szCs w:val="24"/>
        </w:rPr>
        <w:t>mL of diluent.</w:t>
      </w:r>
    </w:p>
    <w:p w14:paraId="023436D8" w14:textId="77777777" w:rsidR="002C3C15" w:rsidRPr="00A01747" w:rsidRDefault="00F92394" w:rsidP="00755975">
      <w:pPr>
        <w:pStyle w:val="ListParagraph"/>
        <w:keepNext/>
        <w:numPr>
          <w:ilvl w:val="0"/>
          <w:numId w:val="12"/>
        </w:numPr>
        <w:contextualSpacing w:val="0"/>
        <w:rPr>
          <w:sz w:val="24"/>
          <w:szCs w:val="24"/>
        </w:rPr>
      </w:pPr>
      <w:r w:rsidRPr="00A01747">
        <w:rPr>
          <w:sz w:val="24"/>
          <w:szCs w:val="24"/>
        </w:rPr>
        <w:t>ONLY</w:t>
      </w:r>
      <w:r w:rsidR="00BC705E" w:rsidRPr="00A01747">
        <w:rPr>
          <w:sz w:val="24"/>
          <w:szCs w:val="24"/>
        </w:rPr>
        <w:t xml:space="preserve"> use 0.9% Sodium Chloride Injection, USP as the diluent. </w:t>
      </w:r>
      <w:r w:rsidRPr="00A01747">
        <w:rPr>
          <w:sz w:val="24"/>
          <w:szCs w:val="24"/>
        </w:rPr>
        <w:t>This</w:t>
      </w:r>
      <w:r w:rsidR="00BC705E" w:rsidRPr="00A01747">
        <w:rPr>
          <w:sz w:val="24"/>
          <w:szCs w:val="24"/>
        </w:rPr>
        <w:t xml:space="preserve"> diluent is not packaged with the vaccine and must be sourced separately. </w:t>
      </w:r>
      <w:r w:rsidR="00BC705E" w:rsidRPr="00A01747">
        <w:rPr>
          <w:sz w:val="24"/>
          <w:szCs w:val="24"/>
          <w:u w:val="single"/>
        </w:rPr>
        <w:t>Do not use bacteriostatic 0.9% Sodium Chloride Injection or any other diluent</w:t>
      </w:r>
      <w:r w:rsidR="00BC705E" w:rsidRPr="00A01747">
        <w:rPr>
          <w:sz w:val="24"/>
          <w:szCs w:val="24"/>
        </w:rPr>
        <w:t xml:space="preserve">. </w:t>
      </w:r>
    </w:p>
    <w:p w14:paraId="07402DA1" w14:textId="19962FA8" w:rsidR="00BC705E" w:rsidRPr="00A01747" w:rsidRDefault="00282C0F" w:rsidP="00755975">
      <w:pPr>
        <w:pStyle w:val="ListParagraph"/>
        <w:numPr>
          <w:ilvl w:val="0"/>
          <w:numId w:val="12"/>
        </w:numPr>
        <w:contextualSpacing w:val="0"/>
        <w:rPr>
          <w:sz w:val="24"/>
          <w:szCs w:val="24"/>
        </w:rPr>
      </w:pPr>
      <w:r w:rsidRPr="00A01747">
        <w:rPr>
          <w:sz w:val="24"/>
          <w:szCs w:val="24"/>
        </w:rPr>
        <w:t>After dilution, o</w:t>
      </w:r>
      <w:r w:rsidR="002C3C15" w:rsidRPr="00A01747">
        <w:rPr>
          <w:sz w:val="24"/>
          <w:szCs w:val="24"/>
        </w:rPr>
        <w:t>ne vial contains</w:t>
      </w:r>
      <w:r w:rsidRPr="00A01747">
        <w:rPr>
          <w:sz w:val="24"/>
          <w:szCs w:val="24"/>
        </w:rPr>
        <w:t xml:space="preserve"> </w:t>
      </w:r>
      <w:r w:rsidR="002C3C15" w:rsidRPr="00A01747">
        <w:rPr>
          <w:sz w:val="24"/>
          <w:szCs w:val="24"/>
        </w:rPr>
        <w:t>6 doses of 0.3 mL.</w:t>
      </w:r>
      <w:r w:rsidR="002C3C15" w:rsidRPr="00147625">
        <w:rPr>
          <w:sz w:val="24"/>
          <w:szCs w:val="24"/>
        </w:rPr>
        <w:t xml:space="preserve"> </w:t>
      </w:r>
      <w:r w:rsidRPr="00A01747">
        <w:rPr>
          <w:sz w:val="24"/>
          <w:szCs w:val="24"/>
        </w:rPr>
        <w:t xml:space="preserve">Vial labels and cartons may state that after dilution, a vial contains 5 doses of 0.3 mL. The information </w:t>
      </w:r>
      <w:r w:rsidR="00A14C2F">
        <w:rPr>
          <w:sz w:val="24"/>
          <w:szCs w:val="24"/>
        </w:rPr>
        <w:t>in this Full EUA Prescribing Information regarding</w:t>
      </w:r>
      <w:r w:rsidRPr="00A01747">
        <w:rPr>
          <w:sz w:val="24"/>
          <w:szCs w:val="24"/>
        </w:rPr>
        <w:t xml:space="preserve"> the number of doses per vial after dilution supersedes the number of doses stated on vial labels and cartons.</w:t>
      </w:r>
      <w:r w:rsidR="00BC705E" w:rsidRPr="00A01747">
        <w:rPr>
          <w:sz w:val="24"/>
          <w:szCs w:val="24"/>
        </w:rPr>
        <w:t xml:space="preserve"> </w:t>
      </w:r>
    </w:p>
    <w:p w14:paraId="17FDC3CC" w14:textId="77777777" w:rsidR="00C47BA0" w:rsidRPr="00A01747" w:rsidRDefault="00C47BA0" w:rsidP="00755975">
      <w:pPr>
        <w:numPr>
          <w:ilvl w:val="0"/>
          <w:numId w:val="12"/>
        </w:numPr>
        <w:contextualSpacing/>
        <w:rPr>
          <w:rFonts w:eastAsia="Arial"/>
          <w:sz w:val="24"/>
          <w:szCs w:val="24"/>
        </w:rPr>
      </w:pPr>
      <w:r w:rsidRPr="00A01747">
        <w:rPr>
          <w:rFonts w:eastAsia="Arial"/>
          <w:sz w:val="24"/>
          <w:szCs w:val="24"/>
        </w:rPr>
        <w:t>Refer to dilution and dose preparation instructions in the panels below.</w:t>
      </w:r>
    </w:p>
    <w:p w14:paraId="18127ACD" w14:textId="77777777" w:rsidR="00C47BA0" w:rsidRPr="00C47BA0" w:rsidRDefault="00C47BA0" w:rsidP="00755975">
      <w:pPr>
        <w:ind w:left="36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5655"/>
      </w:tblGrid>
      <w:tr w:rsidR="00601001" w:rsidRPr="00855017" w14:paraId="5441B4EA" w14:textId="77777777" w:rsidTr="00237652">
        <w:trPr>
          <w:trHeight w:val="530"/>
        </w:trPr>
        <w:tc>
          <w:tcPr>
            <w:tcW w:w="9813" w:type="dxa"/>
            <w:gridSpan w:val="2"/>
            <w:shd w:val="clear" w:color="auto" w:fill="auto"/>
            <w:vAlign w:val="center"/>
          </w:tcPr>
          <w:p w14:paraId="20400D0F" w14:textId="2369758E" w:rsidR="00601001" w:rsidRPr="00C13D96" w:rsidRDefault="00FD7F30" w:rsidP="00755975">
            <w:pPr>
              <w:keepNext/>
              <w:rPr>
                <w:rFonts w:eastAsia="Times New Roman"/>
                <w:b/>
                <w:bCs/>
                <w:sz w:val="24"/>
                <w:szCs w:val="24"/>
              </w:rPr>
            </w:pPr>
            <w:bookmarkStart w:id="25" w:name="_Hlk54893713"/>
            <w:r w:rsidRPr="007520D4">
              <w:rPr>
                <w:b/>
                <w:bCs/>
                <w:sz w:val="24"/>
                <w:szCs w:val="24"/>
              </w:rPr>
              <w:lastRenderedPageBreak/>
              <w:t>THAWING PRIOR TO DILUTION</w:t>
            </w:r>
          </w:p>
        </w:tc>
      </w:tr>
      <w:tr w:rsidR="00601001" w:rsidRPr="00855017" w14:paraId="00C496DE" w14:textId="77777777" w:rsidTr="00237652">
        <w:tc>
          <w:tcPr>
            <w:tcW w:w="4158" w:type="dxa"/>
            <w:shd w:val="clear" w:color="auto" w:fill="auto"/>
            <w:vAlign w:val="center"/>
          </w:tcPr>
          <w:p w14:paraId="25E357A3" w14:textId="422D4082" w:rsidR="000A0F1A" w:rsidRPr="00C13D96" w:rsidRDefault="0199EB9C" w:rsidP="00755975">
            <w:pPr>
              <w:keepNext/>
              <w:jc w:val="center"/>
              <w:rPr>
                <w:rFonts w:eastAsia="Times New Roman"/>
                <w:sz w:val="24"/>
                <w:szCs w:val="24"/>
              </w:rPr>
            </w:pPr>
            <w:r>
              <w:rPr>
                <w:noProof/>
                <w:lang w:eastAsia="zh-CN" w:bidi="th-TH"/>
              </w:rPr>
              <w:drawing>
                <wp:inline distT="0" distB="0" distL="0" distR="0" wp14:anchorId="3AAA3881" wp14:editId="516BAD43">
                  <wp:extent cx="2452765" cy="1296063"/>
                  <wp:effectExtent l="0" t="0" r="508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pic:nvPicPr>
                        <pic:blipFill>
                          <a:blip r:embed="rId36" cstate="print">
                            <a:extLst>
                              <a:ext uri="{28A0092B-C50C-407E-A947-70E740481C1C}">
                                <a14:useLocalDpi xmlns:a14="http://schemas.microsoft.com/office/drawing/2010/main" val="0"/>
                              </a:ext>
                            </a:extLst>
                          </a:blip>
                          <a:stretch>
                            <a:fillRect/>
                          </a:stretch>
                        </pic:blipFill>
                        <pic:spPr>
                          <a:xfrm>
                            <a:off x="0" y="0"/>
                            <a:ext cx="2452765" cy="1296063"/>
                          </a:xfrm>
                          <a:prstGeom prst="rect">
                            <a:avLst/>
                          </a:prstGeom>
                        </pic:spPr>
                      </pic:pic>
                    </a:graphicData>
                  </a:graphic>
                </wp:inline>
              </w:drawing>
            </w:r>
          </w:p>
        </w:tc>
        <w:tc>
          <w:tcPr>
            <w:tcW w:w="5655" w:type="dxa"/>
            <w:shd w:val="clear" w:color="auto" w:fill="auto"/>
            <w:vAlign w:val="center"/>
          </w:tcPr>
          <w:p w14:paraId="426FDEDB" w14:textId="77777777" w:rsidR="00F960F7" w:rsidRPr="007520D4" w:rsidRDefault="00F960F7" w:rsidP="00755975">
            <w:pPr>
              <w:pStyle w:val="ListParagraph"/>
              <w:keepNext/>
              <w:numPr>
                <w:ilvl w:val="0"/>
                <w:numId w:val="13"/>
              </w:numPr>
              <w:contextualSpacing w:val="0"/>
              <w:rPr>
                <w:rFonts w:eastAsia="Times New Roman"/>
                <w:sz w:val="24"/>
                <w:szCs w:val="24"/>
              </w:rPr>
            </w:pPr>
            <w:r w:rsidRPr="007520D4">
              <w:rPr>
                <w:rFonts w:eastAsia="Times New Roman"/>
                <w:sz w:val="24"/>
                <w:szCs w:val="24"/>
              </w:rPr>
              <w:t>Thaw vial(s) of Pfizer-BioNTech COVID-19 Vaccine before use either by:</w:t>
            </w:r>
          </w:p>
          <w:p w14:paraId="58C54D80" w14:textId="06C3AB3E" w:rsidR="00F960F7" w:rsidRPr="007520D4" w:rsidRDefault="00F960F7" w:rsidP="00755975">
            <w:pPr>
              <w:pStyle w:val="ListParagraph"/>
              <w:keepNext/>
              <w:numPr>
                <w:ilvl w:val="1"/>
                <w:numId w:val="13"/>
              </w:numPr>
              <w:ind w:left="676" w:hanging="356"/>
              <w:contextualSpacing w:val="0"/>
              <w:rPr>
                <w:rFonts w:eastAsia="Times New Roman"/>
                <w:sz w:val="24"/>
                <w:szCs w:val="24"/>
              </w:rPr>
            </w:pPr>
            <w:r w:rsidRPr="007520D4">
              <w:rPr>
                <w:rFonts w:eastAsia="Times New Roman"/>
                <w:sz w:val="24"/>
                <w:szCs w:val="24"/>
              </w:rPr>
              <w:t xml:space="preserve">Allowing vial(s) to thaw in </w:t>
            </w:r>
            <w:r w:rsidRPr="007520D4">
              <w:rPr>
                <w:rFonts w:eastAsia="Arial"/>
                <w:sz w:val="24"/>
                <w:szCs w:val="24"/>
              </w:rPr>
              <w:t>the refrigerator [2ºC to 8ºC (35ºF to 46ºF)]. A carton of vials may take up to 3 hours to thaw</w:t>
            </w:r>
            <w:r w:rsidR="00C46C3A" w:rsidRPr="007520D4">
              <w:rPr>
                <w:rFonts w:eastAsia="Arial"/>
                <w:sz w:val="24"/>
                <w:szCs w:val="24"/>
              </w:rPr>
              <w:t>, and thawed vials can be stored in the refrigerator for up to five days (120</w:t>
            </w:r>
            <w:r w:rsidR="000906FF">
              <w:rPr>
                <w:rFonts w:eastAsia="Arial"/>
                <w:sz w:val="24"/>
                <w:szCs w:val="24"/>
              </w:rPr>
              <w:t> </w:t>
            </w:r>
            <w:r w:rsidR="00C46C3A" w:rsidRPr="007520D4">
              <w:rPr>
                <w:rFonts w:eastAsia="Arial"/>
                <w:sz w:val="24"/>
                <w:szCs w:val="24"/>
              </w:rPr>
              <w:t>hours)</w:t>
            </w:r>
            <w:r w:rsidRPr="007520D4">
              <w:rPr>
                <w:rFonts w:eastAsia="Arial"/>
                <w:sz w:val="24"/>
                <w:szCs w:val="24"/>
              </w:rPr>
              <w:t>.</w:t>
            </w:r>
            <w:r w:rsidRPr="007520D4" w:rsidDel="004034F8">
              <w:rPr>
                <w:rFonts w:eastAsia="Arial"/>
                <w:sz w:val="24"/>
                <w:szCs w:val="24"/>
              </w:rPr>
              <w:t xml:space="preserve"> </w:t>
            </w:r>
          </w:p>
          <w:p w14:paraId="4179C1DB" w14:textId="1003DDBE" w:rsidR="00F960F7" w:rsidRDefault="00F960F7" w:rsidP="00755975">
            <w:pPr>
              <w:pStyle w:val="ListParagraph"/>
              <w:keepNext/>
              <w:numPr>
                <w:ilvl w:val="1"/>
                <w:numId w:val="13"/>
              </w:numPr>
              <w:ind w:left="676" w:hanging="356"/>
              <w:contextualSpacing w:val="0"/>
              <w:rPr>
                <w:rFonts w:eastAsia="Times New Roman"/>
                <w:sz w:val="24"/>
                <w:szCs w:val="24"/>
              </w:rPr>
            </w:pPr>
            <w:r w:rsidRPr="007520D4">
              <w:rPr>
                <w:rFonts w:eastAsia="Times New Roman"/>
                <w:sz w:val="24"/>
                <w:szCs w:val="24"/>
              </w:rPr>
              <w:t>Allowing vial(s) to sit at room temperature [up to 25ºC (77ºF)] for 30 minutes.</w:t>
            </w:r>
          </w:p>
          <w:p w14:paraId="6FB1CF6F" w14:textId="43116E3A" w:rsidR="000906FF" w:rsidRDefault="00CF1D01" w:rsidP="00755975">
            <w:pPr>
              <w:pStyle w:val="ListParagraph"/>
              <w:keepNext/>
              <w:numPr>
                <w:ilvl w:val="0"/>
                <w:numId w:val="13"/>
              </w:numPr>
              <w:contextualSpacing w:val="0"/>
              <w:rPr>
                <w:rFonts w:eastAsia="Times New Roman"/>
                <w:sz w:val="24"/>
                <w:szCs w:val="24"/>
              </w:rPr>
            </w:pPr>
            <w:r>
              <w:rPr>
                <w:rFonts w:eastAsia="Times New Roman"/>
                <w:sz w:val="24"/>
                <w:szCs w:val="24"/>
              </w:rPr>
              <w:t>Using either thawing method, vials</w:t>
            </w:r>
            <w:r w:rsidR="000906FF">
              <w:rPr>
                <w:rFonts w:eastAsia="Times New Roman"/>
                <w:sz w:val="24"/>
                <w:szCs w:val="24"/>
              </w:rPr>
              <w:t xml:space="preserve"> must reach room temperature before dilution and must be diluted within 2 hours.</w:t>
            </w:r>
          </w:p>
          <w:p w14:paraId="28DB5124" w14:textId="206843B4" w:rsidR="00601001" w:rsidRPr="007520D4" w:rsidRDefault="00601001" w:rsidP="00755975">
            <w:pPr>
              <w:keepNext/>
              <w:ind w:left="61"/>
              <w:rPr>
                <w:rFonts w:eastAsia="Times New Roman"/>
                <w:sz w:val="24"/>
                <w:szCs w:val="24"/>
              </w:rPr>
            </w:pPr>
          </w:p>
        </w:tc>
      </w:tr>
      <w:tr w:rsidR="00601001" w:rsidRPr="00855017" w14:paraId="0DCE98BD" w14:textId="77777777" w:rsidTr="00237652">
        <w:tc>
          <w:tcPr>
            <w:tcW w:w="4158" w:type="dxa"/>
            <w:shd w:val="clear" w:color="auto" w:fill="auto"/>
            <w:vAlign w:val="center"/>
          </w:tcPr>
          <w:p w14:paraId="7336CC1C" w14:textId="1B15B2D8" w:rsidR="00601001" w:rsidRPr="00C13D96" w:rsidRDefault="00F04039" w:rsidP="00755975">
            <w:pPr>
              <w:keepNext/>
              <w:jc w:val="center"/>
              <w:rPr>
                <w:rFonts w:eastAsia="Times New Roman"/>
                <w:sz w:val="24"/>
                <w:szCs w:val="24"/>
              </w:rPr>
            </w:pPr>
            <w:r>
              <w:rPr>
                <w:noProof/>
                <w:lang w:eastAsia="zh-CN" w:bidi="th-TH"/>
              </w:rPr>
              <w:drawing>
                <wp:inline distT="0" distB="0" distL="0" distR="0" wp14:anchorId="619ECFB8" wp14:editId="56373E8B">
                  <wp:extent cx="1590675" cy="2345572"/>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97000" cy="2354898"/>
                          </a:xfrm>
                          <a:prstGeom prst="rect">
                            <a:avLst/>
                          </a:prstGeom>
                          <a:noFill/>
                          <a:ln>
                            <a:noFill/>
                          </a:ln>
                        </pic:spPr>
                      </pic:pic>
                    </a:graphicData>
                  </a:graphic>
                </wp:inline>
              </w:drawing>
            </w:r>
          </w:p>
        </w:tc>
        <w:tc>
          <w:tcPr>
            <w:tcW w:w="5655" w:type="dxa"/>
            <w:shd w:val="clear" w:color="auto" w:fill="auto"/>
            <w:vAlign w:val="center"/>
          </w:tcPr>
          <w:p w14:paraId="181D0C21" w14:textId="4812A1C0" w:rsidR="00601001" w:rsidRPr="007520D4" w:rsidRDefault="00F960F7" w:rsidP="00755975">
            <w:pPr>
              <w:pStyle w:val="ListParagraph"/>
              <w:keepNext/>
              <w:numPr>
                <w:ilvl w:val="0"/>
                <w:numId w:val="14"/>
              </w:numPr>
              <w:contextualSpacing w:val="0"/>
              <w:rPr>
                <w:rFonts w:eastAsia="Times New Roman"/>
                <w:sz w:val="24"/>
                <w:szCs w:val="24"/>
              </w:rPr>
            </w:pPr>
            <w:r w:rsidRPr="007520D4">
              <w:rPr>
                <w:rFonts w:eastAsia="Times New Roman"/>
                <w:sz w:val="24"/>
                <w:szCs w:val="24"/>
              </w:rPr>
              <w:t>Before dilution i</w:t>
            </w:r>
            <w:r w:rsidR="00601001" w:rsidRPr="007520D4">
              <w:rPr>
                <w:rFonts w:eastAsia="Times New Roman"/>
                <w:sz w:val="24"/>
                <w:szCs w:val="24"/>
              </w:rPr>
              <w:t xml:space="preserve">nvert </w:t>
            </w:r>
            <w:r w:rsidRPr="007520D4">
              <w:rPr>
                <w:rFonts w:eastAsia="Times New Roman"/>
                <w:sz w:val="24"/>
                <w:szCs w:val="24"/>
              </w:rPr>
              <w:t xml:space="preserve">vaccine vial </w:t>
            </w:r>
            <w:r w:rsidR="00601001" w:rsidRPr="007520D4">
              <w:rPr>
                <w:rFonts w:eastAsia="Times New Roman"/>
                <w:sz w:val="24"/>
                <w:szCs w:val="24"/>
              </w:rPr>
              <w:t>gently 10 times</w:t>
            </w:r>
            <w:r w:rsidRPr="007520D4">
              <w:rPr>
                <w:rFonts w:eastAsia="Times New Roman"/>
                <w:sz w:val="24"/>
                <w:szCs w:val="24"/>
              </w:rPr>
              <w:t>.</w:t>
            </w:r>
            <w:r w:rsidR="00601001" w:rsidRPr="007520D4">
              <w:rPr>
                <w:rFonts w:eastAsia="Times New Roman"/>
                <w:sz w:val="24"/>
                <w:szCs w:val="24"/>
              </w:rPr>
              <w:t xml:space="preserve"> </w:t>
            </w:r>
          </w:p>
          <w:p w14:paraId="0D953AC4" w14:textId="77777777" w:rsidR="00F960F7" w:rsidRPr="007520D4" w:rsidRDefault="003943CF" w:rsidP="00755975">
            <w:pPr>
              <w:pStyle w:val="ListParagraph"/>
              <w:keepNext/>
              <w:numPr>
                <w:ilvl w:val="0"/>
                <w:numId w:val="14"/>
              </w:numPr>
              <w:contextualSpacing w:val="0"/>
              <w:rPr>
                <w:rFonts w:eastAsia="Times New Roman"/>
                <w:sz w:val="24"/>
                <w:szCs w:val="24"/>
              </w:rPr>
            </w:pPr>
            <w:r w:rsidRPr="007520D4">
              <w:rPr>
                <w:rFonts w:eastAsia="Times New Roman"/>
                <w:sz w:val="24"/>
                <w:szCs w:val="24"/>
                <w:u w:val="single"/>
              </w:rPr>
              <w:t>Do not shake.</w:t>
            </w:r>
            <w:r w:rsidR="00F960F7" w:rsidRPr="007520D4">
              <w:rPr>
                <w:rFonts w:eastAsia="Times New Roman"/>
                <w:sz w:val="24"/>
                <w:szCs w:val="24"/>
                <w:u w:val="single"/>
              </w:rPr>
              <w:t xml:space="preserve"> </w:t>
            </w:r>
          </w:p>
          <w:p w14:paraId="7B508050" w14:textId="49C119B4" w:rsidR="00601001" w:rsidRPr="007520D4" w:rsidRDefault="00142E0F" w:rsidP="00755975">
            <w:pPr>
              <w:pStyle w:val="ListParagraph"/>
              <w:keepNext/>
              <w:numPr>
                <w:ilvl w:val="0"/>
                <w:numId w:val="14"/>
              </w:numPr>
              <w:contextualSpacing w:val="0"/>
              <w:rPr>
                <w:rFonts w:eastAsia="Times New Roman"/>
                <w:sz w:val="24"/>
                <w:szCs w:val="24"/>
              </w:rPr>
            </w:pPr>
            <w:r w:rsidRPr="007520D4">
              <w:rPr>
                <w:sz w:val="24"/>
                <w:szCs w:val="24"/>
              </w:rPr>
              <w:t xml:space="preserve">Inspect the liquid in the vial prior to dilution. The liquid is a </w:t>
            </w:r>
            <w:r w:rsidR="00DF7D84" w:rsidRPr="007520D4">
              <w:rPr>
                <w:sz w:val="24"/>
                <w:szCs w:val="24"/>
              </w:rPr>
              <w:t>white to off-white suspension</w:t>
            </w:r>
            <w:r w:rsidR="006106DE" w:rsidRPr="007520D4">
              <w:rPr>
                <w:sz w:val="24"/>
                <w:szCs w:val="24"/>
              </w:rPr>
              <w:t xml:space="preserve"> and may contain</w:t>
            </w:r>
            <w:r w:rsidR="006663F8">
              <w:rPr>
                <w:sz w:val="24"/>
                <w:szCs w:val="24"/>
              </w:rPr>
              <w:t xml:space="preserve"> </w:t>
            </w:r>
            <w:r w:rsidR="00F960F7" w:rsidRPr="007520D4">
              <w:rPr>
                <w:rFonts w:eastAsia="Times New Roman"/>
                <w:sz w:val="24"/>
                <w:szCs w:val="24"/>
                <w:u w:val="single"/>
              </w:rPr>
              <w:t>white to off-white opaque amorphous particles</w:t>
            </w:r>
            <w:r w:rsidR="00F960F7" w:rsidRPr="007520D4">
              <w:rPr>
                <w:rFonts w:eastAsia="Times New Roman"/>
                <w:sz w:val="24"/>
                <w:szCs w:val="24"/>
              </w:rPr>
              <w:t>.</w:t>
            </w:r>
          </w:p>
          <w:p w14:paraId="65B28CC0" w14:textId="2DB9EF28" w:rsidR="003911DF" w:rsidRPr="00C13D96" w:rsidRDefault="003911DF" w:rsidP="00755975">
            <w:pPr>
              <w:pStyle w:val="ListParagraph"/>
              <w:keepNext/>
              <w:numPr>
                <w:ilvl w:val="0"/>
                <w:numId w:val="14"/>
              </w:numPr>
              <w:contextualSpacing w:val="0"/>
              <w:rPr>
                <w:rFonts w:eastAsia="Times New Roman"/>
                <w:sz w:val="24"/>
                <w:szCs w:val="24"/>
              </w:rPr>
            </w:pPr>
            <w:r w:rsidRPr="007520D4">
              <w:rPr>
                <w:rFonts w:eastAsia="Times New Roman"/>
                <w:sz w:val="24"/>
                <w:szCs w:val="24"/>
              </w:rPr>
              <w:t>Do not use if liquid is discolored or if other particles are observed.</w:t>
            </w:r>
          </w:p>
        </w:tc>
      </w:tr>
      <w:tr w:rsidR="000906FF" w:rsidRPr="005F3FDF" w14:paraId="444FF6A6" w14:textId="77777777" w:rsidTr="000906FF">
        <w:trPr>
          <w:trHeight w:val="533"/>
        </w:trPr>
        <w:tc>
          <w:tcPr>
            <w:tcW w:w="9813" w:type="dxa"/>
            <w:gridSpan w:val="2"/>
            <w:shd w:val="clear" w:color="auto" w:fill="auto"/>
            <w:vAlign w:val="center"/>
          </w:tcPr>
          <w:p w14:paraId="0EBEAF18" w14:textId="30C35DB9" w:rsidR="000906FF" w:rsidRPr="000906FF" w:rsidRDefault="000906FF" w:rsidP="00755975">
            <w:pPr>
              <w:pStyle w:val="ListParagraph"/>
              <w:keepNext/>
              <w:ind w:left="0"/>
              <w:contextualSpacing w:val="0"/>
              <w:rPr>
                <w:rFonts w:eastAsia="Times New Roman"/>
                <w:sz w:val="24"/>
                <w:szCs w:val="24"/>
              </w:rPr>
            </w:pPr>
            <w:r w:rsidRPr="000906FF">
              <w:rPr>
                <w:b/>
                <w:bCs/>
                <w:noProof/>
                <w:sz w:val="24"/>
                <w:szCs w:val="24"/>
              </w:rPr>
              <w:t>DILUTION</w:t>
            </w:r>
          </w:p>
        </w:tc>
      </w:tr>
      <w:tr w:rsidR="00601001" w:rsidRPr="00855017" w14:paraId="3D588CC0" w14:textId="77777777" w:rsidTr="00237652">
        <w:tc>
          <w:tcPr>
            <w:tcW w:w="4158" w:type="dxa"/>
            <w:shd w:val="clear" w:color="auto" w:fill="auto"/>
            <w:vAlign w:val="center"/>
          </w:tcPr>
          <w:p w14:paraId="57D9F8E6" w14:textId="2A7ABEA5" w:rsidR="000A0F1A" w:rsidRPr="00C13D96" w:rsidRDefault="00F04039" w:rsidP="00755975">
            <w:pPr>
              <w:jc w:val="center"/>
              <w:rPr>
                <w:rFonts w:eastAsia="Times New Roman"/>
                <w:sz w:val="24"/>
                <w:szCs w:val="24"/>
              </w:rPr>
            </w:pPr>
            <w:r>
              <w:rPr>
                <w:noProof/>
                <w:lang w:eastAsia="zh-CN" w:bidi="th-TH"/>
              </w:rPr>
              <w:drawing>
                <wp:inline distT="0" distB="0" distL="0" distR="0" wp14:anchorId="49402A00" wp14:editId="3D982595">
                  <wp:extent cx="2165985" cy="2398573"/>
                  <wp:effectExtent l="0" t="0" r="5715" b="190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89992" cy="2425158"/>
                          </a:xfrm>
                          <a:prstGeom prst="rect">
                            <a:avLst/>
                          </a:prstGeom>
                          <a:noFill/>
                          <a:ln>
                            <a:noFill/>
                          </a:ln>
                        </pic:spPr>
                      </pic:pic>
                    </a:graphicData>
                  </a:graphic>
                </wp:inline>
              </w:drawing>
            </w:r>
          </w:p>
        </w:tc>
        <w:tc>
          <w:tcPr>
            <w:tcW w:w="5655" w:type="dxa"/>
            <w:shd w:val="clear" w:color="auto" w:fill="auto"/>
            <w:vAlign w:val="center"/>
          </w:tcPr>
          <w:p w14:paraId="602E7C6D" w14:textId="3EBCE3DA" w:rsidR="00601001" w:rsidRPr="00C13D96" w:rsidRDefault="00601001" w:rsidP="00755975">
            <w:pPr>
              <w:pStyle w:val="ListParagraph"/>
              <w:numPr>
                <w:ilvl w:val="0"/>
                <w:numId w:val="16"/>
              </w:numPr>
              <w:contextualSpacing w:val="0"/>
              <w:rPr>
                <w:rFonts w:eastAsia="TimesNewRoman"/>
                <w:sz w:val="24"/>
                <w:szCs w:val="24"/>
              </w:rPr>
            </w:pPr>
            <w:r w:rsidRPr="00C13D96">
              <w:rPr>
                <w:rFonts w:eastAsia="TimesNewRoman"/>
                <w:sz w:val="24"/>
                <w:szCs w:val="24"/>
              </w:rPr>
              <w:t>Obtain sterile 0.9% Sodium Chloride Injection, USP.</w:t>
            </w:r>
            <w:r w:rsidR="004A2DF1">
              <w:rPr>
                <w:rFonts w:eastAsia="TimesNewRoman"/>
                <w:sz w:val="24"/>
                <w:szCs w:val="24"/>
              </w:rPr>
              <w:t xml:space="preserve"> Use only this as the diluent.</w:t>
            </w:r>
          </w:p>
          <w:p w14:paraId="5AA868CD" w14:textId="5045EB48" w:rsidR="004A2DF1" w:rsidRPr="00C13D96" w:rsidRDefault="004A2DF1" w:rsidP="00755975">
            <w:pPr>
              <w:pStyle w:val="ListParagraph"/>
              <w:numPr>
                <w:ilvl w:val="0"/>
                <w:numId w:val="16"/>
              </w:numPr>
              <w:contextualSpacing w:val="0"/>
              <w:rPr>
                <w:rFonts w:eastAsia="TimesNewRoman"/>
                <w:sz w:val="24"/>
                <w:szCs w:val="24"/>
              </w:rPr>
            </w:pPr>
            <w:r>
              <w:rPr>
                <w:rFonts w:eastAsia="TimesNewRoman"/>
                <w:sz w:val="24"/>
                <w:szCs w:val="24"/>
              </w:rPr>
              <w:t>Using aseptic technique, withdraw 1.8 mL of diluent into a transfer syringe (21-gauge or narrower needle).</w:t>
            </w:r>
          </w:p>
          <w:p w14:paraId="0B1B6BA1" w14:textId="51DC9E63" w:rsidR="00C55248" w:rsidRPr="00C55248" w:rsidRDefault="00601001" w:rsidP="00755975">
            <w:pPr>
              <w:pStyle w:val="ListParagraph"/>
              <w:numPr>
                <w:ilvl w:val="0"/>
                <w:numId w:val="16"/>
              </w:numPr>
              <w:contextualSpacing w:val="0"/>
              <w:rPr>
                <w:rFonts w:eastAsia="TimesNewRoman"/>
                <w:sz w:val="24"/>
                <w:szCs w:val="24"/>
              </w:rPr>
            </w:pPr>
            <w:r w:rsidRPr="00C55248">
              <w:rPr>
                <w:rFonts w:eastAsia="TimesNewRoman"/>
                <w:sz w:val="24"/>
                <w:szCs w:val="24"/>
              </w:rPr>
              <w:t xml:space="preserve">Cleanse the </w:t>
            </w:r>
            <w:r w:rsidR="004A2DF1" w:rsidRPr="00C55248">
              <w:rPr>
                <w:rFonts w:eastAsia="TimesNewRoman"/>
                <w:sz w:val="24"/>
                <w:szCs w:val="24"/>
              </w:rPr>
              <w:t xml:space="preserve">vaccine </w:t>
            </w:r>
            <w:r w:rsidRPr="00C55248">
              <w:rPr>
                <w:rFonts w:eastAsia="TimesNewRoman"/>
                <w:sz w:val="24"/>
                <w:szCs w:val="24"/>
              </w:rPr>
              <w:t>vial stopper with a single-use antiseptic swab.</w:t>
            </w:r>
          </w:p>
          <w:p w14:paraId="5962C626" w14:textId="7426AF2E" w:rsidR="00601001" w:rsidRPr="00C13D96" w:rsidRDefault="004A2DF1" w:rsidP="00755975">
            <w:pPr>
              <w:pStyle w:val="ListParagraph"/>
              <w:numPr>
                <w:ilvl w:val="0"/>
                <w:numId w:val="16"/>
              </w:numPr>
              <w:contextualSpacing w:val="0"/>
              <w:rPr>
                <w:rFonts w:eastAsia="Times New Roman"/>
                <w:sz w:val="24"/>
                <w:szCs w:val="24"/>
              </w:rPr>
            </w:pPr>
            <w:r w:rsidRPr="00C13D96">
              <w:rPr>
                <w:rFonts w:eastAsia="TimesNewRoman"/>
                <w:sz w:val="24"/>
                <w:szCs w:val="24"/>
              </w:rPr>
              <w:t xml:space="preserve">Add 1.8 mL of 0.9% Sodium Chloride Injection, USP into the </w:t>
            </w:r>
            <w:r>
              <w:rPr>
                <w:rFonts w:eastAsia="TimesNewRoman"/>
                <w:sz w:val="24"/>
                <w:szCs w:val="24"/>
              </w:rPr>
              <w:t xml:space="preserve">vaccine </w:t>
            </w:r>
            <w:r w:rsidRPr="00C13D96">
              <w:rPr>
                <w:rFonts w:eastAsia="TimesNewRoman"/>
                <w:sz w:val="24"/>
                <w:szCs w:val="24"/>
              </w:rPr>
              <w:t>vial</w:t>
            </w:r>
            <w:r w:rsidRPr="00C55248">
              <w:rPr>
                <w:rFonts w:eastAsia="TimesNewRoman"/>
                <w:sz w:val="24"/>
                <w:szCs w:val="24"/>
              </w:rPr>
              <w:t>.</w:t>
            </w:r>
          </w:p>
        </w:tc>
      </w:tr>
      <w:tr w:rsidR="00601001" w:rsidRPr="00855017" w14:paraId="0535CE63" w14:textId="77777777" w:rsidTr="00681935">
        <w:tc>
          <w:tcPr>
            <w:tcW w:w="4158" w:type="dxa"/>
            <w:shd w:val="clear" w:color="auto" w:fill="auto"/>
            <w:vAlign w:val="center"/>
          </w:tcPr>
          <w:p w14:paraId="25595A8C" w14:textId="41F07FEE" w:rsidR="007C45A2" w:rsidRPr="00C13D96" w:rsidRDefault="00F04039" w:rsidP="00755975">
            <w:pPr>
              <w:jc w:val="center"/>
              <w:rPr>
                <w:rFonts w:eastAsia="Times New Roman"/>
                <w:sz w:val="24"/>
                <w:szCs w:val="24"/>
              </w:rPr>
            </w:pPr>
            <w:r>
              <w:rPr>
                <w:noProof/>
                <w:lang w:eastAsia="zh-CN" w:bidi="th-TH"/>
              </w:rPr>
              <w:lastRenderedPageBreak/>
              <w:drawing>
                <wp:inline distT="0" distB="0" distL="0" distR="0" wp14:anchorId="0AE88751" wp14:editId="159BD46B">
                  <wp:extent cx="2247900" cy="2285616"/>
                  <wp:effectExtent l="0" t="0" r="0" b="63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53338" cy="2291146"/>
                          </a:xfrm>
                          <a:prstGeom prst="rect">
                            <a:avLst/>
                          </a:prstGeom>
                          <a:noFill/>
                          <a:ln>
                            <a:noFill/>
                          </a:ln>
                        </pic:spPr>
                      </pic:pic>
                    </a:graphicData>
                  </a:graphic>
                </wp:inline>
              </w:drawing>
            </w:r>
          </w:p>
        </w:tc>
        <w:tc>
          <w:tcPr>
            <w:tcW w:w="5655" w:type="dxa"/>
            <w:shd w:val="clear" w:color="auto" w:fill="auto"/>
            <w:vAlign w:val="center"/>
          </w:tcPr>
          <w:p w14:paraId="6262D943" w14:textId="6D6B1C2E" w:rsidR="00601001" w:rsidRPr="00C13D96" w:rsidRDefault="00601001" w:rsidP="00755975">
            <w:pPr>
              <w:pStyle w:val="ListParagraph"/>
              <w:numPr>
                <w:ilvl w:val="0"/>
                <w:numId w:val="15"/>
              </w:numPr>
              <w:contextualSpacing w:val="0"/>
              <w:rPr>
                <w:rFonts w:eastAsia="TimesNewRoman"/>
                <w:sz w:val="24"/>
                <w:szCs w:val="24"/>
              </w:rPr>
            </w:pPr>
            <w:r w:rsidRPr="00C13D96">
              <w:rPr>
                <w:rFonts w:eastAsia="TimesNewRoman"/>
                <w:sz w:val="24"/>
                <w:szCs w:val="24"/>
              </w:rPr>
              <w:t>Equalize vial pressure before removing the needle from the vial by withdrawing 1.8 mL air into the empty diluent syringe.</w:t>
            </w:r>
          </w:p>
        </w:tc>
      </w:tr>
      <w:tr w:rsidR="00601001" w:rsidRPr="00855017" w14:paraId="415DE973" w14:textId="77777777" w:rsidTr="00237652">
        <w:tc>
          <w:tcPr>
            <w:tcW w:w="4158" w:type="dxa"/>
            <w:shd w:val="clear" w:color="auto" w:fill="auto"/>
            <w:vAlign w:val="center"/>
          </w:tcPr>
          <w:p w14:paraId="0DE2F70D" w14:textId="4268ABF2" w:rsidR="00601001" w:rsidRPr="00C13D96" w:rsidRDefault="0029370C" w:rsidP="00755975">
            <w:pPr>
              <w:jc w:val="center"/>
              <w:rPr>
                <w:rFonts w:eastAsia="Times New Roman"/>
                <w:sz w:val="24"/>
                <w:szCs w:val="24"/>
              </w:rPr>
            </w:pPr>
            <w:r>
              <w:rPr>
                <w:noProof/>
                <w:lang w:eastAsia="zh-CN" w:bidi="th-TH"/>
              </w:rPr>
              <w:drawing>
                <wp:inline distT="0" distB="0" distL="0" distR="0" wp14:anchorId="20648181" wp14:editId="1CAB7AAE">
                  <wp:extent cx="1571625" cy="2317480"/>
                  <wp:effectExtent l="0" t="0" r="0" b="698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76140" cy="2324138"/>
                          </a:xfrm>
                          <a:prstGeom prst="rect">
                            <a:avLst/>
                          </a:prstGeom>
                          <a:noFill/>
                          <a:ln>
                            <a:noFill/>
                          </a:ln>
                        </pic:spPr>
                      </pic:pic>
                    </a:graphicData>
                  </a:graphic>
                </wp:inline>
              </w:drawing>
            </w:r>
          </w:p>
        </w:tc>
        <w:tc>
          <w:tcPr>
            <w:tcW w:w="5655" w:type="dxa"/>
            <w:shd w:val="clear" w:color="auto" w:fill="auto"/>
            <w:vAlign w:val="center"/>
          </w:tcPr>
          <w:p w14:paraId="572C72E1" w14:textId="77777777" w:rsidR="00601001" w:rsidRPr="007520D4" w:rsidRDefault="00601001" w:rsidP="00755975">
            <w:pPr>
              <w:pStyle w:val="ListParagraph"/>
              <w:numPr>
                <w:ilvl w:val="0"/>
                <w:numId w:val="15"/>
              </w:numPr>
              <w:contextualSpacing w:val="0"/>
              <w:rPr>
                <w:rFonts w:eastAsia="TimesNewRoman"/>
                <w:sz w:val="24"/>
                <w:szCs w:val="24"/>
              </w:rPr>
            </w:pPr>
            <w:r w:rsidRPr="007520D4">
              <w:rPr>
                <w:rFonts w:eastAsia="TimesNewRoman"/>
                <w:sz w:val="24"/>
                <w:szCs w:val="24"/>
              </w:rPr>
              <w:t>Gently invert the vial containing the Pfizer</w:t>
            </w:r>
            <w:r w:rsidRPr="007520D4">
              <w:rPr>
                <w:rFonts w:eastAsia="TimesNewRoman"/>
                <w:sz w:val="24"/>
                <w:szCs w:val="24"/>
              </w:rPr>
              <w:noBreakHyphen/>
              <w:t xml:space="preserve">BioNTech COVID-19 Vaccine 10 times to mix. </w:t>
            </w:r>
          </w:p>
          <w:p w14:paraId="7286C647" w14:textId="77777777" w:rsidR="00601001" w:rsidRPr="007520D4" w:rsidRDefault="00601001" w:rsidP="00755975">
            <w:pPr>
              <w:pStyle w:val="ListParagraph"/>
              <w:numPr>
                <w:ilvl w:val="0"/>
                <w:numId w:val="15"/>
              </w:numPr>
              <w:contextualSpacing w:val="0"/>
              <w:rPr>
                <w:rFonts w:eastAsia="TimesNewRoman"/>
                <w:sz w:val="24"/>
                <w:szCs w:val="24"/>
              </w:rPr>
            </w:pPr>
            <w:r w:rsidRPr="007520D4">
              <w:rPr>
                <w:rFonts w:eastAsia="TimesNewRoman"/>
                <w:sz w:val="24"/>
                <w:szCs w:val="24"/>
                <w:u w:val="single"/>
              </w:rPr>
              <w:t>Do not shake</w:t>
            </w:r>
            <w:r w:rsidRPr="007520D4">
              <w:rPr>
                <w:rFonts w:eastAsia="TimesNewRoman"/>
                <w:sz w:val="24"/>
                <w:szCs w:val="24"/>
              </w:rPr>
              <w:t>.</w:t>
            </w:r>
          </w:p>
          <w:p w14:paraId="1B0E3D37" w14:textId="77777777" w:rsidR="00800489" w:rsidRPr="007520D4" w:rsidRDefault="00800489" w:rsidP="00755975">
            <w:pPr>
              <w:numPr>
                <w:ilvl w:val="0"/>
                <w:numId w:val="15"/>
              </w:numPr>
            </w:pPr>
            <w:r w:rsidRPr="007520D4">
              <w:rPr>
                <w:sz w:val="24"/>
                <w:szCs w:val="24"/>
              </w:rPr>
              <w:t>Inspect the vaccine in the vial.</w:t>
            </w:r>
          </w:p>
          <w:p w14:paraId="3866231D" w14:textId="1FCF8C06" w:rsidR="004A2DF1" w:rsidRPr="00C13D96" w:rsidRDefault="004A2DF1" w:rsidP="00755975">
            <w:pPr>
              <w:pStyle w:val="ListParagraph"/>
              <w:numPr>
                <w:ilvl w:val="0"/>
                <w:numId w:val="15"/>
              </w:numPr>
              <w:contextualSpacing w:val="0"/>
              <w:rPr>
                <w:rFonts w:eastAsia="TimesNewRoman"/>
                <w:sz w:val="24"/>
                <w:szCs w:val="24"/>
              </w:rPr>
            </w:pPr>
            <w:r w:rsidRPr="007520D4">
              <w:rPr>
                <w:rFonts w:eastAsia="TimesNewRoman"/>
                <w:sz w:val="24"/>
                <w:szCs w:val="24"/>
              </w:rPr>
              <w:t xml:space="preserve">The vaccine will be an off-white suspension. </w:t>
            </w:r>
            <w:r w:rsidR="00D23F07" w:rsidRPr="007520D4">
              <w:rPr>
                <w:rFonts w:eastAsia="TimesNewRoman"/>
                <w:sz w:val="24"/>
                <w:szCs w:val="24"/>
              </w:rPr>
              <w:t xml:space="preserve">Do not use </w:t>
            </w:r>
            <w:r w:rsidRPr="007520D4">
              <w:rPr>
                <w:rFonts w:eastAsia="TimesNewRoman"/>
                <w:sz w:val="24"/>
                <w:szCs w:val="24"/>
              </w:rPr>
              <w:t>if vaccine is discolored or contains particulate matter.</w:t>
            </w:r>
          </w:p>
        </w:tc>
      </w:tr>
      <w:tr w:rsidR="00601001" w:rsidRPr="006A6AB7" w14:paraId="0CB89F35" w14:textId="77777777" w:rsidTr="00237652">
        <w:tc>
          <w:tcPr>
            <w:tcW w:w="4158" w:type="dxa"/>
            <w:shd w:val="clear" w:color="auto" w:fill="auto"/>
            <w:vAlign w:val="center"/>
          </w:tcPr>
          <w:p w14:paraId="6AC31323" w14:textId="2F230CFD" w:rsidR="007C45A2" w:rsidRPr="00C13D96" w:rsidRDefault="75A347B3" w:rsidP="00755975">
            <w:pPr>
              <w:jc w:val="center"/>
              <w:rPr>
                <w:rFonts w:eastAsia="Times New Roman"/>
                <w:sz w:val="24"/>
                <w:szCs w:val="24"/>
              </w:rPr>
            </w:pPr>
            <w:r>
              <w:rPr>
                <w:noProof/>
                <w:lang w:eastAsia="zh-CN" w:bidi="th-TH"/>
              </w:rPr>
              <w:drawing>
                <wp:inline distT="0" distB="0" distL="0" distR="0" wp14:anchorId="53208719" wp14:editId="5B5E72EC">
                  <wp:extent cx="2209800" cy="2246877"/>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37" cstate="print">
                            <a:extLst>
                              <a:ext uri="{28A0092B-C50C-407E-A947-70E740481C1C}">
                                <a14:useLocalDpi xmlns:a14="http://schemas.microsoft.com/office/drawing/2010/main" val="0"/>
                              </a:ext>
                            </a:extLst>
                          </a:blip>
                          <a:stretch>
                            <a:fillRect/>
                          </a:stretch>
                        </pic:blipFill>
                        <pic:spPr>
                          <a:xfrm>
                            <a:off x="0" y="0"/>
                            <a:ext cx="2209800" cy="2246877"/>
                          </a:xfrm>
                          <a:prstGeom prst="rect">
                            <a:avLst/>
                          </a:prstGeom>
                        </pic:spPr>
                      </pic:pic>
                    </a:graphicData>
                  </a:graphic>
                </wp:inline>
              </w:drawing>
            </w:r>
          </w:p>
        </w:tc>
        <w:tc>
          <w:tcPr>
            <w:tcW w:w="5655" w:type="dxa"/>
            <w:shd w:val="clear" w:color="auto" w:fill="auto"/>
            <w:vAlign w:val="center"/>
          </w:tcPr>
          <w:p w14:paraId="58C21AAD" w14:textId="77777777" w:rsidR="00601001" w:rsidRPr="00C13D96" w:rsidRDefault="00601001" w:rsidP="00755975">
            <w:pPr>
              <w:pStyle w:val="ListParagraph"/>
              <w:numPr>
                <w:ilvl w:val="0"/>
                <w:numId w:val="15"/>
              </w:numPr>
              <w:contextualSpacing w:val="0"/>
              <w:rPr>
                <w:rFonts w:eastAsia="TimesNewRoman"/>
                <w:sz w:val="24"/>
                <w:szCs w:val="24"/>
              </w:rPr>
            </w:pPr>
            <w:r w:rsidRPr="00C13D96">
              <w:rPr>
                <w:rFonts w:eastAsia="TimesNewRoman"/>
                <w:sz w:val="24"/>
                <w:szCs w:val="24"/>
              </w:rPr>
              <w:t>Record the date and time of dilution on the Pfizer</w:t>
            </w:r>
            <w:r w:rsidRPr="00C13D96">
              <w:rPr>
                <w:rFonts w:eastAsia="TimesNewRoman"/>
                <w:sz w:val="24"/>
                <w:szCs w:val="24"/>
              </w:rPr>
              <w:noBreakHyphen/>
              <w:t xml:space="preserve">BioNTech COVID-19 Vaccine vial label. </w:t>
            </w:r>
          </w:p>
          <w:p w14:paraId="29864D72" w14:textId="77777777" w:rsidR="00601001" w:rsidRPr="00C13D96" w:rsidRDefault="00601001" w:rsidP="00755975">
            <w:pPr>
              <w:pStyle w:val="ListParagraph"/>
              <w:numPr>
                <w:ilvl w:val="0"/>
                <w:numId w:val="15"/>
              </w:numPr>
              <w:contextualSpacing w:val="0"/>
              <w:rPr>
                <w:rFonts w:eastAsia="TimesNewRoman"/>
                <w:sz w:val="24"/>
                <w:szCs w:val="24"/>
              </w:rPr>
            </w:pPr>
            <w:r w:rsidRPr="00C13D96">
              <w:rPr>
                <w:rFonts w:eastAsia="TimesNewRoman"/>
                <w:sz w:val="24"/>
                <w:szCs w:val="24"/>
              </w:rPr>
              <w:t xml:space="preserve">Store between 2°C to 25°C (35°F to 77°F). </w:t>
            </w:r>
          </w:p>
          <w:p w14:paraId="159192C7" w14:textId="5963A3F1" w:rsidR="00601001" w:rsidRPr="00C13D96" w:rsidRDefault="00601001" w:rsidP="00755975">
            <w:pPr>
              <w:pStyle w:val="ListParagraph"/>
              <w:numPr>
                <w:ilvl w:val="0"/>
                <w:numId w:val="15"/>
              </w:numPr>
              <w:contextualSpacing w:val="0"/>
              <w:rPr>
                <w:rFonts w:eastAsia="TimesNewRoman"/>
                <w:sz w:val="24"/>
                <w:szCs w:val="24"/>
              </w:rPr>
            </w:pPr>
            <w:r w:rsidRPr="00C13D96">
              <w:rPr>
                <w:rFonts w:eastAsia="TimesNewRoman"/>
                <w:sz w:val="24"/>
                <w:szCs w:val="24"/>
              </w:rPr>
              <w:t>Discard any unused vaccine 6 hours after dilution.</w:t>
            </w:r>
          </w:p>
        </w:tc>
      </w:tr>
      <w:bookmarkEnd w:id="25"/>
    </w:tbl>
    <w:p w14:paraId="21C06F99" w14:textId="374A4289" w:rsidR="00237652" w:rsidRDefault="00237652" w:rsidP="00755975">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5647"/>
      </w:tblGrid>
      <w:tr w:rsidR="00601001" w:rsidRPr="00855017" w14:paraId="2D0350DA" w14:textId="77777777" w:rsidTr="00237652">
        <w:trPr>
          <w:trHeight w:val="530"/>
        </w:trPr>
        <w:tc>
          <w:tcPr>
            <w:tcW w:w="9805" w:type="dxa"/>
            <w:gridSpan w:val="2"/>
            <w:shd w:val="clear" w:color="auto" w:fill="auto"/>
            <w:vAlign w:val="center"/>
          </w:tcPr>
          <w:p w14:paraId="6D673FB1" w14:textId="43C08AD9" w:rsidR="00601001" w:rsidRPr="00C13D96" w:rsidRDefault="00601001" w:rsidP="00755975">
            <w:pPr>
              <w:keepNext/>
              <w:rPr>
                <w:rFonts w:eastAsia="Times New Roman"/>
                <w:b/>
                <w:bCs/>
                <w:sz w:val="24"/>
                <w:szCs w:val="24"/>
              </w:rPr>
            </w:pPr>
            <w:bookmarkStart w:id="26" w:name="_Hlk48569403"/>
            <w:r w:rsidRPr="00C13D96">
              <w:rPr>
                <w:rFonts w:eastAsia="Times New Roman"/>
                <w:b/>
                <w:bCs/>
                <w:sz w:val="24"/>
                <w:szCs w:val="24"/>
              </w:rPr>
              <w:lastRenderedPageBreak/>
              <w:t xml:space="preserve">PREPARATION OF INDIVIDUAL 0.3 mL DOSES OF </w:t>
            </w:r>
            <w:r w:rsidRPr="00C13D96">
              <w:rPr>
                <w:rFonts w:eastAsia="Arial"/>
                <w:b/>
                <w:bCs/>
                <w:sz w:val="24"/>
                <w:szCs w:val="24"/>
              </w:rPr>
              <w:t>PFIZER</w:t>
            </w:r>
            <w:r w:rsidRPr="00C13D96">
              <w:rPr>
                <w:rFonts w:eastAsia="Times New Roman"/>
                <w:b/>
                <w:bCs/>
                <w:sz w:val="24"/>
                <w:szCs w:val="24"/>
              </w:rPr>
              <w:noBreakHyphen/>
            </w:r>
            <w:r w:rsidRPr="00C13D96">
              <w:rPr>
                <w:rFonts w:eastAsia="Arial"/>
                <w:b/>
                <w:sz w:val="24"/>
                <w:szCs w:val="24"/>
              </w:rPr>
              <w:t>BIONTECH</w:t>
            </w:r>
            <w:r w:rsidRPr="00C13D96">
              <w:rPr>
                <w:rFonts w:eastAsia="Arial"/>
                <w:b/>
                <w:bCs/>
                <w:sz w:val="24"/>
                <w:szCs w:val="24"/>
              </w:rPr>
              <w:t xml:space="preserve"> COVID-19 VACCINE</w:t>
            </w:r>
            <w:bookmarkEnd w:id="26"/>
          </w:p>
        </w:tc>
      </w:tr>
      <w:tr w:rsidR="00601001" w14:paraId="5CA0703F" w14:textId="77777777" w:rsidTr="00681935">
        <w:trPr>
          <w:trHeight w:val="3360"/>
        </w:trPr>
        <w:tc>
          <w:tcPr>
            <w:tcW w:w="4158" w:type="dxa"/>
            <w:shd w:val="clear" w:color="auto" w:fill="auto"/>
            <w:vAlign w:val="center"/>
          </w:tcPr>
          <w:p w14:paraId="362D49E0" w14:textId="24C899A3" w:rsidR="007C45A2" w:rsidRPr="00C13D96" w:rsidRDefault="0029370C" w:rsidP="00755975">
            <w:pPr>
              <w:keepNext/>
              <w:jc w:val="center"/>
              <w:rPr>
                <w:rFonts w:eastAsia="Times New Roman"/>
                <w:sz w:val="24"/>
                <w:szCs w:val="24"/>
              </w:rPr>
            </w:pPr>
            <w:r>
              <w:rPr>
                <w:noProof/>
                <w:lang w:eastAsia="zh-CN" w:bidi="th-TH"/>
              </w:rPr>
              <w:drawing>
                <wp:inline distT="0" distB="0" distL="0" distR="0" wp14:anchorId="5E7AA4AD" wp14:editId="220C5BBD">
                  <wp:extent cx="2114550" cy="2150030"/>
                  <wp:effectExtent l="0" t="0" r="0" b="317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26521" cy="2162202"/>
                          </a:xfrm>
                          <a:prstGeom prst="rect">
                            <a:avLst/>
                          </a:prstGeom>
                          <a:noFill/>
                          <a:ln>
                            <a:noFill/>
                          </a:ln>
                        </pic:spPr>
                      </pic:pic>
                    </a:graphicData>
                  </a:graphic>
                </wp:inline>
              </w:drawing>
            </w:r>
          </w:p>
        </w:tc>
        <w:tc>
          <w:tcPr>
            <w:tcW w:w="5647" w:type="dxa"/>
            <w:shd w:val="clear" w:color="auto" w:fill="auto"/>
            <w:vAlign w:val="center"/>
          </w:tcPr>
          <w:p w14:paraId="0277D458" w14:textId="1B0B354F" w:rsidR="00601001" w:rsidRPr="00C13D96" w:rsidRDefault="00601001" w:rsidP="00755975">
            <w:pPr>
              <w:pStyle w:val="ListParagraph"/>
              <w:keepNext/>
              <w:numPr>
                <w:ilvl w:val="0"/>
                <w:numId w:val="15"/>
              </w:numPr>
              <w:contextualSpacing w:val="0"/>
              <w:rPr>
                <w:rFonts w:eastAsia="TimesNewRoman"/>
                <w:sz w:val="24"/>
                <w:szCs w:val="24"/>
              </w:rPr>
            </w:pPr>
            <w:r w:rsidRPr="00C13D96">
              <w:rPr>
                <w:rFonts w:eastAsia="TimesNewRoman"/>
                <w:sz w:val="24"/>
                <w:szCs w:val="24"/>
              </w:rPr>
              <w:t xml:space="preserve">Using aseptic technique, cleanse the vial stopper with a single-use antiseptic swab, and withdraw </w:t>
            </w:r>
            <w:r w:rsidRPr="00C13D96">
              <w:rPr>
                <w:rFonts w:eastAsia="TimesNewRoman"/>
                <w:sz w:val="24"/>
                <w:szCs w:val="24"/>
                <w:u w:val="single"/>
              </w:rPr>
              <w:t>0.3</w:t>
            </w:r>
            <w:r w:rsidR="009B68AC" w:rsidRPr="00C13D96">
              <w:rPr>
                <w:rFonts w:eastAsia="TimesNewRoman"/>
                <w:sz w:val="24"/>
                <w:szCs w:val="24"/>
                <w:u w:val="single"/>
              </w:rPr>
              <w:t> </w:t>
            </w:r>
            <w:r w:rsidRPr="00C13D96">
              <w:rPr>
                <w:rFonts w:eastAsia="TimesNewRoman"/>
                <w:sz w:val="24"/>
                <w:szCs w:val="24"/>
                <w:u w:val="single"/>
              </w:rPr>
              <w:t>mL</w:t>
            </w:r>
            <w:r w:rsidRPr="00C13D96">
              <w:rPr>
                <w:rFonts w:eastAsia="TimesNewRoman"/>
                <w:sz w:val="24"/>
                <w:szCs w:val="24"/>
              </w:rPr>
              <w:t xml:space="preserve"> of the Pfizer</w:t>
            </w:r>
            <w:r w:rsidR="0091672D" w:rsidRPr="00C13D96">
              <w:rPr>
                <w:rFonts w:eastAsia="TimesNewRoman"/>
                <w:sz w:val="24"/>
                <w:szCs w:val="24"/>
              </w:rPr>
              <w:t>-</w:t>
            </w:r>
            <w:r w:rsidRPr="00C13D96">
              <w:rPr>
                <w:rFonts w:eastAsia="TimesNewRoman"/>
                <w:sz w:val="24"/>
                <w:szCs w:val="24"/>
              </w:rPr>
              <w:t>BioNTech COVID-19 Vaccine</w:t>
            </w:r>
            <w:r w:rsidR="0075730F" w:rsidRPr="005906E6">
              <w:rPr>
                <w:sz w:val="24"/>
                <w:szCs w:val="24"/>
              </w:rPr>
              <w:t xml:space="preserve"> preferentially using low dead-volume syringes and/or needles</w:t>
            </w:r>
            <w:r w:rsidRPr="00C13D96">
              <w:rPr>
                <w:rFonts w:eastAsia="TimesNewRoman"/>
                <w:sz w:val="24"/>
                <w:szCs w:val="24"/>
              </w:rPr>
              <w:t>.</w:t>
            </w:r>
          </w:p>
          <w:p w14:paraId="5F8DE25C" w14:textId="2D5A4DBC" w:rsidR="002D197F" w:rsidRDefault="002D197F" w:rsidP="00755975">
            <w:pPr>
              <w:pStyle w:val="ListParagraph"/>
              <w:keepNext/>
              <w:numPr>
                <w:ilvl w:val="0"/>
                <w:numId w:val="15"/>
              </w:numPr>
              <w:contextualSpacing w:val="0"/>
              <w:rPr>
                <w:rFonts w:eastAsia="TimesNewRoman"/>
                <w:sz w:val="24"/>
                <w:szCs w:val="24"/>
              </w:rPr>
            </w:pPr>
            <w:r>
              <w:rPr>
                <w:rFonts w:eastAsia="TimesNewRoman"/>
                <w:sz w:val="24"/>
                <w:szCs w:val="24"/>
              </w:rPr>
              <w:t>Each dose must contain 0.3 mL of vaccine.</w:t>
            </w:r>
          </w:p>
          <w:p w14:paraId="7C64E967" w14:textId="1C66C249" w:rsidR="002D197F" w:rsidRDefault="002D197F" w:rsidP="00755975">
            <w:pPr>
              <w:pStyle w:val="ListParagraph"/>
              <w:keepNext/>
              <w:numPr>
                <w:ilvl w:val="0"/>
                <w:numId w:val="15"/>
              </w:numPr>
              <w:contextualSpacing w:val="0"/>
              <w:rPr>
                <w:rFonts w:eastAsia="TimesNewRoman"/>
                <w:sz w:val="24"/>
                <w:szCs w:val="24"/>
              </w:rPr>
            </w:pPr>
            <w:r>
              <w:rPr>
                <w:rFonts w:eastAsia="TimesNewRoman"/>
                <w:sz w:val="24"/>
                <w:szCs w:val="24"/>
              </w:rPr>
              <w:t>If the amount of vaccine remaining in the vial cannot provide a full dose of 0.3 mL, discard the vial and any excess volume.</w:t>
            </w:r>
          </w:p>
          <w:p w14:paraId="600FE3BB" w14:textId="4244AC2C" w:rsidR="00601001" w:rsidRPr="00C13D96" w:rsidRDefault="00601001" w:rsidP="00755975">
            <w:pPr>
              <w:pStyle w:val="ListParagraph"/>
              <w:keepNext/>
              <w:numPr>
                <w:ilvl w:val="0"/>
                <w:numId w:val="15"/>
              </w:numPr>
              <w:contextualSpacing w:val="0"/>
              <w:rPr>
                <w:rFonts w:eastAsia="TimesNewRoman"/>
                <w:sz w:val="24"/>
                <w:szCs w:val="24"/>
              </w:rPr>
            </w:pPr>
            <w:r w:rsidRPr="00C13D96">
              <w:rPr>
                <w:rFonts w:eastAsia="TimesNewRoman"/>
                <w:sz w:val="24"/>
                <w:szCs w:val="24"/>
              </w:rPr>
              <w:t xml:space="preserve">Administer immediately. </w:t>
            </w:r>
          </w:p>
        </w:tc>
      </w:tr>
    </w:tbl>
    <w:p w14:paraId="01077F2A" w14:textId="77777777" w:rsidR="00D53533" w:rsidRPr="00202457" w:rsidRDefault="00D53533" w:rsidP="00755975">
      <w:pPr>
        <w:rPr>
          <w:sz w:val="24"/>
          <w:szCs w:val="24"/>
        </w:rPr>
      </w:pPr>
    </w:p>
    <w:p w14:paraId="5AD701D1" w14:textId="2C516E9E" w:rsidR="00FC734E" w:rsidRPr="006E54A9" w:rsidRDefault="00FC734E" w:rsidP="00755975">
      <w:pPr>
        <w:keepNext/>
        <w:rPr>
          <w:b/>
          <w:bCs/>
          <w:sz w:val="24"/>
          <w:szCs w:val="24"/>
        </w:rPr>
      </w:pPr>
      <w:r w:rsidRPr="006E54A9">
        <w:rPr>
          <w:b/>
          <w:bCs/>
          <w:sz w:val="24"/>
          <w:szCs w:val="24"/>
        </w:rPr>
        <w:t>2.2</w:t>
      </w:r>
      <w:r w:rsidR="00C04BD2">
        <w:rPr>
          <w:b/>
          <w:bCs/>
          <w:sz w:val="24"/>
          <w:szCs w:val="24"/>
        </w:rPr>
        <w:tab/>
      </w:r>
      <w:r w:rsidRPr="006E54A9">
        <w:rPr>
          <w:b/>
          <w:bCs/>
          <w:sz w:val="24"/>
          <w:szCs w:val="24"/>
        </w:rPr>
        <w:t>Administration Information</w:t>
      </w:r>
    </w:p>
    <w:p w14:paraId="056D9BCD" w14:textId="77777777" w:rsidR="00FC734E" w:rsidRPr="006E54A9" w:rsidRDefault="00FC734E" w:rsidP="00755975">
      <w:pPr>
        <w:keepNext/>
        <w:rPr>
          <w:sz w:val="24"/>
          <w:szCs w:val="24"/>
        </w:rPr>
      </w:pPr>
    </w:p>
    <w:p w14:paraId="17A62269" w14:textId="1A612C02" w:rsidR="00C43349" w:rsidRPr="00650D48" w:rsidRDefault="00C43349" w:rsidP="00755975">
      <w:pPr>
        <w:keepNext/>
        <w:rPr>
          <w:sz w:val="24"/>
          <w:szCs w:val="24"/>
        </w:rPr>
      </w:pPr>
      <w:r w:rsidRPr="00650D48">
        <w:rPr>
          <w:sz w:val="24"/>
          <w:szCs w:val="24"/>
        </w:rPr>
        <w:t xml:space="preserve">Visually inspect each dose in the dosing syringe prior to administration. </w:t>
      </w:r>
      <w:r w:rsidR="00E62444" w:rsidRPr="00650D48">
        <w:rPr>
          <w:sz w:val="24"/>
          <w:szCs w:val="24"/>
        </w:rPr>
        <w:t>The vaccine will be an off</w:t>
      </w:r>
      <w:r w:rsidR="00E62444" w:rsidRPr="00650D48">
        <w:rPr>
          <w:sz w:val="24"/>
          <w:szCs w:val="24"/>
        </w:rPr>
        <w:noBreakHyphen/>
        <w:t xml:space="preserve">white suspension. </w:t>
      </w:r>
      <w:r w:rsidRPr="00650D48">
        <w:rPr>
          <w:sz w:val="24"/>
          <w:szCs w:val="24"/>
        </w:rPr>
        <w:t xml:space="preserve">During the visual inspection, </w:t>
      </w:r>
    </w:p>
    <w:p w14:paraId="5B82D9CE" w14:textId="77777777" w:rsidR="00C43349" w:rsidRPr="00650D48" w:rsidRDefault="00C43349" w:rsidP="00755975">
      <w:pPr>
        <w:keepNext/>
        <w:numPr>
          <w:ilvl w:val="0"/>
          <w:numId w:val="8"/>
        </w:numPr>
        <w:rPr>
          <w:sz w:val="24"/>
          <w:szCs w:val="24"/>
        </w:rPr>
      </w:pPr>
      <w:r w:rsidRPr="00650D48">
        <w:rPr>
          <w:sz w:val="24"/>
          <w:szCs w:val="24"/>
        </w:rPr>
        <w:t>verify the final dosing volume of 0.3 mL.</w:t>
      </w:r>
    </w:p>
    <w:p w14:paraId="60C05464" w14:textId="77777777" w:rsidR="000A2A62" w:rsidRPr="007520D4" w:rsidRDefault="00C43349" w:rsidP="00755975">
      <w:pPr>
        <w:keepNext/>
        <w:numPr>
          <w:ilvl w:val="0"/>
          <w:numId w:val="8"/>
        </w:numPr>
        <w:rPr>
          <w:sz w:val="24"/>
          <w:szCs w:val="24"/>
        </w:rPr>
      </w:pPr>
      <w:r w:rsidRPr="007520D4">
        <w:rPr>
          <w:sz w:val="24"/>
          <w:szCs w:val="24"/>
        </w:rPr>
        <w:t xml:space="preserve">confirm there are no particulates and </w:t>
      </w:r>
      <w:r w:rsidR="00500C65" w:rsidRPr="007520D4">
        <w:rPr>
          <w:sz w:val="24"/>
          <w:szCs w:val="24"/>
        </w:rPr>
        <w:t xml:space="preserve">that </w:t>
      </w:r>
      <w:r w:rsidRPr="007520D4">
        <w:rPr>
          <w:sz w:val="24"/>
          <w:szCs w:val="24"/>
        </w:rPr>
        <w:t xml:space="preserve">no discoloration </w:t>
      </w:r>
      <w:r w:rsidR="00500C65" w:rsidRPr="007520D4">
        <w:rPr>
          <w:sz w:val="24"/>
          <w:szCs w:val="24"/>
        </w:rPr>
        <w:t>is</w:t>
      </w:r>
      <w:r w:rsidRPr="007520D4">
        <w:rPr>
          <w:sz w:val="24"/>
          <w:szCs w:val="24"/>
        </w:rPr>
        <w:t xml:space="preserve"> observed.</w:t>
      </w:r>
    </w:p>
    <w:p w14:paraId="41C6EB18" w14:textId="0EBE90B9" w:rsidR="000A2A62" w:rsidRPr="007520D4" w:rsidRDefault="00CF1D01" w:rsidP="00755975">
      <w:pPr>
        <w:numPr>
          <w:ilvl w:val="0"/>
          <w:numId w:val="8"/>
        </w:numPr>
        <w:rPr>
          <w:sz w:val="24"/>
          <w:szCs w:val="24"/>
        </w:rPr>
      </w:pPr>
      <w:r>
        <w:rPr>
          <w:sz w:val="24"/>
          <w:szCs w:val="24"/>
        </w:rPr>
        <w:t>d</w:t>
      </w:r>
      <w:r w:rsidR="000A2A62" w:rsidRPr="007520D4">
        <w:rPr>
          <w:sz w:val="24"/>
          <w:szCs w:val="24"/>
        </w:rPr>
        <w:t>o not administer if vaccine is discolored or contains particulate matter.</w:t>
      </w:r>
    </w:p>
    <w:p w14:paraId="5422D235" w14:textId="77777777" w:rsidR="00C43349" w:rsidRPr="00650D48" w:rsidRDefault="00C43349" w:rsidP="00755975">
      <w:pPr>
        <w:rPr>
          <w:sz w:val="24"/>
          <w:szCs w:val="24"/>
        </w:rPr>
      </w:pPr>
    </w:p>
    <w:p w14:paraId="1D06D6A4" w14:textId="41EEA576" w:rsidR="001610C0" w:rsidRPr="00320762" w:rsidRDefault="00FC734E" w:rsidP="00755975">
      <w:pPr>
        <w:rPr>
          <w:sz w:val="24"/>
        </w:rPr>
      </w:pPr>
      <w:r w:rsidRPr="00B00407">
        <w:rPr>
          <w:sz w:val="24"/>
        </w:rPr>
        <w:t xml:space="preserve">Administer the </w:t>
      </w:r>
      <w:r w:rsidRPr="00320762">
        <w:rPr>
          <w:sz w:val="24"/>
        </w:rPr>
        <w:t>Pfizer</w:t>
      </w:r>
      <w:r w:rsidRPr="00320762">
        <w:rPr>
          <w:sz w:val="24"/>
        </w:rPr>
        <w:noBreakHyphen/>
        <w:t>BioNTech COVID-19 Vaccine intramuscularly</w:t>
      </w:r>
      <w:r w:rsidR="001610C0" w:rsidRPr="00320762">
        <w:rPr>
          <w:sz w:val="24"/>
        </w:rPr>
        <w:t>.</w:t>
      </w:r>
      <w:r w:rsidR="005906E6" w:rsidRPr="00320762">
        <w:rPr>
          <w:sz w:val="24"/>
        </w:rPr>
        <w:t xml:space="preserve"> </w:t>
      </w:r>
    </w:p>
    <w:p w14:paraId="7B4E8850" w14:textId="0ED06D36" w:rsidR="00053300" w:rsidRPr="00320762" w:rsidRDefault="00053300" w:rsidP="00755975">
      <w:pPr>
        <w:rPr>
          <w:sz w:val="24"/>
        </w:rPr>
      </w:pPr>
    </w:p>
    <w:p w14:paraId="5D1DFB8B" w14:textId="672A92B2" w:rsidR="00053300" w:rsidRPr="00A01747" w:rsidRDefault="00282C0F" w:rsidP="00755975">
      <w:pPr>
        <w:rPr>
          <w:sz w:val="24"/>
          <w:szCs w:val="24"/>
        </w:rPr>
      </w:pPr>
      <w:r w:rsidRPr="00A01747">
        <w:rPr>
          <w:rFonts w:eastAsia="Arial"/>
          <w:bCs/>
          <w:sz w:val="24"/>
          <w:szCs w:val="24"/>
        </w:rPr>
        <w:t xml:space="preserve">After </w:t>
      </w:r>
      <w:r w:rsidR="00503F05">
        <w:rPr>
          <w:rFonts w:eastAsia="Arial"/>
          <w:bCs/>
          <w:sz w:val="24"/>
          <w:szCs w:val="24"/>
        </w:rPr>
        <w:t>dilution</w:t>
      </w:r>
      <w:r w:rsidRPr="00A01747">
        <w:rPr>
          <w:rFonts w:eastAsia="Arial"/>
          <w:bCs/>
          <w:sz w:val="24"/>
          <w:szCs w:val="24"/>
        </w:rPr>
        <w:t xml:space="preserve">, vials of </w:t>
      </w:r>
      <w:r w:rsidR="00053300" w:rsidRPr="00A01747">
        <w:rPr>
          <w:rFonts w:eastAsia="Arial"/>
          <w:bCs/>
          <w:sz w:val="24"/>
          <w:szCs w:val="24"/>
        </w:rPr>
        <w:t>Pfizer-</w:t>
      </w:r>
      <w:r w:rsidR="00053300" w:rsidRPr="00A01747">
        <w:rPr>
          <w:rFonts w:eastAsia="Arial"/>
          <w:sz w:val="24"/>
          <w:szCs w:val="24"/>
        </w:rPr>
        <w:t>BioNTech</w:t>
      </w:r>
      <w:r w:rsidR="00053300" w:rsidRPr="00A01747">
        <w:rPr>
          <w:rFonts w:eastAsia="Arial"/>
          <w:bCs/>
          <w:sz w:val="24"/>
          <w:szCs w:val="24"/>
        </w:rPr>
        <w:t xml:space="preserve"> COVID-19 Vaccine</w:t>
      </w:r>
      <w:r w:rsidR="00053300" w:rsidRPr="00A01747">
        <w:rPr>
          <w:rFonts w:eastAsia="Arial"/>
          <w:sz w:val="24"/>
          <w:szCs w:val="24"/>
        </w:rPr>
        <w:t xml:space="preserve"> </w:t>
      </w:r>
      <w:r w:rsidR="00986395" w:rsidRPr="00A01747">
        <w:rPr>
          <w:rFonts w:eastAsia="Arial"/>
          <w:sz w:val="24"/>
          <w:szCs w:val="24"/>
        </w:rPr>
        <w:t>contain six doses of 0.3 mL</w:t>
      </w:r>
      <w:r w:rsidR="008502E3">
        <w:rPr>
          <w:rFonts w:eastAsia="Arial"/>
          <w:sz w:val="24"/>
          <w:szCs w:val="24"/>
        </w:rPr>
        <w:t xml:space="preserve"> of vaccine</w:t>
      </w:r>
      <w:r w:rsidR="00986395" w:rsidRPr="00A01747">
        <w:rPr>
          <w:rFonts w:eastAsia="Arial"/>
          <w:sz w:val="24"/>
          <w:szCs w:val="24"/>
        </w:rPr>
        <w:t xml:space="preserve">. </w:t>
      </w:r>
      <w:r w:rsidR="00986395" w:rsidRPr="00A01747">
        <w:rPr>
          <w:sz w:val="24"/>
          <w:szCs w:val="24"/>
        </w:rPr>
        <w:t xml:space="preserve">Low </w:t>
      </w:r>
      <w:r w:rsidR="00053300" w:rsidRPr="00A01747">
        <w:rPr>
          <w:sz w:val="24"/>
          <w:szCs w:val="24"/>
        </w:rPr>
        <w:t>dead</w:t>
      </w:r>
      <w:r w:rsidR="00053300" w:rsidRPr="00A01747">
        <w:rPr>
          <w:sz w:val="24"/>
          <w:szCs w:val="24"/>
        </w:rPr>
        <w:noBreakHyphen/>
        <w:t>volume syringes and/or needle</w:t>
      </w:r>
      <w:r w:rsidR="00986395" w:rsidRPr="00A01747">
        <w:rPr>
          <w:sz w:val="24"/>
          <w:szCs w:val="24"/>
        </w:rPr>
        <w:t>s can be used to extract six doses from a single vial</w:t>
      </w:r>
      <w:r w:rsidR="00053300" w:rsidRPr="00A01747">
        <w:rPr>
          <w:sz w:val="24"/>
          <w:szCs w:val="24"/>
        </w:rPr>
        <w:t xml:space="preserve">. If standard syringes </w:t>
      </w:r>
      <w:r w:rsidR="00986395" w:rsidRPr="00A01747">
        <w:rPr>
          <w:sz w:val="24"/>
          <w:szCs w:val="24"/>
        </w:rPr>
        <w:t>and</w:t>
      </w:r>
      <w:r w:rsidR="00053300" w:rsidRPr="00A01747">
        <w:rPr>
          <w:sz w:val="24"/>
          <w:szCs w:val="24"/>
        </w:rPr>
        <w:t xml:space="preserve"> needles are used, </w:t>
      </w:r>
      <w:r w:rsidR="00986395" w:rsidRPr="00A01747">
        <w:rPr>
          <w:sz w:val="24"/>
          <w:szCs w:val="24"/>
        </w:rPr>
        <w:t xml:space="preserve">there </w:t>
      </w:r>
      <w:r w:rsidR="00053300" w:rsidRPr="00A01747">
        <w:rPr>
          <w:sz w:val="24"/>
          <w:szCs w:val="24"/>
        </w:rPr>
        <w:t xml:space="preserve">may not be </w:t>
      </w:r>
      <w:r w:rsidR="00986395" w:rsidRPr="00A01747">
        <w:rPr>
          <w:sz w:val="24"/>
          <w:szCs w:val="24"/>
        </w:rPr>
        <w:t xml:space="preserve">sufficient volume </w:t>
      </w:r>
      <w:r w:rsidR="00053300" w:rsidRPr="00A01747">
        <w:rPr>
          <w:sz w:val="24"/>
          <w:szCs w:val="24"/>
        </w:rPr>
        <w:t xml:space="preserve">to extract </w:t>
      </w:r>
      <w:r w:rsidR="00986395" w:rsidRPr="00A01747">
        <w:rPr>
          <w:sz w:val="24"/>
          <w:szCs w:val="24"/>
        </w:rPr>
        <w:t xml:space="preserve">a sixth dose </w:t>
      </w:r>
      <w:r w:rsidR="00053300" w:rsidRPr="00A01747">
        <w:rPr>
          <w:sz w:val="24"/>
          <w:szCs w:val="24"/>
        </w:rPr>
        <w:t xml:space="preserve">from a single vial. </w:t>
      </w:r>
      <w:r w:rsidR="00986395" w:rsidRPr="00A01747">
        <w:rPr>
          <w:sz w:val="24"/>
          <w:szCs w:val="24"/>
        </w:rPr>
        <w:t>Irrespective of the type of syringe and needle:</w:t>
      </w:r>
    </w:p>
    <w:p w14:paraId="7D9AD487" w14:textId="43BF91A2" w:rsidR="00053300" w:rsidRPr="00A01747" w:rsidRDefault="00053300" w:rsidP="00755975">
      <w:pPr>
        <w:pStyle w:val="ListParagraph"/>
        <w:numPr>
          <w:ilvl w:val="0"/>
          <w:numId w:val="43"/>
        </w:numPr>
        <w:rPr>
          <w:sz w:val="24"/>
          <w:szCs w:val="24"/>
        </w:rPr>
      </w:pPr>
      <w:r w:rsidRPr="00A01747">
        <w:rPr>
          <w:sz w:val="24"/>
          <w:szCs w:val="24"/>
        </w:rPr>
        <w:t>Each dose must contain 0.3</w:t>
      </w:r>
      <w:r w:rsidR="007A21C0" w:rsidRPr="00A01747">
        <w:rPr>
          <w:sz w:val="24"/>
          <w:szCs w:val="24"/>
        </w:rPr>
        <w:t> </w:t>
      </w:r>
      <w:r w:rsidRPr="00A01747">
        <w:rPr>
          <w:sz w:val="24"/>
          <w:szCs w:val="24"/>
        </w:rPr>
        <w:t>m</w:t>
      </w:r>
      <w:r w:rsidR="007A21C0" w:rsidRPr="00A01747">
        <w:rPr>
          <w:sz w:val="24"/>
          <w:szCs w:val="24"/>
        </w:rPr>
        <w:t>L</w:t>
      </w:r>
      <w:r w:rsidRPr="00A01747">
        <w:rPr>
          <w:sz w:val="24"/>
          <w:szCs w:val="24"/>
        </w:rPr>
        <w:t xml:space="preserve"> of vaccine.  </w:t>
      </w:r>
    </w:p>
    <w:p w14:paraId="37D83069" w14:textId="1239CB86" w:rsidR="00053300" w:rsidRPr="00A01747" w:rsidRDefault="00053300" w:rsidP="00755975">
      <w:pPr>
        <w:pStyle w:val="ListParagraph"/>
        <w:numPr>
          <w:ilvl w:val="0"/>
          <w:numId w:val="43"/>
        </w:numPr>
        <w:rPr>
          <w:sz w:val="24"/>
          <w:szCs w:val="24"/>
        </w:rPr>
      </w:pPr>
      <w:r w:rsidRPr="00A01747">
        <w:rPr>
          <w:sz w:val="24"/>
          <w:szCs w:val="24"/>
        </w:rPr>
        <w:t>If the amount of vaccine remaining in the vial cannot provide a full dose of 0.3</w:t>
      </w:r>
      <w:r w:rsidR="007A21C0" w:rsidRPr="00A01747">
        <w:rPr>
          <w:sz w:val="24"/>
          <w:szCs w:val="24"/>
        </w:rPr>
        <w:t> </w:t>
      </w:r>
      <w:r w:rsidRPr="00A01747">
        <w:rPr>
          <w:sz w:val="24"/>
          <w:szCs w:val="24"/>
        </w:rPr>
        <w:t>m</w:t>
      </w:r>
      <w:r w:rsidR="007A21C0" w:rsidRPr="00A01747">
        <w:rPr>
          <w:sz w:val="24"/>
          <w:szCs w:val="24"/>
        </w:rPr>
        <w:t>L</w:t>
      </w:r>
      <w:r w:rsidRPr="00A01747">
        <w:rPr>
          <w:sz w:val="24"/>
          <w:szCs w:val="24"/>
        </w:rPr>
        <w:t xml:space="preserve">, discard the vial and any excess volume. </w:t>
      </w:r>
    </w:p>
    <w:p w14:paraId="7BC5FF3D" w14:textId="77777777" w:rsidR="00053300" w:rsidRPr="00A01747" w:rsidRDefault="00053300" w:rsidP="00755975">
      <w:pPr>
        <w:pStyle w:val="ListParagraph"/>
        <w:numPr>
          <w:ilvl w:val="0"/>
          <w:numId w:val="43"/>
        </w:numPr>
        <w:rPr>
          <w:sz w:val="24"/>
          <w:szCs w:val="24"/>
        </w:rPr>
      </w:pPr>
      <w:r w:rsidRPr="00A01747">
        <w:rPr>
          <w:sz w:val="24"/>
          <w:szCs w:val="24"/>
        </w:rPr>
        <w:t>Do not pool excess vaccine from multiple vials.</w:t>
      </w:r>
    </w:p>
    <w:p w14:paraId="382562B2" w14:textId="618B7065" w:rsidR="006E400B" w:rsidRPr="006E54A9" w:rsidRDefault="006E400B" w:rsidP="00755975">
      <w:pPr>
        <w:rPr>
          <w:b/>
          <w:bCs/>
          <w:sz w:val="24"/>
          <w:szCs w:val="24"/>
        </w:rPr>
      </w:pPr>
    </w:p>
    <w:p w14:paraId="0D4815DE" w14:textId="68F6457F" w:rsidR="00D21420" w:rsidRPr="006E54A9" w:rsidRDefault="00D21420" w:rsidP="00755975">
      <w:pPr>
        <w:keepNext/>
        <w:rPr>
          <w:b/>
          <w:bCs/>
          <w:sz w:val="24"/>
          <w:szCs w:val="24"/>
        </w:rPr>
      </w:pPr>
      <w:r w:rsidRPr="006E54A9">
        <w:rPr>
          <w:b/>
          <w:bCs/>
          <w:sz w:val="24"/>
          <w:szCs w:val="24"/>
        </w:rPr>
        <w:t>2.3</w:t>
      </w:r>
      <w:r w:rsidRPr="006E54A9">
        <w:rPr>
          <w:b/>
          <w:bCs/>
          <w:sz w:val="24"/>
          <w:szCs w:val="24"/>
        </w:rPr>
        <w:tab/>
        <w:t xml:space="preserve">Vaccination Schedule for </w:t>
      </w:r>
      <w:r w:rsidR="005350B6" w:rsidRPr="006E54A9">
        <w:rPr>
          <w:b/>
          <w:bCs/>
          <w:sz w:val="24"/>
          <w:szCs w:val="24"/>
        </w:rPr>
        <w:t>Individuals</w:t>
      </w:r>
      <w:r w:rsidRPr="006E54A9">
        <w:rPr>
          <w:b/>
          <w:bCs/>
          <w:sz w:val="24"/>
          <w:szCs w:val="24"/>
        </w:rPr>
        <w:t xml:space="preserve"> </w:t>
      </w:r>
      <w:r w:rsidR="009430C5">
        <w:rPr>
          <w:b/>
          <w:bCs/>
          <w:sz w:val="24"/>
          <w:szCs w:val="24"/>
        </w:rPr>
        <w:t>12 </w:t>
      </w:r>
      <w:r w:rsidRPr="006E54A9">
        <w:rPr>
          <w:b/>
          <w:bCs/>
          <w:sz w:val="24"/>
          <w:szCs w:val="24"/>
        </w:rPr>
        <w:t>Years of Age and Older</w:t>
      </w:r>
    </w:p>
    <w:p w14:paraId="217B98E7" w14:textId="77777777" w:rsidR="00D21420" w:rsidRPr="006E54A9" w:rsidRDefault="00D21420" w:rsidP="00755975">
      <w:pPr>
        <w:keepNext/>
        <w:rPr>
          <w:b/>
          <w:bCs/>
          <w:sz w:val="24"/>
          <w:szCs w:val="24"/>
        </w:rPr>
      </w:pPr>
    </w:p>
    <w:p w14:paraId="1DA592B0" w14:textId="093780D2" w:rsidR="00EB08ED" w:rsidRPr="00C34B0C" w:rsidRDefault="00EB08ED" w:rsidP="00755975">
      <w:pPr>
        <w:rPr>
          <w:sz w:val="24"/>
          <w:szCs w:val="24"/>
        </w:rPr>
      </w:pPr>
      <w:r w:rsidRPr="00C34B0C">
        <w:rPr>
          <w:sz w:val="24"/>
          <w:szCs w:val="24"/>
        </w:rPr>
        <w:t xml:space="preserve">The </w:t>
      </w:r>
      <w:r w:rsidRPr="00C34B0C">
        <w:rPr>
          <w:rFonts w:eastAsia="Arial"/>
          <w:bCs/>
          <w:sz w:val="24"/>
          <w:szCs w:val="24"/>
        </w:rPr>
        <w:t>Pfizer</w:t>
      </w:r>
      <w:r w:rsidRPr="00C34B0C">
        <w:rPr>
          <w:bCs/>
          <w:sz w:val="24"/>
          <w:szCs w:val="24"/>
        </w:rPr>
        <w:noBreakHyphen/>
      </w:r>
      <w:r w:rsidRPr="00C34B0C">
        <w:rPr>
          <w:rFonts w:eastAsia="Arial"/>
          <w:sz w:val="24"/>
          <w:szCs w:val="24"/>
        </w:rPr>
        <w:t>BioNTech</w:t>
      </w:r>
      <w:r w:rsidRPr="00C34B0C">
        <w:rPr>
          <w:rFonts w:eastAsia="Arial"/>
          <w:bCs/>
          <w:sz w:val="24"/>
          <w:szCs w:val="24"/>
        </w:rPr>
        <w:t xml:space="preserve"> COVID-19 Vaccine </w:t>
      </w:r>
      <w:r w:rsidRPr="00C34B0C">
        <w:rPr>
          <w:sz w:val="24"/>
          <w:szCs w:val="24"/>
        </w:rPr>
        <w:t xml:space="preserve">is administered intramuscularly as a series of two doses (0.3 mL each) </w:t>
      </w:r>
      <w:r w:rsidR="00C262FE">
        <w:rPr>
          <w:sz w:val="24"/>
          <w:szCs w:val="24"/>
        </w:rPr>
        <w:t xml:space="preserve">three weeks </w:t>
      </w:r>
      <w:r w:rsidRPr="00C34B0C">
        <w:rPr>
          <w:sz w:val="24"/>
          <w:szCs w:val="24"/>
        </w:rPr>
        <w:t>apart.</w:t>
      </w:r>
    </w:p>
    <w:p w14:paraId="73F92953" w14:textId="7F996A27" w:rsidR="00EB08ED" w:rsidRPr="00C34B0C" w:rsidRDefault="00EB08ED" w:rsidP="00755975">
      <w:pPr>
        <w:rPr>
          <w:sz w:val="24"/>
          <w:szCs w:val="24"/>
        </w:rPr>
      </w:pPr>
    </w:p>
    <w:p w14:paraId="38B3489E" w14:textId="7383196B" w:rsidR="00EB08ED" w:rsidRPr="00C34B0C" w:rsidRDefault="00EB08ED" w:rsidP="00755975">
      <w:pPr>
        <w:rPr>
          <w:sz w:val="24"/>
          <w:szCs w:val="24"/>
        </w:rPr>
      </w:pPr>
      <w:r w:rsidRPr="00C34B0C">
        <w:rPr>
          <w:color w:val="000000"/>
          <w:spacing w:val="-4"/>
          <w:sz w:val="24"/>
          <w:szCs w:val="24"/>
        </w:rPr>
        <w:t xml:space="preserve">There are no data available on the interchangeability of the </w:t>
      </w:r>
      <w:r w:rsidRPr="00C34B0C">
        <w:rPr>
          <w:bCs/>
          <w:sz w:val="24"/>
          <w:szCs w:val="24"/>
        </w:rPr>
        <w:t>Pfizer</w:t>
      </w:r>
      <w:r w:rsidRPr="00C34B0C">
        <w:rPr>
          <w:bCs/>
          <w:sz w:val="24"/>
          <w:szCs w:val="24"/>
        </w:rPr>
        <w:noBreakHyphen/>
      </w:r>
      <w:r w:rsidRPr="00C34B0C">
        <w:rPr>
          <w:sz w:val="24"/>
          <w:szCs w:val="24"/>
        </w:rPr>
        <w:t>BioNTech</w:t>
      </w:r>
      <w:r w:rsidRPr="00C34B0C">
        <w:rPr>
          <w:bCs/>
          <w:sz w:val="24"/>
          <w:szCs w:val="24"/>
        </w:rPr>
        <w:t xml:space="preserve"> COVID-19 Vaccine </w:t>
      </w:r>
      <w:r w:rsidRPr="00C34B0C">
        <w:rPr>
          <w:color w:val="000000"/>
          <w:spacing w:val="-4"/>
          <w:sz w:val="24"/>
          <w:szCs w:val="24"/>
        </w:rPr>
        <w:t>with other COVID-19 vaccines to complete the vaccination series.</w:t>
      </w:r>
      <w:r w:rsidRPr="00C34B0C">
        <w:rPr>
          <w:sz w:val="24"/>
          <w:szCs w:val="24"/>
        </w:rPr>
        <w:t xml:space="preserve"> Individuals who have received one dose of </w:t>
      </w:r>
      <w:r w:rsidRPr="00C34B0C">
        <w:rPr>
          <w:bCs/>
          <w:sz w:val="24"/>
          <w:szCs w:val="24"/>
        </w:rPr>
        <w:t>Pfizer</w:t>
      </w:r>
      <w:r w:rsidRPr="00C34B0C">
        <w:rPr>
          <w:bCs/>
          <w:sz w:val="24"/>
          <w:szCs w:val="24"/>
        </w:rPr>
        <w:noBreakHyphen/>
      </w:r>
      <w:r w:rsidRPr="00C34B0C">
        <w:rPr>
          <w:sz w:val="24"/>
          <w:szCs w:val="24"/>
        </w:rPr>
        <w:t>BioNTech</w:t>
      </w:r>
      <w:r w:rsidRPr="00C34B0C">
        <w:rPr>
          <w:bCs/>
          <w:sz w:val="24"/>
          <w:szCs w:val="24"/>
        </w:rPr>
        <w:t xml:space="preserve"> COVID-19 Vaccine</w:t>
      </w:r>
      <w:r w:rsidRPr="00C34B0C">
        <w:rPr>
          <w:sz w:val="24"/>
          <w:szCs w:val="24"/>
        </w:rPr>
        <w:t xml:space="preserve"> should receive a second dose of </w:t>
      </w:r>
      <w:r w:rsidRPr="00C34B0C">
        <w:rPr>
          <w:bCs/>
          <w:sz w:val="24"/>
          <w:szCs w:val="24"/>
        </w:rPr>
        <w:t>Pfizer</w:t>
      </w:r>
      <w:r w:rsidRPr="00C34B0C">
        <w:rPr>
          <w:bCs/>
          <w:sz w:val="24"/>
          <w:szCs w:val="24"/>
        </w:rPr>
        <w:noBreakHyphen/>
      </w:r>
      <w:r w:rsidRPr="00C34B0C">
        <w:rPr>
          <w:sz w:val="24"/>
          <w:szCs w:val="24"/>
        </w:rPr>
        <w:t>BioNTech</w:t>
      </w:r>
      <w:r w:rsidRPr="00C34B0C">
        <w:rPr>
          <w:bCs/>
          <w:sz w:val="24"/>
          <w:szCs w:val="24"/>
        </w:rPr>
        <w:t xml:space="preserve"> COVID-19 Vaccine</w:t>
      </w:r>
      <w:r w:rsidRPr="00C34B0C">
        <w:rPr>
          <w:sz w:val="24"/>
          <w:szCs w:val="24"/>
        </w:rPr>
        <w:t xml:space="preserve"> to complete the vaccination series.</w:t>
      </w:r>
    </w:p>
    <w:p w14:paraId="67F725CC" w14:textId="77777777" w:rsidR="007572F7" w:rsidRPr="006E54A9" w:rsidRDefault="007572F7" w:rsidP="00755975">
      <w:pPr>
        <w:rPr>
          <w:b/>
          <w:bCs/>
          <w:sz w:val="24"/>
          <w:szCs w:val="24"/>
        </w:rPr>
      </w:pPr>
    </w:p>
    <w:p w14:paraId="0F71E68B" w14:textId="77777777" w:rsidR="00E845A4" w:rsidRPr="006E54A9" w:rsidRDefault="00E845A4" w:rsidP="00755975">
      <w:pPr>
        <w:keepNext/>
        <w:rPr>
          <w:b/>
          <w:bCs/>
          <w:sz w:val="24"/>
          <w:szCs w:val="24"/>
        </w:rPr>
      </w:pPr>
      <w:r w:rsidRPr="006E54A9">
        <w:rPr>
          <w:b/>
          <w:bCs/>
          <w:sz w:val="24"/>
          <w:szCs w:val="24"/>
        </w:rPr>
        <w:t>3</w:t>
      </w:r>
      <w:r w:rsidR="004C4981" w:rsidRPr="006E54A9">
        <w:rPr>
          <w:b/>
          <w:bCs/>
          <w:sz w:val="24"/>
          <w:szCs w:val="24"/>
        </w:rPr>
        <w:tab/>
      </w:r>
      <w:r w:rsidRPr="006E54A9">
        <w:rPr>
          <w:b/>
          <w:bCs/>
          <w:sz w:val="24"/>
          <w:szCs w:val="24"/>
        </w:rPr>
        <w:t>DOSAGE FORMS AND STRENGTHS</w:t>
      </w:r>
    </w:p>
    <w:p w14:paraId="1FA61766" w14:textId="77777777" w:rsidR="001E7AF3" w:rsidRPr="00850639" w:rsidRDefault="001E7AF3" w:rsidP="00755975">
      <w:pPr>
        <w:keepNext/>
        <w:rPr>
          <w:rFonts w:eastAsia="MS Mincho"/>
          <w:b/>
          <w:sz w:val="24"/>
          <w:szCs w:val="24"/>
          <w:lang w:eastAsia="ja-JP"/>
        </w:rPr>
      </w:pPr>
    </w:p>
    <w:p w14:paraId="3C7B2551" w14:textId="2226A4CB" w:rsidR="00265E6D" w:rsidRDefault="00265E6D" w:rsidP="00755975">
      <w:pPr>
        <w:shd w:val="clear" w:color="auto" w:fill="FFFFFF"/>
        <w:rPr>
          <w:rFonts w:eastAsia="MS Mincho"/>
          <w:sz w:val="24"/>
          <w:szCs w:val="24"/>
          <w:lang w:eastAsia="ja-JP"/>
        </w:rPr>
      </w:pPr>
      <w:r w:rsidRPr="00E04D0D">
        <w:rPr>
          <w:bCs/>
          <w:sz w:val="24"/>
          <w:szCs w:val="24"/>
        </w:rPr>
        <w:t>Pfizer</w:t>
      </w:r>
      <w:r w:rsidRPr="00E04D0D">
        <w:rPr>
          <w:bCs/>
          <w:sz w:val="24"/>
          <w:szCs w:val="24"/>
        </w:rPr>
        <w:noBreakHyphen/>
      </w:r>
      <w:r w:rsidRPr="00E04D0D">
        <w:rPr>
          <w:sz w:val="24"/>
          <w:szCs w:val="24"/>
        </w:rPr>
        <w:t>BioNTech</w:t>
      </w:r>
      <w:r w:rsidRPr="00E04D0D">
        <w:rPr>
          <w:bCs/>
          <w:sz w:val="24"/>
          <w:szCs w:val="24"/>
        </w:rPr>
        <w:t xml:space="preserve"> COVID-19 Vaccine</w:t>
      </w:r>
      <w:r w:rsidRPr="00E04D0D">
        <w:rPr>
          <w:sz w:val="24"/>
          <w:szCs w:val="24"/>
        </w:rPr>
        <w:t xml:space="preserve"> </w:t>
      </w:r>
      <w:r w:rsidRPr="00E04D0D">
        <w:rPr>
          <w:rFonts w:eastAsia="Times New Roman"/>
          <w:sz w:val="24"/>
          <w:lang w:val="x-none" w:eastAsia="x-none"/>
        </w:rPr>
        <w:t xml:space="preserve">is a </w:t>
      </w:r>
      <w:r w:rsidRPr="00E04D0D">
        <w:rPr>
          <w:rFonts w:eastAsia="Times New Roman"/>
          <w:sz w:val="24"/>
          <w:lang w:eastAsia="x-none"/>
        </w:rPr>
        <w:t>suspension for injection</w:t>
      </w:r>
      <w:r w:rsidR="00A51401" w:rsidRPr="00E04D0D">
        <w:rPr>
          <w:rFonts w:eastAsia="Times New Roman"/>
          <w:sz w:val="24"/>
          <w:lang w:eastAsia="x-none"/>
        </w:rPr>
        <w:t>.</w:t>
      </w:r>
      <w:r w:rsidRPr="00E04D0D">
        <w:rPr>
          <w:rFonts w:eastAsia="Times New Roman"/>
          <w:sz w:val="24"/>
          <w:lang w:eastAsia="x-none"/>
        </w:rPr>
        <w:t xml:space="preserve"> </w:t>
      </w:r>
      <w:r w:rsidR="00A51401" w:rsidRPr="00E04D0D">
        <w:rPr>
          <w:rFonts w:eastAsia="Times New Roman"/>
          <w:sz w:val="24"/>
          <w:lang w:eastAsia="x-none"/>
        </w:rPr>
        <w:t>After preparation, a single dose is</w:t>
      </w:r>
      <w:r w:rsidR="00901CE4" w:rsidRPr="00E04D0D">
        <w:rPr>
          <w:rFonts w:eastAsia="Times New Roman"/>
          <w:sz w:val="24"/>
          <w:lang w:eastAsia="x-none"/>
        </w:rPr>
        <w:t xml:space="preserve"> 0.3 mL.</w:t>
      </w:r>
    </w:p>
    <w:p w14:paraId="5B5369FE" w14:textId="77777777" w:rsidR="0036732A" w:rsidRPr="00177859" w:rsidRDefault="0036732A" w:rsidP="00755975">
      <w:pPr>
        <w:shd w:val="clear" w:color="auto" w:fill="FFFFFF"/>
        <w:rPr>
          <w:rFonts w:eastAsia="Times New Roman"/>
          <w:sz w:val="24"/>
        </w:rPr>
      </w:pPr>
    </w:p>
    <w:p w14:paraId="2A161FC0" w14:textId="77777777" w:rsidR="001E7AF3" w:rsidRPr="006E54A9" w:rsidRDefault="00E845A4" w:rsidP="00755975">
      <w:pPr>
        <w:keepNext/>
        <w:rPr>
          <w:b/>
          <w:bCs/>
          <w:sz w:val="24"/>
          <w:szCs w:val="24"/>
        </w:rPr>
      </w:pPr>
      <w:r w:rsidRPr="006E54A9">
        <w:rPr>
          <w:b/>
          <w:bCs/>
          <w:sz w:val="24"/>
          <w:szCs w:val="24"/>
        </w:rPr>
        <w:lastRenderedPageBreak/>
        <w:t>4</w:t>
      </w:r>
      <w:r w:rsidR="004C4981" w:rsidRPr="006E54A9">
        <w:rPr>
          <w:b/>
          <w:bCs/>
          <w:sz w:val="24"/>
          <w:szCs w:val="24"/>
        </w:rPr>
        <w:tab/>
      </w:r>
      <w:r w:rsidRPr="006E54A9">
        <w:rPr>
          <w:b/>
          <w:bCs/>
          <w:sz w:val="24"/>
          <w:szCs w:val="24"/>
        </w:rPr>
        <w:t>CONTRAINDICATIONS</w:t>
      </w:r>
      <w:bookmarkStart w:id="27" w:name="OLE_LINK2"/>
      <w:bookmarkStart w:id="28" w:name="OLE_LINK3"/>
    </w:p>
    <w:p w14:paraId="2DCCC080" w14:textId="77777777" w:rsidR="001B4500" w:rsidRPr="00C34B0C" w:rsidRDefault="001B4500" w:rsidP="00755975">
      <w:pPr>
        <w:keepNext/>
        <w:shd w:val="clear" w:color="auto" w:fill="FFFFFF"/>
        <w:rPr>
          <w:rFonts w:eastAsia="Times New Roman"/>
          <w:i/>
          <w:sz w:val="24"/>
          <w:szCs w:val="24"/>
        </w:rPr>
      </w:pPr>
    </w:p>
    <w:p w14:paraId="4606144A" w14:textId="6977C494" w:rsidR="00EB08ED" w:rsidRPr="004A57C6" w:rsidRDefault="00EB08ED" w:rsidP="00755975">
      <w:pPr>
        <w:rPr>
          <w:sz w:val="24"/>
          <w:szCs w:val="24"/>
        </w:rPr>
      </w:pPr>
      <w:r w:rsidRPr="00240DF1">
        <w:rPr>
          <w:sz w:val="24"/>
          <w:szCs w:val="24"/>
        </w:rPr>
        <w:t>Do not administer Pfizer</w:t>
      </w:r>
      <w:r w:rsidRPr="00240DF1">
        <w:rPr>
          <w:sz w:val="24"/>
          <w:szCs w:val="24"/>
        </w:rPr>
        <w:noBreakHyphen/>
        <w:t>BioNTech COVID-19 Vaccine to individuals with known history of a severe allergic reaction (e.g., anaphylaxis) to any component of the Pfizer</w:t>
      </w:r>
      <w:r w:rsidRPr="00240DF1">
        <w:rPr>
          <w:sz w:val="24"/>
          <w:szCs w:val="24"/>
        </w:rPr>
        <w:noBreakHyphen/>
        <w:t>BioNTech COVID-19 Vaccine</w:t>
      </w:r>
      <w:r w:rsidR="002A632A" w:rsidRPr="00240DF1">
        <w:rPr>
          <w:i/>
          <w:sz w:val="24"/>
          <w:szCs w:val="24"/>
        </w:rPr>
        <w:t xml:space="preserve"> [</w:t>
      </w:r>
      <w:r w:rsidR="00FC2A79">
        <w:rPr>
          <w:i/>
          <w:sz w:val="24"/>
          <w:szCs w:val="24"/>
        </w:rPr>
        <w:t>s</w:t>
      </w:r>
      <w:r w:rsidR="002A632A" w:rsidRPr="00240DF1">
        <w:rPr>
          <w:i/>
          <w:sz w:val="24"/>
          <w:szCs w:val="24"/>
        </w:rPr>
        <w:t>ee Description (13)]</w:t>
      </w:r>
      <w:r w:rsidR="00FC2A79" w:rsidRPr="00FC2A79">
        <w:rPr>
          <w:iCs/>
          <w:sz w:val="24"/>
          <w:szCs w:val="24"/>
        </w:rPr>
        <w:t>.</w:t>
      </w:r>
    </w:p>
    <w:p w14:paraId="063580AE" w14:textId="77777777" w:rsidR="00A51401" w:rsidRPr="00C34B0C" w:rsidRDefault="00A51401" w:rsidP="00755975">
      <w:pPr>
        <w:shd w:val="clear" w:color="auto" w:fill="FFFFFF"/>
        <w:rPr>
          <w:rFonts w:eastAsia="Times New Roman"/>
          <w:sz w:val="24"/>
          <w:szCs w:val="24"/>
        </w:rPr>
      </w:pPr>
    </w:p>
    <w:p w14:paraId="6651B45D" w14:textId="77777777" w:rsidR="00E845A4" w:rsidRPr="006E54A9" w:rsidRDefault="00E845A4" w:rsidP="00755975">
      <w:pPr>
        <w:keepNext/>
        <w:rPr>
          <w:b/>
          <w:bCs/>
          <w:sz w:val="24"/>
          <w:szCs w:val="24"/>
        </w:rPr>
      </w:pPr>
      <w:r w:rsidRPr="006E54A9">
        <w:rPr>
          <w:b/>
          <w:bCs/>
          <w:sz w:val="24"/>
          <w:szCs w:val="24"/>
        </w:rPr>
        <w:t>5</w:t>
      </w:r>
      <w:r w:rsidR="004C4981" w:rsidRPr="006E54A9">
        <w:rPr>
          <w:b/>
          <w:bCs/>
          <w:sz w:val="24"/>
          <w:szCs w:val="24"/>
        </w:rPr>
        <w:tab/>
      </w:r>
      <w:r w:rsidRPr="006E54A9">
        <w:rPr>
          <w:b/>
          <w:bCs/>
          <w:sz w:val="24"/>
          <w:szCs w:val="24"/>
        </w:rPr>
        <w:t>WARNINGS AND PRECAUTIONS</w:t>
      </w:r>
    </w:p>
    <w:p w14:paraId="68D6C9A1" w14:textId="77777777" w:rsidR="003F60F2" w:rsidRPr="006E54A9" w:rsidRDefault="003F60F2" w:rsidP="00755975">
      <w:pPr>
        <w:keepNext/>
        <w:rPr>
          <w:b/>
          <w:bCs/>
          <w:sz w:val="24"/>
          <w:szCs w:val="32"/>
        </w:rPr>
      </w:pPr>
    </w:p>
    <w:bookmarkEnd w:id="27"/>
    <w:bookmarkEnd w:id="28"/>
    <w:p w14:paraId="13021536" w14:textId="32714921" w:rsidR="003F60F2" w:rsidRPr="006E54A9" w:rsidRDefault="00E845A4" w:rsidP="00755975">
      <w:pPr>
        <w:keepNext/>
        <w:rPr>
          <w:b/>
          <w:bCs/>
          <w:sz w:val="24"/>
          <w:szCs w:val="24"/>
        </w:rPr>
      </w:pPr>
      <w:r w:rsidRPr="006E54A9">
        <w:rPr>
          <w:b/>
          <w:bCs/>
          <w:sz w:val="24"/>
          <w:szCs w:val="24"/>
        </w:rPr>
        <w:t>5.1</w:t>
      </w:r>
      <w:r w:rsidR="00A25731" w:rsidRPr="006E54A9">
        <w:rPr>
          <w:b/>
          <w:bCs/>
          <w:sz w:val="24"/>
          <w:szCs w:val="24"/>
        </w:rPr>
        <w:tab/>
      </w:r>
      <w:r w:rsidR="003F60F2" w:rsidRPr="006E54A9">
        <w:rPr>
          <w:b/>
          <w:bCs/>
          <w:sz w:val="24"/>
          <w:szCs w:val="24"/>
        </w:rPr>
        <w:t xml:space="preserve">Management of </w:t>
      </w:r>
      <w:r w:rsidR="00511F3C" w:rsidRPr="006E54A9">
        <w:rPr>
          <w:b/>
          <w:bCs/>
          <w:sz w:val="24"/>
          <w:szCs w:val="24"/>
        </w:rPr>
        <w:t xml:space="preserve">Acute </w:t>
      </w:r>
      <w:r w:rsidR="003F60F2" w:rsidRPr="006E54A9">
        <w:rPr>
          <w:b/>
          <w:bCs/>
          <w:sz w:val="24"/>
          <w:szCs w:val="24"/>
        </w:rPr>
        <w:t>Allergic Reactions</w:t>
      </w:r>
    </w:p>
    <w:p w14:paraId="51F4656C" w14:textId="77777777" w:rsidR="00706F22" w:rsidRPr="006A6AB7" w:rsidRDefault="00706F22" w:rsidP="00755975">
      <w:pPr>
        <w:keepNext/>
        <w:autoSpaceDE w:val="0"/>
        <w:autoSpaceDN w:val="0"/>
        <w:rPr>
          <w:sz w:val="24"/>
          <w:szCs w:val="24"/>
        </w:rPr>
      </w:pPr>
    </w:p>
    <w:p w14:paraId="27E3D1E7" w14:textId="3B0092DF" w:rsidR="00AF33EC" w:rsidRDefault="00A8573F" w:rsidP="00755975">
      <w:pPr>
        <w:rPr>
          <w:rFonts w:eastAsia="Times New Roman"/>
          <w:sz w:val="24"/>
          <w:szCs w:val="24"/>
        </w:rPr>
      </w:pPr>
      <w:r w:rsidRPr="006A6AB7">
        <w:rPr>
          <w:sz w:val="24"/>
          <w:szCs w:val="24"/>
        </w:rPr>
        <w:t>A</w:t>
      </w:r>
      <w:r w:rsidR="00706F22" w:rsidRPr="006A6AB7">
        <w:rPr>
          <w:sz w:val="24"/>
          <w:szCs w:val="24"/>
        </w:rPr>
        <w:t>ppropriate medical treatment used to manage immediate allergic reactions must be immediately available in the event an acute anaphylactic reaction occurs following administration of Pfizer</w:t>
      </w:r>
      <w:r w:rsidR="00DA367E">
        <w:rPr>
          <w:sz w:val="24"/>
          <w:szCs w:val="24"/>
        </w:rPr>
        <w:noBreakHyphen/>
      </w:r>
      <w:r w:rsidR="00706F22" w:rsidRPr="006A6AB7">
        <w:rPr>
          <w:sz w:val="24"/>
          <w:szCs w:val="24"/>
        </w:rPr>
        <w:t>BioNTech COVID-19 Vaccine.</w:t>
      </w:r>
      <w:r w:rsidR="00AF33EC" w:rsidRPr="006A6AB7">
        <w:rPr>
          <w:rFonts w:eastAsia="Times New Roman"/>
          <w:sz w:val="24"/>
          <w:szCs w:val="24"/>
        </w:rPr>
        <w:t xml:space="preserve"> </w:t>
      </w:r>
    </w:p>
    <w:p w14:paraId="200F3587" w14:textId="4CBE98FE" w:rsidR="00753917" w:rsidRPr="00753917" w:rsidRDefault="00753917" w:rsidP="00755975">
      <w:pPr>
        <w:rPr>
          <w:rFonts w:eastAsia="Times New Roman"/>
          <w:sz w:val="24"/>
          <w:szCs w:val="24"/>
        </w:rPr>
      </w:pPr>
    </w:p>
    <w:p w14:paraId="19C2297A" w14:textId="4D415103" w:rsidR="00753917" w:rsidRPr="00753917" w:rsidRDefault="00753917" w:rsidP="00755975">
      <w:pPr>
        <w:rPr>
          <w:rFonts w:eastAsia="Times New Roman"/>
          <w:sz w:val="24"/>
          <w:szCs w:val="24"/>
        </w:rPr>
      </w:pPr>
      <w:r w:rsidRPr="00753917">
        <w:rPr>
          <w:rFonts w:eastAsia="Times New Roman"/>
          <w:sz w:val="24"/>
          <w:szCs w:val="24"/>
        </w:rPr>
        <w:t>Monitor Pfizer</w:t>
      </w:r>
      <w:r w:rsidR="003C3558">
        <w:rPr>
          <w:rFonts w:eastAsia="Times New Roman"/>
          <w:sz w:val="24"/>
          <w:szCs w:val="24"/>
        </w:rPr>
        <w:noBreakHyphen/>
      </w:r>
      <w:r w:rsidRPr="00753917">
        <w:rPr>
          <w:rFonts w:eastAsia="Times New Roman"/>
          <w:sz w:val="24"/>
          <w:szCs w:val="24"/>
        </w:rPr>
        <w:t>BioNTech COVID-19 Vaccine recipients for the occurrence of immediate adverse reactions according to the Centers for Disease Control and Prevention guidelines (</w:t>
      </w:r>
      <w:r w:rsidR="00DF5F1C" w:rsidRPr="00386AED">
        <w:rPr>
          <w:rStyle w:val="Hyperlink"/>
          <w:rFonts w:eastAsia="Times New Roman"/>
          <w:sz w:val="24"/>
          <w:szCs w:val="24"/>
        </w:rPr>
        <w:t>https://www.cdc.gov/vaccines/covid-19/clinical-considerations/managing-anaphylaxis.html</w:t>
      </w:r>
      <w:r w:rsidRPr="00753917">
        <w:rPr>
          <w:rFonts w:eastAsia="Times New Roman"/>
          <w:sz w:val="24"/>
          <w:szCs w:val="24"/>
        </w:rPr>
        <w:t>).</w:t>
      </w:r>
    </w:p>
    <w:p w14:paraId="0BFA6D22" w14:textId="77777777" w:rsidR="00F942E7" w:rsidRPr="00753917" w:rsidRDefault="00F942E7" w:rsidP="00755975">
      <w:pPr>
        <w:pStyle w:val="BodyText"/>
        <w:spacing w:before="0" w:after="0"/>
        <w:rPr>
          <w:rFonts w:ascii="Times New Roman" w:hAnsi="Times New Roman"/>
          <w:color w:val="auto"/>
          <w:sz w:val="24"/>
          <w:szCs w:val="24"/>
        </w:rPr>
      </w:pPr>
    </w:p>
    <w:p w14:paraId="42CC0896" w14:textId="0EB08C1A" w:rsidR="00D06077" w:rsidRPr="000918D9" w:rsidRDefault="00D06077" w:rsidP="00755975">
      <w:pPr>
        <w:keepNext/>
        <w:rPr>
          <w:b/>
          <w:bCs/>
          <w:sz w:val="24"/>
          <w:szCs w:val="24"/>
        </w:rPr>
      </w:pPr>
      <w:r w:rsidRPr="000918D9">
        <w:rPr>
          <w:b/>
          <w:bCs/>
          <w:sz w:val="24"/>
          <w:szCs w:val="24"/>
        </w:rPr>
        <w:t>5.</w:t>
      </w:r>
      <w:r w:rsidR="00156334">
        <w:rPr>
          <w:b/>
          <w:bCs/>
          <w:sz w:val="24"/>
          <w:szCs w:val="24"/>
        </w:rPr>
        <w:t>2</w:t>
      </w:r>
      <w:r w:rsidRPr="000918D9">
        <w:rPr>
          <w:b/>
          <w:bCs/>
          <w:sz w:val="24"/>
          <w:szCs w:val="24"/>
        </w:rPr>
        <w:tab/>
        <w:t>Altered Immunocompetence</w:t>
      </w:r>
    </w:p>
    <w:p w14:paraId="28722900" w14:textId="77777777" w:rsidR="00D06077" w:rsidRPr="006A6AB7" w:rsidRDefault="00D06077" w:rsidP="00755975">
      <w:pPr>
        <w:keepNext/>
        <w:ind w:right="148"/>
        <w:rPr>
          <w:rFonts w:eastAsia="Arial"/>
          <w:sz w:val="24"/>
          <w:szCs w:val="24"/>
        </w:rPr>
      </w:pPr>
    </w:p>
    <w:p w14:paraId="3E9BBBEB" w14:textId="77777777" w:rsidR="00D06077" w:rsidRPr="006A6AB7" w:rsidRDefault="00D06077" w:rsidP="00755975">
      <w:pPr>
        <w:ind w:right="144"/>
        <w:rPr>
          <w:sz w:val="24"/>
          <w:szCs w:val="24"/>
        </w:rPr>
      </w:pPr>
      <w:r w:rsidRPr="006A6AB7">
        <w:rPr>
          <w:sz w:val="24"/>
          <w:szCs w:val="24"/>
        </w:rPr>
        <w:t xml:space="preserve">Immunocompromised persons, including individuals receiving immunosuppressant therapy, may have a diminished immune response to the </w:t>
      </w:r>
      <w:r w:rsidRPr="006A6AB7">
        <w:rPr>
          <w:bCs/>
          <w:sz w:val="24"/>
          <w:szCs w:val="24"/>
        </w:rPr>
        <w:t>Pfizer</w:t>
      </w:r>
      <w:r w:rsidRPr="006A6AB7">
        <w:rPr>
          <w:bCs/>
          <w:sz w:val="24"/>
          <w:szCs w:val="24"/>
        </w:rPr>
        <w:noBreakHyphen/>
      </w:r>
      <w:r w:rsidRPr="006A6AB7">
        <w:rPr>
          <w:sz w:val="24"/>
          <w:szCs w:val="24"/>
        </w:rPr>
        <w:t>BioNTech</w:t>
      </w:r>
      <w:r w:rsidRPr="006A6AB7">
        <w:rPr>
          <w:bCs/>
          <w:sz w:val="24"/>
          <w:szCs w:val="24"/>
        </w:rPr>
        <w:t xml:space="preserve"> COVID-19 Vaccine</w:t>
      </w:r>
      <w:r w:rsidRPr="006A6AB7">
        <w:rPr>
          <w:sz w:val="24"/>
          <w:szCs w:val="24"/>
        </w:rPr>
        <w:t>.</w:t>
      </w:r>
    </w:p>
    <w:p w14:paraId="0B0E91E7" w14:textId="32B42EB9" w:rsidR="0041293D" w:rsidRPr="006A6AB7" w:rsidRDefault="0041293D" w:rsidP="00755975">
      <w:pPr>
        <w:rPr>
          <w:rFonts w:eastAsia="Arial"/>
          <w:sz w:val="24"/>
          <w:szCs w:val="24"/>
          <w:highlight w:val="green"/>
        </w:rPr>
      </w:pPr>
    </w:p>
    <w:p w14:paraId="1439B5A0" w14:textId="7A93AF14" w:rsidR="003F60F2" w:rsidRPr="000918D9" w:rsidRDefault="003F60F2" w:rsidP="00755975">
      <w:pPr>
        <w:rPr>
          <w:b/>
          <w:bCs/>
          <w:sz w:val="24"/>
          <w:szCs w:val="24"/>
        </w:rPr>
      </w:pPr>
      <w:r w:rsidRPr="000918D9">
        <w:rPr>
          <w:b/>
          <w:bCs/>
          <w:sz w:val="24"/>
          <w:szCs w:val="24"/>
        </w:rPr>
        <w:t>5.</w:t>
      </w:r>
      <w:r w:rsidR="00156334">
        <w:rPr>
          <w:b/>
          <w:bCs/>
          <w:sz w:val="24"/>
          <w:szCs w:val="24"/>
        </w:rPr>
        <w:t>3</w:t>
      </w:r>
      <w:r w:rsidRPr="000918D9">
        <w:rPr>
          <w:b/>
          <w:bCs/>
          <w:sz w:val="24"/>
          <w:szCs w:val="24"/>
        </w:rPr>
        <w:tab/>
      </w:r>
      <w:r w:rsidR="005E3699" w:rsidRPr="000918D9">
        <w:rPr>
          <w:b/>
          <w:bCs/>
          <w:sz w:val="24"/>
          <w:szCs w:val="24"/>
        </w:rPr>
        <w:t xml:space="preserve">Limitation of </w:t>
      </w:r>
      <w:r w:rsidR="00C262FE" w:rsidRPr="000918D9">
        <w:rPr>
          <w:b/>
          <w:bCs/>
          <w:sz w:val="24"/>
          <w:szCs w:val="24"/>
        </w:rPr>
        <w:t>Effectiveness</w:t>
      </w:r>
    </w:p>
    <w:p w14:paraId="04F984C9" w14:textId="77777777" w:rsidR="003F60F2" w:rsidRPr="006A6AB7" w:rsidRDefault="003F60F2" w:rsidP="00755975">
      <w:pPr>
        <w:rPr>
          <w:rFonts w:eastAsia="Arial"/>
          <w:sz w:val="24"/>
          <w:szCs w:val="24"/>
        </w:rPr>
      </w:pPr>
    </w:p>
    <w:p w14:paraId="7367B555" w14:textId="4CB714B6" w:rsidR="00854677" w:rsidRPr="004463F2" w:rsidRDefault="00511F3C" w:rsidP="00755975">
      <w:pPr>
        <w:rPr>
          <w:sz w:val="24"/>
          <w:szCs w:val="24"/>
        </w:rPr>
      </w:pPr>
      <w:r>
        <w:rPr>
          <w:sz w:val="24"/>
          <w:szCs w:val="24"/>
        </w:rPr>
        <w:t>T</w:t>
      </w:r>
      <w:r w:rsidR="00854677" w:rsidRPr="004463F2">
        <w:rPr>
          <w:sz w:val="24"/>
          <w:szCs w:val="24"/>
        </w:rPr>
        <w:t xml:space="preserve">he </w:t>
      </w:r>
      <w:r w:rsidR="00854677" w:rsidRPr="004463F2">
        <w:rPr>
          <w:rFonts w:eastAsia="Arial"/>
          <w:bCs/>
          <w:sz w:val="24"/>
          <w:szCs w:val="24"/>
        </w:rPr>
        <w:t>Pfizer</w:t>
      </w:r>
      <w:r w:rsidR="00854677" w:rsidRPr="004463F2">
        <w:rPr>
          <w:bCs/>
          <w:sz w:val="24"/>
          <w:szCs w:val="24"/>
        </w:rPr>
        <w:noBreakHyphen/>
      </w:r>
      <w:r w:rsidR="00854677" w:rsidRPr="004463F2">
        <w:rPr>
          <w:rFonts w:eastAsia="Arial"/>
          <w:sz w:val="24"/>
          <w:szCs w:val="24"/>
        </w:rPr>
        <w:t>BioNTech</w:t>
      </w:r>
      <w:r w:rsidR="00854677" w:rsidRPr="004463F2">
        <w:rPr>
          <w:rFonts w:eastAsia="Arial"/>
          <w:bCs/>
          <w:sz w:val="24"/>
          <w:szCs w:val="24"/>
        </w:rPr>
        <w:t xml:space="preserve"> COVID-19 Vaccine</w:t>
      </w:r>
      <w:r w:rsidR="00854677" w:rsidRPr="004463F2">
        <w:rPr>
          <w:sz w:val="24"/>
          <w:szCs w:val="24"/>
        </w:rPr>
        <w:t xml:space="preserve"> may not protect all vaccine recipients.</w:t>
      </w:r>
    </w:p>
    <w:p w14:paraId="6CA4856C" w14:textId="77777777" w:rsidR="003F60F2" w:rsidRPr="000918D9" w:rsidRDefault="003F60F2" w:rsidP="00755975">
      <w:pPr>
        <w:rPr>
          <w:sz w:val="24"/>
          <w:szCs w:val="24"/>
        </w:rPr>
      </w:pPr>
    </w:p>
    <w:p w14:paraId="7E9F70B3" w14:textId="028EF721" w:rsidR="009D31DF" w:rsidRPr="000918D9" w:rsidRDefault="00E845A4" w:rsidP="00755975">
      <w:pPr>
        <w:keepNext/>
        <w:rPr>
          <w:b/>
          <w:bCs/>
          <w:sz w:val="24"/>
          <w:szCs w:val="24"/>
        </w:rPr>
      </w:pPr>
      <w:r w:rsidRPr="000918D9">
        <w:rPr>
          <w:b/>
          <w:bCs/>
          <w:sz w:val="24"/>
          <w:szCs w:val="24"/>
        </w:rPr>
        <w:t>6</w:t>
      </w:r>
      <w:r w:rsidR="004C4981" w:rsidRPr="000918D9">
        <w:rPr>
          <w:b/>
          <w:bCs/>
          <w:sz w:val="24"/>
          <w:szCs w:val="24"/>
        </w:rPr>
        <w:tab/>
      </w:r>
      <w:r w:rsidR="00816886" w:rsidRPr="000918D9">
        <w:rPr>
          <w:b/>
          <w:bCs/>
          <w:sz w:val="24"/>
          <w:szCs w:val="24"/>
        </w:rPr>
        <w:t>OVERALL SAFETY SUMMARY</w:t>
      </w:r>
    </w:p>
    <w:p w14:paraId="45B37598" w14:textId="77777777" w:rsidR="007572F7" w:rsidRPr="000918D9" w:rsidRDefault="007572F7" w:rsidP="00755975">
      <w:pPr>
        <w:keepNext/>
        <w:rPr>
          <w:rFonts w:eastAsia="Times New Roman"/>
          <w:b/>
          <w:bCs/>
          <w:sz w:val="24"/>
          <w:szCs w:val="24"/>
        </w:rPr>
      </w:pPr>
    </w:p>
    <w:p w14:paraId="7639EF94" w14:textId="683E36BE" w:rsidR="00816886" w:rsidRPr="000918D9" w:rsidRDefault="00816886" w:rsidP="00755975">
      <w:pPr>
        <w:rPr>
          <w:b/>
          <w:bCs/>
          <w:sz w:val="24"/>
          <w:szCs w:val="24"/>
        </w:rPr>
      </w:pPr>
      <w:r w:rsidRPr="000918D9">
        <w:rPr>
          <w:b/>
          <w:bCs/>
          <w:sz w:val="24"/>
          <w:szCs w:val="24"/>
        </w:rPr>
        <w:t xml:space="preserve">It is MANDATORY for vaccination providers to </w:t>
      </w:r>
      <w:r w:rsidR="00C262FE" w:rsidRPr="000918D9">
        <w:rPr>
          <w:b/>
          <w:bCs/>
          <w:sz w:val="24"/>
          <w:szCs w:val="24"/>
        </w:rPr>
        <w:t xml:space="preserve">report to the </w:t>
      </w:r>
      <w:r w:rsidRPr="000918D9">
        <w:rPr>
          <w:b/>
          <w:bCs/>
          <w:sz w:val="24"/>
          <w:szCs w:val="24"/>
        </w:rPr>
        <w:t>Vaccine Adverse Event Reporting System (VAERS) all vaccine administration errors, all serious adverse events, cases of Multi</w:t>
      </w:r>
      <w:r w:rsidR="00ED7D2C" w:rsidRPr="000918D9">
        <w:rPr>
          <w:b/>
          <w:bCs/>
          <w:sz w:val="24"/>
          <w:szCs w:val="24"/>
        </w:rPr>
        <w:t>system</w:t>
      </w:r>
      <w:r w:rsidR="00EE7BB1" w:rsidRPr="000918D9">
        <w:rPr>
          <w:b/>
          <w:bCs/>
          <w:sz w:val="24"/>
          <w:szCs w:val="24"/>
        </w:rPr>
        <w:t xml:space="preserve"> </w:t>
      </w:r>
      <w:r w:rsidR="008C031C" w:rsidRPr="000918D9">
        <w:rPr>
          <w:b/>
          <w:bCs/>
          <w:sz w:val="24"/>
          <w:szCs w:val="24"/>
        </w:rPr>
        <w:t>I</w:t>
      </w:r>
      <w:r w:rsidRPr="000918D9">
        <w:rPr>
          <w:b/>
          <w:bCs/>
          <w:sz w:val="24"/>
          <w:szCs w:val="24"/>
        </w:rPr>
        <w:t>nflammatory Syndrome (MIS)</w:t>
      </w:r>
      <w:r w:rsidR="00C262FE" w:rsidRPr="000918D9">
        <w:rPr>
          <w:b/>
          <w:bCs/>
          <w:sz w:val="24"/>
          <w:szCs w:val="24"/>
        </w:rPr>
        <w:t xml:space="preserve"> in adults and children</w:t>
      </w:r>
      <w:r w:rsidRPr="000918D9">
        <w:rPr>
          <w:b/>
          <w:bCs/>
          <w:sz w:val="24"/>
          <w:szCs w:val="24"/>
        </w:rPr>
        <w:t xml:space="preserve">, and </w:t>
      </w:r>
      <w:r w:rsidR="00C262FE" w:rsidRPr="000918D9">
        <w:rPr>
          <w:b/>
          <w:bCs/>
          <w:sz w:val="24"/>
          <w:szCs w:val="24"/>
        </w:rPr>
        <w:t xml:space="preserve">hospitalized or fatal </w:t>
      </w:r>
      <w:r w:rsidRPr="000918D9">
        <w:rPr>
          <w:b/>
          <w:bCs/>
          <w:sz w:val="24"/>
          <w:szCs w:val="24"/>
        </w:rPr>
        <w:t xml:space="preserve">cases of COVID-19 following </w:t>
      </w:r>
      <w:r w:rsidR="00C262FE" w:rsidRPr="000918D9">
        <w:rPr>
          <w:b/>
          <w:bCs/>
          <w:sz w:val="24"/>
          <w:szCs w:val="24"/>
        </w:rPr>
        <w:t xml:space="preserve">vaccination with </w:t>
      </w:r>
      <w:r w:rsidRPr="000918D9">
        <w:rPr>
          <w:b/>
          <w:bCs/>
          <w:sz w:val="24"/>
          <w:szCs w:val="24"/>
        </w:rPr>
        <w:t>the Pfizer</w:t>
      </w:r>
      <w:r w:rsidR="000910EB" w:rsidRPr="000918D9">
        <w:rPr>
          <w:b/>
          <w:bCs/>
          <w:sz w:val="24"/>
          <w:szCs w:val="24"/>
        </w:rPr>
        <w:t>-</w:t>
      </w:r>
      <w:r w:rsidRPr="000918D9">
        <w:rPr>
          <w:b/>
          <w:bCs/>
          <w:sz w:val="24"/>
          <w:szCs w:val="24"/>
        </w:rPr>
        <w:t xml:space="preserve">BioNTech COVID-19 Vaccine. </w:t>
      </w:r>
      <w:r w:rsidR="00156334">
        <w:rPr>
          <w:b/>
          <w:bCs/>
          <w:sz w:val="24"/>
          <w:szCs w:val="24"/>
        </w:rPr>
        <w:t xml:space="preserve">To the extent feasible, provide a copy of the VAERS form to Pfizer Inc. </w:t>
      </w:r>
      <w:r w:rsidRPr="000918D9">
        <w:rPr>
          <w:b/>
          <w:bCs/>
          <w:sz w:val="24"/>
          <w:szCs w:val="24"/>
        </w:rPr>
        <w:t xml:space="preserve">Please see the </w:t>
      </w:r>
      <w:r w:rsidR="00C262FE" w:rsidRPr="000918D9">
        <w:rPr>
          <w:b/>
          <w:bCs/>
          <w:sz w:val="24"/>
          <w:szCs w:val="24"/>
        </w:rPr>
        <w:t>REQUIREMENTS AND INSTRUCTIONS FOR REPORTING ADVERSE EVENTS AND VACCINE ADMINISTRATION ERRORS</w:t>
      </w:r>
      <w:r w:rsidRPr="000918D9">
        <w:rPr>
          <w:b/>
          <w:bCs/>
          <w:sz w:val="24"/>
          <w:szCs w:val="24"/>
        </w:rPr>
        <w:t xml:space="preserve"> </w:t>
      </w:r>
      <w:r w:rsidR="007265C0" w:rsidRPr="000918D9">
        <w:rPr>
          <w:b/>
          <w:bCs/>
          <w:sz w:val="24"/>
          <w:szCs w:val="24"/>
        </w:rPr>
        <w:t>s</w:t>
      </w:r>
      <w:r w:rsidRPr="000918D9">
        <w:rPr>
          <w:b/>
          <w:bCs/>
          <w:sz w:val="24"/>
          <w:szCs w:val="24"/>
        </w:rPr>
        <w:t xml:space="preserve">ection </w:t>
      </w:r>
      <w:r w:rsidR="00F13878" w:rsidRPr="000918D9">
        <w:rPr>
          <w:b/>
          <w:bCs/>
          <w:sz w:val="24"/>
          <w:szCs w:val="24"/>
        </w:rPr>
        <w:t xml:space="preserve">for </w:t>
      </w:r>
      <w:r w:rsidRPr="000918D9">
        <w:rPr>
          <w:b/>
          <w:bCs/>
          <w:sz w:val="24"/>
          <w:szCs w:val="24"/>
        </w:rPr>
        <w:t xml:space="preserve">details on </w:t>
      </w:r>
      <w:r w:rsidR="00F13878" w:rsidRPr="000918D9">
        <w:rPr>
          <w:b/>
          <w:bCs/>
          <w:sz w:val="24"/>
          <w:szCs w:val="24"/>
        </w:rPr>
        <w:t xml:space="preserve">reporting to </w:t>
      </w:r>
      <w:r w:rsidRPr="000918D9">
        <w:rPr>
          <w:b/>
          <w:bCs/>
          <w:sz w:val="24"/>
          <w:szCs w:val="24"/>
        </w:rPr>
        <w:t xml:space="preserve">VAERS </w:t>
      </w:r>
      <w:r w:rsidR="00F13878" w:rsidRPr="000918D9">
        <w:rPr>
          <w:b/>
          <w:bCs/>
          <w:sz w:val="24"/>
          <w:szCs w:val="24"/>
        </w:rPr>
        <w:t>and Pfizer Inc</w:t>
      </w:r>
      <w:r w:rsidRPr="000918D9">
        <w:rPr>
          <w:b/>
          <w:bCs/>
          <w:sz w:val="24"/>
          <w:szCs w:val="24"/>
        </w:rPr>
        <w:t>.</w:t>
      </w:r>
    </w:p>
    <w:p w14:paraId="1B8261EA" w14:textId="102CA790" w:rsidR="00C76470" w:rsidRPr="000918D9" w:rsidRDefault="00C76470" w:rsidP="00755975">
      <w:pPr>
        <w:rPr>
          <w:rFonts w:eastAsia="Times New Roman"/>
          <w:sz w:val="24"/>
          <w:szCs w:val="24"/>
        </w:rPr>
      </w:pPr>
    </w:p>
    <w:p w14:paraId="73F30D2B" w14:textId="63E80052" w:rsidR="00535891" w:rsidRPr="000918D9" w:rsidRDefault="00535891" w:rsidP="00755975">
      <w:pPr>
        <w:rPr>
          <w:rStyle w:val="CommentReference"/>
          <w:b/>
          <w:bCs/>
          <w:sz w:val="24"/>
          <w:szCs w:val="24"/>
        </w:rPr>
      </w:pPr>
      <w:r w:rsidRPr="000918D9">
        <w:rPr>
          <w:sz w:val="24"/>
          <w:szCs w:val="24"/>
        </w:rPr>
        <w:t xml:space="preserve">In clinical studies, adverse reactions in </w:t>
      </w:r>
      <w:r w:rsidR="00DC2DE2" w:rsidRPr="000918D9">
        <w:rPr>
          <w:sz w:val="24"/>
          <w:szCs w:val="24"/>
        </w:rPr>
        <w:t>participants</w:t>
      </w:r>
      <w:r w:rsidR="00C1346C" w:rsidRPr="000918D9">
        <w:rPr>
          <w:sz w:val="24"/>
          <w:szCs w:val="24"/>
        </w:rPr>
        <w:t xml:space="preserve"> </w:t>
      </w:r>
      <w:r w:rsidR="00073E76" w:rsidRPr="000918D9">
        <w:rPr>
          <w:sz w:val="24"/>
          <w:szCs w:val="24"/>
        </w:rPr>
        <w:t xml:space="preserve">16 </w:t>
      </w:r>
      <w:r w:rsidRPr="000918D9">
        <w:rPr>
          <w:sz w:val="24"/>
          <w:szCs w:val="24"/>
        </w:rPr>
        <w:t>years of age and older</w:t>
      </w:r>
      <w:r w:rsidR="00156334">
        <w:rPr>
          <w:sz w:val="24"/>
          <w:szCs w:val="24"/>
        </w:rPr>
        <w:t xml:space="preserve"> included</w:t>
      </w:r>
      <w:r w:rsidRPr="000918D9">
        <w:rPr>
          <w:sz w:val="24"/>
          <w:szCs w:val="24"/>
        </w:rPr>
        <w:t xml:space="preserve"> pain at the injection site (</w:t>
      </w:r>
      <w:r w:rsidR="00526159" w:rsidRPr="000918D9">
        <w:rPr>
          <w:sz w:val="24"/>
          <w:szCs w:val="24"/>
        </w:rPr>
        <w:t>84</w:t>
      </w:r>
      <w:r w:rsidR="00104AE1" w:rsidRPr="000918D9">
        <w:rPr>
          <w:sz w:val="24"/>
          <w:szCs w:val="24"/>
        </w:rPr>
        <w:t>.</w:t>
      </w:r>
      <w:r w:rsidR="000C1625" w:rsidRPr="000918D9">
        <w:rPr>
          <w:sz w:val="24"/>
          <w:szCs w:val="24"/>
        </w:rPr>
        <w:t>1%</w:t>
      </w:r>
      <w:r w:rsidR="0011215A" w:rsidRPr="000918D9">
        <w:rPr>
          <w:sz w:val="24"/>
          <w:szCs w:val="24"/>
        </w:rPr>
        <w:t>)</w:t>
      </w:r>
      <w:r w:rsidRPr="000918D9">
        <w:rPr>
          <w:sz w:val="24"/>
          <w:szCs w:val="24"/>
        </w:rPr>
        <w:t>, fatigue (</w:t>
      </w:r>
      <w:r w:rsidR="007A2273" w:rsidRPr="000918D9">
        <w:rPr>
          <w:sz w:val="24"/>
          <w:szCs w:val="24"/>
        </w:rPr>
        <w:t>62.9%</w:t>
      </w:r>
      <w:r w:rsidR="0011215A" w:rsidRPr="000918D9">
        <w:rPr>
          <w:sz w:val="24"/>
          <w:szCs w:val="24"/>
        </w:rPr>
        <w:t>)</w:t>
      </w:r>
      <w:r w:rsidRPr="000918D9">
        <w:rPr>
          <w:sz w:val="24"/>
          <w:szCs w:val="24"/>
        </w:rPr>
        <w:t>, headache (</w:t>
      </w:r>
      <w:r w:rsidR="007A2273" w:rsidRPr="000918D9">
        <w:rPr>
          <w:sz w:val="24"/>
          <w:szCs w:val="24"/>
        </w:rPr>
        <w:t>55.1%</w:t>
      </w:r>
      <w:r w:rsidR="0011215A" w:rsidRPr="000918D9">
        <w:rPr>
          <w:sz w:val="24"/>
          <w:szCs w:val="24"/>
        </w:rPr>
        <w:t>)</w:t>
      </w:r>
      <w:r w:rsidRPr="000918D9">
        <w:rPr>
          <w:sz w:val="24"/>
          <w:szCs w:val="24"/>
        </w:rPr>
        <w:t>, muscle pain (</w:t>
      </w:r>
      <w:r w:rsidR="00A06FE0" w:rsidRPr="000918D9">
        <w:rPr>
          <w:sz w:val="24"/>
          <w:szCs w:val="24"/>
        </w:rPr>
        <w:t>38.3%</w:t>
      </w:r>
      <w:r w:rsidR="0011215A" w:rsidRPr="000918D9">
        <w:rPr>
          <w:sz w:val="24"/>
          <w:szCs w:val="24"/>
        </w:rPr>
        <w:t>)</w:t>
      </w:r>
      <w:r w:rsidRPr="000918D9">
        <w:rPr>
          <w:sz w:val="24"/>
          <w:szCs w:val="24"/>
        </w:rPr>
        <w:t>, chills (</w:t>
      </w:r>
      <w:r w:rsidR="008C697D" w:rsidRPr="000918D9">
        <w:rPr>
          <w:sz w:val="24"/>
          <w:szCs w:val="24"/>
        </w:rPr>
        <w:t>31.9%</w:t>
      </w:r>
      <w:r w:rsidR="0011215A" w:rsidRPr="000918D9">
        <w:rPr>
          <w:sz w:val="24"/>
          <w:szCs w:val="24"/>
        </w:rPr>
        <w:t>)</w:t>
      </w:r>
      <w:r w:rsidR="008C697D" w:rsidRPr="000918D9">
        <w:rPr>
          <w:sz w:val="24"/>
          <w:szCs w:val="24"/>
        </w:rPr>
        <w:t>,</w:t>
      </w:r>
      <w:r w:rsidR="006074EE" w:rsidRPr="000918D9">
        <w:rPr>
          <w:sz w:val="24"/>
          <w:szCs w:val="24"/>
        </w:rPr>
        <w:t xml:space="preserve"> joint pain (</w:t>
      </w:r>
      <w:r w:rsidR="00704CC0" w:rsidRPr="000918D9">
        <w:rPr>
          <w:sz w:val="24"/>
          <w:szCs w:val="24"/>
        </w:rPr>
        <w:t>23.6%</w:t>
      </w:r>
      <w:r w:rsidR="0011215A" w:rsidRPr="000918D9">
        <w:rPr>
          <w:sz w:val="24"/>
          <w:szCs w:val="24"/>
        </w:rPr>
        <w:t>)</w:t>
      </w:r>
      <w:r w:rsidR="007265C0" w:rsidRPr="000918D9">
        <w:rPr>
          <w:sz w:val="24"/>
          <w:szCs w:val="24"/>
        </w:rPr>
        <w:t>,</w:t>
      </w:r>
      <w:r w:rsidR="006074EE" w:rsidRPr="000918D9">
        <w:rPr>
          <w:sz w:val="24"/>
          <w:szCs w:val="24"/>
        </w:rPr>
        <w:t xml:space="preserve"> </w:t>
      </w:r>
      <w:r w:rsidR="00B7778E" w:rsidRPr="000918D9">
        <w:rPr>
          <w:sz w:val="24"/>
          <w:szCs w:val="24"/>
        </w:rPr>
        <w:t>fever</w:t>
      </w:r>
      <w:r w:rsidR="00C86378" w:rsidRPr="000918D9">
        <w:rPr>
          <w:sz w:val="24"/>
          <w:szCs w:val="24"/>
        </w:rPr>
        <w:t> </w:t>
      </w:r>
      <w:r w:rsidR="00B7778E" w:rsidRPr="000918D9">
        <w:rPr>
          <w:sz w:val="24"/>
          <w:szCs w:val="24"/>
        </w:rPr>
        <w:t>(14.2%)</w:t>
      </w:r>
      <w:r w:rsidR="00131470">
        <w:rPr>
          <w:sz w:val="24"/>
          <w:szCs w:val="24"/>
        </w:rPr>
        <w:t>, injection site swelling (10.5%), injection site redness (9.5%), nausea (1.1%), malaise (0.5%)</w:t>
      </w:r>
      <w:r w:rsidR="00F14899">
        <w:rPr>
          <w:sz w:val="24"/>
          <w:szCs w:val="24"/>
        </w:rPr>
        <w:t>,</w:t>
      </w:r>
      <w:r w:rsidR="0052042D" w:rsidRPr="000918D9">
        <w:rPr>
          <w:sz w:val="24"/>
          <w:szCs w:val="24"/>
        </w:rPr>
        <w:t xml:space="preserve"> </w:t>
      </w:r>
      <w:r w:rsidR="00BB3B74" w:rsidRPr="000918D9">
        <w:rPr>
          <w:bCs/>
          <w:sz w:val="24"/>
          <w:szCs w:val="24"/>
        </w:rPr>
        <w:t>and lymphadenopathy (0.3%).</w:t>
      </w:r>
      <w:r w:rsidR="00BB3B74" w:rsidRPr="000918D9">
        <w:rPr>
          <w:rStyle w:val="CommentReference"/>
          <w:b/>
          <w:bCs/>
          <w:sz w:val="24"/>
          <w:szCs w:val="24"/>
        </w:rPr>
        <w:t xml:space="preserve"> </w:t>
      </w:r>
    </w:p>
    <w:p w14:paraId="1E026391" w14:textId="77777777" w:rsidR="002465E9" w:rsidRDefault="002465E9" w:rsidP="002465E9">
      <w:pPr>
        <w:rPr>
          <w:sz w:val="24"/>
          <w:szCs w:val="24"/>
        </w:rPr>
      </w:pPr>
    </w:p>
    <w:p w14:paraId="261DDB82" w14:textId="67D9F8B2" w:rsidR="002465E9" w:rsidRPr="006F1FBD" w:rsidRDefault="002465E9" w:rsidP="002465E9">
      <w:pPr>
        <w:rPr>
          <w:spacing w:val="-1"/>
          <w:sz w:val="24"/>
          <w:szCs w:val="24"/>
        </w:rPr>
      </w:pPr>
      <w:r w:rsidRPr="006F1FBD">
        <w:rPr>
          <w:sz w:val="24"/>
          <w:szCs w:val="24"/>
        </w:rPr>
        <w:t xml:space="preserve">In </w:t>
      </w:r>
      <w:r w:rsidR="00632143">
        <w:rPr>
          <w:sz w:val="24"/>
          <w:szCs w:val="24"/>
        </w:rPr>
        <w:t xml:space="preserve">a </w:t>
      </w:r>
      <w:r w:rsidRPr="006F1FBD">
        <w:rPr>
          <w:sz w:val="24"/>
          <w:szCs w:val="24"/>
        </w:rPr>
        <w:t xml:space="preserve">clinical </w:t>
      </w:r>
      <w:r w:rsidR="006A0E27">
        <w:rPr>
          <w:sz w:val="24"/>
          <w:szCs w:val="24"/>
        </w:rPr>
        <w:t>study</w:t>
      </w:r>
      <w:r w:rsidRPr="006F1FBD">
        <w:rPr>
          <w:sz w:val="24"/>
          <w:szCs w:val="24"/>
        </w:rPr>
        <w:t>, adverse reactions in adolescents 12 t</w:t>
      </w:r>
      <w:r>
        <w:rPr>
          <w:sz w:val="24"/>
          <w:szCs w:val="24"/>
        </w:rPr>
        <w:t>hrough</w:t>
      </w:r>
      <w:r w:rsidRPr="006F1FBD">
        <w:rPr>
          <w:sz w:val="24"/>
          <w:szCs w:val="24"/>
        </w:rPr>
        <w:t xml:space="preserve"> 15 years of age included pain at the injection site </w:t>
      </w:r>
      <w:r w:rsidRPr="006F1FBD" w:rsidDel="00161746">
        <w:rPr>
          <w:sz w:val="24"/>
          <w:szCs w:val="24"/>
        </w:rPr>
        <w:t>(</w:t>
      </w:r>
      <w:r w:rsidRPr="006F1FBD">
        <w:rPr>
          <w:sz w:val="24"/>
          <w:szCs w:val="24"/>
        </w:rPr>
        <w:t>90.5</w:t>
      </w:r>
      <w:r w:rsidRPr="006F1FBD">
        <w:rPr>
          <w:rFonts w:eastAsia="Times New Roman"/>
          <w:color w:val="000000"/>
          <w:sz w:val="24"/>
          <w:szCs w:val="24"/>
        </w:rPr>
        <w:t>%</w:t>
      </w:r>
      <w:r w:rsidRPr="006F1FBD">
        <w:rPr>
          <w:sz w:val="24"/>
          <w:szCs w:val="24"/>
        </w:rPr>
        <w:t xml:space="preserve">), fatigue </w:t>
      </w:r>
      <w:r w:rsidRPr="006F1FBD" w:rsidDel="000C1625">
        <w:rPr>
          <w:sz w:val="24"/>
          <w:szCs w:val="24"/>
        </w:rPr>
        <w:t>(</w:t>
      </w:r>
      <w:r w:rsidRPr="006F1FBD">
        <w:rPr>
          <w:sz w:val="24"/>
          <w:szCs w:val="24"/>
        </w:rPr>
        <w:t xml:space="preserve">77.5%), headache </w:t>
      </w:r>
      <w:r w:rsidRPr="006F1FBD" w:rsidDel="007A2273">
        <w:rPr>
          <w:sz w:val="24"/>
          <w:szCs w:val="24"/>
        </w:rPr>
        <w:t>(</w:t>
      </w:r>
      <w:r w:rsidRPr="006F1FBD">
        <w:rPr>
          <w:sz w:val="24"/>
          <w:szCs w:val="24"/>
        </w:rPr>
        <w:t xml:space="preserve">75.5%), chills </w:t>
      </w:r>
      <w:r w:rsidRPr="006F1FBD" w:rsidDel="0011215A">
        <w:rPr>
          <w:sz w:val="24"/>
          <w:szCs w:val="24"/>
        </w:rPr>
        <w:t>(</w:t>
      </w:r>
      <w:r w:rsidRPr="006F1FBD">
        <w:rPr>
          <w:sz w:val="24"/>
          <w:szCs w:val="24"/>
        </w:rPr>
        <w:t xml:space="preserve">49.2%), muscle pain </w:t>
      </w:r>
      <w:r w:rsidRPr="006F1FBD" w:rsidDel="0011215A">
        <w:rPr>
          <w:sz w:val="24"/>
          <w:szCs w:val="24"/>
        </w:rPr>
        <w:t>(</w:t>
      </w:r>
      <w:r w:rsidRPr="006F1FBD">
        <w:rPr>
          <w:sz w:val="24"/>
          <w:szCs w:val="24"/>
        </w:rPr>
        <w:t>42.2%), fever </w:t>
      </w:r>
      <w:r w:rsidRPr="006F1FBD" w:rsidDel="0011215A">
        <w:rPr>
          <w:sz w:val="24"/>
          <w:szCs w:val="24"/>
        </w:rPr>
        <w:t>(</w:t>
      </w:r>
      <w:r w:rsidRPr="006F1FBD">
        <w:rPr>
          <w:sz w:val="24"/>
          <w:szCs w:val="24"/>
        </w:rPr>
        <w:t xml:space="preserve">24.3%), joint pain </w:t>
      </w:r>
      <w:r w:rsidRPr="006F1FBD" w:rsidDel="0011215A">
        <w:rPr>
          <w:sz w:val="24"/>
          <w:szCs w:val="24"/>
        </w:rPr>
        <w:t>(</w:t>
      </w:r>
      <w:r w:rsidRPr="006F1FBD">
        <w:rPr>
          <w:sz w:val="24"/>
          <w:szCs w:val="24"/>
        </w:rPr>
        <w:t xml:space="preserve">20.2%), injection site swelling (9.2%), injection site redness (8.6%), </w:t>
      </w:r>
      <w:r w:rsidRPr="006F1FBD">
        <w:rPr>
          <w:bCs/>
          <w:sz w:val="24"/>
          <w:szCs w:val="24"/>
        </w:rPr>
        <w:t xml:space="preserve">lymphadenopathy (0.8%), and </w:t>
      </w:r>
      <w:r w:rsidRPr="006F1FBD">
        <w:rPr>
          <w:sz w:val="24"/>
          <w:szCs w:val="24"/>
        </w:rPr>
        <w:t>nausea (0.4%)</w:t>
      </w:r>
      <w:r w:rsidRPr="006F1FBD">
        <w:rPr>
          <w:bCs/>
          <w:sz w:val="24"/>
          <w:szCs w:val="24"/>
        </w:rPr>
        <w:t>.</w:t>
      </w:r>
      <w:r w:rsidRPr="006F1FBD">
        <w:rPr>
          <w:rStyle w:val="CommentReference"/>
          <w:sz w:val="24"/>
          <w:szCs w:val="24"/>
        </w:rPr>
        <w:t xml:space="preserve"> </w:t>
      </w:r>
    </w:p>
    <w:p w14:paraId="174C7728" w14:textId="2C624393" w:rsidR="00362A5F" w:rsidRDefault="00362A5F" w:rsidP="00755975">
      <w:pPr>
        <w:autoSpaceDE w:val="0"/>
        <w:autoSpaceDN w:val="0"/>
        <w:adjustRightInd w:val="0"/>
        <w:rPr>
          <w:spacing w:val="-1"/>
          <w:sz w:val="24"/>
          <w:szCs w:val="24"/>
        </w:rPr>
      </w:pPr>
    </w:p>
    <w:p w14:paraId="2F2C0A7E" w14:textId="4C501DDF" w:rsidR="00CF1D01" w:rsidRDefault="002C0E98" w:rsidP="00755975">
      <w:pPr>
        <w:autoSpaceDE w:val="0"/>
        <w:autoSpaceDN w:val="0"/>
        <w:adjustRightInd w:val="0"/>
        <w:rPr>
          <w:spacing w:val="-1"/>
          <w:sz w:val="24"/>
          <w:szCs w:val="24"/>
        </w:rPr>
      </w:pPr>
      <w:r w:rsidRPr="002C0E98">
        <w:rPr>
          <w:spacing w:val="-1"/>
          <w:sz w:val="24"/>
          <w:szCs w:val="24"/>
        </w:rPr>
        <w:t>Severe allergic reactions</w:t>
      </w:r>
      <w:r w:rsidR="00D80DF9">
        <w:rPr>
          <w:spacing w:val="-1"/>
          <w:sz w:val="24"/>
          <w:szCs w:val="24"/>
        </w:rPr>
        <w:t>, including anaphylaxis,</w:t>
      </w:r>
      <w:r w:rsidR="00245115">
        <w:rPr>
          <w:spacing w:val="-1"/>
          <w:sz w:val="24"/>
          <w:szCs w:val="24"/>
        </w:rPr>
        <w:t xml:space="preserve"> </w:t>
      </w:r>
      <w:r w:rsidRPr="002C0E98">
        <w:rPr>
          <w:spacing w:val="-1"/>
          <w:sz w:val="24"/>
          <w:szCs w:val="24"/>
        </w:rPr>
        <w:t>have</w:t>
      </w:r>
      <w:r>
        <w:rPr>
          <w:spacing w:val="-1"/>
          <w:sz w:val="24"/>
          <w:szCs w:val="24"/>
        </w:rPr>
        <w:t xml:space="preserve"> </w:t>
      </w:r>
      <w:r w:rsidR="00CF1D01" w:rsidRPr="00A266C8">
        <w:rPr>
          <w:spacing w:val="-1"/>
          <w:sz w:val="24"/>
          <w:szCs w:val="24"/>
        </w:rPr>
        <w:t xml:space="preserve">been reported following </w:t>
      </w:r>
      <w:r w:rsidR="00374D64">
        <w:rPr>
          <w:spacing w:val="-1"/>
          <w:sz w:val="24"/>
          <w:szCs w:val="24"/>
        </w:rPr>
        <w:t xml:space="preserve">administration </w:t>
      </w:r>
      <w:r w:rsidR="00CD42BF">
        <w:rPr>
          <w:spacing w:val="-1"/>
          <w:sz w:val="24"/>
          <w:szCs w:val="24"/>
        </w:rPr>
        <w:t xml:space="preserve">of </w:t>
      </w:r>
      <w:r w:rsidR="00CF1D01" w:rsidRPr="00A266C8">
        <w:rPr>
          <w:spacing w:val="-1"/>
          <w:sz w:val="24"/>
          <w:szCs w:val="24"/>
        </w:rPr>
        <w:t>the Pfizer</w:t>
      </w:r>
      <w:r w:rsidR="005423CA">
        <w:rPr>
          <w:spacing w:val="-1"/>
          <w:sz w:val="24"/>
          <w:szCs w:val="24"/>
        </w:rPr>
        <w:noBreakHyphen/>
      </w:r>
      <w:r w:rsidR="00CF1D01" w:rsidRPr="00A266C8">
        <w:rPr>
          <w:spacing w:val="-1"/>
          <w:sz w:val="24"/>
          <w:szCs w:val="24"/>
        </w:rPr>
        <w:t>BioNTech COVID-19 Vaccine outside of clinical trials.</w:t>
      </w:r>
    </w:p>
    <w:p w14:paraId="42C378BB" w14:textId="77777777" w:rsidR="00892D65" w:rsidRDefault="00892D65" w:rsidP="00755975">
      <w:pPr>
        <w:autoSpaceDE w:val="0"/>
        <w:autoSpaceDN w:val="0"/>
        <w:adjustRightInd w:val="0"/>
        <w:rPr>
          <w:spacing w:val="-1"/>
          <w:sz w:val="24"/>
          <w:szCs w:val="24"/>
        </w:rPr>
      </w:pPr>
    </w:p>
    <w:p w14:paraId="0225CA55" w14:textId="77777777" w:rsidR="00891BBB" w:rsidRPr="000918D9" w:rsidRDefault="00891BBB" w:rsidP="00755975">
      <w:pPr>
        <w:keepNext/>
        <w:rPr>
          <w:b/>
          <w:bCs/>
          <w:sz w:val="24"/>
          <w:szCs w:val="24"/>
        </w:rPr>
      </w:pPr>
      <w:r w:rsidRPr="000918D9">
        <w:rPr>
          <w:b/>
          <w:bCs/>
          <w:sz w:val="24"/>
          <w:szCs w:val="24"/>
        </w:rPr>
        <w:lastRenderedPageBreak/>
        <w:t>6.1</w:t>
      </w:r>
      <w:r w:rsidRPr="000918D9">
        <w:rPr>
          <w:b/>
          <w:bCs/>
          <w:sz w:val="24"/>
          <w:szCs w:val="24"/>
        </w:rPr>
        <w:tab/>
        <w:t>Clinical Trials Experience</w:t>
      </w:r>
    </w:p>
    <w:p w14:paraId="7ECFC264" w14:textId="77777777" w:rsidR="003E1E98" w:rsidRDefault="003E1E98" w:rsidP="00755975">
      <w:pPr>
        <w:keepNext/>
        <w:shd w:val="clear" w:color="auto" w:fill="FFFFFF"/>
        <w:rPr>
          <w:rFonts w:eastAsia="Times New Roman"/>
          <w:sz w:val="24"/>
        </w:rPr>
      </w:pPr>
    </w:p>
    <w:p w14:paraId="03617A49" w14:textId="77777777" w:rsidR="00D73B0B" w:rsidRDefault="005F105C" w:rsidP="00755975">
      <w:pPr>
        <w:shd w:val="clear" w:color="auto" w:fill="FFFFFF"/>
        <w:rPr>
          <w:rFonts w:eastAsia="Times New Roman"/>
          <w:sz w:val="24"/>
          <w:shd w:val="clear" w:color="auto" w:fill="FFFFFF"/>
        </w:rPr>
      </w:pPr>
      <w:r w:rsidRPr="005F105C">
        <w:rPr>
          <w:rFonts w:eastAsia="Times New Roman"/>
          <w:sz w:val="24"/>
        </w:rPr>
        <w:t>Because clinical trials are conducted under widely varying conditions, adverse reaction rates observed in the clinical trials of a drug cannot be directly compared to rates in the clinical trials of another drug and may not reflect the rates observed in practice</w:t>
      </w:r>
      <w:r w:rsidRPr="005F105C">
        <w:rPr>
          <w:rFonts w:eastAsia="Times New Roman"/>
          <w:sz w:val="24"/>
          <w:shd w:val="clear" w:color="auto" w:fill="FFFFFF"/>
        </w:rPr>
        <w:t>.</w:t>
      </w:r>
    </w:p>
    <w:p w14:paraId="4D9CE19D" w14:textId="77777777" w:rsidR="005F105C" w:rsidRDefault="005F105C" w:rsidP="00755975">
      <w:pPr>
        <w:shd w:val="clear" w:color="auto" w:fill="FFFFFF"/>
        <w:rPr>
          <w:rFonts w:eastAsia="Times New Roman"/>
          <w:sz w:val="24"/>
          <w:shd w:val="clear" w:color="auto" w:fill="FFFFFF"/>
        </w:rPr>
      </w:pPr>
      <w:r>
        <w:rPr>
          <w:rFonts w:eastAsia="Times New Roman"/>
          <w:sz w:val="24"/>
          <w:shd w:val="clear" w:color="auto" w:fill="FFFFFF"/>
        </w:rPr>
        <w:t xml:space="preserve"> </w:t>
      </w:r>
    </w:p>
    <w:p w14:paraId="16882C7D" w14:textId="6E0EF3EC" w:rsidR="005F105C" w:rsidRPr="000918D9" w:rsidRDefault="005F105C" w:rsidP="00755975">
      <w:pPr>
        <w:rPr>
          <w:sz w:val="24"/>
          <w:szCs w:val="24"/>
          <w:shd w:val="clear" w:color="auto" w:fill="FFFFFF"/>
        </w:rPr>
      </w:pPr>
      <w:r w:rsidRPr="000918D9">
        <w:rPr>
          <w:sz w:val="24"/>
          <w:szCs w:val="24"/>
          <w:shd w:val="clear" w:color="auto" w:fill="FFFFFF"/>
        </w:rPr>
        <w:t xml:space="preserve">The safety of </w:t>
      </w:r>
      <w:r w:rsidR="00D73B0B" w:rsidRPr="000918D9">
        <w:rPr>
          <w:sz w:val="24"/>
          <w:szCs w:val="24"/>
        </w:rPr>
        <w:t>Pfizer</w:t>
      </w:r>
      <w:r w:rsidR="00D73B0B" w:rsidRPr="000918D9">
        <w:rPr>
          <w:sz w:val="24"/>
          <w:szCs w:val="24"/>
        </w:rPr>
        <w:noBreakHyphen/>
        <w:t>BioNTech COVID</w:t>
      </w:r>
      <w:r w:rsidR="00D73B0B" w:rsidRPr="000918D9">
        <w:rPr>
          <w:sz w:val="24"/>
          <w:szCs w:val="24"/>
        </w:rPr>
        <w:noBreakHyphen/>
        <w:t>19 Vaccine</w:t>
      </w:r>
      <w:r w:rsidR="00D73B0B" w:rsidRPr="000918D9">
        <w:rPr>
          <w:sz w:val="24"/>
          <w:szCs w:val="24"/>
          <w:shd w:val="clear" w:color="auto" w:fill="FFFFFF"/>
        </w:rPr>
        <w:t xml:space="preserve"> </w:t>
      </w:r>
      <w:r w:rsidRPr="000918D9">
        <w:rPr>
          <w:sz w:val="24"/>
          <w:szCs w:val="24"/>
          <w:shd w:val="clear" w:color="auto" w:fill="FFFFFF"/>
        </w:rPr>
        <w:t xml:space="preserve">was evaluated in participants </w:t>
      </w:r>
      <w:r w:rsidR="00634166">
        <w:rPr>
          <w:sz w:val="24"/>
          <w:szCs w:val="24"/>
        </w:rPr>
        <w:t>12 </w:t>
      </w:r>
      <w:r w:rsidRPr="000918D9">
        <w:rPr>
          <w:sz w:val="24"/>
          <w:szCs w:val="24"/>
          <w:shd w:val="clear" w:color="auto" w:fill="FFFFFF"/>
        </w:rPr>
        <w:t xml:space="preserve">years of age and older in </w:t>
      </w:r>
      <w:r w:rsidR="007B1194" w:rsidRPr="000918D9">
        <w:rPr>
          <w:sz w:val="24"/>
          <w:szCs w:val="24"/>
          <w:shd w:val="clear" w:color="auto" w:fill="FFFFFF"/>
        </w:rPr>
        <w:t xml:space="preserve">two </w:t>
      </w:r>
      <w:r w:rsidRPr="000918D9">
        <w:rPr>
          <w:sz w:val="24"/>
          <w:szCs w:val="24"/>
          <w:shd w:val="clear" w:color="auto" w:fill="FFFFFF"/>
        </w:rPr>
        <w:t>clinical studies conducted in the United States, Europe, Turkey, South Africa, and South America. Study</w:t>
      </w:r>
      <w:r w:rsidR="004F7800" w:rsidRPr="000918D9">
        <w:rPr>
          <w:sz w:val="24"/>
          <w:szCs w:val="24"/>
          <w:shd w:val="clear" w:color="auto" w:fill="FFFFFF"/>
        </w:rPr>
        <w:t> </w:t>
      </w:r>
      <w:r w:rsidRPr="000918D9">
        <w:rPr>
          <w:sz w:val="24"/>
          <w:szCs w:val="24"/>
          <w:shd w:val="clear" w:color="auto" w:fill="FFFFFF"/>
        </w:rPr>
        <w:t xml:space="preserve">BNT162-01 (Study 1) </w:t>
      </w:r>
      <w:r w:rsidR="0020026A" w:rsidRPr="000918D9">
        <w:rPr>
          <w:sz w:val="24"/>
          <w:szCs w:val="24"/>
        </w:rPr>
        <w:t xml:space="preserve">was </w:t>
      </w:r>
      <w:r w:rsidRPr="000918D9">
        <w:rPr>
          <w:sz w:val="24"/>
          <w:szCs w:val="24"/>
          <w:shd w:val="clear" w:color="auto" w:fill="FFFFFF"/>
        </w:rPr>
        <w:t>a Phase 1/2, two-part, dose-escalation trial that enrolled 60 participants</w:t>
      </w:r>
      <w:r w:rsidR="009B1A2F" w:rsidRPr="000918D9">
        <w:rPr>
          <w:sz w:val="24"/>
          <w:szCs w:val="24"/>
        </w:rPr>
        <w:t>, 18</w:t>
      </w:r>
      <w:r w:rsidR="00C86378" w:rsidRPr="000918D9">
        <w:rPr>
          <w:sz w:val="24"/>
          <w:szCs w:val="24"/>
        </w:rPr>
        <w:t> </w:t>
      </w:r>
      <w:r w:rsidR="009B1A2F" w:rsidRPr="000918D9">
        <w:rPr>
          <w:sz w:val="24"/>
          <w:szCs w:val="24"/>
        </w:rPr>
        <w:t xml:space="preserve">through </w:t>
      </w:r>
      <w:r w:rsidR="008245A0" w:rsidRPr="000918D9">
        <w:rPr>
          <w:sz w:val="24"/>
          <w:szCs w:val="24"/>
        </w:rPr>
        <w:t xml:space="preserve">55 </w:t>
      </w:r>
      <w:r w:rsidR="003E1BDD" w:rsidRPr="000918D9">
        <w:rPr>
          <w:sz w:val="24"/>
          <w:szCs w:val="24"/>
        </w:rPr>
        <w:t>years of age</w:t>
      </w:r>
      <w:r w:rsidRPr="000918D9">
        <w:rPr>
          <w:sz w:val="24"/>
          <w:szCs w:val="24"/>
          <w:shd w:val="clear" w:color="auto" w:fill="FFFFFF"/>
        </w:rPr>
        <w:t xml:space="preserve">. </w:t>
      </w:r>
      <w:r w:rsidR="004F7800" w:rsidRPr="000918D9">
        <w:rPr>
          <w:sz w:val="24"/>
          <w:szCs w:val="24"/>
          <w:shd w:val="clear" w:color="auto" w:fill="FFFFFF"/>
        </w:rPr>
        <w:t>Study </w:t>
      </w:r>
      <w:r w:rsidRPr="000918D9">
        <w:rPr>
          <w:sz w:val="24"/>
          <w:szCs w:val="24"/>
          <w:shd w:val="clear" w:color="auto" w:fill="FFFFFF"/>
        </w:rPr>
        <w:t>C4591001 (Study 2) is a</w:t>
      </w:r>
      <w:r w:rsidRPr="000918D9">
        <w:rPr>
          <w:sz w:val="24"/>
          <w:szCs w:val="24"/>
        </w:rPr>
        <w:t xml:space="preserve"> Phase 1/2/3, </w:t>
      </w:r>
      <w:r w:rsidR="004F4F4F" w:rsidRPr="000918D9">
        <w:rPr>
          <w:sz w:val="24"/>
          <w:szCs w:val="24"/>
        </w:rPr>
        <w:t xml:space="preserve">multicenter, multinational, </w:t>
      </w:r>
      <w:r w:rsidR="00E920C7" w:rsidRPr="000918D9">
        <w:rPr>
          <w:sz w:val="24"/>
          <w:szCs w:val="24"/>
        </w:rPr>
        <w:t xml:space="preserve">randomized, </w:t>
      </w:r>
      <w:r w:rsidR="00F13878" w:rsidRPr="000918D9">
        <w:rPr>
          <w:sz w:val="24"/>
          <w:szCs w:val="24"/>
        </w:rPr>
        <w:t xml:space="preserve">saline </w:t>
      </w:r>
      <w:r w:rsidRPr="000918D9">
        <w:rPr>
          <w:sz w:val="24"/>
          <w:szCs w:val="24"/>
        </w:rPr>
        <w:t>placebo-controlled, observer-blind, dose</w:t>
      </w:r>
      <w:r w:rsidR="004F7800" w:rsidRPr="000918D9">
        <w:rPr>
          <w:sz w:val="24"/>
          <w:szCs w:val="24"/>
        </w:rPr>
        <w:noBreakHyphen/>
      </w:r>
      <w:r w:rsidRPr="000918D9">
        <w:rPr>
          <w:sz w:val="24"/>
          <w:szCs w:val="24"/>
        </w:rPr>
        <w:t>finding</w:t>
      </w:r>
      <w:r w:rsidR="004F106A" w:rsidRPr="000918D9">
        <w:rPr>
          <w:sz w:val="24"/>
          <w:szCs w:val="24"/>
        </w:rPr>
        <w:t>,</w:t>
      </w:r>
      <w:r w:rsidRPr="000918D9">
        <w:rPr>
          <w:sz w:val="24"/>
          <w:szCs w:val="24"/>
        </w:rPr>
        <w:t xml:space="preserve"> </w:t>
      </w:r>
      <w:r w:rsidR="004F106A" w:rsidRPr="000918D9">
        <w:rPr>
          <w:sz w:val="24"/>
          <w:szCs w:val="24"/>
        </w:rPr>
        <w:t xml:space="preserve">vaccine candidate-selection </w:t>
      </w:r>
      <w:r w:rsidR="00CB3659" w:rsidRPr="000918D9">
        <w:rPr>
          <w:sz w:val="24"/>
          <w:szCs w:val="24"/>
        </w:rPr>
        <w:t xml:space="preserve">(Phase 1) and efficacy (Phase </w:t>
      </w:r>
      <w:r w:rsidR="00F13878" w:rsidRPr="000918D9">
        <w:rPr>
          <w:sz w:val="24"/>
          <w:szCs w:val="24"/>
        </w:rPr>
        <w:t>2/</w:t>
      </w:r>
      <w:r w:rsidR="00CB3659" w:rsidRPr="000918D9">
        <w:rPr>
          <w:sz w:val="24"/>
          <w:szCs w:val="24"/>
        </w:rPr>
        <w:t xml:space="preserve">3) </w:t>
      </w:r>
      <w:r w:rsidRPr="000918D9">
        <w:rPr>
          <w:sz w:val="24"/>
          <w:szCs w:val="24"/>
        </w:rPr>
        <w:t>study</w:t>
      </w:r>
      <w:r w:rsidR="00E920C7" w:rsidRPr="000918D9">
        <w:rPr>
          <w:sz w:val="24"/>
          <w:szCs w:val="24"/>
        </w:rPr>
        <w:t xml:space="preserve"> </w:t>
      </w:r>
      <w:r w:rsidRPr="000918D9">
        <w:rPr>
          <w:sz w:val="24"/>
          <w:szCs w:val="24"/>
          <w:shd w:val="clear" w:color="auto" w:fill="FFFFFF"/>
        </w:rPr>
        <w:t>that</w:t>
      </w:r>
      <w:r w:rsidR="00F13878" w:rsidRPr="000918D9">
        <w:rPr>
          <w:sz w:val="24"/>
          <w:szCs w:val="24"/>
          <w:shd w:val="clear" w:color="auto" w:fill="FFFFFF"/>
        </w:rPr>
        <w:t xml:space="preserve"> has</w:t>
      </w:r>
      <w:r w:rsidRPr="000918D9">
        <w:rPr>
          <w:sz w:val="24"/>
          <w:szCs w:val="24"/>
          <w:shd w:val="clear" w:color="auto" w:fill="FFFFFF"/>
        </w:rPr>
        <w:t xml:space="preserve"> enrolled approximately </w:t>
      </w:r>
      <w:r w:rsidR="004E0436">
        <w:rPr>
          <w:sz w:val="24"/>
          <w:szCs w:val="24"/>
          <w:shd w:val="clear" w:color="auto" w:fill="FFFFFF"/>
        </w:rPr>
        <w:t>46</w:t>
      </w:r>
      <w:r w:rsidRPr="000918D9">
        <w:rPr>
          <w:sz w:val="24"/>
          <w:szCs w:val="24"/>
          <w:shd w:val="clear" w:color="auto" w:fill="FFFFFF"/>
        </w:rPr>
        <w:t>,000 participants</w:t>
      </w:r>
      <w:r w:rsidR="009B1A2F" w:rsidRPr="000918D9">
        <w:rPr>
          <w:sz w:val="24"/>
          <w:szCs w:val="24"/>
          <w:shd w:val="clear" w:color="auto" w:fill="FFFFFF"/>
        </w:rPr>
        <w:t>, 12 years of age or older</w:t>
      </w:r>
      <w:r w:rsidRPr="000918D9">
        <w:rPr>
          <w:sz w:val="24"/>
          <w:szCs w:val="24"/>
          <w:shd w:val="clear" w:color="auto" w:fill="FFFFFF"/>
        </w:rPr>
        <w:t xml:space="preserve">. </w:t>
      </w:r>
      <w:r w:rsidR="00F13878" w:rsidRPr="000918D9">
        <w:rPr>
          <w:sz w:val="24"/>
          <w:szCs w:val="24"/>
          <w:shd w:val="clear" w:color="auto" w:fill="FFFFFF"/>
        </w:rPr>
        <w:t>Of these, approximately 43,448</w:t>
      </w:r>
      <w:r w:rsidR="00C92A2C">
        <w:rPr>
          <w:sz w:val="24"/>
          <w:szCs w:val="24"/>
          <w:shd w:val="clear" w:color="auto" w:fill="FFFFFF"/>
        </w:rPr>
        <w:t> </w:t>
      </w:r>
      <w:r w:rsidR="00F13878" w:rsidRPr="000918D9">
        <w:rPr>
          <w:sz w:val="24"/>
          <w:szCs w:val="24"/>
          <w:shd w:val="clear" w:color="auto" w:fill="FFFFFF"/>
        </w:rPr>
        <w:t>participants (21,720 Pfizer</w:t>
      </w:r>
      <w:r w:rsidR="00C62A5C" w:rsidRPr="000918D9">
        <w:rPr>
          <w:sz w:val="24"/>
          <w:szCs w:val="24"/>
          <w:shd w:val="clear" w:color="auto" w:fill="FFFFFF"/>
        </w:rPr>
        <w:noBreakHyphen/>
      </w:r>
      <w:r w:rsidR="00F13878" w:rsidRPr="000918D9">
        <w:rPr>
          <w:sz w:val="24"/>
          <w:szCs w:val="24"/>
          <w:shd w:val="clear" w:color="auto" w:fill="FFFFFF"/>
        </w:rPr>
        <w:t>BioNTech COVID</w:t>
      </w:r>
      <w:r w:rsidR="002638DC">
        <w:rPr>
          <w:sz w:val="24"/>
          <w:szCs w:val="24"/>
          <w:shd w:val="clear" w:color="auto" w:fill="FFFFFF"/>
        </w:rPr>
        <w:noBreakHyphen/>
      </w:r>
      <w:r w:rsidR="00F13878" w:rsidRPr="000918D9">
        <w:rPr>
          <w:sz w:val="24"/>
          <w:szCs w:val="24"/>
          <w:shd w:val="clear" w:color="auto" w:fill="FFFFFF"/>
        </w:rPr>
        <w:t>19 Vaccine</w:t>
      </w:r>
      <w:r w:rsidR="00783B64">
        <w:rPr>
          <w:sz w:val="24"/>
          <w:szCs w:val="24"/>
          <w:shd w:val="clear" w:color="auto" w:fill="FFFFFF"/>
        </w:rPr>
        <w:t>;</w:t>
      </w:r>
      <w:r w:rsidR="00F13878" w:rsidRPr="000918D9">
        <w:rPr>
          <w:sz w:val="24"/>
          <w:szCs w:val="24"/>
          <w:shd w:val="clear" w:color="auto" w:fill="FFFFFF"/>
        </w:rPr>
        <w:t xml:space="preserve"> 21,728 placebo) in Phase 2/3 are 16 years of age or older</w:t>
      </w:r>
      <w:r w:rsidR="00156334">
        <w:rPr>
          <w:sz w:val="24"/>
          <w:szCs w:val="24"/>
          <w:shd w:val="clear" w:color="auto" w:fill="FFFFFF"/>
        </w:rPr>
        <w:t xml:space="preserve"> (</w:t>
      </w:r>
      <w:r w:rsidR="00156334" w:rsidRPr="004D512A">
        <w:rPr>
          <w:sz w:val="24"/>
          <w:szCs w:val="24"/>
          <w:shd w:val="clear" w:color="auto" w:fill="FFFFFF"/>
        </w:rPr>
        <w:t xml:space="preserve">including </w:t>
      </w:r>
      <w:r w:rsidR="0041460A" w:rsidRPr="004D512A">
        <w:rPr>
          <w:sz w:val="24"/>
          <w:szCs w:val="24"/>
        </w:rPr>
        <w:t xml:space="preserve">138 </w:t>
      </w:r>
      <w:r w:rsidR="00156334" w:rsidRPr="004D512A">
        <w:rPr>
          <w:sz w:val="24"/>
          <w:szCs w:val="24"/>
          <w:shd w:val="clear" w:color="auto" w:fill="FFFFFF"/>
        </w:rPr>
        <w:t xml:space="preserve">and </w:t>
      </w:r>
      <w:r w:rsidR="00684AA8" w:rsidRPr="004D512A">
        <w:rPr>
          <w:sz w:val="24"/>
          <w:szCs w:val="24"/>
        </w:rPr>
        <w:t>145</w:t>
      </w:r>
      <w:r w:rsidR="00156334" w:rsidRPr="004D512A">
        <w:rPr>
          <w:sz w:val="24"/>
          <w:szCs w:val="24"/>
          <w:shd w:val="clear" w:color="auto" w:fill="FFFFFF"/>
        </w:rPr>
        <w:t xml:space="preserve"> adolescents</w:t>
      </w:r>
      <w:r w:rsidR="00156334">
        <w:rPr>
          <w:sz w:val="24"/>
          <w:szCs w:val="24"/>
          <w:shd w:val="clear" w:color="auto" w:fill="FFFFFF"/>
        </w:rPr>
        <w:t xml:space="preserve"> 16 and 17 years of age in the vaccine and placebo groups, respectively)</w:t>
      </w:r>
      <w:r w:rsidR="007A5722" w:rsidRPr="007A5722">
        <w:rPr>
          <w:sz w:val="24"/>
          <w:szCs w:val="24"/>
          <w:shd w:val="clear" w:color="auto" w:fill="FFFFFF"/>
        </w:rPr>
        <w:t xml:space="preserve"> and 2</w:t>
      </w:r>
      <w:r w:rsidR="002D413E">
        <w:rPr>
          <w:sz w:val="24"/>
          <w:szCs w:val="24"/>
          <w:shd w:val="clear" w:color="auto" w:fill="FFFFFF"/>
        </w:rPr>
        <w:t>,</w:t>
      </w:r>
      <w:r w:rsidR="007A5722" w:rsidRPr="007A5722">
        <w:rPr>
          <w:sz w:val="24"/>
          <w:szCs w:val="24"/>
          <w:shd w:val="clear" w:color="auto" w:fill="FFFFFF"/>
        </w:rPr>
        <w:t>260 adolescents are 12 t</w:t>
      </w:r>
      <w:r w:rsidR="005D158C">
        <w:rPr>
          <w:sz w:val="24"/>
          <w:szCs w:val="24"/>
          <w:shd w:val="clear" w:color="auto" w:fill="FFFFFF"/>
        </w:rPr>
        <w:t>hrough</w:t>
      </w:r>
      <w:r w:rsidR="007A5722" w:rsidRPr="007A5722">
        <w:rPr>
          <w:sz w:val="24"/>
          <w:szCs w:val="24"/>
          <w:shd w:val="clear" w:color="auto" w:fill="FFFFFF"/>
        </w:rPr>
        <w:t xml:space="preserve"> 15 years of age (1</w:t>
      </w:r>
      <w:r w:rsidR="00090D12">
        <w:rPr>
          <w:sz w:val="24"/>
          <w:szCs w:val="24"/>
          <w:shd w:val="clear" w:color="auto" w:fill="FFFFFF"/>
        </w:rPr>
        <w:t>,</w:t>
      </w:r>
      <w:r w:rsidR="007A5722" w:rsidRPr="007A5722">
        <w:rPr>
          <w:sz w:val="24"/>
          <w:szCs w:val="24"/>
          <w:shd w:val="clear" w:color="auto" w:fill="FFFFFF"/>
        </w:rPr>
        <w:t>131 and 1</w:t>
      </w:r>
      <w:r w:rsidR="00090D12">
        <w:rPr>
          <w:sz w:val="24"/>
          <w:szCs w:val="24"/>
          <w:shd w:val="clear" w:color="auto" w:fill="FFFFFF"/>
        </w:rPr>
        <w:t>,</w:t>
      </w:r>
      <w:r w:rsidR="007A5722" w:rsidRPr="007A5722">
        <w:rPr>
          <w:sz w:val="24"/>
          <w:szCs w:val="24"/>
          <w:shd w:val="clear" w:color="auto" w:fill="FFFFFF"/>
        </w:rPr>
        <w:t>129 in the vaccine and placebo groups, respectively)</w:t>
      </w:r>
      <w:r w:rsidR="00F13878" w:rsidRPr="000918D9">
        <w:rPr>
          <w:sz w:val="24"/>
          <w:szCs w:val="24"/>
          <w:shd w:val="clear" w:color="auto" w:fill="FFFFFF"/>
        </w:rPr>
        <w:t>.</w:t>
      </w:r>
    </w:p>
    <w:p w14:paraId="011F72D5" w14:textId="112A1C29" w:rsidR="00115017" w:rsidRDefault="00115017" w:rsidP="00755975">
      <w:pPr>
        <w:rPr>
          <w:sz w:val="24"/>
          <w:szCs w:val="24"/>
          <w:shd w:val="clear" w:color="auto" w:fill="FFFFFF"/>
        </w:rPr>
      </w:pPr>
    </w:p>
    <w:p w14:paraId="31B402B4" w14:textId="10ACC00C" w:rsidR="00BE6165" w:rsidRDefault="00BE6165" w:rsidP="00BE6165">
      <w:pPr>
        <w:rPr>
          <w:sz w:val="24"/>
          <w:szCs w:val="24"/>
          <w:shd w:val="clear" w:color="auto" w:fill="FFFFFF"/>
        </w:rPr>
      </w:pPr>
      <w:r>
        <w:rPr>
          <w:rFonts w:eastAsia="Times New Roman"/>
          <w:sz w:val="24"/>
          <w:szCs w:val="24"/>
        </w:rPr>
        <w:t>In Study 2, all participants 12 to &lt;16 years of age, and participants 16 years of age and older in the reactogenicity subset, were monitored for</w:t>
      </w:r>
      <w:r w:rsidRPr="00115017">
        <w:rPr>
          <w:rFonts w:eastAsia="Times New Roman"/>
          <w:sz w:val="24"/>
          <w:szCs w:val="24"/>
        </w:rPr>
        <w:t xml:space="preserve"> solicited local and systemic </w:t>
      </w:r>
      <w:r>
        <w:rPr>
          <w:rFonts w:eastAsia="Times New Roman"/>
          <w:sz w:val="24"/>
          <w:szCs w:val="24"/>
        </w:rPr>
        <w:t>reactions</w:t>
      </w:r>
      <w:r w:rsidRPr="00115017">
        <w:rPr>
          <w:rFonts w:eastAsia="Times New Roman"/>
          <w:sz w:val="24"/>
          <w:szCs w:val="24"/>
        </w:rPr>
        <w:t xml:space="preserve"> and use of antipyretic medication after each vaccination in an electronic diary</w:t>
      </w:r>
      <w:r>
        <w:rPr>
          <w:rFonts w:eastAsia="Times New Roman"/>
          <w:sz w:val="24"/>
          <w:szCs w:val="24"/>
        </w:rPr>
        <w:t>.</w:t>
      </w:r>
      <w:r w:rsidRPr="00115017">
        <w:rPr>
          <w:rFonts w:eastAsia="Times New Roman"/>
          <w:sz w:val="24"/>
          <w:szCs w:val="24"/>
        </w:rPr>
        <w:t xml:space="preserve"> </w:t>
      </w:r>
      <w:r>
        <w:rPr>
          <w:rFonts w:eastAsia="Times New Roman"/>
          <w:sz w:val="24"/>
          <w:szCs w:val="24"/>
        </w:rPr>
        <w:t>Participants are being monitored for</w:t>
      </w:r>
      <w:r w:rsidRPr="00115017">
        <w:rPr>
          <w:rFonts w:eastAsia="Times New Roman"/>
          <w:sz w:val="24"/>
          <w:szCs w:val="24"/>
        </w:rPr>
        <w:t xml:space="preserve"> </w:t>
      </w:r>
      <w:r>
        <w:rPr>
          <w:rFonts w:eastAsia="Times New Roman"/>
          <w:sz w:val="24"/>
          <w:szCs w:val="24"/>
        </w:rPr>
        <w:t xml:space="preserve">unsolicited </w:t>
      </w:r>
      <w:r w:rsidRPr="00115017">
        <w:rPr>
          <w:rFonts w:eastAsia="Times New Roman"/>
          <w:sz w:val="24"/>
          <w:szCs w:val="24"/>
        </w:rPr>
        <w:t xml:space="preserve">adverse events, including serious adverse events, throughout the study </w:t>
      </w:r>
      <w:r>
        <w:rPr>
          <w:rFonts w:eastAsia="Times New Roman"/>
          <w:sz w:val="24"/>
          <w:szCs w:val="24"/>
        </w:rPr>
        <w:t>[from Dose 1</w:t>
      </w:r>
      <w:r w:rsidRPr="00115017">
        <w:rPr>
          <w:rFonts w:eastAsia="Times New Roman"/>
          <w:sz w:val="24"/>
          <w:szCs w:val="24"/>
        </w:rPr>
        <w:t xml:space="preserve"> through </w:t>
      </w:r>
      <w:r>
        <w:rPr>
          <w:rFonts w:eastAsia="Times New Roman"/>
          <w:sz w:val="24"/>
          <w:szCs w:val="24"/>
        </w:rPr>
        <w:t>1</w:t>
      </w:r>
      <w:r w:rsidRPr="00115017">
        <w:rPr>
          <w:rFonts w:eastAsia="Times New Roman"/>
          <w:sz w:val="24"/>
          <w:szCs w:val="24"/>
        </w:rPr>
        <w:t xml:space="preserve"> month </w:t>
      </w:r>
      <w:r>
        <w:rPr>
          <w:rFonts w:eastAsia="Times New Roman"/>
          <w:sz w:val="24"/>
          <w:szCs w:val="24"/>
        </w:rPr>
        <w:t xml:space="preserve">(all unsolicited adverse events) </w:t>
      </w:r>
      <w:r w:rsidRPr="00115017">
        <w:rPr>
          <w:rFonts w:eastAsia="Times New Roman"/>
          <w:sz w:val="24"/>
          <w:szCs w:val="24"/>
        </w:rPr>
        <w:t>or 6</w:t>
      </w:r>
      <w:r>
        <w:rPr>
          <w:rFonts w:eastAsia="Times New Roman"/>
          <w:sz w:val="24"/>
          <w:szCs w:val="24"/>
        </w:rPr>
        <w:t> </w:t>
      </w:r>
      <w:r w:rsidRPr="00115017">
        <w:rPr>
          <w:rFonts w:eastAsia="Times New Roman"/>
          <w:sz w:val="24"/>
          <w:szCs w:val="24"/>
        </w:rPr>
        <w:t xml:space="preserve">months </w:t>
      </w:r>
      <w:r>
        <w:rPr>
          <w:rFonts w:eastAsia="Times New Roman"/>
          <w:sz w:val="24"/>
          <w:szCs w:val="24"/>
        </w:rPr>
        <w:t xml:space="preserve">(serious adverse events) </w:t>
      </w:r>
      <w:r w:rsidRPr="00115017">
        <w:rPr>
          <w:rFonts w:eastAsia="Times New Roman"/>
          <w:sz w:val="24"/>
          <w:szCs w:val="24"/>
        </w:rPr>
        <w:t>after the last vaccination</w:t>
      </w:r>
      <w:r>
        <w:rPr>
          <w:rFonts w:eastAsia="Times New Roman"/>
          <w:sz w:val="24"/>
          <w:szCs w:val="24"/>
        </w:rPr>
        <w:t>]</w:t>
      </w:r>
      <w:r w:rsidRPr="00115017">
        <w:rPr>
          <w:rFonts w:eastAsia="Times New Roman"/>
          <w:sz w:val="24"/>
          <w:szCs w:val="24"/>
        </w:rPr>
        <w:t>.</w:t>
      </w:r>
      <w:r>
        <w:rPr>
          <w:rFonts w:eastAsia="Times New Roman"/>
          <w:sz w:val="24"/>
          <w:szCs w:val="24"/>
        </w:rPr>
        <w:t xml:space="preserve"> </w:t>
      </w:r>
      <w:r w:rsidRPr="00A31CE6">
        <w:rPr>
          <w:rFonts w:eastAsia="Times New Roman"/>
          <w:sz w:val="24"/>
          <w:szCs w:val="24"/>
        </w:rPr>
        <w:t>Table</w:t>
      </w:r>
      <w:r>
        <w:rPr>
          <w:rFonts w:eastAsia="Times New Roman"/>
          <w:sz w:val="24"/>
          <w:szCs w:val="24"/>
        </w:rPr>
        <w:t>s</w:t>
      </w:r>
      <w:r w:rsidRPr="00A31CE6">
        <w:rPr>
          <w:rFonts w:eastAsia="Times New Roman"/>
          <w:sz w:val="24"/>
          <w:szCs w:val="24"/>
        </w:rPr>
        <w:t xml:space="preserve"> 1</w:t>
      </w:r>
      <w:r w:rsidR="007F6ADF">
        <w:rPr>
          <w:rFonts w:eastAsia="Times New Roman"/>
          <w:sz w:val="24"/>
          <w:szCs w:val="24"/>
        </w:rPr>
        <w:t xml:space="preserve"> through </w:t>
      </w:r>
      <w:r>
        <w:rPr>
          <w:rFonts w:eastAsia="Times New Roman"/>
          <w:sz w:val="24"/>
          <w:szCs w:val="24"/>
        </w:rPr>
        <w:t>6</w:t>
      </w:r>
      <w:r w:rsidRPr="00A31CE6">
        <w:rPr>
          <w:rFonts w:eastAsia="Times New Roman"/>
          <w:sz w:val="24"/>
          <w:szCs w:val="24"/>
        </w:rPr>
        <w:t xml:space="preserve"> present the frequency and severity of solicited local and systemic reactions, respectively, within 7 days following each dose of Pfizer</w:t>
      </w:r>
      <w:r w:rsidR="00B8439E">
        <w:rPr>
          <w:rFonts w:eastAsia="Times New Roman"/>
          <w:sz w:val="24"/>
          <w:szCs w:val="24"/>
        </w:rPr>
        <w:t>-</w:t>
      </w:r>
      <w:r w:rsidRPr="00A31CE6">
        <w:rPr>
          <w:rFonts w:eastAsia="Times New Roman"/>
          <w:sz w:val="24"/>
          <w:szCs w:val="24"/>
        </w:rPr>
        <w:t>BioNTech COVID 19 Vaccine and placebo</w:t>
      </w:r>
      <w:r>
        <w:rPr>
          <w:rFonts w:eastAsia="Times New Roman"/>
          <w:sz w:val="24"/>
          <w:szCs w:val="24"/>
        </w:rPr>
        <w:t>.</w:t>
      </w:r>
    </w:p>
    <w:p w14:paraId="17870413" w14:textId="77777777" w:rsidR="00BE6165" w:rsidRDefault="00BE6165" w:rsidP="00755975">
      <w:pPr>
        <w:rPr>
          <w:sz w:val="24"/>
          <w:szCs w:val="24"/>
          <w:shd w:val="clear" w:color="auto" w:fill="FFFFFF"/>
        </w:rPr>
      </w:pPr>
    </w:p>
    <w:p w14:paraId="30021C26" w14:textId="3536C7B0" w:rsidR="00485BA3" w:rsidRPr="00755975" w:rsidRDefault="00485BA3" w:rsidP="00755975">
      <w:pPr>
        <w:keepNext/>
        <w:rPr>
          <w:sz w:val="24"/>
          <w:szCs w:val="24"/>
          <w:u w:val="single"/>
          <w:shd w:val="clear" w:color="auto" w:fill="FFFFFF"/>
        </w:rPr>
      </w:pPr>
      <w:r w:rsidRPr="00755975">
        <w:rPr>
          <w:sz w:val="24"/>
          <w:szCs w:val="24"/>
          <w:u w:val="single"/>
          <w:shd w:val="clear" w:color="auto" w:fill="FFFFFF"/>
        </w:rPr>
        <w:t>Participants 16 Years of Age and Older</w:t>
      </w:r>
    </w:p>
    <w:p w14:paraId="11976A7B" w14:textId="77777777" w:rsidR="00485BA3" w:rsidRPr="000918D9" w:rsidRDefault="00485BA3" w:rsidP="00755975">
      <w:pPr>
        <w:keepNext/>
        <w:rPr>
          <w:sz w:val="24"/>
          <w:szCs w:val="24"/>
          <w:shd w:val="clear" w:color="auto" w:fill="FFFFFF"/>
        </w:rPr>
      </w:pPr>
    </w:p>
    <w:p w14:paraId="2E850A6E" w14:textId="60B991C1" w:rsidR="00115017" w:rsidRPr="000918D9" w:rsidRDefault="00115017" w:rsidP="00755975">
      <w:pPr>
        <w:rPr>
          <w:sz w:val="24"/>
          <w:szCs w:val="24"/>
        </w:rPr>
      </w:pPr>
      <w:r w:rsidRPr="000918D9">
        <w:rPr>
          <w:sz w:val="24"/>
          <w:szCs w:val="24"/>
          <w:shd w:val="clear" w:color="auto" w:fill="FFFFFF"/>
        </w:rPr>
        <w:t xml:space="preserve">At the time of the analysis </w:t>
      </w:r>
      <w:r w:rsidR="00E8751E" w:rsidRPr="000918D9">
        <w:rPr>
          <w:sz w:val="24"/>
          <w:szCs w:val="24"/>
          <w:shd w:val="clear" w:color="auto" w:fill="FFFFFF"/>
        </w:rPr>
        <w:t xml:space="preserve">of Study 2 </w:t>
      </w:r>
      <w:r w:rsidRPr="000918D9">
        <w:rPr>
          <w:sz w:val="24"/>
          <w:szCs w:val="24"/>
          <w:shd w:val="clear" w:color="auto" w:fill="FFFFFF"/>
        </w:rPr>
        <w:t>for the EUA,</w:t>
      </w:r>
      <w:r w:rsidRPr="000918D9" w:rsidDel="00E417A6">
        <w:rPr>
          <w:sz w:val="24"/>
          <w:szCs w:val="24"/>
          <w:shd w:val="clear" w:color="auto" w:fill="FFFFFF"/>
        </w:rPr>
        <w:t xml:space="preserve"> </w:t>
      </w:r>
      <w:r w:rsidR="00F13878" w:rsidRPr="000918D9">
        <w:rPr>
          <w:sz w:val="24"/>
          <w:szCs w:val="24"/>
          <w:shd w:val="clear" w:color="auto" w:fill="FFFFFF"/>
        </w:rPr>
        <w:t>37,586</w:t>
      </w:r>
      <w:r w:rsidR="001E1839" w:rsidRPr="000918D9">
        <w:rPr>
          <w:sz w:val="24"/>
          <w:szCs w:val="24"/>
          <w:shd w:val="clear" w:color="auto" w:fill="FFFFFF"/>
        </w:rPr>
        <w:t xml:space="preserve"> (</w:t>
      </w:r>
      <w:r w:rsidR="00F13878" w:rsidRPr="000918D9">
        <w:rPr>
          <w:sz w:val="24"/>
          <w:szCs w:val="24"/>
          <w:shd w:val="clear" w:color="auto" w:fill="FFFFFF"/>
        </w:rPr>
        <w:t>18,801</w:t>
      </w:r>
      <w:r w:rsidRPr="000918D9">
        <w:rPr>
          <w:sz w:val="24"/>
          <w:szCs w:val="24"/>
          <w:shd w:val="clear" w:color="auto" w:fill="FFFFFF"/>
        </w:rPr>
        <w:t xml:space="preserve"> </w:t>
      </w:r>
      <w:r w:rsidR="001E1839" w:rsidRPr="000918D9">
        <w:rPr>
          <w:sz w:val="24"/>
          <w:szCs w:val="24"/>
        </w:rPr>
        <w:t>Pfizer</w:t>
      </w:r>
      <w:r w:rsidR="001E1839" w:rsidRPr="000918D9">
        <w:rPr>
          <w:sz w:val="24"/>
          <w:szCs w:val="24"/>
        </w:rPr>
        <w:noBreakHyphen/>
        <w:t>BioNTech COVID</w:t>
      </w:r>
      <w:r w:rsidR="001E1839" w:rsidRPr="000918D9">
        <w:rPr>
          <w:sz w:val="24"/>
          <w:szCs w:val="24"/>
        </w:rPr>
        <w:noBreakHyphen/>
        <w:t>19 Vaccine</w:t>
      </w:r>
      <w:r w:rsidR="001E1839" w:rsidRPr="000918D9">
        <w:rPr>
          <w:sz w:val="24"/>
          <w:szCs w:val="24"/>
          <w:shd w:val="clear" w:color="auto" w:fill="FFFFFF"/>
        </w:rPr>
        <w:t xml:space="preserve"> </w:t>
      </w:r>
      <w:r w:rsidR="001E1839" w:rsidRPr="000918D9">
        <w:rPr>
          <w:sz w:val="24"/>
          <w:szCs w:val="24"/>
        </w:rPr>
        <w:t xml:space="preserve">and </w:t>
      </w:r>
      <w:r w:rsidR="00F13878" w:rsidRPr="000918D9">
        <w:rPr>
          <w:sz w:val="24"/>
          <w:szCs w:val="24"/>
        </w:rPr>
        <w:t>18,785</w:t>
      </w:r>
      <w:r w:rsidR="001E1839" w:rsidRPr="000918D9">
        <w:rPr>
          <w:sz w:val="24"/>
          <w:szCs w:val="24"/>
        </w:rPr>
        <w:t xml:space="preserve"> placebo) </w:t>
      </w:r>
      <w:r w:rsidRPr="000918D9">
        <w:rPr>
          <w:sz w:val="24"/>
          <w:szCs w:val="24"/>
          <w:shd w:val="clear" w:color="auto" w:fill="FFFFFF"/>
        </w:rPr>
        <w:t xml:space="preserve">participants </w:t>
      </w:r>
      <w:r w:rsidR="0020026A" w:rsidRPr="000918D9">
        <w:rPr>
          <w:sz w:val="24"/>
          <w:szCs w:val="24"/>
          <w:shd w:val="clear" w:color="auto" w:fill="FFFFFF"/>
        </w:rPr>
        <w:t xml:space="preserve">16 years of age or older </w:t>
      </w:r>
      <w:r w:rsidR="00485BA3">
        <w:rPr>
          <w:sz w:val="24"/>
          <w:szCs w:val="24"/>
          <w:shd w:val="clear" w:color="auto" w:fill="FFFFFF"/>
        </w:rPr>
        <w:t>had</w:t>
      </w:r>
      <w:r w:rsidR="00485BA3" w:rsidRPr="000918D9">
        <w:rPr>
          <w:sz w:val="24"/>
          <w:szCs w:val="24"/>
          <w:shd w:val="clear" w:color="auto" w:fill="FFFFFF"/>
        </w:rPr>
        <w:t xml:space="preserve"> </w:t>
      </w:r>
      <w:r w:rsidR="00F13878" w:rsidRPr="000918D9">
        <w:rPr>
          <w:sz w:val="24"/>
          <w:szCs w:val="24"/>
          <w:shd w:val="clear" w:color="auto" w:fill="FFFFFF"/>
        </w:rPr>
        <w:t xml:space="preserve">been followed for a median of </w:t>
      </w:r>
      <w:r w:rsidRPr="000918D9">
        <w:rPr>
          <w:sz w:val="24"/>
          <w:szCs w:val="24"/>
          <w:shd w:val="clear" w:color="auto" w:fill="FFFFFF"/>
        </w:rPr>
        <w:t xml:space="preserve">2 months after the second dose of </w:t>
      </w:r>
      <w:r w:rsidRPr="000918D9">
        <w:rPr>
          <w:sz w:val="24"/>
          <w:szCs w:val="24"/>
        </w:rPr>
        <w:t>Pfizer</w:t>
      </w:r>
      <w:r w:rsidRPr="000918D9">
        <w:rPr>
          <w:sz w:val="24"/>
          <w:szCs w:val="24"/>
        </w:rPr>
        <w:noBreakHyphen/>
        <w:t>BioNTech COVID</w:t>
      </w:r>
      <w:r w:rsidRPr="000918D9">
        <w:rPr>
          <w:sz w:val="24"/>
          <w:szCs w:val="24"/>
        </w:rPr>
        <w:noBreakHyphen/>
        <w:t>19 Vaccine.</w:t>
      </w:r>
    </w:p>
    <w:p w14:paraId="40EDE884" w14:textId="77777777" w:rsidR="00115017" w:rsidRPr="000918D9" w:rsidRDefault="00115017" w:rsidP="00755975">
      <w:pPr>
        <w:rPr>
          <w:sz w:val="24"/>
          <w:szCs w:val="24"/>
        </w:rPr>
      </w:pPr>
    </w:p>
    <w:p w14:paraId="5CC95F86" w14:textId="11A0274C" w:rsidR="00115017" w:rsidRDefault="00115017" w:rsidP="00755975">
      <w:pPr>
        <w:rPr>
          <w:rFonts w:eastAsia="Times New Roman"/>
          <w:sz w:val="24"/>
          <w:szCs w:val="24"/>
        </w:rPr>
      </w:pPr>
      <w:r w:rsidRPr="00115017">
        <w:rPr>
          <w:rFonts w:eastAsia="Times New Roman"/>
          <w:sz w:val="24"/>
          <w:szCs w:val="24"/>
        </w:rPr>
        <w:t xml:space="preserve">The safety evaluation in Study 2 </w:t>
      </w:r>
      <w:r w:rsidR="0020026A">
        <w:rPr>
          <w:rFonts w:eastAsia="Times New Roman"/>
          <w:sz w:val="24"/>
          <w:szCs w:val="24"/>
        </w:rPr>
        <w:t xml:space="preserve">is ongoing. </w:t>
      </w:r>
      <w:r w:rsidR="00211B0F" w:rsidRPr="00156F14">
        <w:rPr>
          <w:rFonts w:eastAsia="Times New Roman"/>
          <w:sz w:val="24"/>
          <w:szCs w:val="24"/>
        </w:rPr>
        <w:t xml:space="preserve">The safety population includes participants </w:t>
      </w:r>
      <w:r w:rsidR="00307FA5">
        <w:rPr>
          <w:rFonts w:eastAsia="Times New Roman"/>
          <w:sz w:val="24"/>
          <w:szCs w:val="24"/>
        </w:rPr>
        <w:t>16 years and older</w:t>
      </w:r>
      <w:r w:rsidR="00307FA5" w:rsidRPr="00156F14">
        <w:rPr>
          <w:rFonts w:eastAsia="Times New Roman"/>
          <w:sz w:val="24"/>
          <w:szCs w:val="24"/>
        </w:rPr>
        <w:t xml:space="preserve"> </w:t>
      </w:r>
      <w:r w:rsidR="00211B0F" w:rsidRPr="00156F14">
        <w:rPr>
          <w:rFonts w:eastAsia="Times New Roman"/>
          <w:sz w:val="24"/>
          <w:szCs w:val="24"/>
        </w:rPr>
        <w:t>enrolled by October</w:t>
      </w:r>
      <w:r w:rsidR="00C62A5C">
        <w:rPr>
          <w:rFonts w:eastAsia="Times New Roman"/>
          <w:sz w:val="24"/>
          <w:szCs w:val="24"/>
        </w:rPr>
        <w:t> </w:t>
      </w:r>
      <w:r w:rsidR="00211B0F" w:rsidRPr="00156F14">
        <w:rPr>
          <w:rFonts w:eastAsia="Times New Roman"/>
          <w:sz w:val="24"/>
          <w:szCs w:val="24"/>
        </w:rPr>
        <w:t>9,</w:t>
      </w:r>
      <w:r w:rsidR="00C62A5C">
        <w:rPr>
          <w:rFonts w:eastAsia="Times New Roman"/>
          <w:sz w:val="24"/>
          <w:szCs w:val="24"/>
        </w:rPr>
        <w:t> </w:t>
      </w:r>
      <w:r w:rsidR="00211B0F" w:rsidRPr="00156F14">
        <w:rPr>
          <w:rFonts w:eastAsia="Times New Roman"/>
          <w:sz w:val="24"/>
          <w:szCs w:val="24"/>
        </w:rPr>
        <w:t xml:space="preserve">2020, and includes safety data accrued through November 14, 2020. </w:t>
      </w:r>
    </w:p>
    <w:p w14:paraId="346271F6" w14:textId="77777777" w:rsidR="00CF2BAB" w:rsidRDefault="00CF2BAB" w:rsidP="00755975">
      <w:pPr>
        <w:rPr>
          <w:rFonts w:eastAsia="Times New Roman"/>
          <w:sz w:val="24"/>
          <w:szCs w:val="24"/>
        </w:rPr>
      </w:pPr>
    </w:p>
    <w:p w14:paraId="3FBAB033" w14:textId="7F0FA71C" w:rsidR="00CF2BAB" w:rsidRPr="003E2C4D" w:rsidRDefault="00CF2BAB" w:rsidP="00755975">
      <w:pPr>
        <w:rPr>
          <w:rFonts w:eastAsia="Times New Roman"/>
          <w:sz w:val="24"/>
          <w:szCs w:val="24"/>
        </w:rPr>
      </w:pPr>
      <w:r w:rsidRPr="00CF2BAB">
        <w:rPr>
          <w:rFonts w:eastAsia="Times New Roman"/>
          <w:sz w:val="24"/>
          <w:szCs w:val="24"/>
        </w:rPr>
        <w:t xml:space="preserve">Demographic characteristics in Study 2 were generally similar with regard to age, gender, race, and ethnicity among </w:t>
      </w:r>
      <w:r w:rsidR="00476FF6">
        <w:rPr>
          <w:rFonts w:eastAsia="Times New Roman"/>
          <w:sz w:val="24"/>
          <w:szCs w:val="24"/>
        </w:rPr>
        <w:t xml:space="preserve">participants </w:t>
      </w:r>
      <w:r w:rsidRPr="00CF2BAB">
        <w:rPr>
          <w:rFonts w:eastAsia="Times New Roman"/>
          <w:sz w:val="24"/>
          <w:szCs w:val="24"/>
        </w:rPr>
        <w:t xml:space="preserve">who received </w:t>
      </w:r>
      <w:r w:rsidRPr="00535891">
        <w:rPr>
          <w:sz w:val="24"/>
          <w:szCs w:val="24"/>
        </w:rPr>
        <w:t>Pfizer</w:t>
      </w:r>
      <w:r w:rsidRPr="00535891">
        <w:rPr>
          <w:sz w:val="24"/>
          <w:szCs w:val="24"/>
        </w:rPr>
        <w:noBreakHyphen/>
        <w:t>BioNTech COVID</w:t>
      </w:r>
      <w:r w:rsidRPr="00535891">
        <w:rPr>
          <w:sz w:val="24"/>
          <w:szCs w:val="24"/>
        </w:rPr>
        <w:noBreakHyphen/>
        <w:t>19 Vaccine</w:t>
      </w:r>
      <w:r w:rsidRPr="00CF2BAB">
        <w:rPr>
          <w:rFonts w:eastAsia="Times New Roman"/>
          <w:sz w:val="24"/>
          <w:szCs w:val="24"/>
        </w:rPr>
        <w:t xml:space="preserve"> and those who received</w:t>
      </w:r>
      <w:r w:rsidR="005B2D22">
        <w:rPr>
          <w:rFonts w:eastAsia="Times New Roman"/>
          <w:sz w:val="24"/>
          <w:szCs w:val="24"/>
        </w:rPr>
        <w:t xml:space="preserve"> </w:t>
      </w:r>
      <w:r w:rsidR="00476FF6">
        <w:rPr>
          <w:rFonts w:eastAsia="Times New Roman"/>
          <w:sz w:val="24"/>
          <w:szCs w:val="24"/>
        </w:rPr>
        <w:t>placebo</w:t>
      </w:r>
      <w:r w:rsidRPr="00CF2BAB">
        <w:rPr>
          <w:rFonts w:eastAsia="Times New Roman"/>
          <w:sz w:val="24"/>
          <w:szCs w:val="24"/>
        </w:rPr>
        <w:t xml:space="preserve">. Overall, among the </w:t>
      </w:r>
      <w:r w:rsidR="00A85D9C">
        <w:rPr>
          <w:rFonts w:eastAsia="Times New Roman"/>
          <w:sz w:val="24"/>
          <w:szCs w:val="24"/>
        </w:rPr>
        <w:t xml:space="preserve">total </w:t>
      </w:r>
      <w:r w:rsidR="004A5BC4" w:rsidRPr="008C0758">
        <w:rPr>
          <w:rFonts w:eastAsia="Times New Roman"/>
          <w:sz w:val="24"/>
          <w:szCs w:val="24"/>
        </w:rPr>
        <w:t xml:space="preserve">participants </w:t>
      </w:r>
      <w:r w:rsidRPr="008C0758">
        <w:rPr>
          <w:rFonts w:eastAsia="Times New Roman"/>
          <w:sz w:val="24"/>
          <w:szCs w:val="24"/>
        </w:rPr>
        <w:t xml:space="preserve">who received </w:t>
      </w:r>
      <w:r w:rsidR="005954E4">
        <w:rPr>
          <w:rFonts w:eastAsia="Times New Roman"/>
          <w:sz w:val="24"/>
          <w:szCs w:val="24"/>
        </w:rPr>
        <w:t xml:space="preserve">either the </w:t>
      </w:r>
      <w:r w:rsidRPr="008C0758">
        <w:rPr>
          <w:sz w:val="24"/>
          <w:szCs w:val="24"/>
        </w:rPr>
        <w:t>Pfizer</w:t>
      </w:r>
      <w:r w:rsidRPr="008C0758">
        <w:rPr>
          <w:sz w:val="24"/>
          <w:szCs w:val="24"/>
        </w:rPr>
        <w:noBreakHyphen/>
        <w:t>BioNTech COVID</w:t>
      </w:r>
      <w:r w:rsidRPr="008C0758">
        <w:rPr>
          <w:sz w:val="24"/>
          <w:szCs w:val="24"/>
        </w:rPr>
        <w:noBreakHyphen/>
        <w:t>19 Vaccine</w:t>
      </w:r>
      <w:r w:rsidR="00F659C8">
        <w:rPr>
          <w:sz w:val="24"/>
          <w:szCs w:val="24"/>
        </w:rPr>
        <w:t xml:space="preserve"> </w:t>
      </w:r>
      <w:r w:rsidR="005954E4">
        <w:rPr>
          <w:sz w:val="24"/>
          <w:szCs w:val="24"/>
        </w:rPr>
        <w:t>or</w:t>
      </w:r>
      <w:r w:rsidR="00F659C8">
        <w:rPr>
          <w:sz w:val="24"/>
          <w:szCs w:val="24"/>
        </w:rPr>
        <w:t xml:space="preserve"> placebo</w:t>
      </w:r>
      <w:r w:rsidRPr="008C0758">
        <w:rPr>
          <w:rFonts w:eastAsia="Times New Roman"/>
          <w:sz w:val="24"/>
          <w:szCs w:val="24"/>
        </w:rPr>
        <w:t>,</w:t>
      </w:r>
      <w:r w:rsidRPr="00CF2BAB">
        <w:rPr>
          <w:rFonts w:eastAsia="Times New Roman"/>
          <w:sz w:val="24"/>
          <w:szCs w:val="24"/>
        </w:rPr>
        <w:t xml:space="preserve"> </w:t>
      </w:r>
      <w:r w:rsidR="00211B0F">
        <w:rPr>
          <w:rFonts w:eastAsia="Times New Roman"/>
          <w:sz w:val="24"/>
          <w:szCs w:val="24"/>
        </w:rPr>
        <w:t>50.6</w:t>
      </w:r>
      <w:r w:rsidR="005E0014">
        <w:rPr>
          <w:rFonts w:eastAsia="Times New Roman"/>
          <w:sz w:val="24"/>
          <w:szCs w:val="24"/>
        </w:rPr>
        <w:t xml:space="preserve">% </w:t>
      </w:r>
      <w:r w:rsidRPr="00CF2BAB">
        <w:rPr>
          <w:rFonts w:eastAsia="Times New Roman"/>
          <w:sz w:val="24"/>
          <w:szCs w:val="24"/>
        </w:rPr>
        <w:t xml:space="preserve">were male and </w:t>
      </w:r>
      <w:r w:rsidR="00211B0F">
        <w:rPr>
          <w:rFonts w:eastAsia="Times New Roman"/>
          <w:sz w:val="24"/>
          <w:szCs w:val="24"/>
        </w:rPr>
        <w:t>49.4</w:t>
      </w:r>
      <w:r w:rsidR="005E0014">
        <w:rPr>
          <w:rFonts w:eastAsia="Times New Roman"/>
          <w:sz w:val="24"/>
          <w:szCs w:val="24"/>
        </w:rPr>
        <w:t xml:space="preserve">% </w:t>
      </w:r>
      <w:r w:rsidRPr="00CF2BAB">
        <w:rPr>
          <w:rFonts w:eastAsia="Times New Roman"/>
          <w:sz w:val="24"/>
          <w:szCs w:val="24"/>
        </w:rPr>
        <w:t>were female</w:t>
      </w:r>
      <w:r w:rsidR="00514446">
        <w:rPr>
          <w:rFonts w:eastAsia="Times New Roman"/>
          <w:sz w:val="24"/>
          <w:szCs w:val="24"/>
        </w:rPr>
        <w:t>,</w:t>
      </w:r>
      <w:r w:rsidRPr="00CF2BAB">
        <w:rPr>
          <w:rFonts w:eastAsia="Times New Roman"/>
          <w:sz w:val="24"/>
          <w:szCs w:val="24"/>
        </w:rPr>
        <w:t xml:space="preserve"> </w:t>
      </w:r>
      <w:r w:rsidR="00156334">
        <w:rPr>
          <w:sz w:val="24"/>
          <w:szCs w:val="24"/>
        </w:rPr>
        <w:t>83.1</w:t>
      </w:r>
      <w:r w:rsidR="005E0014">
        <w:rPr>
          <w:rFonts w:eastAsia="Times New Roman"/>
          <w:sz w:val="24"/>
          <w:szCs w:val="24"/>
        </w:rPr>
        <w:t xml:space="preserve">% </w:t>
      </w:r>
      <w:r w:rsidR="0027425B">
        <w:rPr>
          <w:rFonts w:eastAsia="Times New Roman"/>
          <w:sz w:val="24"/>
          <w:szCs w:val="24"/>
        </w:rPr>
        <w:t>were</w:t>
      </w:r>
      <w:r w:rsidR="0027425B" w:rsidRPr="00CF2BAB">
        <w:rPr>
          <w:rFonts w:eastAsia="Times New Roman"/>
          <w:sz w:val="24"/>
          <w:szCs w:val="24"/>
        </w:rPr>
        <w:t xml:space="preserve"> </w:t>
      </w:r>
      <w:r w:rsidRPr="00CF2BAB">
        <w:rPr>
          <w:rFonts w:eastAsia="Times New Roman"/>
          <w:sz w:val="24"/>
          <w:szCs w:val="24"/>
        </w:rPr>
        <w:t>White</w:t>
      </w:r>
      <w:r w:rsidR="0027425B">
        <w:rPr>
          <w:rFonts w:eastAsia="Times New Roman"/>
          <w:sz w:val="24"/>
          <w:szCs w:val="24"/>
        </w:rPr>
        <w:t xml:space="preserve">, </w:t>
      </w:r>
      <w:r w:rsidR="00156334">
        <w:rPr>
          <w:sz w:val="24"/>
          <w:szCs w:val="24"/>
        </w:rPr>
        <w:t>9.1</w:t>
      </w:r>
      <w:r w:rsidR="005E0014">
        <w:rPr>
          <w:rFonts w:eastAsia="Times New Roman"/>
          <w:sz w:val="24"/>
          <w:szCs w:val="24"/>
        </w:rPr>
        <w:t xml:space="preserve">% </w:t>
      </w:r>
      <w:r w:rsidR="008201A6">
        <w:rPr>
          <w:rFonts w:eastAsia="Times New Roman"/>
          <w:sz w:val="24"/>
          <w:szCs w:val="24"/>
        </w:rPr>
        <w:t xml:space="preserve">were </w:t>
      </w:r>
      <w:r w:rsidRPr="00CF2BAB">
        <w:rPr>
          <w:rFonts w:eastAsia="Times New Roman"/>
          <w:sz w:val="24"/>
          <w:szCs w:val="24"/>
        </w:rPr>
        <w:t xml:space="preserve">Black or African American, </w:t>
      </w:r>
      <w:r w:rsidR="00211B0F">
        <w:rPr>
          <w:rFonts w:eastAsia="Times New Roman"/>
          <w:sz w:val="24"/>
          <w:szCs w:val="24"/>
        </w:rPr>
        <w:t>28.0</w:t>
      </w:r>
      <w:r w:rsidR="00E25C3D">
        <w:rPr>
          <w:rFonts w:eastAsia="Times New Roman"/>
          <w:sz w:val="24"/>
          <w:szCs w:val="24"/>
        </w:rPr>
        <w:t xml:space="preserve">% </w:t>
      </w:r>
      <w:r w:rsidR="008201A6">
        <w:rPr>
          <w:rFonts w:eastAsia="Times New Roman"/>
          <w:sz w:val="24"/>
          <w:szCs w:val="24"/>
        </w:rPr>
        <w:t xml:space="preserve">were </w:t>
      </w:r>
      <w:r w:rsidRPr="00CF2BAB">
        <w:rPr>
          <w:rFonts w:eastAsia="Times New Roman"/>
          <w:sz w:val="24"/>
          <w:szCs w:val="24"/>
        </w:rPr>
        <w:t>Hispanic/Latino</w:t>
      </w:r>
      <w:r w:rsidR="008201A6">
        <w:rPr>
          <w:rFonts w:eastAsia="Times New Roman"/>
          <w:sz w:val="24"/>
          <w:szCs w:val="24"/>
        </w:rPr>
        <w:t xml:space="preserve">, </w:t>
      </w:r>
      <w:r w:rsidR="00A75D0A">
        <w:rPr>
          <w:rFonts w:eastAsia="Times New Roman"/>
          <w:sz w:val="24"/>
          <w:szCs w:val="24"/>
        </w:rPr>
        <w:t>4.3%</w:t>
      </w:r>
      <w:r w:rsidR="008201A6">
        <w:rPr>
          <w:rFonts w:eastAsia="Times New Roman"/>
          <w:sz w:val="24"/>
          <w:szCs w:val="24"/>
        </w:rPr>
        <w:t xml:space="preserve"> were</w:t>
      </w:r>
      <w:r w:rsidR="008201A6" w:rsidRPr="00CF2BAB">
        <w:rPr>
          <w:rFonts w:eastAsia="Times New Roman"/>
          <w:sz w:val="24"/>
          <w:szCs w:val="24"/>
        </w:rPr>
        <w:t xml:space="preserve"> </w:t>
      </w:r>
      <w:r w:rsidRPr="00CF2BAB">
        <w:rPr>
          <w:rFonts w:eastAsia="Times New Roman"/>
          <w:sz w:val="24"/>
          <w:szCs w:val="24"/>
        </w:rPr>
        <w:t>Asian</w:t>
      </w:r>
      <w:r w:rsidR="008201A6">
        <w:rPr>
          <w:rFonts w:eastAsia="Times New Roman"/>
          <w:sz w:val="24"/>
          <w:szCs w:val="24"/>
        </w:rPr>
        <w:t xml:space="preserve">, </w:t>
      </w:r>
      <w:r w:rsidRPr="00CF2BAB">
        <w:rPr>
          <w:rFonts w:eastAsia="Times New Roman"/>
          <w:sz w:val="24"/>
          <w:szCs w:val="24"/>
        </w:rPr>
        <w:t xml:space="preserve">and </w:t>
      </w:r>
      <w:r w:rsidR="00211B0F">
        <w:rPr>
          <w:rFonts w:eastAsia="Times New Roman"/>
          <w:sz w:val="24"/>
          <w:szCs w:val="24"/>
        </w:rPr>
        <w:t>0.5</w:t>
      </w:r>
      <w:r w:rsidR="00A77AC1">
        <w:rPr>
          <w:rFonts w:eastAsia="Times New Roman"/>
          <w:sz w:val="24"/>
          <w:szCs w:val="24"/>
        </w:rPr>
        <w:t xml:space="preserve">% </w:t>
      </w:r>
      <w:r w:rsidR="008201A6">
        <w:rPr>
          <w:rFonts w:eastAsia="Times New Roman"/>
          <w:sz w:val="24"/>
          <w:szCs w:val="24"/>
        </w:rPr>
        <w:t xml:space="preserve">were </w:t>
      </w:r>
      <w:r w:rsidRPr="00CF2BAB">
        <w:rPr>
          <w:rFonts w:eastAsia="Times New Roman"/>
          <w:sz w:val="24"/>
          <w:szCs w:val="24"/>
        </w:rPr>
        <w:t>American</w:t>
      </w:r>
      <w:r w:rsidR="00156334">
        <w:rPr>
          <w:rFonts w:eastAsia="Times New Roman"/>
          <w:sz w:val="24"/>
          <w:szCs w:val="24"/>
        </w:rPr>
        <w:t xml:space="preserve"> Indian</w:t>
      </w:r>
      <w:r w:rsidRPr="00CF2BAB">
        <w:rPr>
          <w:rFonts w:eastAsia="Times New Roman"/>
          <w:sz w:val="24"/>
          <w:szCs w:val="24"/>
        </w:rPr>
        <w:t xml:space="preserve">/Alaska </w:t>
      </w:r>
      <w:r w:rsidR="002638DC">
        <w:rPr>
          <w:rFonts w:eastAsia="Times New Roman"/>
          <w:sz w:val="24"/>
          <w:szCs w:val="24"/>
        </w:rPr>
        <w:t>N</w:t>
      </w:r>
      <w:r w:rsidRPr="00CF2BAB">
        <w:rPr>
          <w:rFonts w:eastAsia="Times New Roman"/>
          <w:sz w:val="24"/>
          <w:szCs w:val="24"/>
        </w:rPr>
        <w:t>ative.</w:t>
      </w:r>
      <w:r>
        <w:rPr>
          <w:rFonts w:eastAsia="Times New Roman"/>
          <w:sz w:val="24"/>
          <w:szCs w:val="24"/>
        </w:rPr>
        <w:t xml:space="preserve"> </w:t>
      </w:r>
    </w:p>
    <w:p w14:paraId="78067974" w14:textId="0C75B0BE" w:rsidR="00891BBB" w:rsidRPr="003943CF" w:rsidRDefault="00891BBB" w:rsidP="00755975">
      <w:pPr>
        <w:shd w:val="clear" w:color="auto" w:fill="FFFFFF"/>
        <w:rPr>
          <w:rFonts w:eastAsia="Times New Roman"/>
          <w:sz w:val="24"/>
          <w:szCs w:val="24"/>
        </w:rPr>
      </w:pPr>
    </w:p>
    <w:p w14:paraId="2B6E4AAF" w14:textId="42E06DC7" w:rsidR="00CF2BAB" w:rsidRPr="00C539A2" w:rsidRDefault="00730EF6" w:rsidP="00755975">
      <w:pPr>
        <w:keepNext/>
        <w:shd w:val="clear" w:color="auto" w:fill="FFFFFF"/>
        <w:rPr>
          <w:rFonts w:eastAsia="Times New Roman"/>
          <w:sz w:val="24"/>
          <w:szCs w:val="24"/>
          <w:u w:val="single"/>
        </w:rPr>
      </w:pPr>
      <w:r w:rsidRPr="00901FD9">
        <w:rPr>
          <w:rFonts w:eastAsia="Times New Roman"/>
          <w:sz w:val="24"/>
          <w:szCs w:val="24"/>
          <w:u w:val="single"/>
        </w:rPr>
        <w:t>Solicited</w:t>
      </w:r>
      <w:r w:rsidRPr="00C539A2">
        <w:rPr>
          <w:rFonts w:eastAsia="Times New Roman"/>
          <w:sz w:val="24"/>
          <w:szCs w:val="24"/>
          <w:u w:val="single"/>
        </w:rPr>
        <w:t xml:space="preserve"> </w:t>
      </w:r>
      <w:r w:rsidR="00CF2BAB" w:rsidRPr="00C539A2">
        <w:rPr>
          <w:rFonts w:eastAsia="Times New Roman"/>
          <w:sz w:val="24"/>
          <w:szCs w:val="24"/>
          <w:u w:val="single"/>
        </w:rPr>
        <w:t xml:space="preserve">Local and Systemic </w:t>
      </w:r>
      <w:r w:rsidR="00CF2BAB" w:rsidRPr="00901FD9">
        <w:rPr>
          <w:rFonts w:eastAsia="Times New Roman"/>
          <w:sz w:val="24"/>
          <w:szCs w:val="24"/>
          <w:u w:val="single"/>
        </w:rPr>
        <w:t xml:space="preserve">Adverse </w:t>
      </w:r>
      <w:r w:rsidR="00CD35D5">
        <w:rPr>
          <w:rFonts w:eastAsia="Times New Roman"/>
          <w:sz w:val="24"/>
          <w:szCs w:val="24"/>
          <w:u w:val="single"/>
        </w:rPr>
        <w:t>Reactions</w:t>
      </w:r>
    </w:p>
    <w:p w14:paraId="4133D2A6" w14:textId="77777777" w:rsidR="00891BBB" w:rsidRPr="00CF2BAB" w:rsidRDefault="00891BBB" w:rsidP="00755975">
      <w:pPr>
        <w:keepNext/>
        <w:shd w:val="clear" w:color="auto" w:fill="FFFFFF"/>
        <w:rPr>
          <w:rFonts w:eastAsia="Times New Roman"/>
          <w:sz w:val="24"/>
        </w:rPr>
      </w:pPr>
    </w:p>
    <w:p w14:paraId="1D272603" w14:textId="6C279267" w:rsidR="00156334" w:rsidRDefault="00ED62A0" w:rsidP="00755975">
      <w:pPr>
        <w:shd w:val="clear" w:color="auto" w:fill="FFFFFF"/>
        <w:rPr>
          <w:rFonts w:eastAsia="Times New Roman"/>
          <w:sz w:val="24"/>
        </w:rPr>
      </w:pPr>
      <w:r w:rsidRPr="004D512A">
        <w:rPr>
          <w:rFonts w:eastAsia="Times New Roman"/>
          <w:sz w:val="24"/>
        </w:rPr>
        <w:t>Across both age groups</w:t>
      </w:r>
      <w:r w:rsidR="003E4C7C">
        <w:rPr>
          <w:rFonts w:eastAsia="Times New Roman"/>
          <w:sz w:val="24"/>
        </w:rPr>
        <w:t xml:space="preserve">, </w:t>
      </w:r>
      <w:r w:rsidR="003E4C7C" w:rsidRPr="008B7A5D">
        <w:rPr>
          <w:sz w:val="24"/>
          <w:szCs w:val="24"/>
        </w:rPr>
        <w:t>18 through 55 years of age and 56 years and older</w:t>
      </w:r>
      <w:r w:rsidRPr="004D512A">
        <w:rPr>
          <w:rFonts w:eastAsia="Times New Roman"/>
          <w:sz w:val="24"/>
        </w:rPr>
        <w:t>, t</w:t>
      </w:r>
      <w:r w:rsidR="00156334" w:rsidRPr="004D512A">
        <w:rPr>
          <w:rFonts w:eastAsia="Times New Roman"/>
          <w:sz w:val="24"/>
        </w:rPr>
        <w:t>he mean duration of pain at the injection site after Dose 2 was 2.5 days (range 1 to 36</w:t>
      </w:r>
      <w:r w:rsidR="0076638B">
        <w:rPr>
          <w:rFonts w:eastAsia="Times New Roman"/>
          <w:sz w:val="24"/>
        </w:rPr>
        <w:t> </w:t>
      </w:r>
      <w:r w:rsidR="00156334" w:rsidRPr="004D512A">
        <w:rPr>
          <w:rFonts w:eastAsia="Times New Roman"/>
          <w:sz w:val="24"/>
        </w:rPr>
        <w:t>days), for redness 2.6</w:t>
      </w:r>
      <w:r w:rsidR="00F367E6" w:rsidRPr="004D512A">
        <w:rPr>
          <w:rFonts w:eastAsia="Times New Roman"/>
          <w:sz w:val="24"/>
        </w:rPr>
        <w:t> </w:t>
      </w:r>
      <w:r w:rsidR="00156334" w:rsidRPr="004D512A">
        <w:rPr>
          <w:rFonts w:eastAsia="Times New Roman"/>
          <w:sz w:val="24"/>
        </w:rPr>
        <w:t>days (range</w:t>
      </w:r>
      <w:r w:rsidR="00156334" w:rsidRPr="009B2B0A">
        <w:rPr>
          <w:rFonts w:eastAsia="Times New Roman"/>
          <w:sz w:val="24"/>
        </w:rPr>
        <w:t xml:space="preserve"> 1 to 34 days), and for swelling 2.3 days (range 1 to 34 days) for participants in the Pfizer-BioNTech COVID</w:t>
      </w:r>
      <w:r w:rsidR="002638DC">
        <w:rPr>
          <w:rFonts w:eastAsia="Times New Roman"/>
          <w:sz w:val="24"/>
        </w:rPr>
        <w:noBreakHyphen/>
      </w:r>
      <w:r w:rsidR="00156334" w:rsidRPr="009B2B0A">
        <w:rPr>
          <w:rFonts w:eastAsia="Times New Roman"/>
          <w:sz w:val="24"/>
        </w:rPr>
        <w:t>19 Vaccine group.</w:t>
      </w:r>
    </w:p>
    <w:p w14:paraId="70923B54" w14:textId="77777777" w:rsidR="00F367E6" w:rsidRDefault="00F367E6" w:rsidP="00755975">
      <w:pPr>
        <w:shd w:val="clear" w:color="auto" w:fill="FFFFFF"/>
        <w:rPr>
          <w:rFonts w:eastAsia="Times New Roman"/>
          <w:sz w:val="24"/>
        </w:rPr>
      </w:pPr>
    </w:p>
    <w:p w14:paraId="304591D5" w14:textId="2B6097A3" w:rsidR="00CF2BAB" w:rsidRDefault="004E7AEA" w:rsidP="00755975">
      <w:pPr>
        <w:shd w:val="clear" w:color="auto" w:fill="FFFFFF"/>
        <w:rPr>
          <w:rFonts w:eastAsia="Times New Roman"/>
          <w:sz w:val="24"/>
        </w:rPr>
      </w:pPr>
      <w:r>
        <w:rPr>
          <w:rFonts w:eastAsia="Times New Roman"/>
          <w:sz w:val="24"/>
        </w:rPr>
        <w:t>S</w:t>
      </w:r>
      <w:r w:rsidR="00290C1E">
        <w:rPr>
          <w:rFonts w:eastAsia="Times New Roman"/>
          <w:sz w:val="24"/>
        </w:rPr>
        <w:t>olicited</w:t>
      </w:r>
      <w:r w:rsidR="00290C1E" w:rsidDel="00433755">
        <w:rPr>
          <w:rFonts w:eastAsia="Times New Roman"/>
          <w:sz w:val="24"/>
        </w:rPr>
        <w:t xml:space="preserve"> r</w:t>
      </w:r>
      <w:r w:rsidR="00290C1E" w:rsidRPr="00944F86" w:rsidDel="00433755">
        <w:rPr>
          <w:rFonts w:eastAsia="Times New Roman"/>
          <w:sz w:val="24"/>
        </w:rPr>
        <w:t>eactogenicity</w:t>
      </w:r>
      <w:r w:rsidR="00290C1E" w:rsidDel="00433755">
        <w:rPr>
          <w:rFonts w:eastAsia="Times New Roman"/>
          <w:sz w:val="24"/>
        </w:rPr>
        <w:t xml:space="preserve"> data in 16 and 17 year-old participants are </w:t>
      </w:r>
      <w:r>
        <w:rPr>
          <w:rFonts w:eastAsia="Times New Roman"/>
          <w:sz w:val="24"/>
        </w:rPr>
        <w:t>limited</w:t>
      </w:r>
      <w:r w:rsidR="00290C1E" w:rsidDel="00433755">
        <w:rPr>
          <w:rFonts w:eastAsia="Times New Roman"/>
          <w:sz w:val="24"/>
        </w:rPr>
        <w:t>.</w:t>
      </w:r>
    </w:p>
    <w:p w14:paraId="33A624E7" w14:textId="77777777" w:rsidR="004D512A" w:rsidDel="00433755" w:rsidRDefault="004D512A" w:rsidP="00755975">
      <w:pPr>
        <w:shd w:val="clear" w:color="auto" w:fill="FFFFFF"/>
        <w:rPr>
          <w:rFonts w:eastAsia="Times New Roman"/>
          <w:sz w:val="24"/>
        </w:rPr>
      </w:pPr>
    </w:p>
    <w:p w14:paraId="3D676043" w14:textId="4E503CC3" w:rsidR="00CF4965" w:rsidRPr="000918D9" w:rsidRDefault="00953404" w:rsidP="00755975">
      <w:pPr>
        <w:keepNext/>
        <w:tabs>
          <w:tab w:val="left" w:pos="1080"/>
        </w:tabs>
        <w:ind w:left="1080" w:hanging="1080"/>
        <w:rPr>
          <w:b/>
          <w:bCs/>
          <w:sz w:val="24"/>
          <w:szCs w:val="24"/>
        </w:rPr>
      </w:pPr>
      <w:bookmarkStart w:id="29" w:name="_Hlk56493722"/>
      <w:r w:rsidRPr="000918D9">
        <w:rPr>
          <w:b/>
          <w:bCs/>
          <w:sz w:val="24"/>
          <w:szCs w:val="24"/>
        </w:rPr>
        <w:lastRenderedPageBreak/>
        <w:t xml:space="preserve">Table 1: </w:t>
      </w:r>
      <w:r w:rsidR="000F2CDD" w:rsidRPr="000918D9">
        <w:rPr>
          <w:b/>
          <w:bCs/>
          <w:sz w:val="24"/>
          <w:szCs w:val="24"/>
        </w:rPr>
        <w:tab/>
      </w:r>
      <w:r w:rsidRPr="000918D9">
        <w:rPr>
          <w:b/>
          <w:bCs/>
          <w:sz w:val="24"/>
          <w:szCs w:val="24"/>
        </w:rPr>
        <w:t xml:space="preserve">Study 2 – Frequency </w:t>
      </w:r>
      <w:r w:rsidR="00156334">
        <w:rPr>
          <w:b/>
          <w:bCs/>
          <w:sz w:val="24"/>
          <w:szCs w:val="24"/>
        </w:rPr>
        <w:t>and Pe</w:t>
      </w:r>
      <w:r w:rsidR="00F367E6">
        <w:rPr>
          <w:b/>
          <w:bCs/>
          <w:sz w:val="24"/>
          <w:szCs w:val="24"/>
        </w:rPr>
        <w:t>r</w:t>
      </w:r>
      <w:r w:rsidR="00156334">
        <w:rPr>
          <w:b/>
          <w:bCs/>
          <w:sz w:val="24"/>
          <w:szCs w:val="24"/>
        </w:rPr>
        <w:t xml:space="preserve">centages of Participants with </w:t>
      </w:r>
      <w:r w:rsidRPr="000918D9">
        <w:rPr>
          <w:b/>
          <w:bCs/>
          <w:sz w:val="24"/>
          <w:szCs w:val="24"/>
        </w:rPr>
        <w:t>Solicited Local Reactions, by Maximum Severity, Within 7 Days</w:t>
      </w:r>
      <w:r w:rsidR="00BC0AD8" w:rsidRPr="000918D9">
        <w:rPr>
          <w:b/>
          <w:bCs/>
          <w:sz w:val="24"/>
          <w:szCs w:val="24"/>
        </w:rPr>
        <w:t xml:space="preserve"> </w:t>
      </w:r>
      <w:r w:rsidRPr="000918D9">
        <w:rPr>
          <w:b/>
          <w:bCs/>
          <w:sz w:val="24"/>
          <w:szCs w:val="24"/>
        </w:rPr>
        <w:t xml:space="preserve">After Each Dose – Participants </w:t>
      </w:r>
      <w:r w:rsidR="00BB053A" w:rsidRPr="000918D9">
        <w:rPr>
          <w:b/>
          <w:bCs/>
          <w:sz w:val="24"/>
          <w:szCs w:val="24"/>
        </w:rPr>
        <w:t>18</w:t>
      </w:r>
      <w:r w:rsidR="007A7748">
        <w:rPr>
          <w:b/>
          <w:bCs/>
          <w:sz w:val="24"/>
          <w:szCs w:val="24"/>
        </w:rPr>
        <w:t xml:space="preserve"> Through </w:t>
      </w:r>
      <w:r w:rsidRPr="000918D9">
        <w:rPr>
          <w:b/>
          <w:bCs/>
          <w:sz w:val="24"/>
          <w:szCs w:val="24"/>
        </w:rPr>
        <w:t>55 Years of Age</w:t>
      </w:r>
      <w:r w:rsidRPr="000918D9">
        <w:rPr>
          <w:b/>
          <w:bCs/>
          <w:sz w:val="24"/>
          <w:szCs w:val="24"/>
          <w:vertAlign w:val="superscript"/>
        </w:rPr>
        <w:t>‡</w:t>
      </w:r>
      <w:r w:rsidRPr="000918D9">
        <w:rPr>
          <w:b/>
          <w:bCs/>
          <w:sz w:val="24"/>
          <w:szCs w:val="24"/>
        </w:rPr>
        <w:t xml:space="preserve"> – Reactogenicity Subset of the Safety Population</w:t>
      </w:r>
      <w:r w:rsidRPr="000918D9">
        <w:rPr>
          <w:rFonts w:eastAsia="SimSun"/>
          <w:b/>
          <w:bCs/>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04"/>
        <w:gridCol w:w="2212"/>
        <w:gridCol w:w="1839"/>
        <w:gridCol w:w="2249"/>
        <w:gridCol w:w="1886"/>
      </w:tblGrid>
      <w:tr w:rsidR="00CF4965" w:rsidRPr="00C66281" w14:paraId="6326AB5E" w14:textId="77777777" w:rsidTr="00012695">
        <w:trPr>
          <w:tblHeader/>
        </w:trPr>
        <w:tc>
          <w:tcPr>
            <w:tcW w:w="1207" w:type="pct"/>
            <w:tcBorders>
              <w:bottom w:val="single" w:sz="4" w:space="0" w:color="auto"/>
            </w:tcBorders>
            <w:tcMar>
              <w:top w:w="0" w:type="dxa"/>
              <w:left w:w="108" w:type="dxa"/>
              <w:bottom w:w="0" w:type="dxa"/>
              <w:right w:w="108" w:type="dxa"/>
            </w:tcMar>
            <w:vAlign w:val="bottom"/>
          </w:tcPr>
          <w:p w14:paraId="41E4C0E2" w14:textId="77777777" w:rsidR="00CF4965" w:rsidRPr="00985400" w:rsidRDefault="00CF4965" w:rsidP="00755975">
            <w:pPr>
              <w:keepNext/>
              <w:jc w:val="center"/>
              <w:rPr>
                <w:b/>
                <w:color w:val="000000"/>
                <w:sz w:val="24"/>
                <w:szCs w:val="24"/>
              </w:rPr>
            </w:pPr>
          </w:p>
        </w:tc>
        <w:tc>
          <w:tcPr>
            <w:tcW w:w="1025" w:type="pct"/>
            <w:tcBorders>
              <w:bottom w:val="single" w:sz="4" w:space="0" w:color="auto"/>
            </w:tcBorders>
            <w:tcMar>
              <w:top w:w="0" w:type="dxa"/>
              <w:left w:w="108" w:type="dxa"/>
              <w:bottom w:w="0" w:type="dxa"/>
              <w:right w:w="108" w:type="dxa"/>
            </w:tcMar>
            <w:vAlign w:val="bottom"/>
            <w:hideMark/>
          </w:tcPr>
          <w:p w14:paraId="7FC87012" w14:textId="4E5EAE8C" w:rsidR="00CF4965" w:rsidRPr="004D512A" w:rsidRDefault="003103C4" w:rsidP="00755975">
            <w:pPr>
              <w:keepNext/>
              <w:jc w:val="center"/>
              <w:rPr>
                <w:rFonts w:eastAsia="Times New Roman"/>
                <w:b/>
                <w:color w:val="000000"/>
                <w:sz w:val="24"/>
                <w:szCs w:val="24"/>
              </w:rPr>
            </w:pPr>
            <w:r w:rsidRPr="004D512A">
              <w:rPr>
                <w:rFonts w:eastAsia="Times New Roman"/>
                <w:b/>
                <w:color w:val="000000"/>
                <w:sz w:val="24"/>
                <w:szCs w:val="24"/>
              </w:rPr>
              <w:t>Pfizer-BioNTech</w:t>
            </w:r>
            <w:r w:rsidRPr="004D512A">
              <w:rPr>
                <w:rFonts w:eastAsia="Times New Roman"/>
                <w:b/>
                <w:color w:val="000000"/>
                <w:sz w:val="24"/>
                <w:szCs w:val="24"/>
              </w:rPr>
              <w:br/>
              <w:t>COVID-19 Vaccine</w:t>
            </w:r>
          </w:p>
          <w:p w14:paraId="478057CD" w14:textId="67AEDC1E" w:rsidR="00CF4965" w:rsidRPr="004D512A" w:rsidRDefault="00CF4965" w:rsidP="00755975">
            <w:pPr>
              <w:keepNext/>
              <w:jc w:val="center"/>
              <w:rPr>
                <w:b/>
                <w:color w:val="000000"/>
                <w:sz w:val="24"/>
                <w:szCs w:val="24"/>
              </w:rPr>
            </w:pPr>
            <w:r w:rsidRPr="004D512A">
              <w:rPr>
                <w:b/>
                <w:color w:val="000000"/>
                <w:sz w:val="24"/>
                <w:szCs w:val="24"/>
              </w:rPr>
              <w:t xml:space="preserve">Dose 1 </w:t>
            </w:r>
          </w:p>
          <w:p w14:paraId="3A3F622F" w14:textId="7DAE1803" w:rsidR="00CB3DDF" w:rsidRPr="004D512A" w:rsidRDefault="00CB3DDF" w:rsidP="00755975">
            <w:pPr>
              <w:keepNext/>
              <w:jc w:val="center"/>
              <w:rPr>
                <w:b/>
                <w:sz w:val="24"/>
                <w:szCs w:val="24"/>
              </w:rPr>
            </w:pPr>
            <w:r w:rsidRPr="004D512A">
              <w:rPr>
                <w:rFonts w:eastAsia="Times New Roman"/>
                <w:b/>
                <w:color w:val="000000"/>
                <w:sz w:val="24"/>
                <w:szCs w:val="24"/>
              </w:rPr>
              <w:t>N</w:t>
            </w:r>
            <w:r w:rsidRPr="004D512A">
              <w:rPr>
                <w:rFonts w:eastAsia="Times New Roman"/>
                <w:b/>
                <w:color w:val="000000"/>
                <w:sz w:val="24"/>
                <w:szCs w:val="24"/>
                <w:vertAlign w:val="superscript"/>
              </w:rPr>
              <w:t>a</w:t>
            </w:r>
            <w:r w:rsidRPr="004D512A">
              <w:rPr>
                <w:rFonts w:eastAsia="Times New Roman"/>
                <w:b/>
                <w:color w:val="000000"/>
                <w:sz w:val="24"/>
                <w:szCs w:val="24"/>
              </w:rPr>
              <w:t>=2291</w:t>
            </w:r>
          </w:p>
          <w:p w14:paraId="21B537A7" w14:textId="241C4A75" w:rsidR="00CF4965" w:rsidRPr="004D512A" w:rsidRDefault="00CF4965" w:rsidP="00755975">
            <w:pPr>
              <w:keepNext/>
              <w:jc w:val="center"/>
              <w:rPr>
                <w:b/>
                <w:color w:val="000000"/>
                <w:sz w:val="24"/>
                <w:szCs w:val="24"/>
              </w:rPr>
            </w:pPr>
            <w:r w:rsidRPr="004D512A">
              <w:rPr>
                <w:b/>
                <w:color w:val="000000"/>
                <w:sz w:val="24"/>
                <w:szCs w:val="24"/>
              </w:rPr>
              <w:t>n</w:t>
            </w:r>
            <w:r w:rsidRPr="004D512A">
              <w:rPr>
                <w:b/>
                <w:color w:val="000000"/>
                <w:sz w:val="24"/>
                <w:szCs w:val="24"/>
                <w:vertAlign w:val="superscript"/>
              </w:rPr>
              <w:t>b</w:t>
            </w:r>
            <w:r w:rsidRPr="004D512A">
              <w:rPr>
                <w:b/>
                <w:color w:val="000000"/>
                <w:sz w:val="24"/>
                <w:szCs w:val="24"/>
              </w:rPr>
              <w:t xml:space="preserve"> (%)</w:t>
            </w:r>
          </w:p>
        </w:tc>
        <w:tc>
          <w:tcPr>
            <w:tcW w:w="852" w:type="pct"/>
            <w:tcBorders>
              <w:bottom w:val="single" w:sz="4" w:space="0" w:color="auto"/>
            </w:tcBorders>
            <w:tcMar>
              <w:top w:w="0" w:type="dxa"/>
              <w:left w:w="108" w:type="dxa"/>
              <w:bottom w:w="0" w:type="dxa"/>
              <w:right w:w="108" w:type="dxa"/>
            </w:tcMar>
            <w:vAlign w:val="bottom"/>
            <w:hideMark/>
          </w:tcPr>
          <w:p w14:paraId="4024D5E3" w14:textId="77777777" w:rsidR="00CF4965" w:rsidRPr="004D512A" w:rsidRDefault="00CF4965" w:rsidP="00755975">
            <w:pPr>
              <w:keepNext/>
              <w:jc w:val="center"/>
              <w:rPr>
                <w:b/>
                <w:color w:val="000000"/>
                <w:sz w:val="24"/>
                <w:szCs w:val="24"/>
              </w:rPr>
            </w:pPr>
            <w:r w:rsidRPr="004D512A">
              <w:rPr>
                <w:b/>
                <w:color w:val="000000"/>
                <w:sz w:val="24"/>
                <w:szCs w:val="24"/>
              </w:rPr>
              <w:t>Placebo</w:t>
            </w:r>
          </w:p>
          <w:p w14:paraId="602E4599" w14:textId="1ADC1A36" w:rsidR="00CF4965" w:rsidRPr="004D512A" w:rsidRDefault="00CF4965" w:rsidP="00755975">
            <w:pPr>
              <w:keepNext/>
              <w:jc w:val="center"/>
              <w:rPr>
                <w:b/>
                <w:color w:val="000000"/>
                <w:sz w:val="24"/>
                <w:szCs w:val="24"/>
              </w:rPr>
            </w:pPr>
            <w:r w:rsidRPr="004D512A">
              <w:rPr>
                <w:b/>
                <w:color w:val="000000"/>
                <w:sz w:val="24"/>
                <w:szCs w:val="24"/>
              </w:rPr>
              <w:t>Dose 1</w:t>
            </w:r>
          </w:p>
          <w:p w14:paraId="08E64B7C" w14:textId="73F10665" w:rsidR="00CB3DDF" w:rsidRPr="004D512A" w:rsidRDefault="00CB3DDF" w:rsidP="00755975">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=2298</w:t>
            </w:r>
          </w:p>
          <w:p w14:paraId="6A30DA24" w14:textId="650FD49F" w:rsidR="00CF4965" w:rsidRPr="004D512A" w:rsidRDefault="00CF4965" w:rsidP="00755975">
            <w:pPr>
              <w:keepNext/>
              <w:jc w:val="center"/>
              <w:rPr>
                <w:b/>
                <w:color w:val="000000"/>
                <w:sz w:val="24"/>
                <w:szCs w:val="24"/>
              </w:rPr>
            </w:pPr>
            <w:r w:rsidRPr="004D512A">
              <w:rPr>
                <w:b/>
                <w:color w:val="000000"/>
                <w:sz w:val="24"/>
                <w:szCs w:val="24"/>
              </w:rPr>
              <w:t>n</w:t>
            </w:r>
            <w:r w:rsidRPr="004D512A">
              <w:rPr>
                <w:b/>
                <w:color w:val="000000"/>
                <w:sz w:val="24"/>
                <w:szCs w:val="24"/>
                <w:vertAlign w:val="superscript"/>
              </w:rPr>
              <w:t>b</w:t>
            </w:r>
            <w:r w:rsidRPr="004D512A">
              <w:rPr>
                <w:b/>
                <w:color w:val="000000"/>
                <w:sz w:val="24"/>
                <w:szCs w:val="24"/>
              </w:rPr>
              <w:t xml:space="preserve"> (%)</w:t>
            </w:r>
          </w:p>
        </w:tc>
        <w:tc>
          <w:tcPr>
            <w:tcW w:w="1042" w:type="pct"/>
            <w:tcBorders>
              <w:bottom w:val="single" w:sz="4" w:space="0" w:color="auto"/>
            </w:tcBorders>
            <w:tcMar>
              <w:top w:w="0" w:type="dxa"/>
              <w:left w:w="108" w:type="dxa"/>
              <w:bottom w:w="0" w:type="dxa"/>
              <w:right w:w="108" w:type="dxa"/>
            </w:tcMar>
            <w:vAlign w:val="bottom"/>
            <w:hideMark/>
          </w:tcPr>
          <w:p w14:paraId="6F2D95EE" w14:textId="03512842" w:rsidR="00CF4965" w:rsidRPr="004D512A" w:rsidRDefault="003103C4" w:rsidP="00755975">
            <w:pPr>
              <w:keepNext/>
              <w:jc w:val="center"/>
              <w:rPr>
                <w:b/>
                <w:color w:val="000000"/>
                <w:sz w:val="24"/>
                <w:szCs w:val="24"/>
              </w:rPr>
            </w:pPr>
            <w:r w:rsidRPr="004D512A">
              <w:rPr>
                <w:rFonts w:eastAsia="Times New Roman"/>
                <w:b/>
                <w:color w:val="000000"/>
                <w:sz w:val="24"/>
                <w:szCs w:val="24"/>
              </w:rPr>
              <w:t>Pfizer-BioNTech</w:t>
            </w:r>
            <w:r w:rsidRPr="004D512A">
              <w:rPr>
                <w:rFonts w:eastAsia="Times New Roman"/>
                <w:b/>
                <w:color w:val="000000"/>
                <w:sz w:val="24"/>
                <w:szCs w:val="24"/>
              </w:rPr>
              <w:br/>
              <w:t>COVID-19 Vaccine</w:t>
            </w:r>
          </w:p>
          <w:p w14:paraId="42DDB928" w14:textId="008F4702" w:rsidR="00CF4965" w:rsidRPr="004D512A" w:rsidRDefault="00CF4965" w:rsidP="00755975">
            <w:pPr>
              <w:keepNext/>
              <w:jc w:val="center"/>
              <w:rPr>
                <w:b/>
                <w:color w:val="000000"/>
                <w:sz w:val="24"/>
                <w:szCs w:val="24"/>
              </w:rPr>
            </w:pPr>
            <w:r w:rsidRPr="004D512A">
              <w:rPr>
                <w:b/>
                <w:color w:val="000000"/>
                <w:sz w:val="24"/>
                <w:szCs w:val="24"/>
              </w:rPr>
              <w:t>Dose 2</w:t>
            </w:r>
          </w:p>
          <w:p w14:paraId="13A3C403" w14:textId="2FA810A7" w:rsidR="00CB3DDF" w:rsidRPr="004D512A" w:rsidRDefault="00CB3DDF" w:rsidP="00755975">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=2098</w:t>
            </w:r>
          </w:p>
          <w:p w14:paraId="4F150A5F" w14:textId="1FD69E72" w:rsidR="00CF4965" w:rsidRPr="004D512A" w:rsidRDefault="00CF4965" w:rsidP="00755975">
            <w:pPr>
              <w:keepNext/>
              <w:jc w:val="center"/>
              <w:rPr>
                <w:b/>
                <w:color w:val="000000"/>
                <w:sz w:val="24"/>
                <w:szCs w:val="24"/>
              </w:rPr>
            </w:pPr>
            <w:r w:rsidRPr="004D512A">
              <w:rPr>
                <w:b/>
                <w:color w:val="000000"/>
                <w:sz w:val="24"/>
                <w:szCs w:val="24"/>
              </w:rPr>
              <w:t>n</w:t>
            </w:r>
            <w:r w:rsidRPr="004D512A">
              <w:rPr>
                <w:b/>
                <w:color w:val="000000"/>
                <w:sz w:val="24"/>
                <w:szCs w:val="24"/>
                <w:vertAlign w:val="superscript"/>
              </w:rPr>
              <w:t>b</w:t>
            </w:r>
            <w:r w:rsidRPr="004D512A">
              <w:rPr>
                <w:b/>
                <w:color w:val="000000"/>
                <w:sz w:val="24"/>
                <w:szCs w:val="24"/>
              </w:rPr>
              <w:t xml:space="preserve"> (%)</w:t>
            </w:r>
          </w:p>
        </w:tc>
        <w:tc>
          <w:tcPr>
            <w:tcW w:w="874" w:type="pct"/>
            <w:tcMar>
              <w:top w:w="0" w:type="dxa"/>
              <w:left w:w="108" w:type="dxa"/>
              <w:bottom w:w="0" w:type="dxa"/>
              <w:right w:w="108" w:type="dxa"/>
            </w:tcMar>
            <w:vAlign w:val="bottom"/>
            <w:hideMark/>
          </w:tcPr>
          <w:p w14:paraId="753BCC5B" w14:textId="77777777" w:rsidR="00CF4965" w:rsidRPr="004D512A" w:rsidRDefault="00CF4965" w:rsidP="00755975">
            <w:pPr>
              <w:keepNext/>
              <w:jc w:val="center"/>
              <w:rPr>
                <w:b/>
                <w:color w:val="000000"/>
                <w:sz w:val="24"/>
                <w:szCs w:val="24"/>
              </w:rPr>
            </w:pPr>
            <w:r w:rsidRPr="004D512A">
              <w:rPr>
                <w:b/>
                <w:color w:val="000000"/>
                <w:sz w:val="24"/>
                <w:szCs w:val="24"/>
              </w:rPr>
              <w:t>Placebo</w:t>
            </w:r>
          </w:p>
          <w:p w14:paraId="121BA3D7" w14:textId="5D93A87D" w:rsidR="00CF4965" w:rsidRPr="004D512A" w:rsidRDefault="00CF4965" w:rsidP="00755975">
            <w:pPr>
              <w:keepNext/>
              <w:jc w:val="center"/>
              <w:rPr>
                <w:b/>
                <w:color w:val="000000"/>
                <w:sz w:val="24"/>
                <w:szCs w:val="24"/>
              </w:rPr>
            </w:pPr>
            <w:r w:rsidRPr="004D512A">
              <w:rPr>
                <w:b/>
                <w:color w:val="000000"/>
                <w:sz w:val="24"/>
                <w:szCs w:val="24"/>
              </w:rPr>
              <w:t>Dose 2</w:t>
            </w:r>
          </w:p>
          <w:p w14:paraId="04B3AABD" w14:textId="57D9412F" w:rsidR="00CB3DDF" w:rsidRPr="004D512A" w:rsidRDefault="00CB3DDF" w:rsidP="00755975">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=2103</w:t>
            </w:r>
          </w:p>
          <w:p w14:paraId="49692E6B" w14:textId="362BE33E" w:rsidR="00CF4965" w:rsidRPr="004D512A" w:rsidRDefault="00CF4965" w:rsidP="00755975">
            <w:pPr>
              <w:keepNext/>
              <w:jc w:val="center"/>
              <w:rPr>
                <w:b/>
                <w:color w:val="000000"/>
                <w:sz w:val="24"/>
                <w:szCs w:val="24"/>
              </w:rPr>
            </w:pPr>
            <w:r w:rsidRPr="004D512A">
              <w:rPr>
                <w:b/>
                <w:color w:val="000000"/>
                <w:sz w:val="24"/>
                <w:szCs w:val="24"/>
              </w:rPr>
              <w:t>n</w:t>
            </w:r>
            <w:r w:rsidRPr="004D512A">
              <w:rPr>
                <w:b/>
                <w:color w:val="000000"/>
                <w:sz w:val="24"/>
                <w:szCs w:val="24"/>
                <w:vertAlign w:val="superscript"/>
              </w:rPr>
              <w:t>b</w:t>
            </w:r>
            <w:r w:rsidRPr="004D512A">
              <w:rPr>
                <w:b/>
                <w:color w:val="000000"/>
                <w:sz w:val="24"/>
                <w:szCs w:val="24"/>
              </w:rPr>
              <w:t xml:space="preserve"> (%)</w:t>
            </w:r>
          </w:p>
        </w:tc>
      </w:tr>
      <w:tr w:rsidR="00CF4965" w:rsidRPr="00C66281" w14:paraId="4BB1FBB2" w14:textId="77777777" w:rsidTr="00012695">
        <w:tc>
          <w:tcPr>
            <w:tcW w:w="1207" w:type="pct"/>
            <w:tcBorders>
              <w:right w:val="nil"/>
            </w:tcBorders>
            <w:tcMar>
              <w:top w:w="0" w:type="dxa"/>
              <w:left w:w="108" w:type="dxa"/>
              <w:bottom w:w="0" w:type="dxa"/>
              <w:right w:w="108" w:type="dxa"/>
            </w:tcMar>
            <w:hideMark/>
          </w:tcPr>
          <w:p w14:paraId="02E7E7DF" w14:textId="5E1A6FCB" w:rsidR="00CF4965" w:rsidRPr="00985400" w:rsidRDefault="00CF4965" w:rsidP="00755975">
            <w:pPr>
              <w:rPr>
                <w:color w:val="000000"/>
                <w:sz w:val="24"/>
                <w:szCs w:val="24"/>
              </w:rPr>
            </w:pPr>
            <w:r w:rsidRPr="00985400">
              <w:rPr>
                <w:color w:val="000000"/>
                <w:sz w:val="24"/>
                <w:szCs w:val="24"/>
              </w:rPr>
              <w:t>Redness</w:t>
            </w:r>
            <w:r w:rsidR="00BB053A" w:rsidRPr="00985400">
              <w:rPr>
                <w:color w:val="000000"/>
                <w:sz w:val="24"/>
                <w:szCs w:val="24"/>
                <w:vertAlign w:val="superscript"/>
              </w:rPr>
              <w:t>c</w:t>
            </w:r>
            <w:r w:rsidRPr="00985400">
              <w:rPr>
                <w:color w:val="000000"/>
                <w:sz w:val="24"/>
                <w:szCs w:val="24"/>
              </w:rPr>
              <w:t xml:space="preserve"> </w:t>
            </w:r>
          </w:p>
        </w:tc>
        <w:tc>
          <w:tcPr>
            <w:tcW w:w="1025" w:type="pct"/>
            <w:tcBorders>
              <w:left w:val="nil"/>
              <w:right w:val="nil"/>
            </w:tcBorders>
            <w:tcMar>
              <w:top w:w="0" w:type="dxa"/>
              <w:left w:w="108" w:type="dxa"/>
              <w:bottom w:w="0" w:type="dxa"/>
              <w:right w:w="108" w:type="dxa"/>
            </w:tcMar>
          </w:tcPr>
          <w:p w14:paraId="15B707C4" w14:textId="77777777" w:rsidR="00CF4965" w:rsidRPr="00985400" w:rsidRDefault="00CF4965" w:rsidP="00755975">
            <w:pPr>
              <w:jc w:val="center"/>
              <w:rPr>
                <w:sz w:val="24"/>
                <w:szCs w:val="24"/>
              </w:rPr>
            </w:pPr>
          </w:p>
        </w:tc>
        <w:tc>
          <w:tcPr>
            <w:tcW w:w="852" w:type="pct"/>
            <w:tcBorders>
              <w:left w:val="nil"/>
              <w:right w:val="nil"/>
            </w:tcBorders>
            <w:tcMar>
              <w:top w:w="0" w:type="dxa"/>
              <w:left w:w="108" w:type="dxa"/>
              <w:bottom w:w="0" w:type="dxa"/>
              <w:right w:w="108" w:type="dxa"/>
            </w:tcMar>
          </w:tcPr>
          <w:p w14:paraId="29B1B50F" w14:textId="77777777" w:rsidR="00CF4965" w:rsidRPr="00985400" w:rsidRDefault="00CF4965" w:rsidP="00755975">
            <w:pPr>
              <w:jc w:val="center"/>
              <w:rPr>
                <w:sz w:val="24"/>
                <w:szCs w:val="24"/>
              </w:rPr>
            </w:pPr>
          </w:p>
        </w:tc>
        <w:tc>
          <w:tcPr>
            <w:tcW w:w="1042" w:type="pct"/>
            <w:tcBorders>
              <w:left w:val="nil"/>
              <w:right w:val="nil"/>
            </w:tcBorders>
            <w:tcMar>
              <w:top w:w="0" w:type="dxa"/>
              <w:left w:w="108" w:type="dxa"/>
              <w:bottom w:w="0" w:type="dxa"/>
              <w:right w:w="108" w:type="dxa"/>
            </w:tcMar>
          </w:tcPr>
          <w:p w14:paraId="217BDC8A" w14:textId="77777777" w:rsidR="00CF4965" w:rsidRPr="00985400" w:rsidRDefault="00CF4965" w:rsidP="00755975">
            <w:pPr>
              <w:jc w:val="center"/>
              <w:rPr>
                <w:sz w:val="24"/>
                <w:szCs w:val="24"/>
              </w:rPr>
            </w:pPr>
          </w:p>
        </w:tc>
        <w:tc>
          <w:tcPr>
            <w:tcW w:w="874" w:type="pct"/>
            <w:tcBorders>
              <w:left w:val="nil"/>
            </w:tcBorders>
            <w:tcMar>
              <w:top w:w="0" w:type="dxa"/>
              <w:left w:w="108" w:type="dxa"/>
              <w:bottom w:w="0" w:type="dxa"/>
              <w:right w:w="108" w:type="dxa"/>
            </w:tcMar>
          </w:tcPr>
          <w:p w14:paraId="27C856AD" w14:textId="77777777" w:rsidR="00CF4965" w:rsidRPr="00985400" w:rsidRDefault="00CF4965" w:rsidP="00755975">
            <w:pPr>
              <w:jc w:val="center"/>
              <w:rPr>
                <w:sz w:val="24"/>
                <w:szCs w:val="24"/>
              </w:rPr>
            </w:pPr>
          </w:p>
        </w:tc>
      </w:tr>
      <w:tr w:rsidR="00CF4965" w:rsidRPr="00C66281" w14:paraId="31BD4AC5" w14:textId="77777777" w:rsidTr="00AB5F42">
        <w:tc>
          <w:tcPr>
            <w:tcW w:w="1207" w:type="pct"/>
            <w:tcMar>
              <w:top w:w="0" w:type="dxa"/>
              <w:left w:w="108" w:type="dxa"/>
              <w:bottom w:w="0" w:type="dxa"/>
              <w:right w:w="108" w:type="dxa"/>
            </w:tcMar>
            <w:hideMark/>
          </w:tcPr>
          <w:p w14:paraId="0611B522" w14:textId="43D3D8CD" w:rsidR="00CF4965" w:rsidRPr="00985400" w:rsidRDefault="00CF4965" w:rsidP="00755975">
            <w:pPr>
              <w:ind w:left="330"/>
              <w:rPr>
                <w:color w:val="000000"/>
                <w:sz w:val="24"/>
                <w:szCs w:val="24"/>
              </w:rPr>
            </w:pPr>
            <w:r w:rsidRPr="00985400">
              <w:rPr>
                <w:color w:val="000000"/>
                <w:sz w:val="24"/>
                <w:szCs w:val="24"/>
              </w:rPr>
              <w:t>Any</w:t>
            </w:r>
            <w:r w:rsidR="00156334">
              <w:rPr>
                <w:color w:val="000000"/>
                <w:sz w:val="24"/>
                <w:szCs w:val="24"/>
              </w:rPr>
              <w:t xml:space="preserve"> (&gt;2 cm)</w:t>
            </w:r>
          </w:p>
        </w:tc>
        <w:tc>
          <w:tcPr>
            <w:tcW w:w="1025" w:type="pct"/>
            <w:shd w:val="clear" w:color="auto" w:fill="auto"/>
            <w:tcMar>
              <w:top w:w="0" w:type="dxa"/>
              <w:left w:w="108" w:type="dxa"/>
              <w:bottom w:w="0" w:type="dxa"/>
              <w:right w:w="108" w:type="dxa"/>
            </w:tcMar>
          </w:tcPr>
          <w:p w14:paraId="705E882E" w14:textId="4CB980FD" w:rsidR="00CF4965" w:rsidRPr="00985400" w:rsidRDefault="00CF4965" w:rsidP="00755975">
            <w:pPr>
              <w:jc w:val="center"/>
              <w:rPr>
                <w:sz w:val="24"/>
                <w:szCs w:val="24"/>
              </w:rPr>
            </w:pPr>
            <w:r w:rsidRPr="00985400">
              <w:rPr>
                <w:color w:val="000000"/>
                <w:sz w:val="24"/>
                <w:szCs w:val="24"/>
              </w:rPr>
              <w:t>104 (4.5)</w:t>
            </w:r>
          </w:p>
        </w:tc>
        <w:tc>
          <w:tcPr>
            <w:tcW w:w="852" w:type="pct"/>
            <w:shd w:val="clear" w:color="auto" w:fill="auto"/>
            <w:tcMar>
              <w:top w:w="0" w:type="dxa"/>
              <w:left w:w="108" w:type="dxa"/>
              <w:bottom w:w="0" w:type="dxa"/>
              <w:right w:w="108" w:type="dxa"/>
            </w:tcMar>
          </w:tcPr>
          <w:p w14:paraId="759B3AB4" w14:textId="03963DFC" w:rsidR="00CF4965" w:rsidRPr="00985400" w:rsidRDefault="00CF4965" w:rsidP="00755975">
            <w:pPr>
              <w:jc w:val="center"/>
              <w:rPr>
                <w:sz w:val="24"/>
                <w:szCs w:val="24"/>
              </w:rPr>
            </w:pPr>
            <w:r w:rsidRPr="00985400">
              <w:rPr>
                <w:color w:val="000000"/>
                <w:sz w:val="24"/>
                <w:szCs w:val="24"/>
              </w:rPr>
              <w:t>26 (1.1)</w:t>
            </w:r>
          </w:p>
        </w:tc>
        <w:tc>
          <w:tcPr>
            <w:tcW w:w="1042" w:type="pct"/>
            <w:shd w:val="clear" w:color="auto" w:fill="auto"/>
            <w:tcMar>
              <w:top w:w="0" w:type="dxa"/>
              <w:left w:w="108" w:type="dxa"/>
              <w:bottom w:w="0" w:type="dxa"/>
              <w:right w:w="108" w:type="dxa"/>
            </w:tcMar>
          </w:tcPr>
          <w:p w14:paraId="5F27FE1B" w14:textId="35D49862" w:rsidR="00CF4965" w:rsidRPr="00985400" w:rsidRDefault="00CF4965" w:rsidP="00755975">
            <w:pPr>
              <w:jc w:val="center"/>
              <w:rPr>
                <w:sz w:val="24"/>
                <w:szCs w:val="24"/>
              </w:rPr>
            </w:pPr>
            <w:r w:rsidRPr="00985400">
              <w:rPr>
                <w:color w:val="000000"/>
                <w:sz w:val="24"/>
                <w:szCs w:val="24"/>
              </w:rPr>
              <w:t>123 (5.9)</w:t>
            </w:r>
          </w:p>
        </w:tc>
        <w:tc>
          <w:tcPr>
            <w:tcW w:w="874" w:type="pct"/>
            <w:shd w:val="clear" w:color="auto" w:fill="auto"/>
            <w:tcMar>
              <w:top w:w="0" w:type="dxa"/>
              <w:left w:w="108" w:type="dxa"/>
              <w:bottom w:w="0" w:type="dxa"/>
              <w:right w:w="108" w:type="dxa"/>
            </w:tcMar>
          </w:tcPr>
          <w:p w14:paraId="1C4C2F3F" w14:textId="37E6A50B" w:rsidR="00CF4965" w:rsidRPr="00985400" w:rsidRDefault="00CF4965" w:rsidP="00755975">
            <w:pPr>
              <w:jc w:val="center"/>
              <w:rPr>
                <w:sz w:val="24"/>
                <w:szCs w:val="24"/>
              </w:rPr>
            </w:pPr>
            <w:r w:rsidRPr="00985400">
              <w:rPr>
                <w:color w:val="000000"/>
                <w:sz w:val="24"/>
                <w:szCs w:val="24"/>
              </w:rPr>
              <w:t>14 (0.7)</w:t>
            </w:r>
          </w:p>
        </w:tc>
      </w:tr>
      <w:tr w:rsidR="00CF4965" w:rsidRPr="00C66281" w14:paraId="299E2813" w14:textId="77777777" w:rsidTr="00AB5F42">
        <w:tc>
          <w:tcPr>
            <w:tcW w:w="1207" w:type="pct"/>
            <w:tcMar>
              <w:top w:w="0" w:type="dxa"/>
              <w:left w:w="108" w:type="dxa"/>
              <w:bottom w:w="0" w:type="dxa"/>
              <w:right w:w="108" w:type="dxa"/>
            </w:tcMar>
            <w:hideMark/>
          </w:tcPr>
          <w:p w14:paraId="45EA3AF6" w14:textId="4B82C137" w:rsidR="00CF4965" w:rsidRPr="00985400" w:rsidRDefault="00CF4965" w:rsidP="00755975">
            <w:pPr>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45E4CF93" w14:textId="26566EBD" w:rsidR="00CF4965" w:rsidRPr="00985400" w:rsidRDefault="00CF4965" w:rsidP="00755975">
            <w:pPr>
              <w:jc w:val="center"/>
              <w:rPr>
                <w:sz w:val="24"/>
                <w:szCs w:val="24"/>
              </w:rPr>
            </w:pPr>
            <w:r w:rsidRPr="00985400">
              <w:rPr>
                <w:color w:val="000000"/>
                <w:sz w:val="24"/>
                <w:szCs w:val="24"/>
              </w:rPr>
              <w:t>70 (3.1)</w:t>
            </w:r>
          </w:p>
        </w:tc>
        <w:tc>
          <w:tcPr>
            <w:tcW w:w="852" w:type="pct"/>
            <w:shd w:val="clear" w:color="auto" w:fill="auto"/>
            <w:tcMar>
              <w:top w:w="0" w:type="dxa"/>
              <w:left w:w="108" w:type="dxa"/>
              <w:bottom w:w="0" w:type="dxa"/>
              <w:right w:w="108" w:type="dxa"/>
            </w:tcMar>
          </w:tcPr>
          <w:p w14:paraId="75FC1CEE" w14:textId="5CE31709" w:rsidR="00CF4965" w:rsidRPr="00985400" w:rsidRDefault="00CF4965" w:rsidP="00755975">
            <w:pPr>
              <w:jc w:val="center"/>
              <w:rPr>
                <w:sz w:val="24"/>
                <w:szCs w:val="24"/>
              </w:rPr>
            </w:pPr>
            <w:r w:rsidRPr="00985400">
              <w:rPr>
                <w:color w:val="000000"/>
                <w:sz w:val="24"/>
                <w:szCs w:val="24"/>
              </w:rPr>
              <w:t>16 (0.7)</w:t>
            </w:r>
          </w:p>
        </w:tc>
        <w:tc>
          <w:tcPr>
            <w:tcW w:w="1042" w:type="pct"/>
            <w:shd w:val="clear" w:color="auto" w:fill="auto"/>
            <w:tcMar>
              <w:top w:w="0" w:type="dxa"/>
              <w:left w:w="108" w:type="dxa"/>
              <w:bottom w:w="0" w:type="dxa"/>
              <w:right w:w="108" w:type="dxa"/>
            </w:tcMar>
          </w:tcPr>
          <w:p w14:paraId="63EED131" w14:textId="0EF78DF6" w:rsidR="00CF4965" w:rsidRPr="00985400" w:rsidRDefault="00CF4965" w:rsidP="00755975">
            <w:pPr>
              <w:jc w:val="center"/>
              <w:rPr>
                <w:sz w:val="24"/>
                <w:szCs w:val="24"/>
              </w:rPr>
            </w:pPr>
            <w:r w:rsidRPr="00985400">
              <w:rPr>
                <w:color w:val="000000"/>
                <w:sz w:val="24"/>
                <w:szCs w:val="24"/>
              </w:rPr>
              <w:t>73 (3.5)</w:t>
            </w:r>
          </w:p>
        </w:tc>
        <w:tc>
          <w:tcPr>
            <w:tcW w:w="874" w:type="pct"/>
            <w:shd w:val="clear" w:color="auto" w:fill="auto"/>
            <w:tcMar>
              <w:top w:w="0" w:type="dxa"/>
              <w:left w:w="108" w:type="dxa"/>
              <w:bottom w:w="0" w:type="dxa"/>
              <w:right w:w="108" w:type="dxa"/>
            </w:tcMar>
          </w:tcPr>
          <w:p w14:paraId="5BDC3305" w14:textId="4A0DDA1A" w:rsidR="00CF4965" w:rsidRPr="00985400" w:rsidRDefault="00CF4965" w:rsidP="00755975">
            <w:pPr>
              <w:jc w:val="center"/>
              <w:rPr>
                <w:sz w:val="24"/>
                <w:szCs w:val="24"/>
              </w:rPr>
            </w:pPr>
            <w:r w:rsidRPr="00985400">
              <w:rPr>
                <w:color w:val="000000"/>
                <w:sz w:val="24"/>
                <w:szCs w:val="24"/>
              </w:rPr>
              <w:t>8 (0.4)</w:t>
            </w:r>
          </w:p>
        </w:tc>
      </w:tr>
      <w:tr w:rsidR="00CF4965" w:rsidRPr="00C66281" w14:paraId="271B0805" w14:textId="77777777" w:rsidTr="00AB5F42">
        <w:tc>
          <w:tcPr>
            <w:tcW w:w="1207" w:type="pct"/>
            <w:tcMar>
              <w:top w:w="0" w:type="dxa"/>
              <w:left w:w="108" w:type="dxa"/>
              <w:bottom w:w="0" w:type="dxa"/>
              <w:right w:w="108" w:type="dxa"/>
            </w:tcMar>
            <w:hideMark/>
          </w:tcPr>
          <w:p w14:paraId="337431E7" w14:textId="0B0281B8" w:rsidR="00CF4965" w:rsidRPr="00985400" w:rsidRDefault="00CF4965" w:rsidP="00755975">
            <w:pPr>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0BAB2BF6" w14:textId="1074F915" w:rsidR="00CF4965" w:rsidRPr="00985400" w:rsidRDefault="00CF4965" w:rsidP="00755975">
            <w:pPr>
              <w:jc w:val="center"/>
              <w:rPr>
                <w:sz w:val="24"/>
                <w:szCs w:val="24"/>
              </w:rPr>
            </w:pPr>
            <w:r w:rsidRPr="00985400">
              <w:rPr>
                <w:color w:val="000000"/>
                <w:sz w:val="24"/>
                <w:szCs w:val="24"/>
              </w:rPr>
              <w:t>28 (1.2)</w:t>
            </w:r>
          </w:p>
        </w:tc>
        <w:tc>
          <w:tcPr>
            <w:tcW w:w="852" w:type="pct"/>
            <w:shd w:val="clear" w:color="auto" w:fill="auto"/>
            <w:tcMar>
              <w:top w:w="0" w:type="dxa"/>
              <w:left w:w="108" w:type="dxa"/>
              <w:bottom w:w="0" w:type="dxa"/>
              <w:right w:w="108" w:type="dxa"/>
            </w:tcMar>
          </w:tcPr>
          <w:p w14:paraId="40C222F5" w14:textId="728441BD" w:rsidR="00CF4965" w:rsidRPr="00985400" w:rsidRDefault="00CF4965" w:rsidP="00755975">
            <w:pPr>
              <w:jc w:val="center"/>
              <w:rPr>
                <w:sz w:val="24"/>
                <w:szCs w:val="24"/>
              </w:rPr>
            </w:pPr>
            <w:r w:rsidRPr="00985400">
              <w:rPr>
                <w:color w:val="000000"/>
                <w:sz w:val="24"/>
                <w:szCs w:val="24"/>
              </w:rPr>
              <w:t>6 (0.3)</w:t>
            </w:r>
          </w:p>
        </w:tc>
        <w:tc>
          <w:tcPr>
            <w:tcW w:w="1042" w:type="pct"/>
            <w:shd w:val="clear" w:color="auto" w:fill="auto"/>
            <w:tcMar>
              <w:top w:w="0" w:type="dxa"/>
              <w:left w:w="108" w:type="dxa"/>
              <w:bottom w:w="0" w:type="dxa"/>
              <w:right w:w="108" w:type="dxa"/>
            </w:tcMar>
          </w:tcPr>
          <w:p w14:paraId="72C3D962" w14:textId="56DAE8D1" w:rsidR="00CF4965" w:rsidRPr="00985400" w:rsidRDefault="00CF4965" w:rsidP="00755975">
            <w:pPr>
              <w:jc w:val="center"/>
              <w:rPr>
                <w:sz w:val="24"/>
                <w:szCs w:val="24"/>
              </w:rPr>
            </w:pPr>
            <w:r w:rsidRPr="00985400">
              <w:rPr>
                <w:color w:val="000000"/>
                <w:sz w:val="24"/>
                <w:szCs w:val="24"/>
              </w:rPr>
              <w:t>40 (1.9)</w:t>
            </w:r>
          </w:p>
        </w:tc>
        <w:tc>
          <w:tcPr>
            <w:tcW w:w="874" w:type="pct"/>
            <w:shd w:val="clear" w:color="auto" w:fill="auto"/>
            <w:tcMar>
              <w:top w:w="0" w:type="dxa"/>
              <w:left w:w="108" w:type="dxa"/>
              <w:bottom w:w="0" w:type="dxa"/>
              <w:right w:w="108" w:type="dxa"/>
            </w:tcMar>
          </w:tcPr>
          <w:p w14:paraId="5E777046" w14:textId="27228F31" w:rsidR="00CF4965" w:rsidRPr="00985400" w:rsidRDefault="00CF4965" w:rsidP="00755975">
            <w:pPr>
              <w:jc w:val="center"/>
              <w:rPr>
                <w:sz w:val="24"/>
                <w:szCs w:val="24"/>
              </w:rPr>
            </w:pPr>
            <w:r w:rsidRPr="00985400">
              <w:rPr>
                <w:color w:val="000000"/>
                <w:sz w:val="24"/>
                <w:szCs w:val="24"/>
              </w:rPr>
              <w:t>6 (0.3)</w:t>
            </w:r>
          </w:p>
        </w:tc>
      </w:tr>
      <w:tr w:rsidR="00CF4965" w:rsidRPr="00C66281" w14:paraId="05074F88" w14:textId="77777777" w:rsidTr="00012695">
        <w:tc>
          <w:tcPr>
            <w:tcW w:w="1207" w:type="pct"/>
            <w:tcBorders>
              <w:bottom w:val="single" w:sz="4" w:space="0" w:color="auto"/>
            </w:tcBorders>
            <w:tcMar>
              <w:top w:w="0" w:type="dxa"/>
              <w:left w:w="108" w:type="dxa"/>
              <w:bottom w:w="0" w:type="dxa"/>
              <w:right w:w="108" w:type="dxa"/>
            </w:tcMar>
            <w:hideMark/>
          </w:tcPr>
          <w:p w14:paraId="530F7272" w14:textId="25C59A3E" w:rsidR="00CF4965" w:rsidRPr="00985400" w:rsidRDefault="00CF4965" w:rsidP="00755975">
            <w:pPr>
              <w:ind w:left="600"/>
              <w:rPr>
                <w:color w:val="000000"/>
                <w:sz w:val="24"/>
                <w:szCs w:val="24"/>
              </w:rPr>
            </w:pPr>
            <w:r w:rsidRPr="00985400">
              <w:rPr>
                <w:color w:val="000000"/>
                <w:sz w:val="24"/>
                <w:szCs w:val="24"/>
              </w:rPr>
              <w:t>Severe</w:t>
            </w:r>
          </w:p>
        </w:tc>
        <w:tc>
          <w:tcPr>
            <w:tcW w:w="1025" w:type="pct"/>
            <w:tcBorders>
              <w:bottom w:val="single" w:sz="4" w:space="0" w:color="auto"/>
            </w:tcBorders>
            <w:shd w:val="clear" w:color="auto" w:fill="auto"/>
            <w:tcMar>
              <w:top w:w="0" w:type="dxa"/>
              <w:left w:w="108" w:type="dxa"/>
              <w:bottom w:w="0" w:type="dxa"/>
              <w:right w:w="108" w:type="dxa"/>
            </w:tcMar>
          </w:tcPr>
          <w:p w14:paraId="12A655F6" w14:textId="73DC088A" w:rsidR="00CF4965" w:rsidRPr="00985400" w:rsidRDefault="00CF4965" w:rsidP="00755975">
            <w:pPr>
              <w:jc w:val="center"/>
              <w:rPr>
                <w:sz w:val="24"/>
                <w:szCs w:val="24"/>
              </w:rPr>
            </w:pPr>
            <w:r w:rsidRPr="00985400">
              <w:rPr>
                <w:color w:val="000000"/>
                <w:sz w:val="24"/>
                <w:szCs w:val="24"/>
              </w:rPr>
              <w:t>6 (0.3)</w:t>
            </w:r>
          </w:p>
        </w:tc>
        <w:tc>
          <w:tcPr>
            <w:tcW w:w="852" w:type="pct"/>
            <w:tcBorders>
              <w:bottom w:val="single" w:sz="4" w:space="0" w:color="auto"/>
            </w:tcBorders>
            <w:shd w:val="clear" w:color="auto" w:fill="auto"/>
            <w:tcMar>
              <w:top w:w="0" w:type="dxa"/>
              <w:left w:w="108" w:type="dxa"/>
              <w:bottom w:w="0" w:type="dxa"/>
              <w:right w:w="108" w:type="dxa"/>
            </w:tcMar>
          </w:tcPr>
          <w:p w14:paraId="123C69FB" w14:textId="5B4089BF" w:rsidR="00CF4965" w:rsidRPr="00985400" w:rsidRDefault="00CF4965" w:rsidP="00755975">
            <w:pPr>
              <w:jc w:val="center"/>
              <w:rPr>
                <w:sz w:val="24"/>
                <w:szCs w:val="24"/>
              </w:rPr>
            </w:pPr>
            <w:r w:rsidRPr="00985400">
              <w:rPr>
                <w:color w:val="000000"/>
                <w:sz w:val="24"/>
                <w:szCs w:val="24"/>
              </w:rPr>
              <w:t>4 (0.2)</w:t>
            </w:r>
          </w:p>
        </w:tc>
        <w:tc>
          <w:tcPr>
            <w:tcW w:w="1042" w:type="pct"/>
            <w:tcBorders>
              <w:bottom w:val="single" w:sz="4" w:space="0" w:color="auto"/>
            </w:tcBorders>
            <w:shd w:val="clear" w:color="auto" w:fill="auto"/>
            <w:tcMar>
              <w:top w:w="0" w:type="dxa"/>
              <w:left w:w="108" w:type="dxa"/>
              <w:bottom w:w="0" w:type="dxa"/>
              <w:right w:w="108" w:type="dxa"/>
            </w:tcMar>
          </w:tcPr>
          <w:p w14:paraId="32BA6AB9" w14:textId="55F148B7" w:rsidR="00CF4965" w:rsidRPr="00985400" w:rsidRDefault="00CF4965" w:rsidP="00755975">
            <w:pPr>
              <w:jc w:val="center"/>
              <w:rPr>
                <w:sz w:val="24"/>
                <w:szCs w:val="24"/>
              </w:rPr>
            </w:pPr>
            <w:r w:rsidRPr="00985400">
              <w:rPr>
                <w:color w:val="000000"/>
                <w:sz w:val="24"/>
                <w:szCs w:val="24"/>
              </w:rPr>
              <w:t>10 (0.5)</w:t>
            </w:r>
          </w:p>
        </w:tc>
        <w:tc>
          <w:tcPr>
            <w:tcW w:w="874" w:type="pct"/>
            <w:shd w:val="clear" w:color="auto" w:fill="auto"/>
            <w:tcMar>
              <w:top w:w="0" w:type="dxa"/>
              <w:left w:w="108" w:type="dxa"/>
              <w:bottom w:w="0" w:type="dxa"/>
              <w:right w:w="108" w:type="dxa"/>
            </w:tcMar>
          </w:tcPr>
          <w:p w14:paraId="349CF8F3" w14:textId="247F76A3" w:rsidR="00CF4965" w:rsidRPr="00985400" w:rsidRDefault="00CF4965" w:rsidP="00755975">
            <w:pPr>
              <w:jc w:val="center"/>
              <w:rPr>
                <w:sz w:val="24"/>
                <w:szCs w:val="24"/>
              </w:rPr>
            </w:pPr>
            <w:r w:rsidRPr="00985400">
              <w:rPr>
                <w:color w:val="000000"/>
                <w:sz w:val="24"/>
                <w:szCs w:val="24"/>
              </w:rPr>
              <w:t>0 (0.0)</w:t>
            </w:r>
          </w:p>
        </w:tc>
      </w:tr>
      <w:tr w:rsidR="00CF4965" w:rsidRPr="00C66281" w14:paraId="225B4D3B" w14:textId="77777777" w:rsidTr="00012695">
        <w:tc>
          <w:tcPr>
            <w:tcW w:w="1207" w:type="pct"/>
            <w:tcBorders>
              <w:right w:val="nil"/>
            </w:tcBorders>
            <w:tcMar>
              <w:top w:w="0" w:type="dxa"/>
              <w:left w:w="108" w:type="dxa"/>
              <w:bottom w:w="0" w:type="dxa"/>
              <w:right w:w="108" w:type="dxa"/>
            </w:tcMar>
            <w:hideMark/>
          </w:tcPr>
          <w:p w14:paraId="0482D24D" w14:textId="373FB608" w:rsidR="00CF4965" w:rsidRPr="00985400" w:rsidRDefault="00CF4965" w:rsidP="00755975">
            <w:pPr>
              <w:rPr>
                <w:color w:val="000000"/>
                <w:sz w:val="24"/>
                <w:szCs w:val="24"/>
              </w:rPr>
            </w:pPr>
            <w:r w:rsidRPr="00985400">
              <w:rPr>
                <w:color w:val="000000"/>
                <w:sz w:val="24"/>
                <w:szCs w:val="24"/>
              </w:rPr>
              <w:t>Swelling</w:t>
            </w:r>
            <w:r w:rsidR="00BB053A" w:rsidRPr="00985400">
              <w:rPr>
                <w:color w:val="000000"/>
                <w:sz w:val="24"/>
                <w:szCs w:val="24"/>
                <w:vertAlign w:val="superscript"/>
              </w:rPr>
              <w:t>c</w:t>
            </w:r>
          </w:p>
        </w:tc>
        <w:tc>
          <w:tcPr>
            <w:tcW w:w="1025" w:type="pct"/>
            <w:tcBorders>
              <w:left w:val="nil"/>
              <w:right w:val="nil"/>
            </w:tcBorders>
            <w:tcMar>
              <w:top w:w="0" w:type="dxa"/>
              <w:left w:w="108" w:type="dxa"/>
              <w:bottom w:w="0" w:type="dxa"/>
              <w:right w:w="108" w:type="dxa"/>
            </w:tcMar>
          </w:tcPr>
          <w:p w14:paraId="29CA88CC" w14:textId="77777777" w:rsidR="00CF4965" w:rsidRPr="00985400" w:rsidRDefault="00CF4965" w:rsidP="00755975">
            <w:pPr>
              <w:jc w:val="center"/>
              <w:rPr>
                <w:sz w:val="24"/>
                <w:szCs w:val="24"/>
              </w:rPr>
            </w:pPr>
          </w:p>
        </w:tc>
        <w:tc>
          <w:tcPr>
            <w:tcW w:w="852" w:type="pct"/>
            <w:tcBorders>
              <w:left w:val="nil"/>
              <w:right w:val="nil"/>
            </w:tcBorders>
            <w:tcMar>
              <w:top w:w="0" w:type="dxa"/>
              <w:left w:w="108" w:type="dxa"/>
              <w:bottom w:w="0" w:type="dxa"/>
              <w:right w:w="108" w:type="dxa"/>
            </w:tcMar>
          </w:tcPr>
          <w:p w14:paraId="59EED61F" w14:textId="77777777" w:rsidR="00CF4965" w:rsidRPr="00985400" w:rsidRDefault="00CF4965" w:rsidP="00755975">
            <w:pPr>
              <w:jc w:val="center"/>
              <w:rPr>
                <w:sz w:val="24"/>
                <w:szCs w:val="24"/>
              </w:rPr>
            </w:pPr>
          </w:p>
        </w:tc>
        <w:tc>
          <w:tcPr>
            <w:tcW w:w="1042" w:type="pct"/>
            <w:tcBorders>
              <w:left w:val="nil"/>
              <w:right w:val="nil"/>
            </w:tcBorders>
            <w:tcMar>
              <w:top w:w="0" w:type="dxa"/>
              <w:left w:w="108" w:type="dxa"/>
              <w:bottom w:w="0" w:type="dxa"/>
              <w:right w:w="108" w:type="dxa"/>
            </w:tcMar>
          </w:tcPr>
          <w:p w14:paraId="3A993F33" w14:textId="77777777" w:rsidR="00CF4965" w:rsidRPr="00985400" w:rsidRDefault="00CF4965" w:rsidP="00755975">
            <w:pPr>
              <w:jc w:val="center"/>
              <w:rPr>
                <w:sz w:val="24"/>
                <w:szCs w:val="24"/>
              </w:rPr>
            </w:pPr>
          </w:p>
        </w:tc>
        <w:tc>
          <w:tcPr>
            <w:tcW w:w="874" w:type="pct"/>
            <w:tcBorders>
              <w:left w:val="nil"/>
            </w:tcBorders>
            <w:tcMar>
              <w:top w:w="0" w:type="dxa"/>
              <w:left w:w="108" w:type="dxa"/>
              <w:bottom w:w="0" w:type="dxa"/>
              <w:right w:w="108" w:type="dxa"/>
            </w:tcMar>
          </w:tcPr>
          <w:p w14:paraId="241A5C80" w14:textId="77777777" w:rsidR="00CF4965" w:rsidRPr="00985400" w:rsidRDefault="00CF4965" w:rsidP="00755975">
            <w:pPr>
              <w:jc w:val="center"/>
              <w:rPr>
                <w:sz w:val="24"/>
                <w:szCs w:val="24"/>
              </w:rPr>
            </w:pPr>
          </w:p>
        </w:tc>
      </w:tr>
      <w:tr w:rsidR="00CF4965" w:rsidRPr="00C66281" w14:paraId="7EB817E5" w14:textId="77777777" w:rsidTr="00AB5F42">
        <w:tc>
          <w:tcPr>
            <w:tcW w:w="1207" w:type="pct"/>
            <w:tcMar>
              <w:top w:w="0" w:type="dxa"/>
              <w:left w:w="108" w:type="dxa"/>
              <w:bottom w:w="0" w:type="dxa"/>
              <w:right w:w="108" w:type="dxa"/>
            </w:tcMar>
            <w:hideMark/>
          </w:tcPr>
          <w:p w14:paraId="23AE82CA" w14:textId="7614D694" w:rsidR="00CF4965" w:rsidRPr="00985400" w:rsidRDefault="00CF4965" w:rsidP="00755975">
            <w:pPr>
              <w:ind w:left="330"/>
              <w:rPr>
                <w:color w:val="000000"/>
                <w:sz w:val="24"/>
                <w:szCs w:val="24"/>
              </w:rPr>
            </w:pPr>
            <w:r w:rsidRPr="00985400">
              <w:rPr>
                <w:color w:val="000000"/>
                <w:sz w:val="24"/>
                <w:szCs w:val="24"/>
              </w:rPr>
              <w:t>Any</w:t>
            </w:r>
            <w:r w:rsidR="00156334">
              <w:rPr>
                <w:color w:val="000000"/>
                <w:sz w:val="24"/>
                <w:szCs w:val="24"/>
              </w:rPr>
              <w:t xml:space="preserve"> (&gt;2 cm)</w:t>
            </w:r>
          </w:p>
        </w:tc>
        <w:tc>
          <w:tcPr>
            <w:tcW w:w="1025" w:type="pct"/>
            <w:shd w:val="clear" w:color="auto" w:fill="auto"/>
            <w:tcMar>
              <w:top w:w="0" w:type="dxa"/>
              <w:left w:w="108" w:type="dxa"/>
              <w:bottom w:w="0" w:type="dxa"/>
              <w:right w:w="108" w:type="dxa"/>
            </w:tcMar>
          </w:tcPr>
          <w:p w14:paraId="78DC3541" w14:textId="48F7231B" w:rsidR="00CF4965" w:rsidRPr="00985400" w:rsidRDefault="00CF4965" w:rsidP="00755975">
            <w:pPr>
              <w:jc w:val="center"/>
              <w:rPr>
                <w:sz w:val="24"/>
                <w:szCs w:val="24"/>
              </w:rPr>
            </w:pPr>
            <w:r w:rsidRPr="00985400">
              <w:rPr>
                <w:color w:val="000000"/>
                <w:sz w:val="24"/>
                <w:szCs w:val="24"/>
              </w:rPr>
              <w:t>132 (5.8)</w:t>
            </w:r>
          </w:p>
        </w:tc>
        <w:tc>
          <w:tcPr>
            <w:tcW w:w="852" w:type="pct"/>
            <w:shd w:val="clear" w:color="auto" w:fill="auto"/>
            <w:tcMar>
              <w:top w:w="0" w:type="dxa"/>
              <w:left w:w="108" w:type="dxa"/>
              <w:bottom w:w="0" w:type="dxa"/>
              <w:right w:w="108" w:type="dxa"/>
            </w:tcMar>
          </w:tcPr>
          <w:p w14:paraId="32F3EF75" w14:textId="4C0A9F1F" w:rsidR="00CF4965" w:rsidRPr="00985400" w:rsidRDefault="00CF4965" w:rsidP="00755975">
            <w:pPr>
              <w:jc w:val="center"/>
              <w:rPr>
                <w:sz w:val="24"/>
                <w:szCs w:val="24"/>
              </w:rPr>
            </w:pPr>
            <w:r w:rsidRPr="00985400">
              <w:rPr>
                <w:color w:val="000000"/>
                <w:sz w:val="24"/>
                <w:szCs w:val="24"/>
              </w:rPr>
              <w:t>11 (0.5)</w:t>
            </w:r>
          </w:p>
        </w:tc>
        <w:tc>
          <w:tcPr>
            <w:tcW w:w="1042" w:type="pct"/>
            <w:shd w:val="clear" w:color="auto" w:fill="auto"/>
            <w:tcMar>
              <w:top w:w="0" w:type="dxa"/>
              <w:left w:w="108" w:type="dxa"/>
              <w:bottom w:w="0" w:type="dxa"/>
              <w:right w:w="108" w:type="dxa"/>
            </w:tcMar>
          </w:tcPr>
          <w:p w14:paraId="53362442" w14:textId="4E8739B5" w:rsidR="00CF4965" w:rsidRPr="00985400" w:rsidRDefault="00CF4965" w:rsidP="00755975">
            <w:pPr>
              <w:jc w:val="center"/>
              <w:rPr>
                <w:sz w:val="24"/>
                <w:szCs w:val="24"/>
              </w:rPr>
            </w:pPr>
            <w:r w:rsidRPr="00985400">
              <w:rPr>
                <w:color w:val="000000"/>
                <w:sz w:val="24"/>
                <w:szCs w:val="24"/>
              </w:rPr>
              <w:t>132 (6.3)</w:t>
            </w:r>
          </w:p>
        </w:tc>
        <w:tc>
          <w:tcPr>
            <w:tcW w:w="874" w:type="pct"/>
            <w:shd w:val="clear" w:color="auto" w:fill="auto"/>
            <w:tcMar>
              <w:top w:w="0" w:type="dxa"/>
              <w:left w:w="108" w:type="dxa"/>
              <w:bottom w:w="0" w:type="dxa"/>
              <w:right w:w="108" w:type="dxa"/>
            </w:tcMar>
          </w:tcPr>
          <w:p w14:paraId="5F19E020" w14:textId="34BDBF9A" w:rsidR="00CF4965" w:rsidRPr="00985400" w:rsidRDefault="00CF4965" w:rsidP="00755975">
            <w:pPr>
              <w:jc w:val="center"/>
              <w:rPr>
                <w:sz w:val="24"/>
                <w:szCs w:val="24"/>
              </w:rPr>
            </w:pPr>
            <w:r w:rsidRPr="00985400">
              <w:rPr>
                <w:color w:val="000000"/>
                <w:sz w:val="24"/>
                <w:szCs w:val="24"/>
              </w:rPr>
              <w:t>5 (0.2)</w:t>
            </w:r>
          </w:p>
        </w:tc>
      </w:tr>
      <w:tr w:rsidR="00CF4965" w:rsidRPr="00C66281" w14:paraId="044C3712" w14:textId="77777777" w:rsidTr="00AB5F42">
        <w:tc>
          <w:tcPr>
            <w:tcW w:w="1207" w:type="pct"/>
            <w:tcMar>
              <w:top w:w="0" w:type="dxa"/>
              <w:left w:w="108" w:type="dxa"/>
              <w:bottom w:w="0" w:type="dxa"/>
              <w:right w:w="108" w:type="dxa"/>
            </w:tcMar>
            <w:hideMark/>
          </w:tcPr>
          <w:p w14:paraId="77799816" w14:textId="5EC1AD13" w:rsidR="00CF4965" w:rsidRPr="00985400" w:rsidRDefault="00CF4965" w:rsidP="00755975">
            <w:pPr>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0ECC736A" w14:textId="6E6C5188" w:rsidR="00CF4965" w:rsidRPr="00985400" w:rsidRDefault="00CF4965" w:rsidP="00755975">
            <w:pPr>
              <w:jc w:val="center"/>
              <w:rPr>
                <w:sz w:val="24"/>
                <w:szCs w:val="24"/>
              </w:rPr>
            </w:pPr>
            <w:r w:rsidRPr="00985400">
              <w:rPr>
                <w:color w:val="000000"/>
                <w:sz w:val="24"/>
                <w:szCs w:val="24"/>
              </w:rPr>
              <w:t>88 (3.8)</w:t>
            </w:r>
          </w:p>
        </w:tc>
        <w:tc>
          <w:tcPr>
            <w:tcW w:w="852" w:type="pct"/>
            <w:shd w:val="clear" w:color="auto" w:fill="auto"/>
            <w:tcMar>
              <w:top w:w="0" w:type="dxa"/>
              <w:left w:w="108" w:type="dxa"/>
              <w:bottom w:w="0" w:type="dxa"/>
              <w:right w:w="108" w:type="dxa"/>
            </w:tcMar>
          </w:tcPr>
          <w:p w14:paraId="547460E1" w14:textId="4C80BF66" w:rsidR="00CF4965" w:rsidRPr="00985400" w:rsidRDefault="00CF4965" w:rsidP="00755975">
            <w:pPr>
              <w:jc w:val="center"/>
              <w:rPr>
                <w:sz w:val="24"/>
                <w:szCs w:val="24"/>
              </w:rPr>
            </w:pPr>
            <w:r w:rsidRPr="00985400">
              <w:rPr>
                <w:color w:val="000000"/>
                <w:sz w:val="24"/>
                <w:szCs w:val="24"/>
              </w:rPr>
              <w:t>3 (0.1)</w:t>
            </w:r>
          </w:p>
        </w:tc>
        <w:tc>
          <w:tcPr>
            <w:tcW w:w="1042" w:type="pct"/>
            <w:shd w:val="clear" w:color="auto" w:fill="auto"/>
            <w:tcMar>
              <w:top w:w="0" w:type="dxa"/>
              <w:left w:w="108" w:type="dxa"/>
              <w:bottom w:w="0" w:type="dxa"/>
              <w:right w:w="108" w:type="dxa"/>
            </w:tcMar>
          </w:tcPr>
          <w:p w14:paraId="0FB57A7F" w14:textId="023B829A" w:rsidR="00CF4965" w:rsidRPr="00985400" w:rsidRDefault="00CF4965" w:rsidP="00755975">
            <w:pPr>
              <w:jc w:val="center"/>
              <w:rPr>
                <w:sz w:val="24"/>
                <w:szCs w:val="24"/>
              </w:rPr>
            </w:pPr>
            <w:r w:rsidRPr="00985400">
              <w:rPr>
                <w:color w:val="000000"/>
                <w:sz w:val="24"/>
                <w:szCs w:val="24"/>
              </w:rPr>
              <w:t>80 (3.8)</w:t>
            </w:r>
          </w:p>
        </w:tc>
        <w:tc>
          <w:tcPr>
            <w:tcW w:w="874" w:type="pct"/>
            <w:shd w:val="clear" w:color="auto" w:fill="auto"/>
            <w:tcMar>
              <w:top w:w="0" w:type="dxa"/>
              <w:left w:w="108" w:type="dxa"/>
              <w:bottom w:w="0" w:type="dxa"/>
              <w:right w:w="108" w:type="dxa"/>
            </w:tcMar>
          </w:tcPr>
          <w:p w14:paraId="40291D0C" w14:textId="400DF98E" w:rsidR="00CF4965" w:rsidRPr="00985400" w:rsidRDefault="00CF4965" w:rsidP="00755975">
            <w:pPr>
              <w:jc w:val="center"/>
              <w:rPr>
                <w:sz w:val="24"/>
                <w:szCs w:val="24"/>
              </w:rPr>
            </w:pPr>
            <w:r w:rsidRPr="00985400">
              <w:rPr>
                <w:color w:val="000000"/>
                <w:sz w:val="24"/>
                <w:szCs w:val="24"/>
              </w:rPr>
              <w:t>3 (0.1)</w:t>
            </w:r>
          </w:p>
        </w:tc>
      </w:tr>
      <w:tr w:rsidR="00CF4965" w:rsidRPr="00C66281" w14:paraId="293784DA" w14:textId="77777777" w:rsidTr="00AB5F42">
        <w:tc>
          <w:tcPr>
            <w:tcW w:w="1207" w:type="pct"/>
            <w:tcMar>
              <w:top w:w="0" w:type="dxa"/>
              <w:left w:w="108" w:type="dxa"/>
              <w:bottom w:w="0" w:type="dxa"/>
              <w:right w:w="108" w:type="dxa"/>
            </w:tcMar>
            <w:hideMark/>
          </w:tcPr>
          <w:p w14:paraId="7AE95B9E" w14:textId="1BE9CC92" w:rsidR="00CF4965" w:rsidRPr="00985400" w:rsidRDefault="00CF4965" w:rsidP="00755975">
            <w:pPr>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656CB16F" w14:textId="732B8B7C" w:rsidR="00CF4965" w:rsidRPr="00985400" w:rsidRDefault="00CF4965" w:rsidP="00755975">
            <w:pPr>
              <w:jc w:val="center"/>
              <w:rPr>
                <w:sz w:val="24"/>
                <w:szCs w:val="24"/>
              </w:rPr>
            </w:pPr>
            <w:r w:rsidRPr="00985400">
              <w:rPr>
                <w:color w:val="000000"/>
                <w:sz w:val="24"/>
                <w:szCs w:val="24"/>
              </w:rPr>
              <w:t>39 (1.7)</w:t>
            </w:r>
          </w:p>
        </w:tc>
        <w:tc>
          <w:tcPr>
            <w:tcW w:w="852" w:type="pct"/>
            <w:shd w:val="clear" w:color="auto" w:fill="auto"/>
            <w:tcMar>
              <w:top w:w="0" w:type="dxa"/>
              <w:left w:w="108" w:type="dxa"/>
              <w:bottom w:w="0" w:type="dxa"/>
              <w:right w:w="108" w:type="dxa"/>
            </w:tcMar>
          </w:tcPr>
          <w:p w14:paraId="15DFE50A" w14:textId="68930F27" w:rsidR="00CF4965" w:rsidRPr="00985400" w:rsidRDefault="00CF4965" w:rsidP="00755975">
            <w:pPr>
              <w:jc w:val="center"/>
              <w:rPr>
                <w:sz w:val="24"/>
                <w:szCs w:val="24"/>
              </w:rPr>
            </w:pPr>
            <w:r w:rsidRPr="00985400">
              <w:rPr>
                <w:color w:val="000000"/>
                <w:sz w:val="24"/>
                <w:szCs w:val="24"/>
              </w:rPr>
              <w:t>5 (0.2)</w:t>
            </w:r>
          </w:p>
        </w:tc>
        <w:tc>
          <w:tcPr>
            <w:tcW w:w="1042" w:type="pct"/>
            <w:shd w:val="clear" w:color="auto" w:fill="auto"/>
            <w:tcMar>
              <w:top w:w="0" w:type="dxa"/>
              <w:left w:w="108" w:type="dxa"/>
              <w:bottom w:w="0" w:type="dxa"/>
              <w:right w:w="108" w:type="dxa"/>
            </w:tcMar>
          </w:tcPr>
          <w:p w14:paraId="496271D2" w14:textId="6CB935CA" w:rsidR="00CF4965" w:rsidRPr="00985400" w:rsidRDefault="00CF4965" w:rsidP="00755975">
            <w:pPr>
              <w:jc w:val="center"/>
              <w:rPr>
                <w:sz w:val="24"/>
                <w:szCs w:val="24"/>
              </w:rPr>
            </w:pPr>
            <w:r w:rsidRPr="00985400">
              <w:rPr>
                <w:color w:val="000000"/>
                <w:sz w:val="24"/>
                <w:szCs w:val="24"/>
              </w:rPr>
              <w:t>45 (2.1)</w:t>
            </w:r>
          </w:p>
        </w:tc>
        <w:tc>
          <w:tcPr>
            <w:tcW w:w="874" w:type="pct"/>
            <w:shd w:val="clear" w:color="auto" w:fill="auto"/>
            <w:tcMar>
              <w:top w:w="0" w:type="dxa"/>
              <w:left w:w="108" w:type="dxa"/>
              <w:bottom w:w="0" w:type="dxa"/>
              <w:right w:w="108" w:type="dxa"/>
            </w:tcMar>
          </w:tcPr>
          <w:p w14:paraId="60B5602D" w14:textId="1851726F" w:rsidR="00CF4965" w:rsidRPr="00985400" w:rsidRDefault="00CF4965" w:rsidP="00755975">
            <w:pPr>
              <w:jc w:val="center"/>
              <w:rPr>
                <w:sz w:val="24"/>
                <w:szCs w:val="24"/>
              </w:rPr>
            </w:pPr>
            <w:r w:rsidRPr="00985400">
              <w:rPr>
                <w:color w:val="000000"/>
                <w:sz w:val="24"/>
                <w:szCs w:val="24"/>
              </w:rPr>
              <w:t>2 (0.1)</w:t>
            </w:r>
          </w:p>
        </w:tc>
      </w:tr>
      <w:tr w:rsidR="00CF4965" w:rsidRPr="00C66281" w14:paraId="35879F0A" w14:textId="77777777" w:rsidTr="00012695">
        <w:tc>
          <w:tcPr>
            <w:tcW w:w="1207" w:type="pct"/>
            <w:tcBorders>
              <w:bottom w:val="single" w:sz="4" w:space="0" w:color="auto"/>
            </w:tcBorders>
            <w:tcMar>
              <w:top w:w="0" w:type="dxa"/>
              <w:left w:w="108" w:type="dxa"/>
              <w:bottom w:w="0" w:type="dxa"/>
              <w:right w:w="108" w:type="dxa"/>
            </w:tcMar>
            <w:hideMark/>
          </w:tcPr>
          <w:p w14:paraId="51F06541" w14:textId="0AB92F8B" w:rsidR="00CF4965" w:rsidRPr="00985400" w:rsidRDefault="00CF4965" w:rsidP="00755975">
            <w:pPr>
              <w:ind w:left="600"/>
              <w:rPr>
                <w:color w:val="000000"/>
                <w:sz w:val="24"/>
                <w:szCs w:val="24"/>
              </w:rPr>
            </w:pPr>
            <w:r w:rsidRPr="00985400">
              <w:rPr>
                <w:color w:val="000000"/>
                <w:sz w:val="24"/>
                <w:szCs w:val="24"/>
              </w:rPr>
              <w:t>Severe</w:t>
            </w:r>
          </w:p>
        </w:tc>
        <w:tc>
          <w:tcPr>
            <w:tcW w:w="1025" w:type="pct"/>
            <w:tcBorders>
              <w:bottom w:val="single" w:sz="4" w:space="0" w:color="auto"/>
            </w:tcBorders>
            <w:shd w:val="clear" w:color="auto" w:fill="auto"/>
            <w:tcMar>
              <w:top w:w="0" w:type="dxa"/>
              <w:left w:w="108" w:type="dxa"/>
              <w:bottom w:w="0" w:type="dxa"/>
              <w:right w:w="108" w:type="dxa"/>
            </w:tcMar>
          </w:tcPr>
          <w:p w14:paraId="0E694216" w14:textId="079FBD1B" w:rsidR="00CF4965" w:rsidRPr="00985400" w:rsidRDefault="00CF4965" w:rsidP="00755975">
            <w:pPr>
              <w:jc w:val="center"/>
              <w:rPr>
                <w:sz w:val="24"/>
                <w:szCs w:val="24"/>
              </w:rPr>
            </w:pPr>
            <w:r w:rsidRPr="00985400">
              <w:rPr>
                <w:color w:val="000000"/>
                <w:sz w:val="24"/>
                <w:szCs w:val="24"/>
              </w:rPr>
              <w:t>5 (0.2)</w:t>
            </w:r>
          </w:p>
        </w:tc>
        <w:tc>
          <w:tcPr>
            <w:tcW w:w="852" w:type="pct"/>
            <w:tcBorders>
              <w:bottom w:val="single" w:sz="4" w:space="0" w:color="auto"/>
            </w:tcBorders>
            <w:shd w:val="clear" w:color="auto" w:fill="auto"/>
            <w:tcMar>
              <w:top w:w="0" w:type="dxa"/>
              <w:left w:w="108" w:type="dxa"/>
              <w:bottom w:w="0" w:type="dxa"/>
              <w:right w:w="108" w:type="dxa"/>
            </w:tcMar>
          </w:tcPr>
          <w:p w14:paraId="771906CD" w14:textId="162671CE" w:rsidR="00CF4965" w:rsidRPr="00985400" w:rsidRDefault="00CF4965" w:rsidP="00755975">
            <w:pPr>
              <w:jc w:val="center"/>
              <w:rPr>
                <w:sz w:val="24"/>
                <w:szCs w:val="24"/>
              </w:rPr>
            </w:pPr>
            <w:r w:rsidRPr="00985400">
              <w:rPr>
                <w:color w:val="000000"/>
                <w:sz w:val="24"/>
                <w:szCs w:val="24"/>
              </w:rPr>
              <w:t>3 (0.1)</w:t>
            </w:r>
          </w:p>
        </w:tc>
        <w:tc>
          <w:tcPr>
            <w:tcW w:w="1042" w:type="pct"/>
            <w:tcBorders>
              <w:bottom w:val="single" w:sz="4" w:space="0" w:color="auto"/>
            </w:tcBorders>
            <w:shd w:val="clear" w:color="auto" w:fill="auto"/>
            <w:tcMar>
              <w:top w:w="0" w:type="dxa"/>
              <w:left w:w="108" w:type="dxa"/>
              <w:bottom w:w="0" w:type="dxa"/>
              <w:right w:w="108" w:type="dxa"/>
            </w:tcMar>
          </w:tcPr>
          <w:p w14:paraId="1626EB40" w14:textId="5BE899C4" w:rsidR="00CF4965" w:rsidRPr="00985400" w:rsidRDefault="00CF4965" w:rsidP="00755975">
            <w:pPr>
              <w:jc w:val="center"/>
              <w:rPr>
                <w:sz w:val="24"/>
                <w:szCs w:val="24"/>
              </w:rPr>
            </w:pPr>
            <w:r w:rsidRPr="00985400">
              <w:rPr>
                <w:color w:val="000000"/>
                <w:sz w:val="24"/>
                <w:szCs w:val="24"/>
              </w:rPr>
              <w:t>7 (0.3)</w:t>
            </w:r>
          </w:p>
        </w:tc>
        <w:tc>
          <w:tcPr>
            <w:tcW w:w="874" w:type="pct"/>
            <w:shd w:val="clear" w:color="auto" w:fill="auto"/>
            <w:tcMar>
              <w:top w:w="0" w:type="dxa"/>
              <w:left w:w="108" w:type="dxa"/>
              <w:bottom w:w="0" w:type="dxa"/>
              <w:right w:w="108" w:type="dxa"/>
            </w:tcMar>
          </w:tcPr>
          <w:p w14:paraId="6E1BA4A1" w14:textId="055FDB4F" w:rsidR="00CF4965" w:rsidRPr="00985400" w:rsidRDefault="00CF4965" w:rsidP="00755975">
            <w:pPr>
              <w:jc w:val="center"/>
              <w:rPr>
                <w:sz w:val="24"/>
                <w:szCs w:val="24"/>
              </w:rPr>
            </w:pPr>
            <w:r w:rsidRPr="00985400">
              <w:rPr>
                <w:color w:val="000000"/>
                <w:sz w:val="24"/>
                <w:szCs w:val="24"/>
              </w:rPr>
              <w:t>0 (0.0)</w:t>
            </w:r>
          </w:p>
        </w:tc>
      </w:tr>
      <w:tr w:rsidR="00BB053A" w:rsidRPr="00C66281" w14:paraId="6BFA48AE" w14:textId="77777777" w:rsidTr="00012695">
        <w:tc>
          <w:tcPr>
            <w:tcW w:w="1207" w:type="pct"/>
            <w:tcBorders>
              <w:right w:val="nil"/>
            </w:tcBorders>
            <w:tcMar>
              <w:top w:w="0" w:type="dxa"/>
              <w:left w:w="108" w:type="dxa"/>
              <w:bottom w:w="0" w:type="dxa"/>
              <w:right w:w="108" w:type="dxa"/>
            </w:tcMar>
            <w:hideMark/>
          </w:tcPr>
          <w:p w14:paraId="074FC3FD" w14:textId="22373157" w:rsidR="00BB053A" w:rsidRPr="00985400" w:rsidRDefault="00BB053A" w:rsidP="00755975">
            <w:pPr>
              <w:keepNext/>
              <w:rPr>
                <w:sz w:val="24"/>
                <w:szCs w:val="24"/>
              </w:rPr>
            </w:pPr>
            <w:r w:rsidRPr="00985400">
              <w:rPr>
                <w:color w:val="000000"/>
                <w:sz w:val="24"/>
                <w:szCs w:val="24"/>
              </w:rPr>
              <w:t>Pain at the injection site</w:t>
            </w:r>
            <w:r w:rsidRPr="00985400">
              <w:rPr>
                <w:color w:val="000000"/>
                <w:sz w:val="24"/>
                <w:szCs w:val="24"/>
                <w:vertAlign w:val="superscript"/>
              </w:rPr>
              <w:t>d</w:t>
            </w:r>
          </w:p>
        </w:tc>
        <w:tc>
          <w:tcPr>
            <w:tcW w:w="1025" w:type="pct"/>
            <w:tcBorders>
              <w:left w:val="nil"/>
              <w:right w:val="nil"/>
            </w:tcBorders>
            <w:tcMar>
              <w:top w:w="0" w:type="dxa"/>
              <w:left w:w="108" w:type="dxa"/>
              <w:bottom w:w="0" w:type="dxa"/>
              <w:right w:w="108" w:type="dxa"/>
            </w:tcMar>
          </w:tcPr>
          <w:p w14:paraId="1A1E6DB8" w14:textId="77777777" w:rsidR="00BB053A" w:rsidRPr="00985400" w:rsidRDefault="00BB053A" w:rsidP="00755975">
            <w:pPr>
              <w:keepNext/>
              <w:jc w:val="center"/>
              <w:rPr>
                <w:sz w:val="24"/>
                <w:szCs w:val="24"/>
              </w:rPr>
            </w:pPr>
          </w:p>
        </w:tc>
        <w:tc>
          <w:tcPr>
            <w:tcW w:w="852" w:type="pct"/>
            <w:tcBorders>
              <w:left w:val="nil"/>
              <w:right w:val="nil"/>
            </w:tcBorders>
            <w:tcMar>
              <w:top w:w="0" w:type="dxa"/>
              <w:left w:w="108" w:type="dxa"/>
              <w:bottom w:w="0" w:type="dxa"/>
              <w:right w:w="108" w:type="dxa"/>
            </w:tcMar>
          </w:tcPr>
          <w:p w14:paraId="1C63F726" w14:textId="77777777" w:rsidR="00BB053A" w:rsidRPr="00985400" w:rsidRDefault="00BB053A" w:rsidP="00755975">
            <w:pPr>
              <w:keepNext/>
              <w:jc w:val="center"/>
              <w:rPr>
                <w:sz w:val="24"/>
                <w:szCs w:val="24"/>
              </w:rPr>
            </w:pPr>
          </w:p>
        </w:tc>
        <w:tc>
          <w:tcPr>
            <w:tcW w:w="1042" w:type="pct"/>
            <w:tcBorders>
              <w:left w:val="nil"/>
              <w:right w:val="nil"/>
            </w:tcBorders>
            <w:tcMar>
              <w:top w:w="0" w:type="dxa"/>
              <w:left w:w="108" w:type="dxa"/>
              <w:bottom w:w="0" w:type="dxa"/>
              <w:right w:w="108" w:type="dxa"/>
            </w:tcMar>
          </w:tcPr>
          <w:p w14:paraId="420D3556" w14:textId="77777777" w:rsidR="00BB053A" w:rsidRPr="00985400" w:rsidRDefault="00BB053A" w:rsidP="00755975">
            <w:pPr>
              <w:keepNext/>
              <w:jc w:val="center"/>
              <w:rPr>
                <w:sz w:val="24"/>
                <w:szCs w:val="24"/>
              </w:rPr>
            </w:pPr>
          </w:p>
        </w:tc>
        <w:tc>
          <w:tcPr>
            <w:tcW w:w="874" w:type="pct"/>
            <w:tcBorders>
              <w:left w:val="nil"/>
            </w:tcBorders>
            <w:tcMar>
              <w:top w:w="0" w:type="dxa"/>
              <w:left w:w="108" w:type="dxa"/>
              <w:bottom w:w="0" w:type="dxa"/>
              <w:right w:w="108" w:type="dxa"/>
            </w:tcMar>
          </w:tcPr>
          <w:p w14:paraId="0FC3F77E" w14:textId="77777777" w:rsidR="00BB053A" w:rsidRPr="00985400" w:rsidRDefault="00BB053A" w:rsidP="00755975">
            <w:pPr>
              <w:keepNext/>
              <w:jc w:val="center"/>
              <w:rPr>
                <w:sz w:val="24"/>
                <w:szCs w:val="24"/>
              </w:rPr>
            </w:pPr>
          </w:p>
        </w:tc>
      </w:tr>
      <w:tr w:rsidR="00BB053A" w:rsidRPr="00C66281" w14:paraId="4476368B" w14:textId="77777777" w:rsidTr="00AB5F42">
        <w:tc>
          <w:tcPr>
            <w:tcW w:w="1207" w:type="pct"/>
            <w:tcMar>
              <w:top w:w="0" w:type="dxa"/>
              <w:left w:w="108" w:type="dxa"/>
              <w:bottom w:w="0" w:type="dxa"/>
              <w:right w:w="108" w:type="dxa"/>
            </w:tcMar>
            <w:hideMark/>
          </w:tcPr>
          <w:p w14:paraId="7BC325FB" w14:textId="77777777" w:rsidR="00BB053A" w:rsidRPr="00985400" w:rsidRDefault="00BB053A" w:rsidP="00755975">
            <w:pPr>
              <w:keepNext/>
              <w:ind w:left="330"/>
              <w:rPr>
                <w:color w:val="000000"/>
                <w:sz w:val="24"/>
                <w:szCs w:val="24"/>
              </w:rPr>
            </w:pPr>
            <w:r w:rsidRPr="00985400">
              <w:rPr>
                <w:color w:val="000000"/>
                <w:sz w:val="24"/>
                <w:szCs w:val="24"/>
              </w:rPr>
              <w:t>Any</w:t>
            </w:r>
          </w:p>
        </w:tc>
        <w:tc>
          <w:tcPr>
            <w:tcW w:w="1025" w:type="pct"/>
            <w:shd w:val="clear" w:color="auto" w:fill="auto"/>
            <w:tcMar>
              <w:top w:w="0" w:type="dxa"/>
              <w:left w:w="108" w:type="dxa"/>
              <w:bottom w:w="0" w:type="dxa"/>
              <w:right w:w="108" w:type="dxa"/>
            </w:tcMar>
          </w:tcPr>
          <w:p w14:paraId="0895083F" w14:textId="496D16C7" w:rsidR="00BB053A" w:rsidRPr="00985400" w:rsidRDefault="00BB053A" w:rsidP="00755975">
            <w:pPr>
              <w:keepNext/>
              <w:jc w:val="center"/>
              <w:rPr>
                <w:sz w:val="24"/>
                <w:szCs w:val="24"/>
              </w:rPr>
            </w:pPr>
            <w:r w:rsidRPr="00985400">
              <w:rPr>
                <w:color w:val="000000"/>
                <w:sz w:val="24"/>
                <w:szCs w:val="24"/>
              </w:rPr>
              <w:t>1904 (83.1)</w:t>
            </w:r>
          </w:p>
        </w:tc>
        <w:tc>
          <w:tcPr>
            <w:tcW w:w="852" w:type="pct"/>
            <w:shd w:val="clear" w:color="auto" w:fill="auto"/>
            <w:tcMar>
              <w:top w:w="0" w:type="dxa"/>
              <w:left w:w="108" w:type="dxa"/>
              <w:bottom w:w="0" w:type="dxa"/>
              <w:right w:w="108" w:type="dxa"/>
            </w:tcMar>
          </w:tcPr>
          <w:p w14:paraId="586A0851" w14:textId="790FA928" w:rsidR="00BB053A" w:rsidRPr="00985400" w:rsidRDefault="00BB053A" w:rsidP="00755975">
            <w:pPr>
              <w:keepNext/>
              <w:jc w:val="center"/>
              <w:rPr>
                <w:sz w:val="24"/>
                <w:szCs w:val="24"/>
              </w:rPr>
            </w:pPr>
            <w:r w:rsidRPr="00985400">
              <w:rPr>
                <w:color w:val="000000"/>
                <w:sz w:val="24"/>
                <w:szCs w:val="24"/>
              </w:rPr>
              <w:t>322 (14.0)</w:t>
            </w:r>
          </w:p>
        </w:tc>
        <w:tc>
          <w:tcPr>
            <w:tcW w:w="1042" w:type="pct"/>
            <w:shd w:val="clear" w:color="auto" w:fill="auto"/>
            <w:tcMar>
              <w:top w:w="0" w:type="dxa"/>
              <w:left w:w="108" w:type="dxa"/>
              <w:bottom w:w="0" w:type="dxa"/>
              <w:right w:w="108" w:type="dxa"/>
            </w:tcMar>
          </w:tcPr>
          <w:p w14:paraId="76CDE470" w14:textId="68D94DB4" w:rsidR="00BB053A" w:rsidRPr="00985400" w:rsidRDefault="00BB053A" w:rsidP="00755975">
            <w:pPr>
              <w:keepNext/>
              <w:jc w:val="center"/>
              <w:rPr>
                <w:sz w:val="24"/>
                <w:szCs w:val="24"/>
              </w:rPr>
            </w:pPr>
            <w:r w:rsidRPr="00985400">
              <w:rPr>
                <w:color w:val="000000"/>
                <w:sz w:val="24"/>
                <w:szCs w:val="24"/>
              </w:rPr>
              <w:t>1632 (77.8)</w:t>
            </w:r>
          </w:p>
        </w:tc>
        <w:tc>
          <w:tcPr>
            <w:tcW w:w="874" w:type="pct"/>
            <w:shd w:val="clear" w:color="auto" w:fill="auto"/>
            <w:tcMar>
              <w:top w:w="0" w:type="dxa"/>
              <w:left w:w="108" w:type="dxa"/>
              <w:bottom w:w="0" w:type="dxa"/>
              <w:right w:w="108" w:type="dxa"/>
            </w:tcMar>
          </w:tcPr>
          <w:p w14:paraId="53C194CC" w14:textId="7386DB10" w:rsidR="00BB053A" w:rsidRPr="00985400" w:rsidRDefault="00BB053A" w:rsidP="00755975">
            <w:pPr>
              <w:keepNext/>
              <w:jc w:val="center"/>
              <w:rPr>
                <w:sz w:val="24"/>
                <w:szCs w:val="24"/>
              </w:rPr>
            </w:pPr>
            <w:r w:rsidRPr="00985400">
              <w:rPr>
                <w:color w:val="000000"/>
                <w:sz w:val="24"/>
                <w:szCs w:val="24"/>
              </w:rPr>
              <w:t>245 (11.7)</w:t>
            </w:r>
          </w:p>
        </w:tc>
      </w:tr>
      <w:tr w:rsidR="00BB053A" w:rsidRPr="00C66281" w14:paraId="3EB43492" w14:textId="77777777" w:rsidTr="00AB5F42">
        <w:tc>
          <w:tcPr>
            <w:tcW w:w="1207" w:type="pct"/>
            <w:tcMar>
              <w:top w:w="0" w:type="dxa"/>
              <w:left w:w="108" w:type="dxa"/>
              <w:bottom w:w="0" w:type="dxa"/>
              <w:right w:w="108" w:type="dxa"/>
            </w:tcMar>
            <w:hideMark/>
          </w:tcPr>
          <w:p w14:paraId="06174393" w14:textId="77777777" w:rsidR="00BB053A" w:rsidRPr="00985400" w:rsidRDefault="00BB053A" w:rsidP="00755975">
            <w:pPr>
              <w:keepNext/>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4588000C" w14:textId="178EEB80" w:rsidR="00BB053A" w:rsidRPr="00985400" w:rsidRDefault="00BB053A" w:rsidP="00755975">
            <w:pPr>
              <w:keepNext/>
              <w:jc w:val="center"/>
              <w:rPr>
                <w:sz w:val="24"/>
                <w:szCs w:val="24"/>
              </w:rPr>
            </w:pPr>
            <w:r w:rsidRPr="00985400">
              <w:rPr>
                <w:color w:val="000000"/>
                <w:sz w:val="24"/>
                <w:szCs w:val="24"/>
              </w:rPr>
              <w:t>1170 (51.1)</w:t>
            </w:r>
          </w:p>
        </w:tc>
        <w:tc>
          <w:tcPr>
            <w:tcW w:w="852" w:type="pct"/>
            <w:shd w:val="clear" w:color="auto" w:fill="auto"/>
            <w:tcMar>
              <w:top w:w="0" w:type="dxa"/>
              <w:left w:w="108" w:type="dxa"/>
              <w:bottom w:w="0" w:type="dxa"/>
              <w:right w:w="108" w:type="dxa"/>
            </w:tcMar>
          </w:tcPr>
          <w:p w14:paraId="0D769531" w14:textId="60ED5C8C" w:rsidR="00BB053A" w:rsidRPr="00985400" w:rsidRDefault="00BB053A" w:rsidP="00755975">
            <w:pPr>
              <w:keepNext/>
              <w:jc w:val="center"/>
              <w:rPr>
                <w:sz w:val="24"/>
                <w:szCs w:val="24"/>
              </w:rPr>
            </w:pPr>
            <w:r w:rsidRPr="00985400">
              <w:rPr>
                <w:color w:val="000000"/>
                <w:sz w:val="24"/>
                <w:szCs w:val="24"/>
              </w:rPr>
              <w:t>308 (13.4)</w:t>
            </w:r>
          </w:p>
        </w:tc>
        <w:tc>
          <w:tcPr>
            <w:tcW w:w="1042" w:type="pct"/>
            <w:shd w:val="clear" w:color="auto" w:fill="auto"/>
            <w:tcMar>
              <w:top w:w="0" w:type="dxa"/>
              <w:left w:w="108" w:type="dxa"/>
              <w:bottom w:w="0" w:type="dxa"/>
              <w:right w:w="108" w:type="dxa"/>
            </w:tcMar>
          </w:tcPr>
          <w:p w14:paraId="1946418F" w14:textId="0D0458E7" w:rsidR="00BB053A" w:rsidRPr="00985400" w:rsidRDefault="00BB053A" w:rsidP="00755975">
            <w:pPr>
              <w:keepNext/>
              <w:jc w:val="center"/>
              <w:rPr>
                <w:sz w:val="24"/>
                <w:szCs w:val="24"/>
              </w:rPr>
            </w:pPr>
            <w:r w:rsidRPr="00985400">
              <w:rPr>
                <w:color w:val="000000"/>
                <w:sz w:val="24"/>
                <w:szCs w:val="24"/>
              </w:rPr>
              <w:t>1039 (49.5)</w:t>
            </w:r>
          </w:p>
        </w:tc>
        <w:tc>
          <w:tcPr>
            <w:tcW w:w="874" w:type="pct"/>
            <w:shd w:val="clear" w:color="auto" w:fill="auto"/>
            <w:tcMar>
              <w:top w:w="0" w:type="dxa"/>
              <w:left w:w="108" w:type="dxa"/>
              <w:bottom w:w="0" w:type="dxa"/>
              <w:right w:w="108" w:type="dxa"/>
            </w:tcMar>
          </w:tcPr>
          <w:p w14:paraId="374DCCBD" w14:textId="7AD35AEC" w:rsidR="00BB053A" w:rsidRPr="00985400" w:rsidRDefault="00BB053A" w:rsidP="00755975">
            <w:pPr>
              <w:keepNext/>
              <w:jc w:val="center"/>
              <w:rPr>
                <w:sz w:val="24"/>
                <w:szCs w:val="24"/>
              </w:rPr>
            </w:pPr>
            <w:r w:rsidRPr="00985400">
              <w:rPr>
                <w:color w:val="000000"/>
                <w:sz w:val="24"/>
                <w:szCs w:val="24"/>
              </w:rPr>
              <w:t>225 (10.7)</w:t>
            </w:r>
          </w:p>
        </w:tc>
      </w:tr>
      <w:tr w:rsidR="00BB053A" w:rsidRPr="00C66281" w14:paraId="0D4673AA" w14:textId="77777777" w:rsidTr="00AB5F42">
        <w:tc>
          <w:tcPr>
            <w:tcW w:w="1207" w:type="pct"/>
            <w:tcMar>
              <w:top w:w="0" w:type="dxa"/>
              <w:left w:w="108" w:type="dxa"/>
              <w:bottom w:w="0" w:type="dxa"/>
              <w:right w:w="108" w:type="dxa"/>
            </w:tcMar>
            <w:hideMark/>
          </w:tcPr>
          <w:p w14:paraId="22518A93" w14:textId="77777777" w:rsidR="00BB053A" w:rsidRPr="00985400" w:rsidRDefault="00BB053A" w:rsidP="00755975">
            <w:pPr>
              <w:keepNext/>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2D3DF275" w14:textId="19541B1B" w:rsidR="00BB053A" w:rsidRPr="00985400" w:rsidRDefault="00BB053A" w:rsidP="00755975">
            <w:pPr>
              <w:keepNext/>
              <w:jc w:val="center"/>
              <w:rPr>
                <w:sz w:val="24"/>
                <w:szCs w:val="24"/>
              </w:rPr>
            </w:pPr>
            <w:r w:rsidRPr="00985400">
              <w:rPr>
                <w:color w:val="000000"/>
                <w:sz w:val="24"/>
                <w:szCs w:val="24"/>
              </w:rPr>
              <w:t>710 (31.0)</w:t>
            </w:r>
          </w:p>
        </w:tc>
        <w:tc>
          <w:tcPr>
            <w:tcW w:w="852" w:type="pct"/>
            <w:shd w:val="clear" w:color="auto" w:fill="auto"/>
            <w:tcMar>
              <w:top w:w="0" w:type="dxa"/>
              <w:left w:w="108" w:type="dxa"/>
              <w:bottom w:w="0" w:type="dxa"/>
              <w:right w:w="108" w:type="dxa"/>
            </w:tcMar>
          </w:tcPr>
          <w:p w14:paraId="3C8B502A" w14:textId="4AA08897" w:rsidR="00BB053A" w:rsidRPr="00985400" w:rsidRDefault="00BB053A" w:rsidP="00755975">
            <w:pPr>
              <w:keepNext/>
              <w:jc w:val="center"/>
              <w:rPr>
                <w:sz w:val="24"/>
                <w:szCs w:val="24"/>
              </w:rPr>
            </w:pPr>
            <w:r w:rsidRPr="00985400">
              <w:rPr>
                <w:color w:val="000000"/>
                <w:sz w:val="24"/>
                <w:szCs w:val="24"/>
              </w:rPr>
              <w:t>12 (0.5)</w:t>
            </w:r>
          </w:p>
        </w:tc>
        <w:tc>
          <w:tcPr>
            <w:tcW w:w="1042" w:type="pct"/>
            <w:shd w:val="clear" w:color="auto" w:fill="auto"/>
            <w:tcMar>
              <w:top w:w="0" w:type="dxa"/>
              <w:left w:w="108" w:type="dxa"/>
              <w:bottom w:w="0" w:type="dxa"/>
              <w:right w:w="108" w:type="dxa"/>
            </w:tcMar>
          </w:tcPr>
          <w:p w14:paraId="478F370B" w14:textId="0BA4E206" w:rsidR="00BB053A" w:rsidRPr="00985400" w:rsidRDefault="00BB053A" w:rsidP="00755975">
            <w:pPr>
              <w:keepNext/>
              <w:jc w:val="center"/>
              <w:rPr>
                <w:sz w:val="24"/>
                <w:szCs w:val="24"/>
              </w:rPr>
            </w:pPr>
            <w:r w:rsidRPr="00985400">
              <w:rPr>
                <w:color w:val="000000"/>
                <w:sz w:val="24"/>
                <w:szCs w:val="24"/>
              </w:rPr>
              <w:t>568 (27.1)</w:t>
            </w:r>
          </w:p>
        </w:tc>
        <w:tc>
          <w:tcPr>
            <w:tcW w:w="874" w:type="pct"/>
            <w:shd w:val="clear" w:color="auto" w:fill="auto"/>
            <w:tcMar>
              <w:top w:w="0" w:type="dxa"/>
              <w:left w:w="108" w:type="dxa"/>
              <w:bottom w:w="0" w:type="dxa"/>
              <w:right w:w="108" w:type="dxa"/>
            </w:tcMar>
          </w:tcPr>
          <w:p w14:paraId="5C3F8E64" w14:textId="4F7FB980" w:rsidR="00BB053A" w:rsidRPr="00985400" w:rsidRDefault="00BB053A" w:rsidP="00755975">
            <w:pPr>
              <w:keepNext/>
              <w:jc w:val="center"/>
              <w:rPr>
                <w:sz w:val="24"/>
                <w:szCs w:val="24"/>
              </w:rPr>
            </w:pPr>
            <w:r w:rsidRPr="00985400">
              <w:rPr>
                <w:color w:val="000000"/>
                <w:sz w:val="24"/>
                <w:szCs w:val="24"/>
              </w:rPr>
              <w:t>20 (1.0)</w:t>
            </w:r>
          </w:p>
        </w:tc>
      </w:tr>
      <w:tr w:rsidR="00BB053A" w:rsidRPr="00C66281" w14:paraId="3A0897E4" w14:textId="77777777" w:rsidTr="00AB5F42">
        <w:tc>
          <w:tcPr>
            <w:tcW w:w="1207" w:type="pct"/>
            <w:tcMar>
              <w:top w:w="0" w:type="dxa"/>
              <w:left w:w="108" w:type="dxa"/>
              <w:bottom w:w="0" w:type="dxa"/>
              <w:right w:w="108" w:type="dxa"/>
            </w:tcMar>
            <w:hideMark/>
          </w:tcPr>
          <w:p w14:paraId="62CFF25C" w14:textId="77777777" w:rsidR="00BB053A" w:rsidRPr="00985400" w:rsidRDefault="00BB053A" w:rsidP="00755975">
            <w:pPr>
              <w:keepNext/>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5E9196B3" w14:textId="71FC3B9D" w:rsidR="00BB053A" w:rsidRPr="00985400" w:rsidRDefault="00BB053A" w:rsidP="00755975">
            <w:pPr>
              <w:keepNext/>
              <w:jc w:val="center"/>
              <w:rPr>
                <w:sz w:val="24"/>
                <w:szCs w:val="24"/>
              </w:rPr>
            </w:pPr>
            <w:r w:rsidRPr="00985400">
              <w:rPr>
                <w:color w:val="000000"/>
                <w:sz w:val="24"/>
                <w:szCs w:val="24"/>
              </w:rPr>
              <w:t>24 (1.0)</w:t>
            </w:r>
          </w:p>
        </w:tc>
        <w:tc>
          <w:tcPr>
            <w:tcW w:w="852" w:type="pct"/>
            <w:shd w:val="clear" w:color="auto" w:fill="auto"/>
            <w:tcMar>
              <w:top w:w="0" w:type="dxa"/>
              <w:left w:w="108" w:type="dxa"/>
              <w:bottom w:w="0" w:type="dxa"/>
              <w:right w:w="108" w:type="dxa"/>
            </w:tcMar>
          </w:tcPr>
          <w:p w14:paraId="124F44B8" w14:textId="7487E740" w:rsidR="00BB053A" w:rsidRPr="00985400" w:rsidRDefault="00BB053A" w:rsidP="00755975">
            <w:pPr>
              <w:keepNext/>
              <w:jc w:val="center"/>
              <w:rPr>
                <w:sz w:val="24"/>
                <w:szCs w:val="24"/>
              </w:rPr>
            </w:pPr>
            <w:r w:rsidRPr="00985400">
              <w:rPr>
                <w:color w:val="000000"/>
                <w:sz w:val="24"/>
                <w:szCs w:val="24"/>
              </w:rPr>
              <w:t>2 (0.1)</w:t>
            </w:r>
          </w:p>
        </w:tc>
        <w:tc>
          <w:tcPr>
            <w:tcW w:w="1042" w:type="pct"/>
            <w:shd w:val="clear" w:color="auto" w:fill="auto"/>
            <w:tcMar>
              <w:top w:w="0" w:type="dxa"/>
              <w:left w:w="108" w:type="dxa"/>
              <w:bottom w:w="0" w:type="dxa"/>
              <w:right w:w="108" w:type="dxa"/>
            </w:tcMar>
          </w:tcPr>
          <w:p w14:paraId="060C0BB5" w14:textId="1CBF6DC6" w:rsidR="00BB053A" w:rsidRPr="00985400" w:rsidRDefault="00BB053A" w:rsidP="00755975">
            <w:pPr>
              <w:keepNext/>
              <w:jc w:val="center"/>
              <w:rPr>
                <w:sz w:val="24"/>
                <w:szCs w:val="24"/>
              </w:rPr>
            </w:pPr>
            <w:r w:rsidRPr="00985400">
              <w:rPr>
                <w:color w:val="000000"/>
                <w:sz w:val="24"/>
                <w:szCs w:val="24"/>
              </w:rPr>
              <w:t>25 (1.2)</w:t>
            </w:r>
          </w:p>
        </w:tc>
        <w:tc>
          <w:tcPr>
            <w:tcW w:w="874" w:type="pct"/>
            <w:shd w:val="clear" w:color="auto" w:fill="auto"/>
            <w:tcMar>
              <w:top w:w="0" w:type="dxa"/>
              <w:left w:w="108" w:type="dxa"/>
              <w:bottom w:w="0" w:type="dxa"/>
              <w:right w:w="108" w:type="dxa"/>
            </w:tcMar>
          </w:tcPr>
          <w:p w14:paraId="1729CF76" w14:textId="76E31194" w:rsidR="00BB053A" w:rsidRPr="00985400" w:rsidRDefault="00BB053A" w:rsidP="00755975">
            <w:pPr>
              <w:keepNext/>
              <w:jc w:val="center"/>
              <w:rPr>
                <w:sz w:val="24"/>
                <w:szCs w:val="24"/>
              </w:rPr>
            </w:pPr>
            <w:r w:rsidRPr="00985400">
              <w:rPr>
                <w:color w:val="000000"/>
                <w:sz w:val="24"/>
                <w:szCs w:val="24"/>
              </w:rPr>
              <w:t>0 (0.0)</w:t>
            </w:r>
          </w:p>
        </w:tc>
      </w:tr>
      <w:tr w:rsidR="00CF4965" w:rsidRPr="00C66281" w14:paraId="4EE9ED81" w14:textId="77777777" w:rsidTr="00BC0AD8">
        <w:tc>
          <w:tcPr>
            <w:tcW w:w="5000" w:type="pct"/>
            <w:gridSpan w:val="5"/>
            <w:tcBorders>
              <w:top w:val="single" w:sz="4" w:space="0" w:color="auto"/>
              <w:left w:val="nil"/>
              <w:bottom w:val="nil"/>
              <w:right w:val="nil"/>
            </w:tcBorders>
            <w:tcMar>
              <w:top w:w="0" w:type="dxa"/>
              <w:left w:w="108" w:type="dxa"/>
              <w:bottom w:w="0" w:type="dxa"/>
              <w:right w:w="108" w:type="dxa"/>
            </w:tcMar>
          </w:tcPr>
          <w:p w14:paraId="569B18AA" w14:textId="77777777" w:rsidR="00BC0AD8" w:rsidRDefault="00CF4965" w:rsidP="00755975">
            <w:pPr>
              <w:keepNext/>
              <w:tabs>
                <w:tab w:val="left" w:pos="240"/>
              </w:tabs>
              <w:ind w:left="240" w:hanging="240"/>
              <w:rPr>
                <w:color w:val="000000"/>
              </w:rPr>
            </w:pPr>
            <w:r w:rsidRPr="00C66281">
              <w:rPr>
                <w:color w:val="000000"/>
              </w:rPr>
              <w:t>Note: Reactions were collected in the electronic diary (e-diary) from Day 1 to Day 7 after vaccination.</w:t>
            </w:r>
          </w:p>
          <w:p w14:paraId="4290A2A8" w14:textId="18DE15EE" w:rsidR="00CB3DDF" w:rsidRDefault="00CB3DDF" w:rsidP="00755975">
            <w:pPr>
              <w:keepNext/>
              <w:tabs>
                <w:tab w:val="left" w:pos="240"/>
              </w:tabs>
              <w:ind w:left="240" w:hanging="240"/>
              <w:rPr>
                <w:color w:val="000000"/>
              </w:rPr>
            </w:pPr>
            <w:r>
              <w:rPr>
                <w:color w:val="000000"/>
              </w:rPr>
              <w:t xml:space="preserve">a. </w:t>
            </w:r>
            <w:r>
              <w:rPr>
                <w:color w:val="000000"/>
              </w:rPr>
              <w:tab/>
            </w:r>
            <w:r w:rsidRPr="00C66281">
              <w:rPr>
                <w:color w:val="000000"/>
              </w:rPr>
              <w:t xml:space="preserve">N = </w:t>
            </w:r>
            <w:r>
              <w:rPr>
                <w:color w:val="000000"/>
              </w:rPr>
              <w:t>N</w:t>
            </w:r>
            <w:r w:rsidRPr="00C66281">
              <w:rPr>
                <w:color w:val="000000"/>
              </w:rPr>
              <w:t xml:space="preserve">umber of participants reporting at least 1 yes or no response for the specified reaction after the specified dose. </w:t>
            </w:r>
          </w:p>
          <w:p w14:paraId="730ACFC0" w14:textId="7E18B2BB" w:rsidR="00BC0AD8" w:rsidRDefault="00CB3DDF" w:rsidP="00755975">
            <w:pPr>
              <w:keepNext/>
              <w:tabs>
                <w:tab w:val="left" w:pos="240"/>
              </w:tabs>
              <w:ind w:left="240" w:hanging="240"/>
              <w:rPr>
                <w:color w:val="000000"/>
              </w:rPr>
            </w:pPr>
            <w:r>
              <w:rPr>
                <w:color w:val="000000"/>
              </w:rPr>
              <w:t>b</w:t>
            </w:r>
            <w:r w:rsidR="00CF4965" w:rsidRPr="00C66281">
              <w:rPr>
                <w:color w:val="000000"/>
              </w:rPr>
              <w:t>.</w:t>
            </w:r>
            <w:r w:rsidR="00BC0AD8">
              <w:rPr>
                <w:color w:val="000000"/>
              </w:rPr>
              <w:tab/>
            </w:r>
            <w:r w:rsidR="00CF4965" w:rsidRPr="00C66281">
              <w:rPr>
                <w:color w:val="000000"/>
              </w:rPr>
              <w:t xml:space="preserve">n = </w:t>
            </w:r>
            <w:r w:rsidR="00EC2BD5">
              <w:rPr>
                <w:color w:val="000000"/>
              </w:rPr>
              <w:t>N</w:t>
            </w:r>
            <w:r w:rsidR="00CF4965" w:rsidRPr="00C66281">
              <w:rPr>
                <w:color w:val="000000"/>
              </w:rPr>
              <w:t>umber of participants with the specified reaction.</w:t>
            </w:r>
            <w:r w:rsidDel="00CB3DDF">
              <w:rPr>
                <w:color w:val="000000"/>
              </w:rPr>
              <w:t xml:space="preserve"> </w:t>
            </w:r>
          </w:p>
          <w:p w14:paraId="4E6D7AED" w14:textId="525666B7" w:rsidR="00BC0AD8" w:rsidRDefault="00CF4965" w:rsidP="00755975">
            <w:pPr>
              <w:keepNext/>
              <w:tabs>
                <w:tab w:val="left" w:pos="240"/>
              </w:tabs>
              <w:ind w:left="240" w:hanging="240"/>
              <w:rPr>
                <w:color w:val="000000"/>
              </w:rPr>
            </w:pPr>
            <w:r w:rsidRPr="00C66281">
              <w:rPr>
                <w:color w:val="000000"/>
              </w:rPr>
              <w:t>c.</w:t>
            </w:r>
            <w:r w:rsidR="00BC0AD8">
              <w:rPr>
                <w:color w:val="000000"/>
              </w:rPr>
              <w:tab/>
            </w:r>
            <w:r w:rsidRPr="00C66281">
              <w:rPr>
                <w:color w:val="000000"/>
              </w:rPr>
              <w:t xml:space="preserve">Mild: </w:t>
            </w:r>
            <w:r w:rsidR="00BB053A" w:rsidRPr="00C66281">
              <w:rPr>
                <w:color w:val="000000"/>
              </w:rPr>
              <w:t xml:space="preserve">&gt;2.0 to </w:t>
            </w:r>
            <w:r w:rsidR="000F7122">
              <w:rPr>
                <w:color w:val="000000"/>
              </w:rPr>
              <w:t>≤</w:t>
            </w:r>
            <w:r w:rsidR="00BB053A" w:rsidRPr="00C66281">
              <w:rPr>
                <w:color w:val="000000"/>
              </w:rPr>
              <w:t xml:space="preserve">5.0 cm; </w:t>
            </w:r>
            <w:r w:rsidR="00BB053A">
              <w:rPr>
                <w:color w:val="000000"/>
              </w:rPr>
              <w:t>M</w:t>
            </w:r>
            <w:r w:rsidR="00BB053A" w:rsidRPr="00C66281">
              <w:rPr>
                <w:color w:val="000000"/>
              </w:rPr>
              <w:t xml:space="preserve">oderate: &gt;5.0 to </w:t>
            </w:r>
            <w:r w:rsidR="000F7122">
              <w:rPr>
                <w:color w:val="000000"/>
              </w:rPr>
              <w:t>≤</w:t>
            </w:r>
            <w:r w:rsidR="00BB053A" w:rsidRPr="00C66281">
              <w:rPr>
                <w:color w:val="000000"/>
              </w:rPr>
              <w:t xml:space="preserve">10.0 cm; </w:t>
            </w:r>
            <w:r w:rsidR="00BB053A">
              <w:rPr>
                <w:color w:val="000000"/>
              </w:rPr>
              <w:t>S</w:t>
            </w:r>
            <w:r w:rsidR="00BB053A" w:rsidRPr="00C66281">
              <w:rPr>
                <w:color w:val="000000"/>
              </w:rPr>
              <w:t>evere: &gt;10.0 cm.</w:t>
            </w:r>
          </w:p>
          <w:p w14:paraId="09CEC855" w14:textId="6271716B" w:rsidR="00CF4965" w:rsidRPr="00C66281" w:rsidRDefault="00CF4965" w:rsidP="00755975">
            <w:pPr>
              <w:keepNext/>
              <w:tabs>
                <w:tab w:val="left" w:pos="240"/>
              </w:tabs>
              <w:ind w:left="240" w:hanging="240"/>
              <w:rPr>
                <w:rFonts w:eastAsiaTheme="minorHAnsi"/>
                <w:color w:val="000000"/>
              </w:rPr>
            </w:pPr>
            <w:r w:rsidRPr="00C66281">
              <w:rPr>
                <w:color w:val="000000"/>
              </w:rPr>
              <w:t>d.</w:t>
            </w:r>
            <w:r w:rsidR="00BC0AD8">
              <w:rPr>
                <w:color w:val="000000"/>
              </w:rPr>
              <w:tab/>
            </w:r>
            <w:r w:rsidR="00BB053A" w:rsidRPr="00C66281">
              <w:rPr>
                <w:color w:val="000000"/>
              </w:rPr>
              <w:t xml:space="preserve">Mild: does not interfere with activity; </w:t>
            </w:r>
            <w:r w:rsidR="00BB053A">
              <w:rPr>
                <w:color w:val="000000"/>
              </w:rPr>
              <w:t>M</w:t>
            </w:r>
            <w:r w:rsidR="00BB053A" w:rsidRPr="00C66281">
              <w:rPr>
                <w:color w:val="000000"/>
              </w:rPr>
              <w:t xml:space="preserve">oderate: interferes with activity; </w:t>
            </w:r>
            <w:r w:rsidR="00BB053A">
              <w:rPr>
                <w:color w:val="000000"/>
              </w:rPr>
              <w:t>S</w:t>
            </w:r>
            <w:r w:rsidR="00BB053A" w:rsidRPr="00C66281">
              <w:rPr>
                <w:color w:val="000000"/>
              </w:rPr>
              <w:t>evere: prevents daily activity.</w:t>
            </w:r>
            <w:r w:rsidRPr="00C66281">
              <w:rPr>
                <w:color w:val="000000"/>
              </w:rPr>
              <w:t xml:space="preserve"> </w:t>
            </w:r>
          </w:p>
          <w:p w14:paraId="53CA7417" w14:textId="3518F661" w:rsidR="004B6D78" w:rsidRDefault="004B6D78" w:rsidP="00755975">
            <w:pPr>
              <w:keepNext/>
              <w:tabs>
                <w:tab w:val="left" w:pos="240"/>
              </w:tabs>
              <w:ind w:left="240" w:hanging="240"/>
              <w:rPr>
                <w:color w:val="000000"/>
              </w:rPr>
            </w:pPr>
            <w:r w:rsidRPr="00587775">
              <w:rPr>
                <w:color w:val="000000"/>
              </w:rPr>
              <w:t>‡</w:t>
            </w:r>
            <w:r w:rsidR="00BC0AD8" w:rsidRPr="00587775">
              <w:rPr>
                <w:color w:val="000000"/>
              </w:rPr>
              <w:tab/>
            </w:r>
            <w:r w:rsidR="00A05B5A">
              <w:rPr>
                <w:color w:val="000000"/>
              </w:rPr>
              <w:t>Eight</w:t>
            </w:r>
            <w:r w:rsidRPr="00587775">
              <w:rPr>
                <w:color w:val="000000"/>
              </w:rPr>
              <w:t xml:space="preserve"> participants were between 16 and 17 years of age.</w:t>
            </w:r>
          </w:p>
          <w:p w14:paraId="5CE817E7" w14:textId="3758BDF1" w:rsidR="00CF4965" w:rsidRPr="00C66281" w:rsidRDefault="00CF4965" w:rsidP="00755975">
            <w:pPr>
              <w:keepNext/>
              <w:tabs>
                <w:tab w:val="left" w:pos="240"/>
              </w:tabs>
              <w:ind w:left="240" w:hanging="240"/>
              <w:rPr>
                <w:color w:val="000000"/>
              </w:rPr>
            </w:pPr>
            <w:r w:rsidRPr="00C66281">
              <w:rPr>
                <w:color w:val="000000"/>
              </w:rPr>
              <w:t>*</w:t>
            </w:r>
            <w:r w:rsidR="00BC0AD8">
              <w:rPr>
                <w:color w:val="000000"/>
              </w:rPr>
              <w:tab/>
            </w:r>
            <w:r w:rsidR="004B6D78">
              <w:rPr>
                <w:color w:val="000000"/>
              </w:rPr>
              <w:t>R</w:t>
            </w:r>
            <w:r w:rsidRPr="00C66281">
              <w:rPr>
                <w:color w:val="000000"/>
              </w:rPr>
              <w:t>andomized participants</w:t>
            </w:r>
            <w:r w:rsidR="00D727F4">
              <w:rPr>
                <w:color w:val="000000"/>
              </w:rPr>
              <w:t xml:space="preserve"> </w:t>
            </w:r>
            <w:r w:rsidR="00D727F4" w:rsidRPr="00BC0AD8">
              <w:rPr>
                <w:color w:val="000000"/>
              </w:rPr>
              <w:t>in the safety analysis population</w:t>
            </w:r>
            <w:r w:rsidRPr="00C66281">
              <w:rPr>
                <w:color w:val="000000"/>
              </w:rPr>
              <w:t xml:space="preserve"> who received at least 1 dose of the study intervention.</w:t>
            </w:r>
          </w:p>
        </w:tc>
      </w:tr>
      <w:bookmarkEnd w:id="29"/>
    </w:tbl>
    <w:p w14:paraId="65DC4E9C" w14:textId="77777777" w:rsidR="00C125E9" w:rsidRDefault="00C125E9" w:rsidP="00755975">
      <w:pPr>
        <w:shd w:val="clear" w:color="auto" w:fill="FFFFFF"/>
        <w:rPr>
          <w:rFonts w:eastAsia="Times New Roman"/>
          <w:sz w:val="24"/>
        </w:rPr>
      </w:pPr>
    </w:p>
    <w:p w14:paraId="40672FB7" w14:textId="7737EBB7" w:rsidR="006D088F" w:rsidRPr="000918D9" w:rsidRDefault="006D088F" w:rsidP="00755975">
      <w:pPr>
        <w:tabs>
          <w:tab w:val="left" w:pos="1080"/>
        </w:tabs>
        <w:ind w:left="1080" w:hanging="1080"/>
        <w:rPr>
          <w:b/>
          <w:bCs/>
          <w:sz w:val="24"/>
          <w:szCs w:val="24"/>
        </w:rPr>
      </w:pPr>
      <w:r w:rsidRPr="000918D9">
        <w:rPr>
          <w:b/>
          <w:bCs/>
          <w:sz w:val="24"/>
          <w:szCs w:val="24"/>
        </w:rPr>
        <w:t xml:space="preserve">Table 2: </w:t>
      </w:r>
      <w:r w:rsidR="000F2CDD" w:rsidRPr="000918D9">
        <w:rPr>
          <w:b/>
          <w:bCs/>
          <w:sz w:val="24"/>
          <w:szCs w:val="24"/>
        </w:rPr>
        <w:tab/>
      </w:r>
      <w:r w:rsidRPr="000918D9">
        <w:rPr>
          <w:b/>
          <w:bCs/>
          <w:sz w:val="24"/>
          <w:szCs w:val="24"/>
        </w:rPr>
        <w:t xml:space="preserve">Study 2 – Frequency </w:t>
      </w:r>
      <w:r w:rsidR="007D36E6">
        <w:rPr>
          <w:b/>
          <w:bCs/>
          <w:sz w:val="24"/>
          <w:szCs w:val="24"/>
        </w:rPr>
        <w:t xml:space="preserve">and Percentages of Participants with </w:t>
      </w:r>
      <w:r w:rsidRPr="000918D9">
        <w:rPr>
          <w:b/>
          <w:bCs/>
          <w:sz w:val="24"/>
          <w:szCs w:val="24"/>
        </w:rPr>
        <w:t>Solicited Systemic Reactions, by Maximum Severity, Within 7</w:t>
      </w:r>
      <w:r w:rsidR="000F2CDD" w:rsidRPr="000918D9">
        <w:rPr>
          <w:b/>
          <w:bCs/>
          <w:sz w:val="24"/>
          <w:szCs w:val="24"/>
        </w:rPr>
        <w:t> </w:t>
      </w:r>
      <w:r w:rsidRPr="000918D9">
        <w:rPr>
          <w:b/>
          <w:bCs/>
          <w:sz w:val="24"/>
          <w:szCs w:val="24"/>
        </w:rPr>
        <w:t xml:space="preserve">Days After Each Dose – Participants </w:t>
      </w:r>
      <w:r w:rsidR="005770EF" w:rsidRPr="000918D9">
        <w:rPr>
          <w:b/>
          <w:bCs/>
          <w:sz w:val="24"/>
          <w:szCs w:val="24"/>
        </w:rPr>
        <w:t>18</w:t>
      </w:r>
      <w:r w:rsidR="007A7748">
        <w:rPr>
          <w:b/>
          <w:bCs/>
          <w:sz w:val="24"/>
          <w:szCs w:val="24"/>
        </w:rPr>
        <w:t xml:space="preserve"> Through </w:t>
      </w:r>
      <w:r w:rsidRPr="000918D9">
        <w:rPr>
          <w:b/>
          <w:bCs/>
          <w:sz w:val="24"/>
          <w:szCs w:val="24"/>
        </w:rPr>
        <w:t>55 Years of Age</w:t>
      </w:r>
      <w:r w:rsidRPr="00BC524F">
        <w:rPr>
          <w:b/>
          <w:bCs/>
          <w:sz w:val="24"/>
          <w:szCs w:val="24"/>
          <w:vertAlign w:val="superscript"/>
        </w:rPr>
        <w:t>‡</w:t>
      </w:r>
      <w:r w:rsidRPr="000918D9">
        <w:rPr>
          <w:b/>
          <w:bCs/>
          <w:sz w:val="24"/>
          <w:szCs w:val="24"/>
        </w:rPr>
        <w:t xml:space="preserve"> – </w:t>
      </w:r>
      <w:r w:rsidR="0008788C">
        <w:rPr>
          <w:b/>
          <w:bCs/>
          <w:sz w:val="24"/>
          <w:szCs w:val="24"/>
        </w:rPr>
        <w:t xml:space="preserve">Reactogenicity Subset of the </w:t>
      </w:r>
      <w:r w:rsidRPr="000918D9">
        <w:rPr>
          <w:b/>
          <w:bCs/>
          <w:sz w:val="24"/>
          <w:szCs w:val="24"/>
        </w:rPr>
        <w:t>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22"/>
        <w:gridCol w:w="2352"/>
        <w:gridCol w:w="1981"/>
        <w:gridCol w:w="2251"/>
        <w:gridCol w:w="1884"/>
      </w:tblGrid>
      <w:tr w:rsidR="006D088F" w:rsidRPr="00C66281" w14:paraId="65B21BC9" w14:textId="77777777" w:rsidTr="00012695">
        <w:trPr>
          <w:cantSplit/>
          <w:tblHeader/>
        </w:trPr>
        <w:tc>
          <w:tcPr>
            <w:tcW w:w="1076" w:type="pct"/>
            <w:tcBorders>
              <w:bottom w:val="single" w:sz="4" w:space="0" w:color="auto"/>
            </w:tcBorders>
            <w:tcMar>
              <w:top w:w="0" w:type="dxa"/>
              <w:left w:w="108" w:type="dxa"/>
              <w:bottom w:w="0" w:type="dxa"/>
              <w:right w:w="108" w:type="dxa"/>
            </w:tcMar>
            <w:vAlign w:val="bottom"/>
          </w:tcPr>
          <w:p w14:paraId="352416A1" w14:textId="77777777" w:rsidR="006D088F" w:rsidRPr="00985400" w:rsidRDefault="006D088F" w:rsidP="00755975">
            <w:pPr>
              <w:jc w:val="center"/>
              <w:rPr>
                <w:b/>
                <w:color w:val="000000"/>
                <w:sz w:val="24"/>
                <w:szCs w:val="24"/>
              </w:rPr>
            </w:pPr>
          </w:p>
        </w:tc>
        <w:tc>
          <w:tcPr>
            <w:tcW w:w="1090" w:type="pct"/>
            <w:tcBorders>
              <w:bottom w:val="single" w:sz="4" w:space="0" w:color="auto"/>
            </w:tcBorders>
            <w:tcMar>
              <w:top w:w="0" w:type="dxa"/>
              <w:left w:w="108" w:type="dxa"/>
              <w:bottom w:w="0" w:type="dxa"/>
              <w:right w:w="108" w:type="dxa"/>
            </w:tcMar>
            <w:vAlign w:val="bottom"/>
            <w:hideMark/>
          </w:tcPr>
          <w:p w14:paraId="46610160" w14:textId="30A75D5E" w:rsidR="00CB3DDF" w:rsidRPr="00985400" w:rsidRDefault="006D088F" w:rsidP="00755975">
            <w:pPr>
              <w:jc w:val="center"/>
              <w:rPr>
                <w:b/>
                <w:sz w:val="24"/>
                <w:szCs w:val="24"/>
              </w:rPr>
            </w:pPr>
            <w:r w:rsidRPr="00985400">
              <w:rPr>
                <w:b/>
                <w:sz w:val="24"/>
                <w:szCs w:val="24"/>
              </w:rPr>
              <w:t>Pfizer-BioNTech COVID</w:t>
            </w:r>
            <w:r w:rsidRPr="00985400">
              <w:rPr>
                <w:b/>
                <w:sz w:val="24"/>
                <w:szCs w:val="24"/>
              </w:rPr>
              <w:noBreakHyphen/>
              <w:t>19 Vaccine</w:t>
            </w:r>
          </w:p>
          <w:p w14:paraId="39DBDB59" w14:textId="1FB5B013" w:rsidR="006D088F" w:rsidRDefault="006D088F" w:rsidP="00755975">
            <w:pPr>
              <w:jc w:val="center"/>
              <w:rPr>
                <w:b/>
                <w:color w:val="000000"/>
                <w:sz w:val="24"/>
                <w:szCs w:val="24"/>
              </w:rPr>
            </w:pPr>
            <w:r w:rsidRPr="00985400">
              <w:rPr>
                <w:b/>
                <w:color w:val="000000"/>
                <w:sz w:val="24"/>
                <w:szCs w:val="24"/>
              </w:rPr>
              <w:t>Dose 1</w:t>
            </w:r>
          </w:p>
          <w:p w14:paraId="183082F9" w14:textId="7DDEE95B" w:rsidR="00FE5533" w:rsidRPr="002638DC" w:rsidRDefault="00FE5533" w:rsidP="00755975">
            <w:pPr>
              <w:keepNext/>
              <w:jc w:val="center"/>
              <w:rPr>
                <w:b/>
                <w:sz w:val="24"/>
                <w:szCs w:val="24"/>
              </w:rPr>
            </w:pPr>
            <w:r>
              <w:rPr>
                <w:rFonts w:eastAsia="Times New Roman"/>
                <w:b/>
                <w:color w:val="000000"/>
                <w:sz w:val="24"/>
                <w:szCs w:val="24"/>
              </w:rPr>
              <w:t>N</w:t>
            </w:r>
            <w:r w:rsidRPr="00491DCC">
              <w:rPr>
                <w:rFonts w:eastAsia="Times New Roman"/>
                <w:b/>
                <w:color w:val="000000"/>
                <w:sz w:val="24"/>
                <w:szCs w:val="24"/>
                <w:vertAlign w:val="superscript"/>
              </w:rPr>
              <w:t>a</w:t>
            </w:r>
            <w:r>
              <w:rPr>
                <w:rFonts w:eastAsia="Times New Roman"/>
                <w:b/>
                <w:color w:val="000000"/>
                <w:sz w:val="24"/>
                <w:szCs w:val="24"/>
              </w:rPr>
              <w:t>=2291</w:t>
            </w:r>
          </w:p>
          <w:p w14:paraId="427AADCA" w14:textId="2CA6F10B" w:rsidR="006D088F" w:rsidRPr="00985400" w:rsidRDefault="006D088F" w:rsidP="00755975">
            <w:pPr>
              <w:jc w:val="center"/>
              <w:rPr>
                <w:b/>
                <w:color w:val="000000"/>
                <w:sz w:val="24"/>
                <w:szCs w:val="24"/>
              </w:rPr>
            </w:pPr>
            <w:r w:rsidRPr="00985400">
              <w:rPr>
                <w:b/>
                <w:color w:val="000000"/>
                <w:sz w:val="24"/>
                <w:szCs w:val="24"/>
              </w:rPr>
              <w:t>n</w:t>
            </w:r>
            <w:r w:rsidRPr="00985400">
              <w:rPr>
                <w:b/>
                <w:color w:val="000000"/>
                <w:sz w:val="24"/>
                <w:szCs w:val="24"/>
                <w:vertAlign w:val="superscript"/>
              </w:rPr>
              <w:t>b</w:t>
            </w:r>
            <w:r w:rsidRPr="00985400">
              <w:rPr>
                <w:b/>
                <w:color w:val="000000"/>
                <w:sz w:val="24"/>
                <w:szCs w:val="24"/>
              </w:rPr>
              <w:t xml:space="preserve"> (%)</w:t>
            </w:r>
          </w:p>
        </w:tc>
        <w:tc>
          <w:tcPr>
            <w:tcW w:w="918" w:type="pct"/>
            <w:tcBorders>
              <w:bottom w:val="single" w:sz="4" w:space="0" w:color="auto"/>
            </w:tcBorders>
            <w:tcMar>
              <w:top w:w="0" w:type="dxa"/>
              <w:left w:w="108" w:type="dxa"/>
              <w:bottom w:w="0" w:type="dxa"/>
              <w:right w:w="108" w:type="dxa"/>
            </w:tcMar>
            <w:vAlign w:val="bottom"/>
            <w:hideMark/>
          </w:tcPr>
          <w:p w14:paraId="7769EAA8" w14:textId="77777777" w:rsidR="006D088F" w:rsidRPr="00985400" w:rsidRDefault="006D088F" w:rsidP="00755975">
            <w:pPr>
              <w:jc w:val="center"/>
              <w:rPr>
                <w:b/>
                <w:color w:val="000000"/>
                <w:sz w:val="24"/>
                <w:szCs w:val="24"/>
              </w:rPr>
            </w:pPr>
            <w:r w:rsidRPr="00985400">
              <w:rPr>
                <w:b/>
                <w:color w:val="000000"/>
                <w:sz w:val="24"/>
                <w:szCs w:val="24"/>
              </w:rPr>
              <w:t>Placebo</w:t>
            </w:r>
          </w:p>
          <w:p w14:paraId="355C2BCA" w14:textId="29CDE250" w:rsidR="006D088F" w:rsidRDefault="006D088F" w:rsidP="00755975">
            <w:pPr>
              <w:jc w:val="center"/>
              <w:rPr>
                <w:b/>
                <w:color w:val="000000"/>
                <w:sz w:val="24"/>
                <w:szCs w:val="24"/>
              </w:rPr>
            </w:pPr>
            <w:r w:rsidRPr="00985400">
              <w:rPr>
                <w:b/>
                <w:color w:val="000000"/>
                <w:sz w:val="24"/>
                <w:szCs w:val="24"/>
              </w:rPr>
              <w:t>Dose 1</w:t>
            </w:r>
          </w:p>
          <w:p w14:paraId="5A6FCE22" w14:textId="347E9113" w:rsidR="00CB3DDF" w:rsidRPr="00985400" w:rsidRDefault="00CB3DDF" w:rsidP="00755975">
            <w:pPr>
              <w:keepNext/>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=2298</w:t>
            </w:r>
          </w:p>
          <w:p w14:paraId="2C08A87F" w14:textId="31CD1C20" w:rsidR="006D088F" w:rsidRPr="00985400" w:rsidRDefault="006D088F" w:rsidP="00755975">
            <w:pPr>
              <w:jc w:val="center"/>
              <w:rPr>
                <w:b/>
                <w:color w:val="000000"/>
                <w:sz w:val="24"/>
                <w:szCs w:val="24"/>
              </w:rPr>
            </w:pPr>
            <w:r w:rsidRPr="00985400">
              <w:rPr>
                <w:b/>
                <w:color w:val="000000"/>
                <w:sz w:val="24"/>
                <w:szCs w:val="24"/>
              </w:rPr>
              <w:t>n</w:t>
            </w:r>
            <w:r w:rsidRPr="00985400">
              <w:rPr>
                <w:b/>
                <w:color w:val="000000"/>
                <w:sz w:val="24"/>
                <w:szCs w:val="24"/>
                <w:vertAlign w:val="superscript"/>
              </w:rPr>
              <w:t>b</w:t>
            </w:r>
            <w:r w:rsidRPr="00985400">
              <w:rPr>
                <w:b/>
                <w:color w:val="000000"/>
                <w:sz w:val="24"/>
                <w:szCs w:val="24"/>
              </w:rPr>
              <w:t xml:space="preserve"> (%)</w:t>
            </w:r>
          </w:p>
        </w:tc>
        <w:tc>
          <w:tcPr>
            <w:tcW w:w="1043" w:type="pct"/>
            <w:tcBorders>
              <w:bottom w:val="single" w:sz="4" w:space="0" w:color="auto"/>
            </w:tcBorders>
            <w:tcMar>
              <w:top w:w="0" w:type="dxa"/>
              <w:left w:w="108" w:type="dxa"/>
              <w:bottom w:w="0" w:type="dxa"/>
              <w:right w:w="108" w:type="dxa"/>
            </w:tcMar>
            <w:vAlign w:val="bottom"/>
            <w:hideMark/>
          </w:tcPr>
          <w:p w14:paraId="6334C7E2" w14:textId="5945ED2F" w:rsidR="006D088F" w:rsidRPr="00985400" w:rsidRDefault="006D088F" w:rsidP="00755975">
            <w:pPr>
              <w:jc w:val="center"/>
              <w:rPr>
                <w:b/>
                <w:color w:val="000000"/>
                <w:sz w:val="24"/>
                <w:szCs w:val="24"/>
              </w:rPr>
            </w:pPr>
            <w:r w:rsidRPr="00985400">
              <w:rPr>
                <w:b/>
                <w:sz w:val="24"/>
                <w:szCs w:val="24"/>
              </w:rPr>
              <w:t>Pfizer-BioNTech COVID</w:t>
            </w:r>
            <w:r w:rsidR="005770EF" w:rsidRPr="00985400">
              <w:rPr>
                <w:b/>
                <w:sz w:val="24"/>
                <w:szCs w:val="24"/>
              </w:rPr>
              <w:noBreakHyphen/>
            </w:r>
            <w:r w:rsidRPr="00985400">
              <w:rPr>
                <w:b/>
                <w:sz w:val="24"/>
                <w:szCs w:val="24"/>
              </w:rPr>
              <w:t>19 Vaccine</w:t>
            </w:r>
          </w:p>
          <w:p w14:paraId="7AE50855" w14:textId="1AE6D702" w:rsidR="006D088F" w:rsidRDefault="006D088F" w:rsidP="00755975">
            <w:pPr>
              <w:jc w:val="center"/>
              <w:rPr>
                <w:b/>
                <w:color w:val="000000"/>
                <w:sz w:val="24"/>
                <w:szCs w:val="24"/>
              </w:rPr>
            </w:pPr>
            <w:r w:rsidRPr="00985400">
              <w:rPr>
                <w:b/>
                <w:color w:val="000000"/>
                <w:sz w:val="24"/>
                <w:szCs w:val="24"/>
              </w:rPr>
              <w:t>Dose 2</w:t>
            </w:r>
          </w:p>
          <w:p w14:paraId="24D33714" w14:textId="22D8656B" w:rsidR="00CB3DDF" w:rsidRPr="00985400" w:rsidRDefault="00CB3DDF" w:rsidP="00755975">
            <w:pPr>
              <w:keepNext/>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=2098</w:t>
            </w:r>
          </w:p>
          <w:p w14:paraId="3F7D9FE9" w14:textId="79CB1EC3" w:rsidR="006D088F" w:rsidRPr="00985400" w:rsidRDefault="006D088F" w:rsidP="00755975">
            <w:pPr>
              <w:jc w:val="center"/>
              <w:rPr>
                <w:b/>
                <w:color w:val="000000"/>
                <w:sz w:val="24"/>
                <w:szCs w:val="24"/>
              </w:rPr>
            </w:pPr>
            <w:r w:rsidRPr="00985400">
              <w:rPr>
                <w:b/>
                <w:color w:val="000000"/>
                <w:sz w:val="24"/>
                <w:szCs w:val="24"/>
              </w:rPr>
              <w:t>n</w:t>
            </w:r>
            <w:r w:rsidRPr="00985400">
              <w:rPr>
                <w:b/>
                <w:color w:val="000000"/>
                <w:sz w:val="24"/>
                <w:szCs w:val="24"/>
                <w:vertAlign w:val="superscript"/>
              </w:rPr>
              <w:t>b</w:t>
            </w:r>
            <w:r w:rsidRPr="00985400">
              <w:rPr>
                <w:b/>
                <w:color w:val="000000"/>
                <w:sz w:val="24"/>
                <w:szCs w:val="24"/>
              </w:rPr>
              <w:t xml:space="preserve"> (%)</w:t>
            </w:r>
          </w:p>
        </w:tc>
        <w:tc>
          <w:tcPr>
            <w:tcW w:w="873" w:type="pct"/>
            <w:tcMar>
              <w:top w:w="0" w:type="dxa"/>
              <w:left w:w="108" w:type="dxa"/>
              <w:bottom w:w="0" w:type="dxa"/>
              <w:right w:w="108" w:type="dxa"/>
            </w:tcMar>
            <w:vAlign w:val="bottom"/>
            <w:hideMark/>
          </w:tcPr>
          <w:p w14:paraId="516C9160" w14:textId="77777777" w:rsidR="006D088F" w:rsidRPr="00985400" w:rsidRDefault="006D088F" w:rsidP="00755975">
            <w:pPr>
              <w:jc w:val="center"/>
              <w:rPr>
                <w:b/>
                <w:color w:val="000000"/>
                <w:sz w:val="24"/>
                <w:szCs w:val="24"/>
              </w:rPr>
            </w:pPr>
            <w:r w:rsidRPr="00985400">
              <w:rPr>
                <w:b/>
                <w:color w:val="000000"/>
                <w:sz w:val="24"/>
                <w:szCs w:val="24"/>
              </w:rPr>
              <w:t>Placebo</w:t>
            </w:r>
          </w:p>
          <w:p w14:paraId="4D11E0A6" w14:textId="36B629C8" w:rsidR="006D088F" w:rsidRDefault="006D088F" w:rsidP="00755975">
            <w:pPr>
              <w:jc w:val="center"/>
              <w:rPr>
                <w:b/>
                <w:color w:val="000000"/>
                <w:sz w:val="24"/>
                <w:szCs w:val="24"/>
              </w:rPr>
            </w:pPr>
            <w:r w:rsidRPr="00985400">
              <w:rPr>
                <w:b/>
                <w:color w:val="000000"/>
                <w:sz w:val="24"/>
                <w:szCs w:val="24"/>
              </w:rPr>
              <w:t>Dose 2</w:t>
            </w:r>
          </w:p>
          <w:p w14:paraId="056DBC12" w14:textId="5F6E87E3" w:rsidR="00CB3DDF" w:rsidRPr="00985400" w:rsidRDefault="00CB3DDF" w:rsidP="00755975">
            <w:pPr>
              <w:keepNext/>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=2103</w:t>
            </w:r>
          </w:p>
          <w:p w14:paraId="41E412CD" w14:textId="358CF9F8" w:rsidR="006D088F" w:rsidRPr="00985400" w:rsidRDefault="006D088F" w:rsidP="00755975">
            <w:pPr>
              <w:jc w:val="center"/>
              <w:rPr>
                <w:b/>
                <w:color w:val="000000"/>
                <w:sz w:val="24"/>
                <w:szCs w:val="24"/>
              </w:rPr>
            </w:pPr>
            <w:r w:rsidRPr="00985400">
              <w:rPr>
                <w:b/>
                <w:color w:val="000000"/>
                <w:sz w:val="24"/>
                <w:szCs w:val="24"/>
              </w:rPr>
              <w:t>n</w:t>
            </w:r>
            <w:r w:rsidRPr="00985400">
              <w:rPr>
                <w:b/>
                <w:color w:val="000000"/>
                <w:sz w:val="24"/>
                <w:szCs w:val="24"/>
                <w:vertAlign w:val="superscript"/>
              </w:rPr>
              <w:t>b</w:t>
            </w:r>
            <w:r w:rsidRPr="00985400">
              <w:rPr>
                <w:b/>
                <w:color w:val="000000"/>
                <w:sz w:val="24"/>
                <w:szCs w:val="24"/>
              </w:rPr>
              <w:t xml:space="preserve"> (%)</w:t>
            </w:r>
          </w:p>
        </w:tc>
      </w:tr>
      <w:tr w:rsidR="006D088F" w:rsidRPr="00C66281" w14:paraId="6FD5EB1F" w14:textId="77777777" w:rsidTr="00012695">
        <w:trPr>
          <w:cantSplit/>
        </w:trPr>
        <w:tc>
          <w:tcPr>
            <w:tcW w:w="1076" w:type="pct"/>
            <w:tcBorders>
              <w:right w:val="nil"/>
            </w:tcBorders>
            <w:tcMar>
              <w:top w:w="0" w:type="dxa"/>
              <w:left w:w="108" w:type="dxa"/>
              <w:bottom w:w="0" w:type="dxa"/>
              <w:right w:w="108" w:type="dxa"/>
            </w:tcMar>
            <w:hideMark/>
          </w:tcPr>
          <w:p w14:paraId="7CE0DBA3" w14:textId="77777777" w:rsidR="006D088F" w:rsidRPr="00985400" w:rsidRDefault="006D088F" w:rsidP="00755975">
            <w:pPr>
              <w:rPr>
                <w:sz w:val="24"/>
                <w:szCs w:val="24"/>
              </w:rPr>
            </w:pPr>
            <w:r w:rsidRPr="00985400">
              <w:rPr>
                <w:color w:val="000000"/>
                <w:sz w:val="24"/>
                <w:szCs w:val="24"/>
              </w:rPr>
              <w:t>Fever</w:t>
            </w:r>
          </w:p>
        </w:tc>
        <w:tc>
          <w:tcPr>
            <w:tcW w:w="1090" w:type="pct"/>
            <w:tcBorders>
              <w:left w:val="nil"/>
              <w:right w:val="nil"/>
            </w:tcBorders>
            <w:tcMar>
              <w:top w:w="0" w:type="dxa"/>
              <w:left w:w="108" w:type="dxa"/>
              <w:bottom w:w="0" w:type="dxa"/>
              <w:right w:w="108" w:type="dxa"/>
            </w:tcMar>
            <w:vAlign w:val="bottom"/>
          </w:tcPr>
          <w:p w14:paraId="5956F273" w14:textId="77777777" w:rsidR="006D088F" w:rsidRPr="00985400" w:rsidRDefault="006D088F" w:rsidP="00755975">
            <w:pPr>
              <w:jc w:val="center"/>
              <w:rPr>
                <w:sz w:val="24"/>
                <w:szCs w:val="24"/>
              </w:rPr>
            </w:pPr>
          </w:p>
        </w:tc>
        <w:tc>
          <w:tcPr>
            <w:tcW w:w="918" w:type="pct"/>
            <w:tcBorders>
              <w:left w:val="nil"/>
              <w:right w:val="nil"/>
            </w:tcBorders>
            <w:tcMar>
              <w:top w:w="0" w:type="dxa"/>
              <w:left w:w="108" w:type="dxa"/>
              <w:bottom w:w="0" w:type="dxa"/>
              <w:right w:w="108" w:type="dxa"/>
            </w:tcMar>
            <w:vAlign w:val="bottom"/>
          </w:tcPr>
          <w:p w14:paraId="77A017E4" w14:textId="77777777" w:rsidR="006D088F" w:rsidRPr="00985400" w:rsidRDefault="006D088F"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53C1782B" w14:textId="77777777" w:rsidR="006D088F" w:rsidRPr="00985400" w:rsidRDefault="006D088F"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402BEAA7" w14:textId="77777777" w:rsidR="006D088F" w:rsidRPr="00985400" w:rsidRDefault="006D088F" w:rsidP="00755975">
            <w:pPr>
              <w:jc w:val="center"/>
              <w:rPr>
                <w:sz w:val="24"/>
                <w:szCs w:val="24"/>
              </w:rPr>
            </w:pPr>
          </w:p>
        </w:tc>
      </w:tr>
      <w:tr w:rsidR="006D088F" w:rsidRPr="00C66281" w14:paraId="79894046" w14:textId="77777777" w:rsidTr="00985400">
        <w:trPr>
          <w:cantSplit/>
        </w:trPr>
        <w:tc>
          <w:tcPr>
            <w:tcW w:w="1076" w:type="pct"/>
            <w:tcMar>
              <w:top w:w="0" w:type="dxa"/>
              <w:left w:w="108" w:type="dxa"/>
              <w:bottom w:w="0" w:type="dxa"/>
              <w:right w:w="108" w:type="dxa"/>
            </w:tcMar>
            <w:hideMark/>
          </w:tcPr>
          <w:p w14:paraId="7CA9F806" w14:textId="77777777" w:rsidR="006D088F" w:rsidRPr="00985400" w:rsidRDefault="006D088F" w:rsidP="00755975">
            <w:pPr>
              <w:ind w:left="330"/>
              <w:rPr>
                <w:color w:val="000000"/>
                <w:sz w:val="24"/>
                <w:szCs w:val="24"/>
              </w:rPr>
            </w:pPr>
            <w:r w:rsidRPr="00985400">
              <w:rPr>
                <w:rFonts w:eastAsia="MS Mincho"/>
                <w:color w:val="000000"/>
                <w:sz w:val="24"/>
                <w:szCs w:val="24"/>
              </w:rPr>
              <w:t>≥38.0℃</w:t>
            </w:r>
          </w:p>
        </w:tc>
        <w:tc>
          <w:tcPr>
            <w:tcW w:w="1090" w:type="pct"/>
            <w:shd w:val="clear" w:color="auto" w:fill="auto"/>
            <w:tcMar>
              <w:top w:w="0" w:type="dxa"/>
              <w:left w:w="108" w:type="dxa"/>
              <w:bottom w:w="0" w:type="dxa"/>
              <w:right w:w="108" w:type="dxa"/>
            </w:tcMar>
            <w:vAlign w:val="bottom"/>
          </w:tcPr>
          <w:p w14:paraId="1F9CF073" w14:textId="7C5E66B9" w:rsidR="006D088F" w:rsidRPr="00985400" w:rsidRDefault="006D088F" w:rsidP="00755975">
            <w:pPr>
              <w:jc w:val="center"/>
              <w:rPr>
                <w:color w:val="000000"/>
                <w:sz w:val="24"/>
                <w:szCs w:val="24"/>
              </w:rPr>
            </w:pPr>
            <w:r w:rsidRPr="00985400">
              <w:rPr>
                <w:color w:val="000000"/>
                <w:sz w:val="24"/>
                <w:szCs w:val="24"/>
              </w:rPr>
              <w:t>85 (3.7)</w:t>
            </w:r>
          </w:p>
        </w:tc>
        <w:tc>
          <w:tcPr>
            <w:tcW w:w="918" w:type="pct"/>
            <w:shd w:val="clear" w:color="auto" w:fill="auto"/>
            <w:tcMar>
              <w:top w:w="0" w:type="dxa"/>
              <w:left w:w="108" w:type="dxa"/>
              <w:bottom w:w="0" w:type="dxa"/>
              <w:right w:w="108" w:type="dxa"/>
            </w:tcMar>
            <w:vAlign w:val="bottom"/>
          </w:tcPr>
          <w:p w14:paraId="62C11F67" w14:textId="4C97C84F" w:rsidR="006D088F" w:rsidRPr="00985400" w:rsidRDefault="006D088F" w:rsidP="00755975">
            <w:pPr>
              <w:jc w:val="center"/>
              <w:rPr>
                <w:color w:val="000000"/>
                <w:sz w:val="24"/>
                <w:szCs w:val="24"/>
              </w:rPr>
            </w:pPr>
            <w:r w:rsidRPr="00985400">
              <w:rPr>
                <w:color w:val="000000"/>
                <w:sz w:val="24"/>
                <w:szCs w:val="24"/>
              </w:rPr>
              <w:t>20 (0.9)</w:t>
            </w:r>
          </w:p>
        </w:tc>
        <w:tc>
          <w:tcPr>
            <w:tcW w:w="1043" w:type="pct"/>
            <w:shd w:val="clear" w:color="auto" w:fill="auto"/>
            <w:tcMar>
              <w:top w:w="0" w:type="dxa"/>
              <w:left w:w="108" w:type="dxa"/>
              <w:bottom w:w="0" w:type="dxa"/>
              <w:right w:w="108" w:type="dxa"/>
            </w:tcMar>
            <w:vAlign w:val="bottom"/>
          </w:tcPr>
          <w:p w14:paraId="25DE9207" w14:textId="75EC5756" w:rsidR="006D088F" w:rsidRPr="00985400" w:rsidRDefault="006D088F" w:rsidP="00755975">
            <w:pPr>
              <w:jc w:val="center"/>
              <w:rPr>
                <w:color w:val="000000"/>
                <w:sz w:val="24"/>
                <w:szCs w:val="24"/>
              </w:rPr>
            </w:pPr>
            <w:r w:rsidRPr="00985400">
              <w:rPr>
                <w:color w:val="000000"/>
                <w:sz w:val="24"/>
                <w:szCs w:val="24"/>
              </w:rPr>
              <w:t>331 (15.8)</w:t>
            </w:r>
          </w:p>
        </w:tc>
        <w:tc>
          <w:tcPr>
            <w:tcW w:w="873" w:type="pct"/>
            <w:shd w:val="clear" w:color="auto" w:fill="auto"/>
            <w:tcMar>
              <w:top w:w="0" w:type="dxa"/>
              <w:left w:w="108" w:type="dxa"/>
              <w:bottom w:w="0" w:type="dxa"/>
              <w:right w:w="108" w:type="dxa"/>
            </w:tcMar>
            <w:vAlign w:val="bottom"/>
          </w:tcPr>
          <w:p w14:paraId="6694E7B0" w14:textId="06DF79E1" w:rsidR="006D088F" w:rsidRPr="00985400" w:rsidRDefault="006D088F" w:rsidP="00755975">
            <w:pPr>
              <w:jc w:val="center"/>
              <w:rPr>
                <w:color w:val="000000"/>
                <w:sz w:val="24"/>
                <w:szCs w:val="24"/>
              </w:rPr>
            </w:pPr>
            <w:r w:rsidRPr="00985400">
              <w:rPr>
                <w:color w:val="000000"/>
                <w:sz w:val="24"/>
                <w:szCs w:val="24"/>
              </w:rPr>
              <w:t>10 (0.5)</w:t>
            </w:r>
          </w:p>
        </w:tc>
      </w:tr>
      <w:tr w:rsidR="006D088F" w:rsidRPr="00C66281" w14:paraId="20DC9FBC" w14:textId="77777777" w:rsidTr="00985400">
        <w:trPr>
          <w:cantSplit/>
        </w:trPr>
        <w:tc>
          <w:tcPr>
            <w:tcW w:w="1076" w:type="pct"/>
            <w:tcMar>
              <w:top w:w="0" w:type="dxa"/>
              <w:left w:w="108" w:type="dxa"/>
              <w:bottom w:w="0" w:type="dxa"/>
              <w:right w:w="108" w:type="dxa"/>
            </w:tcMar>
            <w:hideMark/>
          </w:tcPr>
          <w:p w14:paraId="2173A881" w14:textId="77777777" w:rsidR="006D088F" w:rsidRPr="00985400" w:rsidRDefault="006D088F" w:rsidP="00755975">
            <w:pPr>
              <w:ind w:left="330"/>
              <w:rPr>
                <w:color w:val="000000"/>
                <w:sz w:val="24"/>
                <w:szCs w:val="24"/>
              </w:rPr>
            </w:pPr>
            <w:r w:rsidRPr="00985400">
              <w:rPr>
                <w:color w:val="000000"/>
                <w:sz w:val="24"/>
                <w:szCs w:val="24"/>
              </w:rPr>
              <w:t>≥38.0℃ to 38.4℃</w:t>
            </w:r>
          </w:p>
        </w:tc>
        <w:tc>
          <w:tcPr>
            <w:tcW w:w="1090" w:type="pct"/>
            <w:shd w:val="clear" w:color="auto" w:fill="auto"/>
            <w:tcMar>
              <w:top w:w="0" w:type="dxa"/>
              <w:left w:w="108" w:type="dxa"/>
              <w:bottom w:w="0" w:type="dxa"/>
              <w:right w:w="108" w:type="dxa"/>
            </w:tcMar>
            <w:vAlign w:val="bottom"/>
          </w:tcPr>
          <w:p w14:paraId="6D142611" w14:textId="46535520" w:rsidR="006D088F" w:rsidRPr="00985400" w:rsidRDefault="006D088F" w:rsidP="00755975">
            <w:pPr>
              <w:jc w:val="center"/>
              <w:rPr>
                <w:color w:val="000000"/>
                <w:sz w:val="24"/>
                <w:szCs w:val="24"/>
              </w:rPr>
            </w:pPr>
            <w:r w:rsidRPr="00985400">
              <w:rPr>
                <w:color w:val="000000"/>
                <w:sz w:val="24"/>
                <w:szCs w:val="24"/>
              </w:rPr>
              <w:t>64 (2.8)</w:t>
            </w:r>
          </w:p>
        </w:tc>
        <w:tc>
          <w:tcPr>
            <w:tcW w:w="918" w:type="pct"/>
            <w:shd w:val="clear" w:color="auto" w:fill="auto"/>
            <w:tcMar>
              <w:top w:w="0" w:type="dxa"/>
              <w:left w:w="108" w:type="dxa"/>
              <w:bottom w:w="0" w:type="dxa"/>
              <w:right w:w="108" w:type="dxa"/>
            </w:tcMar>
            <w:vAlign w:val="bottom"/>
          </w:tcPr>
          <w:p w14:paraId="390545C6" w14:textId="05F582CC" w:rsidR="006D088F" w:rsidRPr="00985400" w:rsidRDefault="006D088F" w:rsidP="00755975">
            <w:pPr>
              <w:jc w:val="center"/>
              <w:rPr>
                <w:color w:val="000000"/>
                <w:sz w:val="24"/>
                <w:szCs w:val="24"/>
              </w:rPr>
            </w:pPr>
            <w:r w:rsidRPr="00985400">
              <w:rPr>
                <w:color w:val="000000"/>
                <w:sz w:val="24"/>
                <w:szCs w:val="24"/>
              </w:rPr>
              <w:t>10 (0.4)</w:t>
            </w:r>
          </w:p>
        </w:tc>
        <w:tc>
          <w:tcPr>
            <w:tcW w:w="1043" w:type="pct"/>
            <w:shd w:val="clear" w:color="auto" w:fill="auto"/>
            <w:tcMar>
              <w:top w:w="0" w:type="dxa"/>
              <w:left w:w="108" w:type="dxa"/>
              <w:bottom w:w="0" w:type="dxa"/>
              <w:right w:w="108" w:type="dxa"/>
            </w:tcMar>
            <w:vAlign w:val="bottom"/>
          </w:tcPr>
          <w:p w14:paraId="1A52907A" w14:textId="36A77B3D" w:rsidR="006D088F" w:rsidRPr="00985400" w:rsidRDefault="006D088F" w:rsidP="00755975">
            <w:pPr>
              <w:jc w:val="center"/>
              <w:rPr>
                <w:color w:val="000000"/>
                <w:sz w:val="24"/>
                <w:szCs w:val="24"/>
              </w:rPr>
            </w:pPr>
            <w:r w:rsidRPr="00985400">
              <w:rPr>
                <w:color w:val="000000"/>
                <w:sz w:val="24"/>
                <w:szCs w:val="24"/>
              </w:rPr>
              <w:t>194 (9.2)</w:t>
            </w:r>
          </w:p>
        </w:tc>
        <w:tc>
          <w:tcPr>
            <w:tcW w:w="873" w:type="pct"/>
            <w:shd w:val="clear" w:color="auto" w:fill="auto"/>
            <w:tcMar>
              <w:top w:w="0" w:type="dxa"/>
              <w:left w:w="108" w:type="dxa"/>
              <w:bottom w:w="0" w:type="dxa"/>
              <w:right w:w="108" w:type="dxa"/>
            </w:tcMar>
            <w:vAlign w:val="bottom"/>
          </w:tcPr>
          <w:p w14:paraId="6C7D6019" w14:textId="522FB6AA" w:rsidR="006D088F" w:rsidRPr="00985400" w:rsidRDefault="006D088F" w:rsidP="00755975">
            <w:pPr>
              <w:jc w:val="center"/>
              <w:rPr>
                <w:color w:val="000000"/>
                <w:sz w:val="24"/>
                <w:szCs w:val="24"/>
              </w:rPr>
            </w:pPr>
            <w:r w:rsidRPr="00985400">
              <w:rPr>
                <w:color w:val="000000"/>
                <w:sz w:val="24"/>
                <w:szCs w:val="24"/>
              </w:rPr>
              <w:t>5 (0.2)</w:t>
            </w:r>
          </w:p>
        </w:tc>
      </w:tr>
      <w:tr w:rsidR="006D088F" w:rsidRPr="00C66281" w14:paraId="3A99AA35" w14:textId="77777777" w:rsidTr="00985400">
        <w:trPr>
          <w:cantSplit/>
        </w:trPr>
        <w:tc>
          <w:tcPr>
            <w:tcW w:w="1076" w:type="pct"/>
            <w:tcMar>
              <w:top w:w="0" w:type="dxa"/>
              <w:left w:w="108" w:type="dxa"/>
              <w:bottom w:w="0" w:type="dxa"/>
              <w:right w:w="108" w:type="dxa"/>
            </w:tcMar>
            <w:hideMark/>
          </w:tcPr>
          <w:p w14:paraId="4AE8C47D" w14:textId="77777777" w:rsidR="006D088F" w:rsidRPr="00985400" w:rsidRDefault="006D088F" w:rsidP="00755975">
            <w:pPr>
              <w:ind w:left="330"/>
              <w:rPr>
                <w:color w:val="000000"/>
                <w:sz w:val="24"/>
                <w:szCs w:val="24"/>
              </w:rPr>
            </w:pPr>
            <w:r w:rsidRPr="00985400">
              <w:rPr>
                <w:color w:val="000000"/>
                <w:sz w:val="24"/>
                <w:szCs w:val="24"/>
              </w:rPr>
              <w:t>&gt;</w:t>
            </w:r>
            <w:r w:rsidRPr="00985400">
              <w:rPr>
                <w:rFonts w:eastAsia="MS Mincho"/>
                <w:color w:val="000000"/>
                <w:sz w:val="24"/>
                <w:szCs w:val="24"/>
              </w:rPr>
              <w:t>38.4℃ to 38.9℃</w:t>
            </w:r>
          </w:p>
        </w:tc>
        <w:tc>
          <w:tcPr>
            <w:tcW w:w="1090" w:type="pct"/>
            <w:shd w:val="clear" w:color="auto" w:fill="auto"/>
            <w:tcMar>
              <w:top w:w="0" w:type="dxa"/>
              <w:left w:w="108" w:type="dxa"/>
              <w:bottom w:w="0" w:type="dxa"/>
              <w:right w:w="108" w:type="dxa"/>
            </w:tcMar>
            <w:vAlign w:val="bottom"/>
          </w:tcPr>
          <w:p w14:paraId="5EC6DD67" w14:textId="0B7F79FE" w:rsidR="006D088F" w:rsidRPr="00985400" w:rsidRDefault="006D088F" w:rsidP="00755975">
            <w:pPr>
              <w:jc w:val="center"/>
              <w:rPr>
                <w:color w:val="000000"/>
                <w:sz w:val="24"/>
                <w:szCs w:val="24"/>
              </w:rPr>
            </w:pPr>
            <w:r w:rsidRPr="00985400">
              <w:rPr>
                <w:color w:val="000000"/>
                <w:sz w:val="24"/>
                <w:szCs w:val="24"/>
              </w:rPr>
              <w:t>15 (0.7)</w:t>
            </w:r>
          </w:p>
        </w:tc>
        <w:tc>
          <w:tcPr>
            <w:tcW w:w="918" w:type="pct"/>
            <w:shd w:val="clear" w:color="auto" w:fill="auto"/>
            <w:tcMar>
              <w:top w:w="0" w:type="dxa"/>
              <w:left w:w="108" w:type="dxa"/>
              <w:bottom w:w="0" w:type="dxa"/>
              <w:right w:w="108" w:type="dxa"/>
            </w:tcMar>
            <w:vAlign w:val="bottom"/>
          </w:tcPr>
          <w:p w14:paraId="0E28AB23" w14:textId="3477BDC5" w:rsidR="006D088F" w:rsidRPr="00985400" w:rsidRDefault="006D088F" w:rsidP="00755975">
            <w:pPr>
              <w:jc w:val="center"/>
              <w:rPr>
                <w:color w:val="000000"/>
                <w:sz w:val="24"/>
                <w:szCs w:val="24"/>
              </w:rPr>
            </w:pPr>
            <w:r w:rsidRPr="00985400">
              <w:rPr>
                <w:color w:val="000000"/>
                <w:sz w:val="24"/>
                <w:szCs w:val="24"/>
              </w:rPr>
              <w:t>5 (0.2)</w:t>
            </w:r>
          </w:p>
        </w:tc>
        <w:tc>
          <w:tcPr>
            <w:tcW w:w="1043" w:type="pct"/>
            <w:shd w:val="clear" w:color="auto" w:fill="auto"/>
            <w:tcMar>
              <w:top w:w="0" w:type="dxa"/>
              <w:left w:w="108" w:type="dxa"/>
              <w:bottom w:w="0" w:type="dxa"/>
              <w:right w:w="108" w:type="dxa"/>
            </w:tcMar>
            <w:vAlign w:val="bottom"/>
          </w:tcPr>
          <w:p w14:paraId="493A14B6" w14:textId="70B806C1" w:rsidR="006D088F" w:rsidRPr="00985400" w:rsidRDefault="006D088F" w:rsidP="00755975">
            <w:pPr>
              <w:jc w:val="center"/>
              <w:rPr>
                <w:color w:val="000000"/>
                <w:sz w:val="24"/>
                <w:szCs w:val="24"/>
              </w:rPr>
            </w:pPr>
            <w:r w:rsidRPr="00985400">
              <w:rPr>
                <w:color w:val="000000"/>
                <w:sz w:val="24"/>
                <w:szCs w:val="24"/>
              </w:rPr>
              <w:t>110 (5.2)</w:t>
            </w:r>
          </w:p>
        </w:tc>
        <w:tc>
          <w:tcPr>
            <w:tcW w:w="873" w:type="pct"/>
            <w:shd w:val="clear" w:color="auto" w:fill="auto"/>
            <w:tcMar>
              <w:top w:w="0" w:type="dxa"/>
              <w:left w:w="108" w:type="dxa"/>
              <w:bottom w:w="0" w:type="dxa"/>
              <w:right w:w="108" w:type="dxa"/>
            </w:tcMar>
            <w:vAlign w:val="bottom"/>
          </w:tcPr>
          <w:p w14:paraId="54397065" w14:textId="5EE8124C" w:rsidR="006D088F" w:rsidRPr="00985400" w:rsidRDefault="006D088F" w:rsidP="00755975">
            <w:pPr>
              <w:jc w:val="center"/>
              <w:rPr>
                <w:color w:val="000000"/>
                <w:sz w:val="24"/>
                <w:szCs w:val="24"/>
              </w:rPr>
            </w:pPr>
            <w:r w:rsidRPr="00985400">
              <w:rPr>
                <w:color w:val="000000"/>
                <w:sz w:val="24"/>
                <w:szCs w:val="24"/>
              </w:rPr>
              <w:t>3 (0.1)</w:t>
            </w:r>
          </w:p>
        </w:tc>
      </w:tr>
      <w:tr w:rsidR="006D088F" w:rsidRPr="00C66281" w14:paraId="5C281CBD" w14:textId="77777777" w:rsidTr="00985400">
        <w:trPr>
          <w:cantSplit/>
        </w:trPr>
        <w:tc>
          <w:tcPr>
            <w:tcW w:w="1076" w:type="pct"/>
            <w:tcMar>
              <w:top w:w="0" w:type="dxa"/>
              <w:left w:w="108" w:type="dxa"/>
              <w:bottom w:w="0" w:type="dxa"/>
              <w:right w:w="108" w:type="dxa"/>
            </w:tcMar>
            <w:hideMark/>
          </w:tcPr>
          <w:p w14:paraId="34239317" w14:textId="77777777" w:rsidR="006D088F" w:rsidRPr="00985400" w:rsidRDefault="006D088F" w:rsidP="00755975">
            <w:pPr>
              <w:ind w:left="330"/>
              <w:rPr>
                <w:color w:val="000000"/>
                <w:sz w:val="24"/>
                <w:szCs w:val="24"/>
              </w:rPr>
            </w:pPr>
            <w:r w:rsidRPr="00985400">
              <w:rPr>
                <w:color w:val="000000"/>
                <w:sz w:val="24"/>
                <w:szCs w:val="24"/>
              </w:rPr>
              <w:t>&gt;</w:t>
            </w:r>
            <w:r w:rsidRPr="00985400">
              <w:rPr>
                <w:rFonts w:eastAsia="MS Mincho"/>
                <w:color w:val="000000"/>
                <w:sz w:val="24"/>
                <w:szCs w:val="24"/>
              </w:rPr>
              <w:t>38.9℃ to 40.0℃</w:t>
            </w:r>
          </w:p>
        </w:tc>
        <w:tc>
          <w:tcPr>
            <w:tcW w:w="1090" w:type="pct"/>
            <w:shd w:val="clear" w:color="auto" w:fill="auto"/>
            <w:tcMar>
              <w:top w:w="0" w:type="dxa"/>
              <w:left w:w="108" w:type="dxa"/>
              <w:bottom w:w="0" w:type="dxa"/>
              <w:right w:w="108" w:type="dxa"/>
            </w:tcMar>
            <w:vAlign w:val="bottom"/>
          </w:tcPr>
          <w:p w14:paraId="53CE990B" w14:textId="0812D4F0" w:rsidR="006D088F" w:rsidRPr="00985400" w:rsidRDefault="006D088F" w:rsidP="00755975">
            <w:pPr>
              <w:jc w:val="center"/>
              <w:rPr>
                <w:color w:val="000000"/>
                <w:sz w:val="24"/>
                <w:szCs w:val="24"/>
              </w:rPr>
            </w:pPr>
            <w:r w:rsidRPr="00985400">
              <w:rPr>
                <w:color w:val="000000"/>
                <w:sz w:val="24"/>
                <w:szCs w:val="24"/>
              </w:rPr>
              <w:t>6 (0.3)</w:t>
            </w:r>
          </w:p>
        </w:tc>
        <w:tc>
          <w:tcPr>
            <w:tcW w:w="918" w:type="pct"/>
            <w:shd w:val="clear" w:color="auto" w:fill="auto"/>
            <w:tcMar>
              <w:top w:w="0" w:type="dxa"/>
              <w:left w:w="108" w:type="dxa"/>
              <w:bottom w:w="0" w:type="dxa"/>
              <w:right w:w="108" w:type="dxa"/>
            </w:tcMar>
            <w:vAlign w:val="bottom"/>
          </w:tcPr>
          <w:p w14:paraId="37D223F9" w14:textId="557FC12B" w:rsidR="006D088F" w:rsidRPr="00985400" w:rsidRDefault="006D088F" w:rsidP="00755975">
            <w:pPr>
              <w:jc w:val="center"/>
              <w:rPr>
                <w:color w:val="000000"/>
                <w:sz w:val="24"/>
                <w:szCs w:val="24"/>
              </w:rPr>
            </w:pPr>
            <w:r w:rsidRPr="00985400">
              <w:rPr>
                <w:color w:val="000000"/>
                <w:sz w:val="24"/>
                <w:szCs w:val="24"/>
              </w:rPr>
              <w:t>3 (0.1)</w:t>
            </w:r>
          </w:p>
        </w:tc>
        <w:tc>
          <w:tcPr>
            <w:tcW w:w="1043" w:type="pct"/>
            <w:shd w:val="clear" w:color="auto" w:fill="auto"/>
            <w:tcMar>
              <w:top w:w="0" w:type="dxa"/>
              <w:left w:w="108" w:type="dxa"/>
              <w:bottom w:w="0" w:type="dxa"/>
              <w:right w:w="108" w:type="dxa"/>
            </w:tcMar>
            <w:vAlign w:val="bottom"/>
          </w:tcPr>
          <w:p w14:paraId="13BACD4B" w14:textId="2122817D" w:rsidR="006D088F" w:rsidRPr="00985400" w:rsidRDefault="006D088F" w:rsidP="00755975">
            <w:pPr>
              <w:jc w:val="center"/>
              <w:rPr>
                <w:color w:val="000000"/>
                <w:sz w:val="24"/>
                <w:szCs w:val="24"/>
              </w:rPr>
            </w:pPr>
            <w:r w:rsidRPr="00985400">
              <w:rPr>
                <w:color w:val="000000"/>
                <w:sz w:val="24"/>
                <w:szCs w:val="24"/>
              </w:rPr>
              <w:t>26 (1.2)</w:t>
            </w:r>
          </w:p>
        </w:tc>
        <w:tc>
          <w:tcPr>
            <w:tcW w:w="873" w:type="pct"/>
            <w:shd w:val="clear" w:color="auto" w:fill="auto"/>
            <w:tcMar>
              <w:top w:w="0" w:type="dxa"/>
              <w:left w:w="108" w:type="dxa"/>
              <w:bottom w:w="0" w:type="dxa"/>
              <w:right w:w="108" w:type="dxa"/>
            </w:tcMar>
            <w:vAlign w:val="bottom"/>
          </w:tcPr>
          <w:p w14:paraId="006274D1" w14:textId="43CE5D58" w:rsidR="006D088F" w:rsidRPr="00985400" w:rsidRDefault="006D088F" w:rsidP="00755975">
            <w:pPr>
              <w:jc w:val="center"/>
              <w:rPr>
                <w:color w:val="000000"/>
                <w:sz w:val="24"/>
                <w:szCs w:val="24"/>
              </w:rPr>
            </w:pPr>
            <w:r w:rsidRPr="00985400">
              <w:rPr>
                <w:color w:val="000000"/>
                <w:sz w:val="24"/>
                <w:szCs w:val="24"/>
              </w:rPr>
              <w:t>2 (0.1)</w:t>
            </w:r>
          </w:p>
        </w:tc>
      </w:tr>
      <w:tr w:rsidR="006D088F" w:rsidRPr="00C66281" w14:paraId="0A1AD9F1" w14:textId="77777777" w:rsidTr="00012695">
        <w:trPr>
          <w:cantSplit/>
        </w:trPr>
        <w:tc>
          <w:tcPr>
            <w:tcW w:w="1076" w:type="pct"/>
            <w:tcBorders>
              <w:bottom w:val="single" w:sz="4" w:space="0" w:color="auto"/>
            </w:tcBorders>
            <w:tcMar>
              <w:top w:w="0" w:type="dxa"/>
              <w:left w:w="108" w:type="dxa"/>
              <w:bottom w:w="0" w:type="dxa"/>
              <w:right w:w="108" w:type="dxa"/>
            </w:tcMar>
            <w:hideMark/>
          </w:tcPr>
          <w:p w14:paraId="09E35BF3" w14:textId="77777777" w:rsidR="006D088F" w:rsidRPr="00985400" w:rsidRDefault="006D088F" w:rsidP="00755975">
            <w:pPr>
              <w:ind w:left="330"/>
              <w:rPr>
                <w:color w:val="000000"/>
                <w:sz w:val="24"/>
                <w:szCs w:val="24"/>
              </w:rPr>
            </w:pPr>
            <w:r w:rsidRPr="00985400">
              <w:rPr>
                <w:color w:val="000000"/>
                <w:sz w:val="24"/>
                <w:szCs w:val="24"/>
              </w:rPr>
              <w:t>&gt;40.0℃</w:t>
            </w:r>
          </w:p>
        </w:tc>
        <w:tc>
          <w:tcPr>
            <w:tcW w:w="1090" w:type="pct"/>
            <w:tcBorders>
              <w:bottom w:val="single" w:sz="4" w:space="0" w:color="auto"/>
            </w:tcBorders>
            <w:shd w:val="clear" w:color="auto" w:fill="auto"/>
            <w:tcMar>
              <w:top w:w="0" w:type="dxa"/>
              <w:left w:w="108" w:type="dxa"/>
              <w:bottom w:w="0" w:type="dxa"/>
              <w:right w:w="108" w:type="dxa"/>
            </w:tcMar>
            <w:vAlign w:val="bottom"/>
          </w:tcPr>
          <w:p w14:paraId="724B409B" w14:textId="5EDFD701" w:rsidR="006D088F" w:rsidRPr="00985400" w:rsidRDefault="006D088F" w:rsidP="00755975">
            <w:pPr>
              <w:jc w:val="center"/>
              <w:rPr>
                <w:color w:val="000000"/>
                <w:sz w:val="24"/>
                <w:szCs w:val="24"/>
              </w:rPr>
            </w:pPr>
            <w:r w:rsidRPr="00985400">
              <w:rPr>
                <w:color w:val="000000"/>
                <w:sz w:val="24"/>
                <w:szCs w:val="24"/>
              </w:rPr>
              <w:t>0 (0.0)</w:t>
            </w:r>
          </w:p>
        </w:tc>
        <w:tc>
          <w:tcPr>
            <w:tcW w:w="918" w:type="pct"/>
            <w:tcBorders>
              <w:bottom w:val="single" w:sz="4" w:space="0" w:color="auto"/>
            </w:tcBorders>
            <w:shd w:val="clear" w:color="auto" w:fill="auto"/>
            <w:tcMar>
              <w:top w:w="0" w:type="dxa"/>
              <w:left w:w="108" w:type="dxa"/>
              <w:bottom w:w="0" w:type="dxa"/>
              <w:right w:w="108" w:type="dxa"/>
            </w:tcMar>
            <w:vAlign w:val="bottom"/>
          </w:tcPr>
          <w:p w14:paraId="4BFA7783" w14:textId="4C4819A1" w:rsidR="006D088F" w:rsidRPr="00985400" w:rsidRDefault="006D088F" w:rsidP="00755975">
            <w:pPr>
              <w:jc w:val="center"/>
              <w:rPr>
                <w:color w:val="000000"/>
                <w:sz w:val="24"/>
                <w:szCs w:val="24"/>
              </w:rPr>
            </w:pPr>
            <w:r w:rsidRPr="00985400">
              <w:rPr>
                <w:color w:val="000000"/>
                <w:sz w:val="24"/>
                <w:szCs w:val="24"/>
              </w:rPr>
              <w:t>2 (0.1)</w:t>
            </w:r>
          </w:p>
        </w:tc>
        <w:tc>
          <w:tcPr>
            <w:tcW w:w="1043" w:type="pct"/>
            <w:tcBorders>
              <w:bottom w:val="single" w:sz="4" w:space="0" w:color="auto"/>
            </w:tcBorders>
            <w:shd w:val="clear" w:color="auto" w:fill="auto"/>
            <w:tcMar>
              <w:top w:w="0" w:type="dxa"/>
              <w:left w:w="108" w:type="dxa"/>
              <w:bottom w:w="0" w:type="dxa"/>
              <w:right w:w="108" w:type="dxa"/>
            </w:tcMar>
            <w:vAlign w:val="bottom"/>
          </w:tcPr>
          <w:p w14:paraId="62C7CA82" w14:textId="050C0E48" w:rsidR="006D088F" w:rsidRPr="00985400" w:rsidRDefault="006D088F" w:rsidP="00755975">
            <w:pPr>
              <w:jc w:val="center"/>
              <w:rPr>
                <w:color w:val="000000"/>
                <w:sz w:val="24"/>
                <w:szCs w:val="24"/>
              </w:rPr>
            </w:pPr>
            <w:r w:rsidRPr="00985400">
              <w:rPr>
                <w:color w:val="000000"/>
                <w:sz w:val="24"/>
                <w:szCs w:val="24"/>
              </w:rPr>
              <w:t>1 (0.0)</w:t>
            </w:r>
          </w:p>
        </w:tc>
        <w:tc>
          <w:tcPr>
            <w:tcW w:w="873" w:type="pct"/>
            <w:shd w:val="clear" w:color="auto" w:fill="auto"/>
            <w:tcMar>
              <w:top w:w="0" w:type="dxa"/>
              <w:left w:w="108" w:type="dxa"/>
              <w:bottom w:w="0" w:type="dxa"/>
              <w:right w:w="108" w:type="dxa"/>
            </w:tcMar>
            <w:vAlign w:val="bottom"/>
          </w:tcPr>
          <w:p w14:paraId="25B0C8FA" w14:textId="3A8C9D00" w:rsidR="006D088F" w:rsidRPr="00985400" w:rsidRDefault="006D088F" w:rsidP="00755975">
            <w:pPr>
              <w:jc w:val="center"/>
              <w:rPr>
                <w:color w:val="000000"/>
                <w:sz w:val="24"/>
                <w:szCs w:val="24"/>
              </w:rPr>
            </w:pPr>
            <w:r w:rsidRPr="00985400">
              <w:rPr>
                <w:color w:val="000000"/>
                <w:sz w:val="24"/>
                <w:szCs w:val="24"/>
              </w:rPr>
              <w:t>0 (0.0)</w:t>
            </w:r>
          </w:p>
        </w:tc>
      </w:tr>
      <w:tr w:rsidR="006D088F" w:rsidRPr="00C66281" w14:paraId="4F0FE16C" w14:textId="77777777" w:rsidTr="00012695">
        <w:trPr>
          <w:cantSplit/>
        </w:trPr>
        <w:tc>
          <w:tcPr>
            <w:tcW w:w="1076" w:type="pct"/>
            <w:tcBorders>
              <w:right w:val="nil"/>
            </w:tcBorders>
            <w:tcMar>
              <w:top w:w="0" w:type="dxa"/>
              <w:left w:w="108" w:type="dxa"/>
              <w:bottom w:w="0" w:type="dxa"/>
              <w:right w:w="108" w:type="dxa"/>
            </w:tcMar>
            <w:hideMark/>
          </w:tcPr>
          <w:p w14:paraId="4327B217" w14:textId="77777777" w:rsidR="006D088F" w:rsidRPr="00985400" w:rsidRDefault="006D088F" w:rsidP="00755975">
            <w:pPr>
              <w:rPr>
                <w:color w:val="000000"/>
                <w:sz w:val="24"/>
                <w:szCs w:val="24"/>
              </w:rPr>
            </w:pPr>
            <w:r w:rsidRPr="00985400">
              <w:rPr>
                <w:rFonts w:eastAsia="Times New Roman"/>
                <w:color w:val="000000"/>
                <w:sz w:val="24"/>
                <w:szCs w:val="24"/>
              </w:rPr>
              <w:t>Fatigue</w:t>
            </w:r>
            <w:r w:rsidRPr="00985400">
              <w:rPr>
                <w:rFonts w:eastAsia="Times New Roman"/>
                <w:color w:val="000000"/>
                <w:sz w:val="24"/>
                <w:szCs w:val="24"/>
                <w:vertAlign w:val="superscript"/>
              </w:rPr>
              <w:t>c</w:t>
            </w:r>
          </w:p>
        </w:tc>
        <w:tc>
          <w:tcPr>
            <w:tcW w:w="1090" w:type="pct"/>
            <w:tcBorders>
              <w:left w:val="nil"/>
              <w:right w:val="nil"/>
            </w:tcBorders>
            <w:tcMar>
              <w:top w:w="0" w:type="dxa"/>
              <w:left w:w="108" w:type="dxa"/>
              <w:bottom w:w="0" w:type="dxa"/>
              <w:right w:w="108" w:type="dxa"/>
            </w:tcMar>
            <w:vAlign w:val="bottom"/>
          </w:tcPr>
          <w:p w14:paraId="64E7F764" w14:textId="77777777" w:rsidR="006D088F" w:rsidRPr="00985400" w:rsidRDefault="006D088F" w:rsidP="00755975">
            <w:pPr>
              <w:jc w:val="center"/>
              <w:rPr>
                <w:sz w:val="24"/>
                <w:szCs w:val="24"/>
              </w:rPr>
            </w:pPr>
          </w:p>
        </w:tc>
        <w:tc>
          <w:tcPr>
            <w:tcW w:w="918" w:type="pct"/>
            <w:tcBorders>
              <w:left w:val="nil"/>
              <w:right w:val="nil"/>
            </w:tcBorders>
            <w:tcMar>
              <w:top w:w="0" w:type="dxa"/>
              <w:left w:w="108" w:type="dxa"/>
              <w:bottom w:w="0" w:type="dxa"/>
              <w:right w:w="108" w:type="dxa"/>
            </w:tcMar>
            <w:vAlign w:val="bottom"/>
          </w:tcPr>
          <w:p w14:paraId="320AABC5" w14:textId="77777777" w:rsidR="006D088F" w:rsidRPr="00985400" w:rsidRDefault="006D088F"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5E6C6261" w14:textId="77777777" w:rsidR="006D088F" w:rsidRPr="00985400" w:rsidRDefault="006D088F"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7F071DD1" w14:textId="77777777" w:rsidR="006D088F" w:rsidRPr="00985400" w:rsidRDefault="006D088F" w:rsidP="00755975">
            <w:pPr>
              <w:jc w:val="center"/>
              <w:rPr>
                <w:sz w:val="24"/>
                <w:szCs w:val="24"/>
              </w:rPr>
            </w:pPr>
          </w:p>
        </w:tc>
      </w:tr>
      <w:tr w:rsidR="006D088F" w:rsidRPr="00C66281" w14:paraId="040DD81D" w14:textId="77777777" w:rsidTr="00985400">
        <w:trPr>
          <w:cantSplit/>
        </w:trPr>
        <w:tc>
          <w:tcPr>
            <w:tcW w:w="1076" w:type="pct"/>
            <w:tcMar>
              <w:top w:w="0" w:type="dxa"/>
              <w:left w:w="108" w:type="dxa"/>
              <w:bottom w:w="0" w:type="dxa"/>
              <w:right w:w="108" w:type="dxa"/>
            </w:tcMar>
            <w:hideMark/>
          </w:tcPr>
          <w:p w14:paraId="2F47C7DF" w14:textId="77777777" w:rsidR="006D088F" w:rsidRPr="00985400" w:rsidRDefault="006D088F" w:rsidP="00755975">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vAlign w:val="bottom"/>
          </w:tcPr>
          <w:p w14:paraId="6FCB9578" w14:textId="3F6FCF5C" w:rsidR="006D088F" w:rsidRPr="00985400" w:rsidRDefault="006D088F" w:rsidP="00755975">
            <w:pPr>
              <w:jc w:val="center"/>
              <w:rPr>
                <w:color w:val="000000"/>
                <w:sz w:val="24"/>
                <w:szCs w:val="24"/>
              </w:rPr>
            </w:pPr>
            <w:r w:rsidRPr="00985400">
              <w:rPr>
                <w:color w:val="000000"/>
                <w:sz w:val="24"/>
                <w:szCs w:val="24"/>
              </w:rPr>
              <w:t>1085 (47.4)</w:t>
            </w:r>
          </w:p>
        </w:tc>
        <w:tc>
          <w:tcPr>
            <w:tcW w:w="918" w:type="pct"/>
            <w:shd w:val="clear" w:color="auto" w:fill="auto"/>
            <w:tcMar>
              <w:top w:w="0" w:type="dxa"/>
              <w:left w:w="108" w:type="dxa"/>
              <w:bottom w:w="0" w:type="dxa"/>
              <w:right w:w="108" w:type="dxa"/>
            </w:tcMar>
            <w:vAlign w:val="bottom"/>
          </w:tcPr>
          <w:p w14:paraId="7032062A" w14:textId="3F72C567" w:rsidR="006D088F" w:rsidRPr="00985400" w:rsidRDefault="006D088F" w:rsidP="00755975">
            <w:pPr>
              <w:jc w:val="center"/>
              <w:rPr>
                <w:color w:val="000000"/>
                <w:sz w:val="24"/>
                <w:szCs w:val="24"/>
              </w:rPr>
            </w:pPr>
            <w:r w:rsidRPr="00985400">
              <w:rPr>
                <w:color w:val="000000"/>
                <w:sz w:val="24"/>
                <w:szCs w:val="24"/>
              </w:rPr>
              <w:t>767 (33.4)</w:t>
            </w:r>
          </w:p>
        </w:tc>
        <w:tc>
          <w:tcPr>
            <w:tcW w:w="1043" w:type="pct"/>
            <w:shd w:val="clear" w:color="auto" w:fill="auto"/>
            <w:tcMar>
              <w:top w:w="0" w:type="dxa"/>
              <w:left w:w="108" w:type="dxa"/>
              <w:bottom w:w="0" w:type="dxa"/>
              <w:right w:w="108" w:type="dxa"/>
            </w:tcMar>
            <w:vAlign w:val="bottom"/>
          </w:tcPr>
          <w:p w14:paraId="4A2376EA" w14:textId="310BD71C" w:rsidR="006D088F" w:rsidRPr="00985400" w:rsidRDefault="006D088F" w:rsidP="00755975">
            <w:pPr>
              <w:jc w:val="center"/>
              <w:rPr>
                <w:color w:val="000000"/>
                <w:sz w:val="24"/>
                <w:szCs w:val="24"/>
              </w:rPr>
            </w:pPr>
            <w:r w:rsidRPr="00985400">
              <w:rPr>
                <w:color w:val="000000"/>
                <w:sz w:val="24"/>
                <w:szCs w:val="24"/>
              </w:rPr>
              <w:t>1247 (59.4)</w:t>
            </w:r>
          </w:p>
        </w:tc>
        <w:tc>
          <w:tcPr>
            <w:tcW w:w="873" w:type="pct"/>
            <w:shd w:val="clear" w:color="auto" w:fill="auto"/>
            <w:tcMar>
              <w:top w:w="0" w:type="dxa"/>
              <w:left w:w="108" w:type="dxa"/>
              <w:bottom w:w="0" w:type="dxa"/>
              <w:right w:w="108" w:type="dxa"/>
            </w:tcMar>
            <w:vAlign w:val="bottom"/>
          </w:tcPr>
          <w:p w14:paraId="4D95BA03" w14:textId="2E482D15" w:rsidR="006D088F" w:rsidRPr="00985400" w:rsidRDefault="006D088F" w:rsidP="00755975">
            <w:pPr>
              <w:jc w:val="center"/>
              <w:rPr>
                <w:color w:val="000000"/>
                <w:sz w:val="24"/>
                <w:szCs w:val="24"/>
              </w:rPr>
            </w:pPr>
            <w:r w:rsidRPr="00985400">
              <w:rPr>
                <w:color w:val="000000"/>
                <w:sz w:val="24"/>
                <w:szCs w:val="24"/>
              </w:rPr>
              <w:t>479 (22.8)</w:t>
            </w:r>
          </w:p>
        </w:tc>
      </w:tr>
      <w:tr w:rsidR="006D088F" w:rsidRPr="00C66281" w14:paraId="0F94DF6F" w14:textId="77777777" w:rsidTr="00985400">
        <w:trPr>
          <w:cantSplit/>
        </w:trPr>
        <w:tc>
          <w:tcPr>
            <w:tcW w:w="1076" w:type="pct"/>
            <w:tcMar>
              <w:top w:w="0" w:type="dxa"/>
              <w:left w:w="108" w:type="dxa"/>
              <w:bottom w:w="0" w:type="dxa"/>
              <w:right w:w="108" w:type="dxa"/>
            </w:tcMar>
            <w:hideMark/>
          </w:tcPr>
          <w:p w14:paraId="22288DE7" w14:textId="77777777" w:rsidR="006D088F" w:rsidRPr="00985400" w:rsidRDefault="006D088F" w:rsidP="00755975">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vAlign w:val="bottom"/>
          </w:tcPr>
          <w:p w14:paraId="08D8A7B2" w14:textId="21F6454A" w:rsidR="006D088F" w:rsidRPr="00985400" w:rsidRDefault="006D088F" w:rsidP="00755975">
            <w:pPr>
              <w:jc w:val="center"/>
              <w:rPr>
                <w:color w:val="000000"/>
                <w:sz w:val="24"/>
                <w:szCs w:val="24"/>
              </w:rPr>
            </w:pPr>
            <w:r w:rsidRPr="00985400">
              <w:rPr>
                <w:color w:val="000000"/>
                <w:sz w:val="24"/>
                <w:szCs w:val="24"/>
              </w:rPr>
              <w:t>597 (26.1)</w:t>
            </w:r>
          </w:p>
        </w:tc>
        <w:tc>
          <w:tcPr>
            <w:tcW w:w="918" w:type="pct"/>
            <w:shd w:val="clear" w:color="auto" w:fill="auto"/>
            <w:tcMar>
              <w:top w:w="0" w:type="dxa"/>
              <w:left w:w="108" w:type="dxa"/>
              <w:bottom w:w="0" w:type="dxa"/>
              <w:right w:w="108" w:type="dxa"/>
            </w:tcMar>
            <w:vAlign w:val="bottom"/>
          </w:tcPr>
          <w:p w14:paraId="7AA603CB" w14:textId="7FCCE65F" w:rsidR="006D088F" w:rsidRPr="00985400" w:rsidRDefault="006D088F" w:rsidP="00755975">
            <w:pPr>
              <w:jc w:val="center"/>
              <w:rPr>
                <w:color w:val="000000"/>
                <w:sz w:val="24"/>
                <w:szCs w:val="24"/>
              </w:rPr>
            </w:pPr>
            <w:r w:rsidRPr="00985400">
              <w:rPr>
                <w:color w:val="000000"/>
                <w:sz w:val="24"/>
                <w:szCs w:val="24"/>
              </w:rPr>
              <w:t>467 (20.3)</w:t>
            </w:r>
          </w:p>
        </w:tc>
        <w:tc>
          <w:tcPr>
            <w:tcW w:w="1043" w:type="pct"/>
            <w:shd w:val="clear" w:color="auto" w:fill="auto"/>
            <w:tcMar>
              <w:top w:w="0" w:type="dxa"/>
              <w:left w:w="108" w:type="dxa"/>
              <w:bottom w:w="0" w:type="dxa"/>
              <w:right w:w="108" w:type="dxa"/>
            </w:tcMar>
            <w:vAlign w:val="bottom"/>
          </w:tcPr>
          <w:p w14:paraId="4DEC826C" w14:textId="72AEB714" w:rsidR="006D088F" w:rsidRPr="00985400" w:rsidRDefault="006D088F" w:rsidP="00755975">
            <w:pPr>
              <w:jc w:val="center"/>
              <w:rPr>
                <w:color w:val="000000"/>
                <w:sz w:val="24"/>
                <w:szCs w:val="24"/>
              </w:rPr>
            </w:pPr>
            <w:r w:rsidRPr="00985400">
              <w:rPr>
                <w:color w:val="000000"/>
                <w:sz w:val="24"/>
                <w:szCs w:val="24"/>
              </w:rPr>
              <w:t>442 (21.1)</w:t>
            </w:r>
          </w:p>
        </w:tc>
        <w:tc>
          <w:tcPr>
            <w:tcW w:w="873" w:type="pct"/>
            <w:shd w:val="clear" w:color="auto" w:fill="auto"/>
            <w:tcMar>
              <w:top w:w="0" w:type="dxa"/>
              <w:left w:w="108" w:type="dxa"/>
              <w:bottom w:w="0" w:type="dxa"/>
              <w:right w:w="108" w:type="dxa"/>
            </w:tcMar>
            <w:vAlign w:val="bottom"/>
          </w:tcPr>
          <w:p w14:paraId="055456DC" w14:textId="33B2821D" w:rsidR="006D088F" w:rsidRPr="00985400" w:rsidRDefault="006D088F" w:rsidP="00755975">
            <w:pPr>
              <w:jc w:val="center"/>
              <w:rPr>
                <w:color w:val="000000"/>
                <w:sz w:val="24"/>
                <w:szCs w:val="24"/>
              </w:rPr>
            </w:pPr>
            <w:r w:rsidRPr="00985400">
              <w:rPr>
                <w:color w:val="000000"/>
                <w:sz w:val="24"/>
                <w:szCs w:val="24"/>
              </w:rPr>
              <w:t>248 (11.8)</w:t>
            </w:r>
          </w:p>
        </w:tc>
      </w:tr>
      <w:tr w:rsidR="006D088F" w:rsidRPr="00C66281" w14:paraId="473C9E68" w14:textId="77777777" w:rsidTr="00985400">
        <w:trPr>
          <w:cantSplit/>
        </w:trPr>
        <w:tc>
          <w:tcPr>
            <w:tcW w:w="1076" w:type="pct"/>
            <w:tcMar>
              <w:top w:w="0" w:type="dxa"/>
              <w:left w:w="108" w:type="dxa"/>
              <w:bottom w:w="0" w:type="dxa"/>
              <w:right w:w="108" w:type="dxa"/>
            </w:tcMar>
            <w:hideMark/>
          </w:tcPr>
          <w:p w14:paraId="5D4C70ED" w14:textId="77777777" w:rsidR="006D088F" w:rsidRPr="00985400" w:rsidRDefault="006D088F" w:rsidP="00755975">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vAlign w:val="bottom"/>
          </w:tcPr>
          <w:p w14:paraId="58951880" w14:textId="62365226" w:rsidR="006D088F" w:rsidRPr="00985400" w:rsidRDefault="006D088F" w:rsidP="00755975">
            <w:pPr>
              <w:jc w:val="center"/>
              <w:rPr>
                <w:color w:val="000000"/>
                <w:sz w:val="24"/>
                <w:szCs w:val="24"/>
              </w:rPr>
            </w:pPr>
            <w:r w:rsidRPr="00985400">
              <w:rPr>
                <w:color w:val="000000"/>
                <w:sz w:val="24"/>
                <w:szCs w:val="24"/>
              </w:rPr>
              <w:t>455 (19.9)</w:t>
            </w:r>
          </w:p>
        </w:tc>
        <w:tc>
          <w:tcPr>
            <w:tcW w:w="918" w:type="pct"/>
            <w:shd w:val="clear" w:color="auto" w:fill="auto"/>
            <w:tcMar>
              <w:top w:w="0" w:type="dxa"/>
              <w:left w:w="108" w:type="dxa"/>
              <w:bottom w:w="0" w:type="dxa"/>
              <w:right w:w="108" w:type="dxa"/>
            </w:tcMar>
            <w:vAlign w:val="bottom"/>
          </w:tcPr>
          <w:p w14:paraId="6AD9CF9F" w14:textId="58FA5DCF" w:rsidR="006D088F" w:rsidRPr="00985400" w:rsidRDefault="006D088F" w:rsidP="00755975">
            <w:pPr>
              <w:jc w:val="center"/>
              <w:rPr>
                <w:color w:val="000000"/>
                <w:sz w:val="24"/>
                <w:szCs w:val="24"/>
              </w:rPr>
            </w:pPr>
            <w:r w:rsidRPr="00985400">
              <w:rPr>
                <w:color w:val="000000"/>
                <w:sz w:val="24"/>
                <w:szCs w:val="24"/>
              </w:rPr>
              <w:t>289 (12.6)</w:t>
            </w:r>
          </w:p>
        </w:tc>
        <w:tc>
          <w:tcPr>
            <w:tcW w:w="1043" w:type="pct"/>
            <w:shd w:val="clear" w:color="auto" w:fill="auto"/>
            <w:tcMar>
              <w:top w:w="0" w:type="dxa"/>
              <w:left w:w="108" w:type="dxa"/>
              <w:bottom w:w="0" w:type="dxa"/>
              <w:right w:w="108" w:type="dxa"/>
            </w:tcMar>
            <w:vAlign w:val="bottom"/>
          </w:tcPr>
          <w:p w14:paraId="40FF00E5" w14:textId="17EDBE85" w:rsidR="006D088F" w:rsidRPr="00985400" w:rsidRDefault="006D088F" w:rsidP="00755975">
            <w:pPr>
              <w:jc w:val="center"/>
              <w:rPr>
                <w:color w:val="000000"/>
                <w:sz w:val="24"/>
                <w:szCs w:val="24"/>
              </w:rPr>
            </w:pPr>
            <w:r w:rsidRPr="00985400">
              <w:rPr>
                <w:color w:val="000000"/>
                <w:sz w:val="24"/>
                <w:szCs w:val="24"/>
              </w:rPr>
              <w:t>708 (33.7)</w:t>
            </w:r>
          </w:p>
        </w:tc>
        <w:tc>
          <w:tcPr>
            <w:tcW w:w="873" w:type="pct"/>
            <w:shd w:val="clear" w:color="auto" w:fill="auto"/>
            <w:tcMar>
              <w:top w:w="0" w:type="dxa"/>
              <w:left w:w="108" w:type="dxa"/>
              <w:bottom w:w="0" w:type="dxa"/>
              <w:right w:w="108" w:type="dxa"/>
            </w:tcMar>
            <w:vAlign w:val="bottom"/>
          </w:tcPr>
          <w:p w14:paraId="11D22E08" w14:textId="16B2B282" w:rsidR="006D088F" w:rsidRPr="00985400" w:rsidRDefault="006D088F" w:rsidP="00755975">
            <w:pPr>
              <w:jc w:val="center"/>
              <w:rPr>
                <w:color w:val="000000"/>
                <w:sz w:val="24"/>
                <w:szCs w:val="24"/>
              </w:rPr>
            </w:pPr>
            <w:r w:rsidRPr="00985400">
              <w:rPr>
                <w:color w:val="000000"/>
                <w:sz w:val="24"/>
                <w:szCs w:val="24"/>
              </w:rPr>
              <w:t>217 (10.3)</w:t>
            </w:r>
          </w:p>
        </w:tc>
      </w:tr>
      <w:tr w:rsidR="006D088F" w:rsidRPr="00C66281" w14:paraId="31E831FD" w14:textId="77777777" w:rsidTr="00012695">
        <w:trPr>
          <w:cantSplit/>
        </w:trPr>
        <w:tc>
          <w:tcPr>
            <w:tcW w:w="1076" w:type="pct"/>
            <w:tcBorders>
              <w:bottom w:val="single" w:sz="4" w:space="0" w:color="auto"/>
            </w:tcBorders>
            <w:tcMar>
              <w:top w:w="0" w:type="dxa"/>
              <w:left w:w="108" w:type="dxa"/>
              <w:bottom w:w="0" w:type="dxa"/>
              <w:right w:w="108" w:type="dxa"/>
            </w:tcMar>
            <w:hideMark/>
          </w:tcPr>
          <w:p w14:paraId="7B95C9C7" w14:textId="77777777" w:rsidR="006D088F" w:rsidRPr="00985400" w:rsidRDefault="006D088F" w:rsidP="00755975">
            <w:pPr>
              <w:ind w:left="600"/>
              <w:rPr>
                <w:color w:val="000000"/>
                <w:sz w:val="24"/>
                <w:szCs w:val="24"/>
              </w:rPr>
            </w:pPr>
            <w:r w:rsidRPr="00985400">
              <w:rPr>
                <w:color w:val="000000"/>
                <w:sz w:val="24"/>
                <w:szCs w:val="24"/>
              </w:rPr>
              <w:t>Severe</w:t>
            </w:r>
          </w:p>
        </w:tc>
        <w:tc>
          <w:tcPr>
            <w:tcW w:w="1090" w:type="pct"/>
            <w:tcBorders>
              <w:bottom w:val="single" w:sz="4" w:space="0" w:color="auto"/>
            </w:tcBorders>
            <w:shd w:val="clear" w:color="auto" w:fill="auto"/>
            <w:tcMar>
              <w:top w:w="0" w:type="dxa"/>
              <w:left w:w="108" w:type="dxa"/>
              <w:bottom w:w="0" w:type="dxa"/>
              <w:right w:w="108" w:type="dxa"/>
            </w:tcMar>
            <w:vAlign w:val="bottom"/>
          </w:tcPr>
          <w:p w14:paraId="3C6ADADE" w14:textId="6076F5EC" w:rsidR="006D088F" w:rsidRPr="00985400" w:rsidRDefault="006D088F" w:rsidP="00755975">
            <w:pPr>
              <w:jc w:val="center"/>
              <w:rPr>
                <w:color w:val="000000"/>
                <w:sz w:val="24"/>
                <w:szCs w:val="24"/>
              </w:rPr>
            </w:pPr>
            <w:r w:rsidRPr="00985400">
              <w:rPr>
                <w:color w:val="000000"/>
                <w:sz w:val="24"/>
                <w:szCs w:val="24"/>
              </w:rPr>
              <w:t>33 (1.4)</w:t>
            </w:r>
          </w:p>
        </w:tc>
        <w:tc>
          <w:tcPr>
            <w:tcW w:w="918" w:type="pct"/>
            <w:tcBorders>
              <w:bottom w:val="single" w:sz="4" w:space="0" w:color="auto"/>
            </w:tcBorders>
            <w:shd w:val="clear" w:color="auto" w:fill="auto"/>
            <w:tcMar>
              <w:top w:w="0" w:type="dxa"/>
              <w:left w:w="108" w:type="dxa"/>
              <w:bottom w:w="0" w:type="dxa"/>
              <w:right w:w="108" w:type="dxa"/>
            </w:tcMar>
            <w:vAlign w:val="bottom"/>
          </w:tcPr>
          <w:p w14:paraId="6A5B4EFD" w14:textId="4EC550A0" w:rsidR="006D088F" w:rsidRPr="00985400" w:rsidRDefault="006D088F" w:rsidP="00755975">
            <w:pPr>
              <w:jc w:val="center"/>
              <w:rPr>
                <w:color w:val="000000"/>
                <w:sz w:val="24"/>
                <w:szCs w:val="24"/>
              </w:rPr>
            </w:pPr>
            <w:r w:rsidRPr="00985400">
              <w:rPr>
                <w:color w:val="000000"/>
                <w:sz w:val="24"/>
                <w:szCs w:val="24"/>
              </w:rPr>
              <w:t>11 (0.5)</w:t>
            </w:r>
          </w:p>
        </w:tc>
        <w:tc>
          <w:tcPr>
            <w:tcW w:w="1043" w:type="pct"/>
            <w:tcBorders>
              <w:bottom w:val="single" w:sz="4" w:space="0" w:color="auto"/>
            </w:tcBorders>
            <w:shd w:val="clear" w:color="auto" w:fill="auto"/>
            <w:tcMar>
              <w:top w:w="0" w:type="dxa"/>
              <w:left w:w="108" w:type="dxa"/>
              <w:bottom w:w="0" w:type="dxa"/>
              <w:right w:w="108" w:type="dxa"/>
            </w:tcMar>
            <w:vAlign w:val="bottom"/>
          </w:tcPr>
          <w:p w14:paraId="4BF21FAB" w14:textId="02B2E791" w:rsidR="006D088F" w:rsidRPr="00985400" w:rsidRDefault="006D088F" w:rsidP="00755975">
            <w:pPr>
              <w:jc w:val="center"/>
              <w:rPr>
                <w:color w:val="000000"/>
                <w:sz w:val="24"/>
                <w:szCs w:val="24"/>
              </w:rPr>
            </w:pPr>
            <w:r w:rsidRPr="00985400">
              <w:rPr>
                <w:color w:val="000000"/>
                <w:sz w:val="24"/>
                <w:szCs w:val="24"/>
              </w:rPr>
              <w:t>97 (4.6)</w:t>
            </w:r>
          </w:p>
        </w:tc>
        <w:tc>
          <w:tcPr>
            <w:tcW w:w="873" w:type="pct"/>
            <w:shd w:val="clear" w:color="auto" w:fill="auto"/>
            <w:tcMar>
              <w:top w:w="0" w:type="dxa"/>
              <w:left w:w="108" w:type="dxa"/>
              <w:bottom w:w="0" w:type="dxa"/>
              <w:right w:w="108" w:type="dxa"/>
            </w:tcMar>
            <w:vAlign w:val="bottom"/>
          </w:tcPr>
          <w:p w14:paraId="22B5C235" w14:textId="246A4632" w:rsidR="006D088F" w:rsidRPr="00985400" w:rsidRDefault="006D088F" w:rsidP="00755975">
            <w:pPr>
              <w:jc w:val="center"/>
              <w:rPr>
                <w:color w:val="000000"/>
                <w:sz w:val="24"/>
                <w:szCs w:val="24"/>
              </w:rPr>
            </w:pPr>
            <w:r w:rsidRPr="00985400">
              <w:rPr>
                <w:color w:val="000000"/>
                <w:sz w:val="24"/>
                <w:szCs w:val="24"/>
              </w:rPr>
              <w:t>14 (0.7)</w:t>
            </w:r>
          </w:p>
        </w:tc>
      </w:tr>
      <w:tr w:rsidR="006D088F" w:rsidRPr="00C66281" w14:paraId="2F71E034" w14:textId="77777777" w:rsidTr="00012695">
        <w:trPr>
          <w:cantSplit/>
        </w:trPr>
        <w:tc>
          <w:tcPr>
            <w:tcW w:w="1076" w:type="pct"/>
            <w:tcBorders>
              <w:right w:val="nil"/>
            </w:tcBorders>
            <w:tcMar>
              <w:top w:w="0" w:type="dxa"/>
              <w:left w:w="108" w:type="dxa"/>
              <w:bottom w:w="0" w:type="dxa"/>
              <w:right w:w="108" w:type="dxa"/>
            </w:tcMar>
            <w:hideMark/>
          </w:tcPr>
          <w:p w14:paraId="33D27C5F" w14:textId="77777777" w:rsidR="006D088F" w:rsidRPr="00985400" w:rsidRDefault="006D088F" w:rsidP="00755975">
            <w:pPr>
              <w:keepNext/>
              <w:rPr>
                <w:color w:val="000000"/>
                <w:sz w:val="24"/>
                <w:szCs w:val="24"/>
              </w:rPr>
            </w:pPr>
            <w:r w:rsidRPr="00985400">
              <w:rPr>
                <w:rFonts w:eastAsia="Times New Roman"/>
                <w:color w:val="000000"/>
                <w:sz w:val="24"/>
                <w:szCs w:val="24"/>
              </w:rPr>
              <w:lastRenderedPageBreak/>
              <w:t>Headache</w:t>
            </w:r>
            <w:r w:rsidRPr="00985400">
              <w:rPr>
                <w:rFonts w:eastAsia="Times New Roman"/>
                <w:color w:val="000000"/>
                <w:sz w:val="24"/>
                <w:szCs w:val="24"/>
                <w:vertAlign w:val="superscript"/>
              </w:rPr>
              <w:t>c</w:t>
            </w:r>
          </w:p>
        </w:tc>
        <w:tc>
          <w:tcPr>
            <w:tcW w:w="1090" w:type="pct"/>
            <w:tcBorders>
              <w:left w:val="nil"/>
              <w:right w:val="nil"/>
            </w:tcBorders>
            <w:tcMar>
              <w:top w:w="0" w:type="dxa"/>
              <w:left w:w="108" w:type="dxa"/>
              <w:bottom w:w="0" w:type="dxa"/>
              <w:right w:w="108" w:type="dxa"/>
            </w:tcMar>
            <w:vAlign w:val="bottom"/>
          </w:tcPr>
          <w:p w14:paraId="2CFA0A9A" w14:textId="77777777" w:rsidR="006D088F" w:rsidRPr="00985400" w:rsidRDefault="006D088F" w:rsidP="00755975">
            <w:pPr>
              <w:keepNext/>
              <w:jc w:val="center"/>
              <w:rPr>
                <w:sz w:val="24"/>
                <w:szCs w:val="24"/>
              </w:rPr>
            </w:pPr>
          </w:p>
        </w:tc>
        <w:tc>
          <w:tcPr>
            <w:tcW w:w="918" w:type="pct"/>
            <w:tcBorders>
              <w:left w:val="nil"/>
              <w:right w:val="nil"/>
            </w:tcBorders>
            <w:tcMar>
              <w:top w:w="0" w:type="dxa"/>
              <w:left w:w="108" w:type="dxa"/>
              <w:bottom w:w="0" w:type="dxa"/>
              <w:right w:w="108" w:type="dxa"/>
            </w:tcMar>
            <w:vAlign w:val="bottom"/>
          </w:tcPr>
          <w:p w14:paraId="0F75715E" w14:textId="77777777" w:rsidR="006D088F" w:rsidRPr="00985400" w:rsidRDefault="006D088F" w:rsidP="00755975">
            <w:pPr>
              <w:keepNext/>
              <w:jc w:val="center"/>
              <w:rPr>
                <w:sz w:val="24"/>
                <w:szCs w:val="24"/>
              </w:rPr>
            </w:pPr>
          </w:p>
        </w:tc>
        <w:tc>
          <w:tcPr>
            <w:tcW w:w="1043" w:type="pct"/>
            <w:tcBorders>
              <w:left w:val="nil"/>
              <w:right w:val="nil"/>
            </w:tcBorders>
            <w:tcMar>
              <w:top w:w="0" w:type="dxa"/>
              <w:left w:w="108" w:type="dxa"/>
              <w:bottom w:w="0" w:type="dxa"/>
              <w:right w:w="108" w:type="dxa"/>
            </w:tcMar>
            <w:vAlign w:val="bottom"/>
          </w:tcPr>
          <w:p w14:paraId="278AD833" w14:textId="77777777" w:rsidR="006D088F" w:rsidRPr="00985400" w:rsidRDefault="006D088F" w:rsidP="00755975">
            <w:pPr>
              <w:keepNext/>
              <w:jc w:val="center"/>
              <w:rPr>
                <w:sz w:val="24"/>
                <w:szCs w:val="24"/>
              </w:rPr>
            </w:pPr>
          </w:p>
        </w:tc>
        <w:tc>
          <w:tcPr>
            <w:tcW w:w="873" w:type="pct"/>
            <w:tcBorders>
              <w:left w:val="nil"/>
            </w:tcBorders>
            <w:tcMar>
              <w:top w:w="0" w:type="dxa"/>
              <w:left w:w="108" w:type="dxa"/>
              <w:bottom w:w="0" w:type="dxa"/>
              <w:right w:w="108" w:type="dxa"/>
            </w:tcMar>
            <w:vAlign w:val="bottom"/>
          </w:tcPr>
          <w:p w14:paraId="1494E715" w14:textId="77777777" w:rsidR="006D088F" w:rsidRPr="00985400" w:rsidRDefault="006D088F" w:rsidP="00755975">
            <w:pPr>
              <w:keepNext/>
              <w:jc w:val="center"/>
              <w:rPr>
                <w:sz w:val="24"/>
                <w:szCs w:val="24"/>
              </w:rPr>
            </w:pPr>
          </w:p>
        </w:tc>
      </w:tr>
      <w:tr w:rsidR="006D088F" w:rsidRPr="00C66281" w14:paraId="5CF802D8" w14:textId="77777777" w:rsidTr="00985400">
        <w:trPr>
          <w:cantSplit/>
        </w:trPr>
        <w:tc>
          <w:tcPr>
            <w:tcW w:w="1076" w:type="pct"/>
            <w:tcMar>
              <w:top w:w="0" w:type="dxa"/>
              <w:left w:w="108" w:type="dxa"/>
              <w:bottom w:w="0" w:type="dxa"/>
              <w:right w:w="108" w:type="dxa"/>
            </w:tcMar>
            <w:hideMark/>
          </w:tcPr>
          <w:p w14:paraId="3EB300FC" w14:textId="77777777" w:rsidR="006D088F" w:rsidRPr="00985400" w:rsidRDefault="006D088F" w:rsidP="00755975">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vAlign w:val="bottom"/>
          </w:tcPr>
          <w:p w14:paraId="74399212" w14:textId="1C13BF90" w:rsidR="006D088F" w:rsidRPr="00985400" w:rsidRDefault="006D088F" w:rsidP="00755975">
            <w:pPr>
              <w:keepNext/>
              <w:jc w:val="center"/>
              <w:rPr>
                <w:color w:val="000000"/>
                <w:sz w:val="24"/>
                <w:szCs w:val="24"/>
              </w:rPr>
            </w:pPr>
            <w:r w:rsidRPr="00985400">
              <w:rPr>
                <w:color w:val="000000"/>
                <w:sz w:val="24"/>
                <w:szCs w:val="24"/>
              </w:rPr>
              <w:t>959 (41.9)</w:t>
            </w:r>
          </w:p>
        </w:tc>
        <w:tc>
          <w:tcPr>
            <w:tcW w:w="918" w:type="pct"/>
            <w:shd w:val="clear" w:color="auto" w:fill="auto"/>
            <w:tcMar>
              <w:top w:w="0" w:type="dxa"/>
              <w:left w:w="108" w:type="dxa"/>
              <w:bottom w:w="0" w:type="dxa"/>
              <w:right w:w="108" w:type="dxa"/>
            </w:tcMar>
            <w:vAlign w:val="bottom"/>
          </w:tcPr>
          <w:p w14:paraId="5FA5A42A" w14:textId="3CA8C829" w:rsidR="006D088F" w:rsidRPr="00985400" w:rsidRDefault="006D088F" w:rsidP="00755975">
            <w:pPr>
              <w:keepNext/>
              <w:jc w:val="center"/>
              <w:rPr>
                <w:color w:val="000000"/>
                <w:sz w:val="24"/>
                <w:szCs w:val="24"/>
              </w:rPr>
            </w:pPr>
            <w:r w:rsidRPr="00985400">
              <w:rPr>
                <w:color w:val="000000"/>
                <w:sz w:val="24"/>
                <w:szCs w:val="24"/>
              </w:rPr>
              <w:t>775 (33.7)</w:t>
            </w:r>
          </w:p>
        </w:tc>
        <w:tc>
          <w:tcPr>
            <w:tcW w:w="1043" w:type="pct"/>
            <w:shd w:val="clear" w:color="auto" w:fill="auto"/>
            <w:tcMar>
              <w:top w:w="0" w:type="dxa"/>
              <w:left w:w="108" w:type="dxa"/>
              <w:bottom w:w="0" w:type="dxa"/>
              <w:right w:w="108" w:type="dxa"/>
            </w:tcMar>
            <w:vAlign w:val="bottom"/>
          </w:tcPr>
          <w:p w14:paraId="7097C130" w14:textId="3213A65C" w:rsidR="006D088F" w:rsidRPr="00985400" w:rsidRDefault="006D088F" w:rsidP="00755975">
            <w:pPr>
              <w:keepNext/>
              <w:jc w:val="center"/>
              <w:rPr>
                <w:color w:val="000000"/>
                <w:sz w:val="24"/>
                <w:szCs w:val="24"/>
              </w:rPr>
            </w:pPr>
            <w:r w:rsidRPr="00985400">
              <w:rPr>
                <w:color w:val="000000"/>
                <w:sz w:val="24"/>
                <w:szCs w:val="24"/>
              </w:rPr>
              <w:t>1085 (51.7)</w:t>
            </w:r>
          </w:p>
        </w:tc>
        <w:tc>
          <w:tcPr>
            <w:tcW w:w="873" w:type="pct"/>
            <w:shd w:val="clear" w:color="auto" w:fill="auto"/>
            <w:tcMar>
              <w:top w:w="0" w:type="dxa"/>
              <w:left w:w="108" w:type="dxa"/>
              <w:bottom w:w="0" w:type="dxa"/>
              <w:right w:w="108" w:type="dxa"/>
            </w:tcMar>
            <w:vAlign w:val="bottom"/>
          </w:tcPr>
          <w:p w14:paraId="08DB37CA" w14:textId="36E1EC9E" w:rsidR="006D088F" w:rsidRPr="00985400" w:rsidRDefault="006D088F" w:rsidP="00755975">
            <w:pPr>
              <w:keepNext/>
              <w:jc w:val="center"/>
              <w:rPr>
                <w:color w:val="000000"/>
                <w:sz w:val="24"/>
                <w:szCs w:val="24"/>
              </w:rPr>
            </w:pPr>
            <w:r w:rsidRPr="00985400">
              <w:rPr>
                <w:color w:val="000000"/>
                <w:sz w:val="24"/>
                <w:szCs w:val="24"/>
              </w:rPr>
              <w:t>506 (24.1)</w:t>
            </w:r>
          </w:p>
        </w:tc>
      </w:tr>
      <w:tr w:rsidR="006D088F" w:rsidRPr="00C66281" w14:paraId="5FAEB79F" w14:textId="77777777" w:rsidTr="00985400">
        <w:trPr>
          <w:cantSplit/>
        </w:trPr>
        <w:tc>
          <w:tcPr>
            <w:tcW w:w="1076" w:type="pct"/>
            <w:tcMar>
              <w:top w:w="0" w:type="dxa"/>
              <w:left w:w="108" w:type="dxa"/>
              <w:bottom w:w="0" w:type="dxa"/>
              <w:right w:w="108" w:type="dxa"/>
            </w:tcMar>
            <w:hideMark/>
          </w:tcPr>
          <w:p w14:paraId="3191F6BB" w14:textId="77777777" w:rsidR="006D088F" w:rsidRPr="00985400" w:rsidRDefault="006D088F" w:rsidP="00755975">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vAlign w:val="bottom"/>
          </w:tcPr>
          <w:p w14:paraId="47B32ABE" w14:textId="143F3108" w:rsidR="006D088F" w:rsidRPr="00985400" w:rsidRDefault="006D088F" w:rsidP="00755975">
            <w:pPr>
              <w:jc w:val="center"/>
              <w:rPr>
                <w:color w:val="000000"/>
                <w:sz w:val="24"/>
                <w:szCs w:val="24"/>
              </w:rPr>
            </w:pPr>
            <w:r w:rsidRPr="00985400">
              <w:rPr>
                <w:color w:val="000000"/>
                <w:sz w:val="24"/>
                <w:szCs w:val="24"/>
              </w:rPr>
              <w:t>628 (27.4)</w:t>
            </w:r>
          </w:p>
        </w:tc>
        <w:tc>
          <w:tcPr>
            <w:tcW w:w="918" w:type="pct"/>
            <w:shd w:val="clear" w:color="auto" w:fill="auto"/>
            <w:tcMar>
              <w:top w:w="0" w:type="dxa"/>
              <w:left w:w="108" w:type="dxa"/>
              <w:bottom w:w="0" w:type="dxa"/>
              <w:right w:w="108" w:type="dxa"/>
            </w:tcMar>
            <w:vAlign w:val="bottom"/>
          </w:tcPr>
          <w:p w14:paraId="3F7B8773" w14:textId="5748CC42" w:rsidR="006D088F" w:rsidRPr="00985400" w:rsidRDefault="006D088F" w:rsidP="00755975">
            <w:pPr>
              <w:jc w:val="center"/>
              <w:rPr>
                <w:color w:val="000000"/>
                <w:sz w:val="24"/>
                <w:szCs w:val="24"/>
              </w:rPr>
            </w:pPr>
            <w:r w:rsidRPr="00985400">
              <w:rPr>
                <w:color w:val="000000"/>
                <w:sz w:val="24"/>
                <w:szCs w:val="24"/>
              </w:rPr>
              <w:t>505 (22.0)</w:t>
            </w:r>
          </w:p>
        </w:tc>
        <w:tc>
          <w:tcPr>
            <w:tcW w:w="1043" w:type="pct"/>
            <w:shd w:val="clear" w:color="auto" w:fill="auto"/>
            <w:tcMar>
              <w:top w:w="0" w:type="dxa"/>
              <w:left w:w="108" w:type="dxa"/>
              <w:bottom w:w="0" w:type="dxa"/>
              <w:right w:w="108" w:type="dxa"/>
            </w:tcMar>
            <w:vAlign w:val="bottom"/>
          </w:tcPr>
          <w:p w14:paraId="01082B1C" w14:textId="1ED0DD57" w:rsidR="006D088F" w:rsidRPr="00985400" w:rsidRDefault="006D088F" w:rsidP="00755975">
            <w:pPr>
              <w:jc w:val="center"/>
              <w:rPr>
                <w:color w:val="000000"/>
                <w:sz w:val="24"/>
                <w:szCs w:val="24"/>
              </w:rPr>
            </w:pPr>
            <w:r w:rsidRPr="00985400">
              <w:rPr>
                <w:color w:val="000000"/>
                <w:sz w:val="24"/>
                <w:szCs w:val="24"/>
              </w:rPr>
              <w:t>538 (25.6)</w:t>
            </w:r>
          </w:p>
        </w:tc>
        <w:tc>
          <w:tcPr>
            <w:tcW w:w="873" w:type="pct"/>
            <w:shd w:val="clear" w:color="auto" w:fill="auto"/>
            <w:tcMar>
              <w:top w:w="0" w:type="dxa"/>
              <w:left w:w="108" w:type="dxa"/>
              <w:bottom w:w="0" w:type="dxa"/>
              <w:right w:w="108" w:type="dxa"/>
            </w:tcMar>
            <w:vAlign w:val="bottom"/>
          </w:tcPr>
          <w:p w14:paraId="316A8CF7" w14:textId="4DC81285" w:rsidR="006D088F" w:rsidRPr="00985400" w:rsidRDefault="006D088F" w:rsidP="00755975">
            <w:pPr>
              <w:jc w:val="center"/>
              <w:rPr>
                <w:color w:val="000000"/>
                <w:sz w:val="24"/>
                <w:szCs w:val="24"/>
              </w:rPr>
            </w:pPr>
            <w:r w:rsidRPr="00985400">
              <w:rPr>
                <w:color w:val="000000"/>
                <w:sz w:val="24"/>
                <w:szCs w:val="24"/>
              </w:rPr>
              <w:t>321 (15.3)</w:t>
            </w:r>
          </w:p>
        </w:tc>
      </w:tr>
      <w:tr w:rsidR="006D088F" w:rsidRPr="00C66281" w14:paraId="2168F5F2" w14:textId="77777777" w:rsidTr="00985400">
        <w:trPr>
          <w:cantSplit/>
        </w:trPr>
        <w:tc>
          <w:tcPr>
            <w:tcW w:w="1076" w:type="pct"/>
            <w:tcMar>
              <w:top w:w="0" w:type="dxa"/>
              <w:left w:w="108" w:type="dxa"/>
              <w:bottom w:w="0" w:type="dxa"/>
              <w:right w:w="108" w:type="dxa"/>
            </w:tcMar>
            <w:hideMark/>
          </w:tcPr>
          <w:p w14:paraId="4CC73693" w14:textId="77777777" w:rsidR="006D088F" w:rsidRPr="00985400" w:rsidRDefault="006D088F" w:rsidP="00755975">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vAlign w:val="bottom"/>
          </w:tcPr>
          <w:p w14:paraId="11858577" w14:textId="0F7B4FD6" w:rsidR="006D088F" w:rsidRPr="00985400" w:rsidRDefault="006D088F" w:rsidP="00755975">
            <w:pPr>
              <w:jc w:val="center"/>
              <w:rPr>
                <w:color w:val="000000"/>
                <w:sz w:val="24"/>
                <w:szCs w:val="24"/>
              </w:rPr>
            </w:pPr>
            <w:r w:rsidRPr="00985400">
              <w:rPr>
                <w:color w:val="000000"/>
                <w:sz w:val="24"/>
                <w:szCs w:val="24"/>
              </w:rPr>
              <w:t>308 (13.4)</w:t>
            </w:r>
          </w:p>
        </w:tc>
        <w:tc>
          <w:tcPr>
            <w:tcW w:w="918" w:type="pct"/>
            <w:shd w:val="clear" w:color="auto" w:fill="auto"/>
            <w:tcMar>
              <w:top w:w="0" w:type="dxa"/>
              <w:left w:w="108" w:type="dxa"/>
              <w:bottom w:w="0" w:type="dxa"/>
              <w:right w:w="108" w:type="dxa"/>
            </w:tcMar>
            <w:vAlign w:val="bottom"/>
          </w:tcPr>
          <w:p w14:paraId="4A5DD476" w14:textId="08B27E37" w:rsidR="006D088F" w:rsidRPr="00985400" w:rsidRDefault="006D088F" w:rsidP="00755975">
            <w:pPr>
              <w:jc w:val="center"/>
              <w:rPr>
                <w:color w:val="000000"/>
                <w:sz w:val="24"/>
                <w:szCs w:val="24"/>
              </w:rPr>
            </w:pPr>
            <w:r w:rsidRPr="00985400">
              <w:rPr>
                <w:color w:val="000000"/>
                <w:sz w:val="24"/>
                <w:szCs w:val="24"/>
              </w:rPr>
              <w:t>251 (10.9)</w:t>
            </w:r>
          </w:p>
        </w:tc>
        <w:tc>
          <w:tcPr>
            <w:tcW w:w="1043" w:type="pct"/>
            <w:shd w:val="clear" w:color="auto" w:fill="auto"/>
            <w:tcMar>
              <w:top w:w="0" w:type="dxa"/>
              <w:left w:w="108" w:type="dxa"/>
              <w:bottom w:w="0" w:type="dxa"/>
              <w:right w:w="108" w:type="dxa"/>
            </w:tcMar>
            <w:vAlign w:val="bottom"/>
          </w:tcPr>
          <w:p w14:paraId="0CAC8F7B" w14:textId="42A0C3AB" w:rsidR="006D088F" w:rsidRPr="00985400" w:rsidRDefault="006D088F" w:rsidP="00755975">
            <w:pPr>
              <w:jc w:val="center"/>
              <w:rPr>
                <w:color w:val="000000"/>
                <w:sz w:val="24"/>
                <w:szCs w:val="24"/>
              </w:rPr>
            </w:pPr>
            <w:r w:rsidRPr="00985400">
              <w:rPr>
                <w:color w:val="000000"/>
                <w:sz w:val="24"/>
                <w:szCs w:val="24"/>
              </w:rPr>
              <w:t>480 (22.9)</w:t>
            </w:r>
          </w:p>
        </w:tc>
        <w:tc>
          <w:tcPr>
            <w:tcW w:w="873" w:type="pct"/>
            <w:shd w:val="clear" w:color="auto" w:fill="auto"/>
            <w:tcMar>
              <w:top w:w="0" w:type="dxa"/>
              <w:left w:w="108" w:type="dxa"/>
              <w:bottom w:w="0" w:type="dxa"/>
              <w:right w:w="108" w:type="dxa"/>
            </w:tcMar>
            <w:vAlign w:val="bottom"/>
          </w:tcPr>
          <w:p w14:paraId="530928A4" w14:textId="2C7F6019" w:rsidR="006D088F" w:rsidRPr="00985400" w:rsidRDefault="006D088F" w:rsidP="00755975">
            <w:pPr>
              <w:jc w:val="center"/>
              <w:rPr>
                <w:color w:val="000000"/>
                <w:sz w:val="24"/>
                <w:szCs w:val="24"/>
              </w:rPr>
            </w:pPr>
            <w:r w:rsidRPr="00985400">
              <w:rPr>
                <w:color w:val="000000"/>
                <w:sz w:val="24"/>
                <w:szCs w:val="24"/>
              </w:rPr>
              <w:t>170 (8.1)</w:t>
            </w:r>
          </w:p>
        </w:tc>
      </w:tr>
      <w:tr w:rsidR="006D088F" w:rsidRPr="00C66281" w14:paraId="58A230C6" w14:textId="77777777" w:rsidTr="00012695">
        <w:trPr>
          <w:cantSplit/>
        </w:trPr>
        <w:tc>
          <w:tcPr>
            <w:tcW w:w="1076" w:type="pct"/>
            <w:tcBorders>
              <w:bottom w:val="single" w:sz="4" w:space="0" w:color="auto"/>
            </w:tcBorders>
            <w:tcMar>
              <w:top w:w="0" w:type="dxa"/>
              <w:left w:w="108" w:type="dxa"/>
              <w:bottom w:w="0" w:type="dxa"/>
              <w:right w:w="108" w:type="dxa"/>
            </w:tcMar>
            <w:hideMark/>
          </w:tcPr>
          <w:p w14:paraId="52AFFAA3" w14:textId="77777777" w:rsidR="006D088F" w:rsidRPr="00985400" w:rsidRDefault="006D088F" w:rsidP="00755975">
            <w:pPr>
              <w:ind w:left="600"/>
              <w:rPr>
                <w:color w:val="000000"/>
                <w:sz w:val="24"/>
                <w:szCs w:val="24"/>
              </w:rPr>
            </w:pPr>
            <w:r w:rsidRPr="00985400">
              <w:rPr>
                <w:color w:val="000000"/>
                <w:sz w:val="24"/>
                <w:szCs w:val="24"/>
              </w:rPr>
              <w:t>Severe</w:t>
            </w:r>
          </w:p>
        </w:tc>
        <w:tc>
          <w:tcPr>
            <w:tcW w:w="1090" w:type="pct"/>
            <w:tcBorders>
              <w:bottom w:val="single" w:sz="4" w:space="0" w:color="auto"/>
            </w:tcBorders>
            <w:shd w:val="clear" w:color="auto" w:fill="auto"/>
            <w:tcMar>
              <w:top w:w="0" w:type="dxa"/>
              <w:left w:w="108" w:type="dxa"/>
              <w:bottom w:w="0" w:type="dxa"/>
              <w:right w:w="108" w:type="dxa"/>
            </w:tcMar>
            <w:vAlign w:val="bottom"/>
          </w:tcPr>
          <w:p w14:paraId="442F221F" w14:textId="2D9664EB" w:rsidR="006D088F" w:rsidRPr="00985400" w:rsidRDefault="006D088F" w:rsidP="00755975">
            <w:pPr>
              <w:jc w:val="center"/>
              <w:rPr>
                <w:color w:val="000000"/>
                <w:sz w:val="24"/>
                <w:szCs w:val="24"/>
              </w:rPr>
            </w:pPr>
            <w:r w:rsidRPr="00985400">
              <w:rPr>
                <w:color w:val="000000"/>
                <w:sz w:val="24"/>
                <w:szCs w:val="24"/>
              </w:rPr>
              <w:t>23 (1.0)</w:t>
            </w:r>
          </w:p>
        </w:tc>
        <w:tc>
          <w:tcPr>
            <w:tcW w:w="918" w:type="pct"/>
            <w:tcBorders>
              <w:bottom w:val="single" w:sz="4" w:space="0" w:color="auto"/>
            </w:tcBorders>
            <w:shd w:val="clear" w:color="auto" w:fill="auto"/>
            <w:tcMar>
              <w:top w:w="0" w:type="dxa"/>
              <w:left w:w="108" w:type="dxa"/>
              <w:bottom w:w="0" w:type="dxa"/>
              <w:right w:w="108" w:type="dxa"/>
            </w:tcMar>
            <w:vAlign w:val="bottom"/>
          </w:tcPr>
          <w:p w14:paraId="5F3CD01C" w14:textId="7DAA49EF" w:rsidR="006D088F" w:rsidRPr="00985400" w:rsidRDefault="006D088F" w:rsidP="00755975">
            <w:pPr>
              <w:jc w:val="center"/>
              <w:rPr>
                <w:color w:val="000000"/>
                <w:sz w:val="24"/>
                <w:szCs w:val="24"/>
              </w:rPr>
            </w:pPr>
            <w:r w:rsidRPr="00985400">
              <w:rPr>
                <w:color w:val="000000"/>
                <w:sz w:val="24"/>
                <w:szCs w:val="24"/>
              </w:rPr>
              <w:t>19 (0.8)</w:t>
            </w:r>
          </w:p>
        </w:tc>
        <w:tc>
          <w:tcPr>
            <w:tcW w:w="1043" w:type="pct"/>
            <w:tcBorders>
              <w:bottom w:val="single" w:sz="4" w:space="0" w:color="auto"/>
            </w:tcBorders>
            <w:shd w:val="clear" w:color="auto" w:fill="auto"/>
            <w:tcMar>
              <w:top w:w="0" w:type="dxa"/>
              <w:left w:w="108" w:type="dxa"/>
              <w:bottom w:w="0" w:type="dxa"/>
              <w:right w:w="108" w:type="dxa"/>
            </w:tcMar>
            <w:vAlign w:val="bottom"/>
          </w:tcPr>
          <w:p w14:paraId="3B089BA3" w14:textId="08E3495E" w:rsidR="006D088F" w:rsidRPr="00985400" w:rsidRDefault="006D088F" w:rsidP="00755975">
            <w:pPr>
              <w:jc w:val="center"/>
              <w:rPr>
                <w:color w:val="000000"/>
                <w:sz w:val="24"/>
                <w:szCs w:val="24"/>
              </w:rPr>
            </w:pPr>
            <w:r w:rsidRPr="00985400">
              <w:rPr>
                <w:color w:val="000000"/>
                <w:sz w:val="24"/>
                <w:szCs w:val="24"/>
              </w:rPr>
              <w:t>67 (3.2)</w:t>
            </w:r>
          </w:p>
        </w:tc>
        <w:tc>
          <w:tcPr>
            <w:tcW w:w="873" w:type="pct"/>
            <w:shd w:val="clear" w:color="auto" w:fill="auto"/>
            <w:tcMar>
              <w:top w:w="0" w:type="dxa"/>
              <w:left w:w="108" w:type="dxa"/>
              <w:bottom w:w="0" w:type="dxa"/>
              <w:right w:w="108" w:type="dxa"/>
            </w:tcMar>
            <w:vAlign w:val="bottom"/>
          </w:tcPr>
          <w:p w14:paraId="54479168" w14:textId="12825239" w:rsidR="006D088F" w:rsidRPr="00985400" w:rsidRDefault="006D088F" w:rsidP="00755975">
            <w:pPr>
              <w:jc w:val="center"/>
              <w:rPr>
                <w:color w:val="000000"/>
                <w:sz w:val="24"/>
                <w:szCs w:val="24"/>
              </w:rPr>
            </w:pPr>
            <w:r w:rsidRPr="00985400">
              <w:rPr>
                <w:color w:val="000000"/>
                <w:sz w:val="24"/>
                <w:szCs w:val="24"/>
              </w:rPr>
              <w:t>15 (0.7)</w:t>
            </w:r>
          </w:p>
        </w:tc>
      </w:tr>
      <w:tr w:rsidR="006D088F" w:rsidRPr="00C66281" w14:paraId="60985736" w14:textId="77777777" w:rsidTr="00012695">
        <w:trPr>
          <w:cantSplit/>
        </w:trPr>
        <w:tc>
          <w:tcPr>
            <w:tcW w:w="1076" w:type="pct"/>
            <w:tcBorders>
              <w:right w:val="nil"/>
            </w:tcBorders>
            <w:tcMar>
              <w:top w:w="0" w:type="dxa"/>
              <w:left w:w="108" w:type="dxa"/>
              <w:bottom w:w="0" w:type="dxa"/>
              <w:right w:w="108" w:type="dxa"/>
            </w:tcMar>
            <w:hideMark/>
          </w:tcPr>
          <w:p w14:paraId="61360EA5" w14:textId="77777777" w:rsidR="006D088F" w:rsidRPr="00985400" w:rsidRDefault="006D088F" w:rsidP="00755975">
            <w:pPr>
              <w:rPr>
                <w:color w:val="000000"/>
                <w:sz w:val="24"/>
                <w:szCs w:val="24"/>
              </w:rPr>
            </w:pPr>
            <w:r w:rsidRPr="00985400">
              <w:rPr>
                <w:rFonts w:eastAsia="Times New Roman"/>
                <w:color w:val="000000"/>
                <w:sz w:val="24"/>
                <w:szCs w:val="24"/>
              </w:rPr>
              <w:t>Chills</w:t>
            </w:r>
            <w:r w:rsidRPr="00985400">
              <w:rPr>
                <w:rFonts w:eastAsia="Times New Roman"/>
                <w:color w:val="000000"/>
                <w:sz w:val="24"/>
                <w:szCs w:val="24"/>
                <w:vertAlign w:val="superscript"/>
              </w:rPr>
              <w:t>c</w:t>
            </w:r>
          </w:p>
        </w:tc>
        <w:tc>
          <w:tcPr>
            <w:tcW w:w="1090" w:type="pct"/>
            <w:tcBorders>
              <w:left w:val="nil"/>
              <w:right w:val="nil"/>
            </w:tcBorders>
            <w:tcMar>
              <w:top w:w="0" w:type="dxa"/>
              <w:left w:w="108" w:type="dxa"/>
              <w:bottom w:w="0" w:type="dxa"/>
              <w:right w:w="108" w:type="dxa"/>
            </w:tcMar>
            <w:vAlign w:val="bottom"/>
          </w:tcPr>
          <w:p w14:paraId="71DCAD4D" w14:textId="77777777" w:rsidR="006D088F" w:rsidRPr="00985400" w:rsidRDefault="006D088F" w:rsidP="00755975">
            <w:pPr>
              <w:jc w:val="center"/>
              <w:rPr>
                <w:sz w:val="24"/>
                <w:szCs w:val="24"/>
              </w:rPr>
            </w:pPr>
          </w:p>
        </w:tc>
        <w:tc>
          <w:tcPr>
            <w:tcW w:w="918" w:type="pct"/>
            <w:tcBorders>
              <w:left w:val="nil"/>
              <w:right w:val="nil"/>
            </w:tcBorders>
            <w:tcMar>
              <w:top w:w="0" w:type="dxa"/>
              <w:left w:w="108" w:type="dxa"/>
              <w:bottom w:w="0" w:type="dxa"/>
              <w:right w:w="108" w:type="dxa"/>
            </w:tcMar>
            <w:vAlign w:val="bottom"/>
          </w:tcPr>
          <w:p w14:paraId="39F14940" w14:textId="77777777" w:rsidR="006D088F" w:rsidRPr="00985400" w:rsidRDefault="006D088F"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7893F3D7" w14:textId="77777777" w:rsidR="006D088F" w:rsidRPr="00985400" w:rsidRDefault="006D088F"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5EFE65E8" w14:textId="77777777" w:rsidR="006D088F" w:rsidRPr="00985400" w:rsidRDefault="006D088F" w:rsidP="00755975">
            <w:pPr>
              <w:jc w:val="center"/>
              <w:rPr>
                <w:sz w:val="24"/>
                <w:szCs w:val="24"/>
              </w:rPr>
            </w:pPr>
          </w:p>
        </w:tc>
      </w:tr>
      <w:tr w:rsidR="006D088F" w:rsidRPr="00C66281" w14:paraId="16D8031B" w14:textId="77777777" w:rsidTr="00985400">
        <w:trPr>
          <w:cantSplit/>
        </w:trPr>
        <w:tc>
          <w:tcPr>
            <w:tcW w:w="1076" w:type="pct"/>
            <w:tcMar>
              <w:top w:w="0" w:type="dxa"/>
              <w:left w:w="108" w:type="dxa"/>
              <w:bottom w:w="0" w:type="dxa"/>
              <w:right w:w="108" w:type="dxa"/>
            </w:tcMar>
            <w:hideMark/>
          </w:tcPr>
          <w:p w14:paraId="4F569BF7" w14:textId="77777777" w:rsidR="006D088F" w:rsidRPr="00985400" w:rsidRDefault="006D088F" w:rsidP="00755975">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vAlign w:val="bottom"/>
          </w:tcPr>
          <w:p w14:paraId="48AA3B68" w14:textId="2C991B97" w:rsidR="006D088F" w:rsidRPr="00985400" w:rsidRDefault="006D088F" w:rsidP="00755975">
            <w:pPr>
              <w:jc w:val="center"/>
              <w:rPr>
                <w:color w:val="000000"/>
                <w:sz w:val="24"/>
                <w:szCs w:val="24"/>
              </w:rPr>
            </w:pPr>
            <w:r w:rsidRPr="00985400">
              <w:rPr>
                <w:color w:val="000000"/>
                <w:sz w:val="24"/>
                <w:szCs w:val="24"/>
              </w:rPr>
              <w:t>321 (14.0)</w:t>
            </w:r>
          </w:p>
        </w:tc>
        <w:tc>
          <w:tcPr>
            <w:tcW w:w="918" w:type="pct"/>
            <w:shd w:val="clear" w:color="auto" w:fill="auto"/>
            <w:tcMar>
              <w:top w:w="0" w:type="dxa"/>
              <w:left w:w="108" w:type="dxa"/>
              <w:bottom w:w="0" w:type="dxa"/>
              <w:right w:w="108" w:type="dxa"/>
            </w:tcMar>
            <w:vAlign w:val="bottom"/>
          </w:tcPr>
          <w:p w14:paraId="45B5D51B" w14:textId="08C44341" w:rsidR="006D088F" w:rsidRPr="00985400" w:rsidRDefault="006D088F" w:rsidP="00755975">
            <w:pPr>
              <w:jc w:val="center"/>
              <w:rPr>
                <w:color w:val="000000"/>
                <w:sz w:val="24"/>
                <w:szCs w:val="24"/>
              </w:rPr>
            </w:pPr>
            <w:r w:rsidRPr="00985400">
              <w:rPr>
                <w:color w:val="000000"/>
                <w:sz w:val="24"/>
                <w:szCs w:val="24"/>
              </w:rPr>
              <w:t>146 (6.4)</w:t>
            </w:r>
          </w:p>
        </w:tc>
        <w:tc>
          <w:tcPr>
            <w:tcW w:w="1043" w:type="pct"/>
            <w:shd w:val="clear" w:color="auto" w:fill="auto"/>
            <w:tcMar>
              <w:top w:w="0" w:type="dxa"/>
              <w:left w:w="108" w:type="dxa"/>
              <w:bottom w:w="0" w:type="dxa"/>
              <w:right w:w="108" w:type="dxa"/>
            </w:tcMar>
            <w:vAlign w:val="bottom"/>
          </w:tcPr>
          <w:p w14:paraId="6BBD3BDB" w14:textId="6C54CE75" w:rsidR="006D088F" w:rsidRPr="00985400" w:rsidRDefault="006D088F" w:rsidP="00755975">
            <w:pPr>
              <w:jc w:val="center"/>
              <w:rPr>
                <w:color w:val="000000"/>
                <w:sz w:val="24"/>
                <w:szCs w:val="24"/>
              </w:rPr>
            </w:pPr>
            <w:r w:rsidRPr="00985400">
              <w:rPr>
                <w:color w:val="000000"/>
                <w:sz w:val="24"/>
                <w:szCs w:val="24"/>
              </w:rPr>
              <w:t>737 (35.1)</w:t>
            </w:r>
          </w:p>
        </w:tc>
        <w:tc>
          <w:tcPr>
            <w:tcW w:w="873" w:type="pct"/>
            <w:shd w:val="clear" w:color="auto" w:fill="auto"/>
            <w:tcMar>
              <w:top w:w="0" w:type="dxa"/>
              <w:left w:w="108" w:type="dxa"/>
              <w:bottom w:w="0" w:type="dxa"/>
              <w:right w:w="108" w:type="dxa"/>
            </w:tcMar>
            <w:vAlign w:val="bottom"/>
          </w:tcPr>
          <w:p w14:paraId="55AE3299" w14:textId="0C81410A" w:rsidR="006D088F" w:rsidRPr="00985400" w:rsidRDefault="006D088F" w:rsidP="00755975">
            <w:pPr>
              <w:jc w:val="center"/>
              <w:rPr>
                <w:color w:val="000000"/>
                <w:sz w:val="24"/>
                <w:szCs w:val="24"/>
              </w:rPr>
            </w:pPr>
            <w:r w:rsidRPr="00985400">
              <w:rPr>
                <w:color w:val="000000"/>
                <w:sz w:val="24"/>
                <w:szCs w:val="24"/>
              </w:rPr>
              <w:t>79 (3.8)</w:t>
            </w:r>
          </w:p>
        </w:tc>
      </w:tr>
      <w:tr w:rsidR="006D088F" w:rsidRPr="00C66281" w14:paraId="529AD072" w14:textId="77777777" w:rsidTr="00985400">
        <w:trPr>
          <w:cantSplit/>
        </w:trPr>
        <w:tc>
          <w:tcPr>
            <w:tcW w:w="1076" w:type="pct"/>
            <w:tcMar>
              <w:top w:w="0" w:type="dxa"/>
              <w:left w:w="108" w:type="dxa"/>
              <w:bottom w:w="0" w:type="dxa"/>
              <w:right w:w="108" w:type="dxa"/>
            </w:tcMar>
            <w:hideMark/>
          </w:tcPr>
          <w:p w14:paraId="77FBEF62" w14:textId="77777777" w:rsidR="006D088F" w:rsidRPr="00985400" w:rsidRDefault="006D088F" w:rsidP="00755975">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vAlign w:val="bottom"/>
          </w:tcPr>
          <w:p w14:paraId="171B74DF" w14:textId="55A8CAB6" w:rsidR="006D088F" w:rsidRPr="00985400" w:rsidRDefault="006D088F" w:rsidP="00755975">
            <w:pPr>
              <w:jc w:val="center"/>
              <w:rPr>
                <w:color w:val="000000"/>
                <w:sz w:val="24"/>
                <w:szCs w:val="24"/>
              </w:rPr>
            </w:pPr>
            <w:r w:rsidRPr="00985400">
              <w:rPr>
                <w:color w:val="000000"/>
                <w:sz w:val="24"/>
                <w:szCs w:val="24"/>
              </w:rPr>
              <w:t>230 (10.0)</w:t>
            </w:r>
          </w:p>
        </w:tc>
        <w:tc>
          <w:tcPr>
            <w:tcW w:w="918" w:type="pct"/>
            <w:shd w:val="clear" w:color="auto" w:fill="auto"/>
            <w:tcMar>
              <w:top w:w="0" w:type="dxa"/>
              <w:left w:w="108" w:type="dxa"/>
              <w:bottom w:w="0" w:type="dxa"/>
              <w:right w:w="108" w:type="dxa"/>
            </w:tcMar>
            <w:vAlign w:val="bottom"/>
          </w:tcPr>
          <w:p w14:paraId="135F42A4" w14:textId="47759D28" w:rsidR="006D088F" w:rsidRPr="00985400" w:rsidRDefault="006D088F" w:rsidP="00755975">
            <w:pPr>
              <w:jc w:val="center"/>
              <w:rPr>
                <w:color w:val="000000"/>
                <w:sz w:val="24"/>
                <w:szCs w:val="24"/>
              </w:rPr>
            </w:pPr>
            <w:r w:rsidRPr="00985400">
              <w:rPr>
                <w:color w:val="000000"/>
                <w:sz w:val="24"/>
                <w:szCs w:val="24"/>
              </w:rPr>
              <w:t>111 (4.8)</w:t>
            </w:r>
          </w:p>
        </w:tc>
        <w:tc>
          <w:tcPr>
            <w:tcW w:w="1043" w:type="pct"/>
            <w:shd w:val="clear" w:color="auto" w:fill="auto"/>
            <w:tcMar>
              <w:top w:w="0" w:type="dxa"/>
              <w:left w:w="108" w:type="dxa"/>
              <w:bottom w:w="0" w:type="dxa"/>
              <w:right w:w="108" w:type="dxa"/>
            </w:tcMar>
            <w:vAlign w:val="bottom"/>
          </w:tcPr>
          <w:p w14:paraId="488C46D3" w14:textId="061AD6BC" w:rsidR="006D088F" w:rsidRPr="00985400" w:rsidRDefault="006D088F" w:rsidP="00755975">
            <w:pPr>
              <w:jc w:val="center"/>
              <w:rPr>
                <w:color w:val="000000"/>
                <w:sz w:val="24"/>
                <w:szCs w:val="24"/>
              </w:rPr>
            </w:pPr>
            <w:r w:rsidRPr="00985400">
              <w:rPr>
                <w:color w:val="000000"/>
                <w:sz w:val="24"/>
                <w:szCs w:val="24"/>
              </w:rPr>
              <w:t>359 (17.1)</w:t>
            </w:r>
          </w:p>
        </w:tc>
        <w:tc>
          <w:tcPr>
            <w:tcW w:w="873" w:type="pct"/>
            <w:shd w:val="clear" w:color="auto" w:fill="auto"/>
            <w:tcMar>
              <w:top w:w="0" w:type="dxa"/>
              <w:left w:w="108" w:type="dxa"/>
              <w:bottom w:w="0" w:type="dxa"/>
              <w:right w:w="108" w:type="dxa"/>
            </w:tcMar>
            <w:vAlign w:val="bottom"/>
          </w:tcPr>
          <w:p w14:paraId="4885DDCD" w14:textId="4EAC9D8C" w:rsidR="006D088F" w:rsidRPr="00985400" w:rsidRDefault="006D088F" w:rsidP="00755975">
            <w:pPr>
              <w:jc w:val="center"/>
              <w:rPr>
                <w:color w:val="000000"/>
                <w:sz w:val="24"/>
                <w:szCs w:val="24"/>
              </w:rPr>
            </w:pPr>
            <w:r w:rsidRPr="00985400">
              <w:rPr>
                <w:color w:val="000000"/>
                <w:sz w:val="24"/>
                <w:szCs w:val="24"/>
              </w:rPr>
              <w:t>65 (3.1)</w:t>
            </w:r>
          </w:p>
        </w:tc>
      </w:tr>
      <w:tr w:rsidR="006D088F" w:rsidRPr="00C66281" w14:paraId="08F29CAA" w14:textId="77777777" w:rsidTr="00985400">
        <w:trPr>
          <w:cantSplit/>
        </w:trPr>
        <w:tc>
          <w:tcPr>
            <w:tcW w:w="1076" w:type="pct"/>
            <w:tcMar>
              <w:top w:w="0" w:type="dxa"/>
              <w:left w:w="108" w:type="dxa"/>
              <w:bottom w:w="0" w:type="dxa"/>
              <w:right w:w="108" w:type="dxa"/>
            </w:tcMar>
            <w:hideMark/>
          </w:tcPr>
          <w:p w14:paraId="183B907D" w14:textId="77777777" w:rsidR="006D088F" w:rsidRPr="00985400" w:rsidRDefault="006D088F" w:rsidP="00755975">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vAlign w:val="bottom"/>
          </w:tcPr>
          <w:p w14:paraId="4022D48A" w14:textId="4F24E6FD" w:rsidR="006D088F" w:rsidRPr="00985400" w:rsidRDefault="006D088F" w:rsidP="00755975">
            <w:pPr>
              <w:jc w:val="center"/>
              <w:rPr>
                <w:color w:val="000000"/>
                <w:sz w:val="24"/>
                <w:szCs w:val="24"/>
              </w:rPr>
            </w:pPr>
            <w:r w:rsidRPr="00985400">
              <w:rPr>
                <w:color w:val="000000"/>
                <w:sz w:val="24"/>
                <w:szCs w:val="24"/>
              </w:rPr>
              <w:t>82 (3.6)</w:t>
            </w:r>
          </w:p>
        </w:tc>
        <w:tc>
          <w:tcPr>
            <w:tcW w:w="918" w:type="pct"/>
            <w:shd w:val="clear" w:color="auto" w:fill="auto"/>
            <w:tcMar>
              <w:top w:w="0" w:type="dxa"/>
              <w:left w:w="108" w:type="dxa"/>
              <w:bottom w:w="0" w:type="dxa"/>
              <w:right w:w="108" w:type="dxa"/>
            </w:tcMar>
            <w:vAlign w:val="bottom"/>
          </w:tcPr>
          <w:p w14:paraId="134096C4" w14:textId="55BE5DA9" w:rsidR="006D088F" w:rsidRPr="00985400" w:rsidRDefault="006D088F" w:rsidP="00755975">
            <w:pPr>
              <w:jc w:val="center"/>
              <w:rPr>
                <w:color w:val="000000"/>
                <w:sz w:val="24"/>
                <w:szCs w:val="24"/>
              </w:rPr>
            </w:pPr>
            <w:r w:rsidRPr="00985400">
              <w:rPr>
                <w:color w:val="000000"/>
                <w:sz w:val="24"/>
                <w:szCs w:val="24"/>
              </w:rPr>
              <w:t>33 (1.4)</w:t>
            </w:r>
          </w:p>
        </w:tc>
        <w:tc>
          <w:tcPr>
            <w:tcW w:w="1043" w:type="pct"/>
            <w:shd w:val="clear" w:color="auto" w:fill="auto"/>
            <w:tcMar>
              <w:top w:w="0" w:type="dxa"/>
              <w:left w:w="108" w:type="dxa"/>
              <w:bottom w:w="0" w:type="dxa"/>
              <w:right w:w="108" w:type="dxa"/>
            </w:tcMar>
            <w:vAlign w:val="bottom"/>
          </w:tcPr>
          <w:p w14:paraId="2FE48E82" w14:textId="031C0FDD" w:rsidR="006D088F" w:rsidRPr="00985400" w:rsidRDefault="006D088F" w:rsidP="00755975">
            <w:pPr>
              <w:jc w:val="center"/>
              <w:rPr>
                <w:color w:val="000000"/>
                <w:sz w:val="24"/>
                <w:szCs w:val="24"/>
              </w:rPr>
            </w:pPr>
            <w:r w:rsidRPr="00985400">
              <w:rPr>
                <w:color w:val="000000"/>
                <w:sz w:val="24"/>
                <w:szCs w:val="24"/>
              </w:rPr>
              <w:t>333 (15.9)</w:t>
            </w:r>
          </w:p>
        </w:tc>
        <w:tc>
          <w:tcPr>
            <w:tcW w:w="873" w:type="pct"/>
            <w:shd w:val="clear" w:color="auto" w:fill="auto"/>
            <w:tcMar>
              <w:top w:w="0" w:type="dxa"/>
              <w:left w:w="108" w:type="dxa"/>
              <w:bottom w:w="0" w:type="dxa"/>
              <w:right w:w="108" w:type="dxa"/>
            </w:tcMar>
            <w:vAlign w:val="bottom"/>
          </w:tcPr>
          <w:p w14:paraId="6E3BD8A1" w14:textId="6699413D" w:rsidR="006D088F" w:rsidRPr="00985400" w:rsidRDefault="006D088F" w:rsidP="00755975">
            <w:pPr>
              <w:jc w:val="center"/>
              <w:rPr>
                <w:color w:val="000000"/>
                <w:sz w:val="24"/>
                <w:szCs w:val="24"/>
              </w:rPr>
            </w:pPr>
            <w:r w:rsidRPr="00985400">
              <w:rPr>
                <w:color w:val="000000"/>
                <w:sz w:val="24"/>
                <w:szCs w:val="24"/>
              </w:rPr>
              <w:t>14 (0.7)</w:t>
            </w:r>
          </w:p>
        </w:tc>
      </w:tr>
      <w:tr w:rsidR="006D088F" w:rsidRPr="00C66281" w14:paraId="02D489CC" w14:textId="77777777" w:rsidTr="00012695">
        <w:trPr>
          <w:cantSplit/>
        </w:trPr>
        <w:tc>
          <w:tcPr>
            <w:tcW w:w="1076" w:type="pct"/>
            <w:tcBorders>
              <w:bottom w:val="single" w:sz="4" w:space="0" w:color="auto"/>
            </w:tcBorders>
            <w:tcMar>
              <w:top w:w="0" w:type="dxa"/>
              <w:left w:w="108" w:type="dxa"/>
              <w:bottom w:w="0" w:type="dxa"/>
              <w:right w:w="108" w:type="dxa"/>
            </w:tcMar>
            <w:hideMark/>
          </w:tcPr>
          <w:p w14:paraId="5E70E91E" w14:textId="77777777" w:rsidR="006D088F" w:rsidRPr="00985400" w:rsidRDefault="006D088F" w:rsidP="00755975">
            <w:pPr>
              <w:ind w:left="600"/>
              <w:rPr>
                <w:color w:val="000000"/>
                <w:sz w:val="24"/>
                <w:szCs w:val="24"/>
              </w:rPr>
            </w:pPr>
            <w:r w:rsidRPr="00985400">
              <w:rPr>
                <w:color w:val="000000"/>
                <w:sz w:val="24"/>
                <w:szCs w:val="24"/>
              </w:rPr>
              <w:t>Severe</w:t>
            </w:r>
          </w:p>
        </w:tc>
        <w:tc>
          <w:tcPr>
            <w:tcW w:w="1090" w:type="pct"/>
            <w:tcBorders>
              <w:bottom w:val="single" w:sz="4" w:space="0" w:color="auto"/>
            </w:tcBorders>
            <w:shd w:val="clear" w:color="auto" w:fill="auto"/>
            <w:tcMar>
              <w:top w:w="0" w:type="dxa"/>
              <w:left w:w="108" w:type="dxa"/>
              <w:bottom w:w="0" w:type="dxa"/>
              <w:right w:w="108" w:type="dxa"/>
            </w:tcMar>
            <w:vAlign w:val="bottom"/>
          </w:tcPr>
          <w:p w14:paraId="2CAC090E" w14:textId="2068A498" w:rsidR="006D088F" w:rsidRPr="00985400" w:rsidRDefault="006D088F" w:rsidP="00755975">
            <w:pPr>
              <w:jc w:val="center"/>
              <w:rPr>
                <w:color w:val="000000"/>
                <w:sz w:val="24"/>
                <w:szCs w:val="24"/>
              </w:rPr>
            </w:pPr>
            <w:r w:rsidRPr="00985400">
              <w:rPr>
                <w:color w:val="000000"/>
                <w:sz w:val="24"/>
                <w:szCs w:val="24"/>
              </w:rPr>
              <w:t>9 (0.4)</w:t>
            </w:r>
          </w:p>
        </w:tc>
        <w:tc>
          <w:tcPr>
            <w:tcW w:w="918" w:type="pct"/>
            <w:tcBorders>
              <w:bottom w:val="single" w:sz="4" w:space="0" w:color="auto"/>
            </w:tcBorders>
            <w:shd w:val="clear" w:color="auto" w:fill="auto"/>
            <w:tcMar>
              <w:top w:w="0" w:type="dxa"/>
              <w:left w:w="108" w:type="dxa"/>
              <w:bottom w:w="0" w:type="dxa"/>
              <w:right w:w="108" w:type="dxa"/>
            </w:tcMar>
            <w:vAlign w:val="bottom"/>
          </w:tcPr>
          <w:p w14:paraId="5EE419CD" w14:textId="697F271E" w:rsidR="006D088F" w:rsidRPr="00985400" w:rsidRDefault="006D088F" w:rsidP="00755975">
            <w:pPr>
              <w:jc w:val="center"/>
              <w:rPr>
                <w:color w:val="000000"/>
                <w:sz w:val="24"/>
                <w:szCs w:val="24"/>
              </w:rPr>
            </w:pPr>
            <w:r w:rsidRPr="00985400">
              <w:rPr>
                <w:color w:val="000000"/>
                <w:sz w:val="24"/>
                <w:szCs w:val="24"/>
              </w:rPr>
              <w:t>2 (0.1)</w:t>
            </w:r>
          </w:p>
        </w:tc>
        <w:tc>
          <w:tcPr>
            <w:tcW w:w="1043" w:type="pct"/>
            <w:tcBorders>
              <w:bottom w:val="single" w:sz="4" w:space="0" w:color="auto"/>
            </w:tcBorders>
            <w:shd w:val="clear" w:color="auto" w:fill="auto"/>
            <w:tcMar>
              <w:top w:w="0" w:type="dxa"/>
              <w:left w:w="108" w:type="dxa"/>
              <w:bottom w:w="0" w:type="dxa"/>
              <w:right w:w="108" w:type="dxa"/>
            </w:tcMar>
            <w:vAlign w:val="bottom"/>
          </w:tcPr>
          <w:p w14:paraId="6FBEC4C2" w14:textId="4E0CAA2D" w:rsidR="006D088F" w:rsidRPr="00985400" w:rsidRDefault="006D088F" w:rsidP="00755975">
            <w:pPr>
              <w:jc w:val="center"/>
              <w:rPr>
                <w:color w:val="000000"/>
                <w:sz w:val="24"/>
                <w:szCs w:val="24"/>
              </w:rPr>
            </w:pPr>
            <w:r w:rsidRPr="00985400">
              <w:rPr>
                <w:color w:val="000000"/>
                <w:sz w:val="24"/>
                <w:szCs w:val="24"/>
              </w:rPr>
              <w:t>45 (2.1)</w:t>
            </w:r>
          </w:p>
        </w:tc>
        <w:tc>
          <w:tcPr>
            <w:tcW w:w="873" w:type="pct"/>
            <w:shd w:val="clear" w:color="auto" w:fill="auto"/>
            <w:tcMar>
              <w:top w:w="0" w:type="dxa"/>
              <w:left w:w="108" w:type="dxa"/>
              <w:bottom w:w="0" w:type="dxa"/>
              <w:right w:w="108" w:type="dxa"/>
            </w:tcMar>
            <w:vAlign w:val="bottom"/>
          </w:tcPr>
          <w:p w14:paraId="048F26EA" w14:textId="56E958FD" w:rsidR="006D088F" w:rsidRPr="00985400" w:rsidRDefault="006D088F" w:rsidP="00755975">
            <w:pPr>
              <w:jc w:val="center"/>
              <w:rPr>
                <w:color w:val="000000"/>
                <w:sz w:val="24"/>
                <w:szCs w:val="24"/>
              </w:rPr>
            </w:pPr>
            <w:r w:rsidRPr="00985400">
              <w:rPr>
                <w:color w:val="000000"/>
                <w:sz w:val="24"/>
                <w:szCs w:val="24"/>
              </w:rPr>
              <w:t>0 (0.0)</w:t>
            </w:r>
          </w:p>
        </w:tc>
      </w:tr>
      <w:tr w:rsidR="006D088F" w:rsidRPr="00C66281" w14:paraId="432332B0" w14:textId="77777777" w:rsidTr="00012695">
        <w:trPr>
          <w:cantSplit/>
        </w:trPr>
        <w:tc>
          <w:tcPr>
            <w:tcW w:w="1076" w:type="pct"/>
            <w:tcBorders>
              <w:right w:val="nil"/>
            </w:tcBorders>
            <w:tcMar>
              <w:top w:w="0" w:type="dxa"/>
              <w:left w:w="108" w:type="dxa"/>
              <w:bottom w:w="0" w:type="dxa"/>
              <w:right w:w="108" w:type="dxa"/>
            </w:tcMar>
            <w:hideMark/>
          </w:tcPr>
          <w:p w14:paraId="2EB6FFB9" w14:textId="77777777" w:rsidR="006D088F" w:rsidRPr="00985400" w:rsidRDefault="006D088F" w:rsidP="00755975">
            <w:pPr>
              <w:keepNext/>
              <w:rPr>
                <w:color w:val="000000"/>
                <w:sz w:val="24"/>
                <w:szCs w:val="24"/>
              </w:rPr>
            </w:pPr>
            <w:r w:rsidRPr="00985400">
              <w:rPr>
                <w:rFonts w:eastAsia="Times New Roman"/>
                <w:color w:val="000000"/>
                <w:sz w:val="24"/>
                <w:szCs w:val="24"/>
              </w:rPr>
              <w:t>Vomiting</w:t>
            </w:r>
            <w:r w:rsidRPr="00985400">
              <w:rPr>
                <w:rFonts w:eastAsia="Times New Roman"/>
                <w:color w:val="000000"/>
                <w:sz w:val="24"/>
                <w:szCs w:val="24"/>
                <w:vertAlign w:val="superscript"/>
              </w:rPr>
              <w:t>d</w:t>
            </w:r>
          </w:p>
        </w:tc>
        <w:tc>
          <w:tcPr>
            <w:tcW w:w="1090" w:type="pct"/>
            <w:tcBorders>
              <w:left w:val="nil"/>
              <w:right w:val="nil"/>
            </w:tcBorders>
            <w:tcMar>
              <w:top w:w="0" w:type="dxa"/>
              <w:left w:w="108" w:type="dxa"/>
              <w:bottom w:w="0" w:type="dxa"/>
              <w:right w:w="108" w:type="dxa"/>
            </w:tcMar>
            <w:vAlign w:val="bottom"/>
          </w:tcPr>
          <w:p w14:paraId="3D7D20EB" w14:textId="77777777" w:rsidR="006D088F" w:rsidRPr="00985400" w:rsidRDefault="006D088F" w:rsidP="00755975">
            <w:pPr>
              <w:keepNext/>
              <w:jc w:val="center"/>
              <w:rPr>
                <w:sz w:val="24"/>
                <w:szCs w:val="24"/>
              </w:rPr>
            </w:pPr>
          </w:p>
        </w:tc>
        <w:tc>
          <w:tcPr>
            <w:tcW w:w="918" w:type="pct"/>
            <w:tcBorders>
              <w:left w:val="nil"/>
              <w:right w:val="nil"/>
            </w:tcBorders>
            <w:tcMar>
              <w:top w:w="0" w:type="dxa"/>
              <w:left w:w="108" w:type="dxa"/>
              <w:bottom w:w="0" w:type="dxa"/>
              <w:right w:w="108" w:type="dxa"/>
            </w:tcMar>
            <w:vAlign w:val="bottom"/>
          </w:tcPr>
          <w:p w14:paraId="0464B782" w14:textId="77777777" w:rsidR="006D088F" w:rsidRPr="00985400" w:rsidRDefault="006D088F" w:rsidP="00755975">
            <w:pPr>
              <w:keepNext/>
              <w:jc w:val="center"/>
              <w:rPr>
                <w:sz w:val="24"/>
                <w:szCs w:val="24"/>
              </w:rPr>
            </w:pPr>
          </w:p>
        </w:tc>
        <w:tc>
          <w:tcPr>
            <w:tcW w:w="1043" w:type="pct"/>
            <w:tcBorders>
              <w:left w:val="nil"/>
              <w:right w:val="nil"/>
            </w:tcBorders>
            <w:tcMar>
              <w:top w:w="0" w:type="dxa"/>
              <w:left w:w="108" w:type="dxa"/>
              <w:bottom w:w="0" w:type="dxa"/>
              <w:right w:w="108" w:type="dxa"/>
            </w:tcMar>
            <w:vAlign w:val="bottom"/>
          </w:tcPr>
          <w:p w14:paraId="26E0AB6D" w14:textId="77777777" w:rsidR="006D088F" w:rsidRPr="00985400" w:rsidRDefault="006D088F" w:rsidP="00755975">
            <w:pPr>
              <w:keepNext/>
              <w:jc w:val="center"/>
              <w:rPr>
                <w:sz w:val="24"/>
                <w:szCs w:val="24"/>
              </w:rPr>
            </w:pPr>
          </w:p>
        </w:tc>
        <w:tc>
          <w:tcPr>
            <w:tcW w:w="873" w:type="pct"/>
            <w:tcBorders>
              <w:left w:val="nil"/>
            </w:tcBorders>
            <w:tcMar>
              <w:top w:w="0" w:type="dxa"/>
              <w:left w:w="108" w:type="dxa"/>
              <w:bottom w:w="0" w:type="dxa"/>
              <w:right w:w="108" w:type="dxa"/>
            </w:tcMar>
            <w:vAlign w:val="bottom"/>
          </w:tcPr>
          <w:p w14:paraId="141D4D17" w14:textId="77777777" w:rsidR="006D088F" w:rsidRPr="00985400" w:rsidRDefault="006D088F" w:rsidP="00755975">
            <w:pPr>
              <w:keepNext/>
              <w:jc w:val="center"/>
              <w:rPr>
                <w:sz w:val="24"/>
                <w:szCs w:val="24"/>
              </w:rPr>
            </w:pPr>
          </w:p>
        </w:tc>
      </w:tr>
      <w:tr w:rsidR="006D088F" w:rsidRPr="00C66281" w14:paraId="6C7203FA" w14:textId="77777777" w:rsidTr="00985400">
        <w:trPr>
          <w:cantSplit/>
        </w:trPr>
        <w:tc>
          <w:tcPr>
            <w:tcW w:w="1076" w:type="pct"/>
            <w:tcMar>
              <w:top w:w="0" w:type="dxa"/>
              <w:left w:w="108" w:type="dxa"/>
              <w:bottom w:w="0" w:type="dxa"/>
              <w:right w:w="108" w:type="dxa"/>
            </w:tcMar>
            <w:hideMark/>
          </w:tcPr>
          <w:p w14:paraId="385C60C8" w14:textId="77777777" w:rsidR="006D088F" w:rsidRPr="00985400" w:rsidRDefault="006D088F" w:rsidP="00755975">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vAlign w:val="bottom"/>
          </w:tcPr>
          <w:p w14:paraId="4AF9A023" w14:textId="5107B72E" w:rsidR="006D088F" w:rsidRPr="00985400" w:rsidRDefault="006D088F" w:rsidP="00755975">
            <w:pPr>
              <w:keepNext/>
              <w:jc w:val="center"/>
              <w:rPr>
                <w:color w:val="000000"/>
                <w:sz w:val="24"/>
                <w:szCs w:val="24"/>
              </w:rPr>
            </w:pPr>
            <w:r w:rsidRPr="00985400">
              <w:rPr>
                <w:color w:val="000000"/>
                <w:sz w:val="24"/>
                <w:szCs w:val="24"/>
              </w:rPr>
              <w:t>28 (1.2)</w:t>
            </w:r>
          </w:p>
        </w:tc>
        <w:tc>
          <w:tcPr>
            <w:tcW w:w="918" w:type="pct"/>
            <w:shd w:val="clear" w:color="auto" w:fill="auto"/>
            <w:tcMar>
              <w:top w:w="0" w:type="dxa"/>
              <w:left w:w="108" w:type="dxa"/>
              <w:bottom w:w="0" w:type="dxa"/>
              <w:right w:w="108" w:type="dxa"/>
            </w:tcMar>
            <w:vAlign w:val="bottom"/>
          </w:tcPr>
          <w:p w14:paraId="6581437E" w14:textId="300B2E50" w:rsidR="006D088F" w:rsidRPr="00985400" w:rsidRDefault="006D088F" w:rsidP="00755975">
            <w:pPr>
              <w:keepNext/>
              <w:jc w:val="center"/>
              <w:rPr>
                <w:color w:val="000000"/>
                <w:sz w:val="24"/>
                <w:szCs w:val="24"/>
              </w:rPr>
            </w:pPr>
            <w:r w:rsidRPr="00985400">
              <w:rPr>
                <w:color w:val="000000"/>
                <w:sz w:val="24"/>
                <w:szCs w:val="24"/>
              </w:rPr>
              <w:t>28 (1.2)</w:t>
            </w:r>
          </w:p>
        </w:tc>
        <w:tc>
          <w:tcPr>
            <w:tcW w:w="1043" w:type="pct"/>
            <w:shd w:val="clear" w:color="auto" w:fill="auto"/>
            <w:tcMar>
              <w:top w:w="0" w:type="dxa"/>
              <w:left w:w="108" w:type="dxa"/>
              <w:bottom w:w="0" w:type="dxa"/>
              <w:right w:w="108" w:type="dxa"/>
            </w:tcMar>
            <w:vAlign w:val="bottom"/>
          </w:tcPr>
          <w:p w14:paraId="2B071E61" w14:textId="37FC7B4B" w:rsidR="006D088F" w:rsidRPr="00985400" w:rsidRDefault="006D088F" w:rsidP="00755975">
            <w:pPr>
              <w:keepNext/>
              <w:jc w:val="center"/>
              <w:rPr>
                <w:color w:val="000000"/>
                <w:sz w:val="24"/>
                <w:szCs w:val="24"/>
              </w:rPr>
            </w:pPr>
            <w:r w:rsidRPr="00985400">
              <w:rPr>
                <w:color w:val="000000"/>
                <w:sz w:val="24"/>
                <w:szCs w:val="24"/>
              </w:rPr>
              <w:t>40 (1.9)</w:t>
            </w:r>
          </w:p>
        </w:tc>
        <w:tc>
          <w:tcPr>
            <w:tcW w:w="873" w:type="pct"/>
            <w:shd w:val="clear" w:color="auto" w:fill="auto"/>
            <w:tcMar>
              <w:top w:w="0" w:type="dxa"/>
              <w:left w:w="108" w:type="dxa"/>
              <w:bottom w:w="0" w:type="dxa"/>
              <w:right w:w="108" w:type="dxa"/>
            </w:tcMar>
            <w:vAlign w:val="bottom"/>
          </w:tcPr>
          <w:p w14:paraId="4B252E67" w14:textId="6C12C9FB" w:rsidR="006D088F" w:rsidRPr="00985400" w:rsidRDefault="006D088F" w:rsidP="00755975">
            <w:pPr>
              <w:keepNext/>
              <w:jc w:val="center"/>
              <w:rPr>
                <w:color w:val="000000"/>
                <w:sz w:val="24"/>
                <w:szCs w:val="24"/>
              </w:rPr>
            </w:pPr>
            <w:r w:rsidRPr="00985400">
              <w:rPr>
                <w:color w:val="000000"/>
                <w:sz w:val="24"/>
                <w:szCs w:val="24"/>
              </w:rPr>
              <w:t>25 (1.2)</w:t>
            </w:r>
          </w:p>
        </w:tc>
      </w:tr>
      <w:tr w:rsidR="006D088F" w:rsidRPr="00C66281" w14:paraId="6BAD06FE" w14:textId="77777777" w:rsidTr="00985400">
        <w:trPr>
          <w:cantSplit/>
        </w:trPr>
        <w:tc>
          <w:tcPr>
            <w:tcW w:w="1076" w:type="pct"/>
            <w:tcMar>
              <w:top w:w="0" w:type="dxa"/>
              <w:left w:w="108" w:type="dxa"/>
              <w:bottom w:w="0" w:type="dxa"/>
              <w:right w:w="108" w:type="dxa"/>
            </w:tcMar>
            <w:hideMark/>
          </w:tcPr>
          <w:p w14:paraId="6D0F7080" w14:textId="77777777" w:rsidR="006D088F" w:rsidRPr="00985400" w:rsidRDefault="006D088F" w:rsidP="00755975">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vAlign w:val="bottom"/>
          </w:tcPr>
          <w:p w14:paraId="045BC0E3" w14:textId="27DB84F1" w:rsidR="006D088F" w:rsidRPr="00985400" w:rsidRDefault="006D088F" w:rsidP="00755975">
            <w:pPr>
              <w:keepNext/>
              <w:jc w:val="center"/>
              <w:rPr>
                <w:color w:val="000000"/>
                <w:sz w:val="24"/>
                <w:szCs w:val="24"/>
              </w:rPr>
            </w:pPr>
            <w:r w:rsidRPr="00985400">
              <w:rPr>
                <w:color w:val="000000"/>
                <w:sz w:val="24"/>
                <w:szCs w:val="24"/>
              </w:rPr>
              <w:t>24 (1.0)</w:t>
            </w:r>
          </w:p>
        </w:tc>
        <w:tc>
          <w:tcPr>
            <w:tcW w:w="918" w:type="pct"/>
            <w:shd w:val="clear" w:color="auto" w:fill="auto"/>
            <w:tcMar>
              <w:top w:w="0" w:type="dxa"/>
              <w:left w:w="108" w:type="dxa"/>
              <w:bottom w:w="0" w:type="dxa"/>
              <w:right w:w="108" w:type="dxa"/>
            </w:tcMar>
            <w:vAlign w:val="bottom"/>
          </w:tcPr>
          <w:p w14:paraId="4F03649C" w14:textId="2B87D49D" w:rsidR="006D088F" w:rsidRPr="00985400" w:rsidRDefault="006D088F" w:rsidP="00755975">
            <w:pPr>
              <w:keepNext/>
              <w:jc w:val="center"/>
              <w:rPr>
                <w:color w:val="000000"/>
                <w:sz w:val="24"/>
                <w:szCs w:val="24"/>
              </w:rPr>
            </w:pPr>
            <w:r w:rsidRPr="00985400">
              <w:rPr>
                <w:color w:val="000000"/>
                <w:sz w:val="24"/>
                <w:szCs w:val="24"/>
              </w:rPr>
              <w:t>22 (1.0)</w:t>
            </w:r>
          </w:p>
        </w:tc>
        <w:tc>
          <w:tcPr>
            <w:tcW w:w="1043" w:type="pct"/>
            <w:shd w:val="clear" w:color="auto" w:fill="auto"/>
            <w:tcMar>
              <w:top w:w="0" w:type="dxa"/>
              <w:left w:w="108" w:type="dxa"/>
              <w:bottom w:w="0" w:type="dxa"/>
              <w:right w:w="108" w:type="dxa"/>
            </w:tcMar>
            <w:vAlign w:val="bottom"/>
          </w:tcPr>
          <w:p w14:paraId="50378B97" w14:textId="14F45451" w:rsidR="006D088F" w:rsidRPr="00985400" w:rsidRDefault="006D088F" w:rsidP="00755975">
            <w:pPr>
              <w:keepNext/>
              <w:jc w:val="center"/>
              <w:rPr>
                <w:color w:val="000000"/>
                <w:sz w:val="24"/>
                <w:szCs w:val="24"/>
              </w:rPr>
            </w:pPr>
            <w:r w:rsidRPr="00985400">
              <w:rPr>
                <w:color w:val="000000"/>
                <w:sz w:val="24"/>
                <w:szCs w:val="24"/>
              </w:rPr>
              <w:t>28 (1.3)</w:t>
            </w:r>
          </w:p>
        </w:tc>
        <w:tc>
          <w:tcPr>
            <w:tcW w:w="873" w:type="pct"/>
            <w:shd w:val="clear" w:color="auto" w:fill="auto"/>
            <w:tcMar>
              <w:top w:w="0" w:type="dxa"/>
              <w:left w:w="108" w:type="dxa"/>
              <w:bottom w:w="0" w:type="dxa"/>
              <w:right w:w="108" w:type="dxa"/>
            </w:tcMar>
            <w:vAlign w:val="bottom"/>
          </w:tcPr>
          <w:p w14:paraId="7DF2EE4D" w14:textId="7C5373A0" w:rsidR="006D088F" w:rsidRPr="00985400" w:rsidRDefault="006D088F" w:rsidP="00755975">
            <w:pPr>
              <w:keepNext/>
              <w:jc w:val="center"/>
              <w:rPr>
                <w:color w:val="000000"/>
                <w:sz w:val="24"/>
                <w:szCs w:val="24"/>
              </w:rPr>
            </w:pPr>
            <w:r w:rsidRPr="00985400">
              <w:rPr>
                <w:color w:val="000000"/>
                <w:sz w:val="24"/>
                <w:szCs w:val="24"/>
              </w:rPr>
              <w:t>16 (0.8)</w:t>
            </w:r>
          </w:p>
        </w:tc>
      </w:tr>
      <w:tr w:rsidR="006D088F" w:rsidRPr="00C66281" w14:paraId="0B0B47E2" w14:textId="77777777" w:rsidTr="00985400">
        <w:trPr>
          <w:cantSplit/>
        </w:trPr>
        <w:tc>
          <w:tcPr>
            <w:tcW w:w="1076" w:type="pct"/>
            <w:tcMar>
              <w:top w:w="0" w:type="dxa"/>
              <w:left w:w="108" w:type="dxa"/>
              <w:bottom w:w="0" w:type="dxa"/>
              <w:right w:w="108" w:type="dxa"/>
            </w:tcMar>
            <w:hideMark/>
          </w:tcPr>
          <w:p w14:paraId="67F22466" w14:textId="77777777" w:rsidR="006D088F" w:rsidRPr="00985400" w:rsidRDefault="006D088F" w:rsidP="00755975">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vAlign w:val="bottom"/>
          </w:tcPr>
          <w:p w14:paraId="4F6B4D12" w14:textId="2887B6EA" w:rsidR="006D088F" w:rsidRPr="00985400" w:rsidRDefault="006D088F" w:rsidP="00755975">
            <w:pPr>
              <w:keepNext/>
              <w:jc w:val="center"/>
              <w:rPr>
                <w:color w:val="000000"/>
                <w:sz w:val="24"/>
                <w:szCs w:val="24"/>
              </w:rPr>
            </w:pPr>
            <w:r w:rsidRPr="00985400">
              <w:rPr>
                <w:color w:val="000000"/>
                <w:sz w:val="24"/>
                <w:szCs w:val="24"/>
              </w:rPr>
              <w:t>4 (0.2)</w:t>
            </w:r>
          </w:p>
        </w:tc>
        <w:tc>
          <w:tcPr>
            <w:tcW w:w="918" w:type="pct"/>
            <w:shd w:val="clear" w:color="auto" w:fill="auto"/>
            <w:tcMar>
              <w:top w:w="0" w:type="dxa"/>
              <w:left w:w="108" w:type="dxa"/>
              <w:bottom w:w="0" w:type="dxa"/>
              <w:right w:w="108" w:type="dxa"/>
            </w:tcMar>
            <w:vAlign w:val="bottom"/>
          </w:tcPr>
          <w:p w14:paraId="62789A95" w14:textId="7980F729" w:rsidR="006D088F" w:rsidRPr="00985400" w:rsidRDefault="006D088F" w:rsidP="00755975">
            <w:pPr>
              <w:keepNext/>
              <w:jc w:val="center"/>
              <w:rPr>
                <w:color w:val="000000"/>
                <w:sz w:val="24"/>
                <w:szCs w:val="24"/>
              </w:rPr>
            </w:pPr>
            <w:r w:rsidRPr="00985400">
              <w:rPr>
                <w:color w:val="000000"/>
                <w:sz w:val="24"/>
                <w:szCs w:val="24"/>
              </w:rPr>
              <w:t>5 (0.2)</w:t>
            </w:r>
          </w:p>
        </w:tc>
        <w:tc>
          <w:tcPr>
            <w:tcW w:w="1043" w:type="pct"/>
            <w:shd w:val="clear" w:color="auto" w:fill="auto"/>
            <w:tcMar>
              <w:top w:w="0" w:type="dxa"/>
              <w:left w:w="108" w:type="dxa"/>
              <w:bottom w:w="0" w:type="dxa"/>
              <w:right w:w="108" w:type="dxa"/>
            </w:tcMar>
            <w:vAlign w:val="bottom"/>
          </w:tcPr>
          <w:p w14:paraId="47CF2750" w14:textId="6396DD06" w:rsidR="006D088F" w:rsidRPr="00985400" w:rsidRDefault="006D088F" w:rsidP="00755975">
            <w:pPr>
              <w:keepNext/>
              <w:jc w:val="center"/>
              <w:rPr>
                <w:color w:val="000000"/>
                <w:sz w:val="24"/>
                <w:szCs w:val="24"/>
              </w:rPr>
            </w:pPr>
            <w:r w:rsidRPr="00985400">
              <w:rPr>
                <w:color w:val="000000"/>
                <w:sz w:val="24"/>
                <w:szCs w:val="24"/>
              </w:rPr>
              <w:t>8 (0.4)</w:t>
            </w:r>
          </w:p>
        </w:tc>
        <w:tc>
          <w:tcPr>
            <w:tcW w:w="873" w:type="pct"/>
            <w:shd w:val="clear" w:color="auto" w:fill="auto"/>
            <w:tcMar>
              <w:top w:w="0" w:type="dxa"/>
              <w:left w:w="108" w:type="dxa"/>
              <w:bottom w:w="0" w:type="dxa"/>
              <w:right w:w="108" w:type="dxa"/>
            </w:tcMar>
            <w:vAlign w:val="bottom"/>
          </w:tcPr>
          <w:p w14:paraId="7123F217" w14:textId="2DAA1635" w:rsidR="006D088F" w:rsidRPr="00985400" w:rsidRDefault="006D088F" w:rsidP="00755975">
            <w:pPr>
              <w:keepNext/>
              <w:jc w:val="center"/>
              <w:rPr>
                <w:color w:val="000000"/>
                <w:sz w:val="24"/>
                <w:szCs w:val="24"/>
              </w:rPr>
            </w:pPr>
            <w:r w:rsidRPr="00985400">
              <w:rPr>
                <w:color w:val="000000"/>
                <w:sz w:val="24"/>
                <w:szCs w:val="24"/>
              </w:rPr>
              <w:t>9 (0.4)</w:t>
            </w:r>
          </w:p>
        </w:tc>
      </w:tr>
      <w:tr w:rsidR="006D088F" w:rsidRPr="00C66281" w14:paraId="1B755A7D" w14:textId="77777777" w:rsidTr="00012695">
        <w:trPr>
          <w:cantSplit/>
        </w:trPr>
        <w:tc>
          <w:tcPr>
            <w:tcW w:w="1076" w:type="pct"/>
            <w:tcBorders>
              <w:bottom w:val="single" w:sz="4" w:space="0" w:color="auto"/>
            </w:tcBorders>
            <w:tcMar>
              <w:top w:w="0" w:type="dxa"/>
              <w:left w:w="108" w:type="dxa"/>
              <w:bottom w:w="0" w:type="dxa"/>
              <w:right w:w="108" w:type="dxa"/>
            </w:tcMar>
            <w:hideMark/>
          </w:tcPr>
          <w:p w14:paraId="4AD14F64" w14:textId="77777777" w:rsidR="006D088F" w:rsidRPr="00985400" w:rsidRDefault="006D088F" w:rsidP="00755975">
            <w:pPr>
              <w:ind w:left="600"/>
              <w:rPr>
                <w:color w:val="000000"/>
                <w:sz w:val="24"/>
                <w:szCs w:val="24"/>
              </w:rPr>
            </w:pPr>
            <w:r w:rsidRPr="00985400">
              <w:rPr>
                <w:color w:val="000000"/>
                <w:sz w:val="24"/>
                <w:szCs w:val="24"/>
              </w:rPr>
              <w:t>Severe</w:t>
            </w:r>
          </w:p>
        </w:tc>
        <w:tc>
          <w:tcPr>
            <w:tcW w:w="1090" w:type="pct"/>
            <w:tcBorders>
              <w:bottom w:val="single" w:sz="4" w:space="0" w:color="auto"/>
            </w:tcBorders>
            <w:shd w:val="clear" w:color="auto" w:fill="auto"/>
            <w:tcMar>
              <w:top w:w="0" w:type="dxa"/>
              <w:left w:w="108" w:type="dxa"/>
              <w:bottom w:w="0" w:type="dxa"/>
              <w:right w:w="108" w:type="dxa"/>
            </w:tcMar>
            <w:vAlign w:val="bottom"/>
          </w:tcPr>
          <w:p w14:paraId="5ADF8233" w14:textId="7122BFB9" w:rsidR="006D088F" w:rsidRPr="00985400" w:rsidRDefault="006D088F" w:rsidP="00755975">
            <w:pPr>
              <w:jc w:val="center"/>
              <w:rPr>
                <w:color w:val="000000"/>
                <w:sz w:val="24"/>
                <w:szCs w:val="24"/>
              </w:rPr>
            </w:pPr>
            <w:r w:rsidRPr="00985400">
              <w:rPr>
                <w:color w:val="000000"/>
                <w:sz w:val="24"/>
                <w:szCs w:val="24"/>
              </w:rPr>
              <w:t>0 (0.0)</w:t>
            </w:r>
          </w:p>
        </w:tc>
        <w:tc>
          <w:tcPr>
            <w:tcW w:w="918" w:type="pct"/>
            <w:tcBorders>
              <w:bottom w:val="single" w:sz="4" w:space="0" w:color="auto"/>
            </w:tcBorders>
            <w:shd w:val="clear" w:color="auto" w:fill="auto"/>
            <w:tcMar>
              <w:top w:w="0" w:type="dxa"/>
              <w:left w:w="108" w:type="dxa"/>
              <w:bottom w:w="0" w:type="dxa"/>
              <w:right w:w="108" w:type="dxa"/>
            </w:tcMar>
            <w:vAlign w:val="bottom"/>
          </w:tcPr>
          <w:p w14:paraId="4B92B452" w14:textId="5D221F8E" w:rsidR="006D088F" w:rsidRPr="00985400" w:rsidRDefault="006D088F" w:rsidP="00755975">
            <w:pPr>
              <w:jc w:val="center"/>
              <w:rPr>
                <w:color w:val="000000"/>
                <w:sz w:val="24"/>
                <w:szCs w:val="24"/>
              </w:rPr>
            </w:pPr>
            <w:r w:rsidRPr="00985400">
              <w:rPr>
                <w:color w:val="000000"/>
                <w:sz w:val="24"/>
                <w:szCs w:val="24"/>
              </w:rPr>
              <w:t>1 (0.0)</w:t>
            </w:r>
          </w:p>
        </w:tc>
        <w:tc>
          <w:tcPr>
            <w:tcW w:w="1043" w:type="pct"/>
            <w:tcBorders>
              <w:bottom w:val="single" w:sz="4" w:space="0" w:color="auto"/>
            </w:tcBorders>
            <w:shd w:val="clear" w:color="auto" w:fill="auto"/>
            <w:tcMar>
              <w:top w:w="0" w:type="dxa"/>
              <w:left w:w="108" w:type="dxa"/>
              <w:bottom w:w="0" w:type="dxa"/>
              <w:right w:w="108" w:type="dxa"/>
            </w:tcMar>
            <w:vAlign w:val="bottom"/>
          </w:tcPr>
          <w:p w14:paraId="561C86CE" w14:textId="01217477" w:rsidR="006D088F" w:rsidRPr="00985400" w:rsidRDefault="006D088F" w:rsidP="00755975">
            <w:pPr>
              <w:jc w:val="center"/>
              <w:rPr>
                <w:color w:val="000000"/>
                <w:sz w:val="24"/>
                <w:szCs w:val="24"/>
              </w:rPr>
            </w:pPr>
            <w:r w:rsidRPr="00985400">
              <w:rPr>
                <w:color w:val="000000"/>
                <w:sz w:val="24"/>
                <w:szCs w:val="24"/>
              </w:rPr>
              <w:t>4 (0.2)</w:t>
            </w:r>
          </w:p>
        </w:tc>
        <w:tc>
          <w:tcPr>
            <w:tcW w:w="873" w:type="pct"/>
            <w:shd w:val="clear" w:color="auto" w:fill="auto"/>
            <w:tcMar>
              <w:top w:w="0" w:type="dxa"/>
              <w:left w:w="108" w:type="dxa"/>
              <w:bottom w:w="0" w:type="dxa"/>
              <w:right w:w="108" w:type="dxa"/>
            </w:tcMar>
            <w:vAlign w:val="bottom"/>
          </w:tcPr>
          <w:p w14:paraId="1F6C5E96" w14:textId="7B7D9F97" w:rsidR="006D088F" w:rsidRPr="00985400" w:rsidRDefault="006D088F" w:rsidP="00755975">
            <w:pPr>
              <w:jc w:val="center"/>
              <w:rPr>
                <w:color w:val="000000"/>
                <w:sz w:val="24"/>
                <w:szCs w:val="24"/>
              </w:rPr>
            </w:pPr>
            <w:r w:rsidRPr="00985400">
              <w:rPr>
                <w:color w:val="000000"/>
                <w:sz w:val="24"/>
                <w:szCs w:val="24"/>
              </w:rPr>
              <w:t>0 (0.0)</w:t>
            </w:r>
          </w:p>
        </w:tc>
      </w:tr>
      <w:tr w:rsidR="006D088F" w:rsidRPr="00C66281" w14:paraId="657FBDAB" w14:textId="77777777" w:rsidTr="00012695">
        <w:trPr>
          <w:cantSplit/>
        </w:trPr>
        <w:tc>
          <w:tcPr>
            <w:tcW w:w="1076" w:type="pct"/>
            <w:tcBorders>
              <w:right w:val="nil"/>
            </w:tcBorders>
            <w:tcMar>
              <w:top w:w="0" w:type="dxa"/>
              <w:left w:w="108" w:type="dxa"/>
              <w:bottom w:w="0" w:type="dxa"/>
              <w:right w:w="108" w:type="dxa"/>
            </w:tcMar>
            <w:hideMark/>
          </w:tcPr>
          <w:p w14:paraId="001D3785" w14:textId="77777777" w:rsidR="006D088F" w:rsidRPr="00985400" w:rsidRDefault="006D088F" w:rsidP="00755975">
            <w:pPr>
              <w:rPr>
                <w:color w:val="000000"/>
                <w:sz w:val="24"/>
                <w:szCs w:val="24"/>
              </w:rPr>
            </w:pPr>
            <w:r w:rsidRPr="00985400">
              <w:rPr>
                <w:rFonts w:eastAsia="Times New Roman"/>
                <w:color w:val="000000"/>
                <w:sz w:val="24"/>
                <w:szCs w:val="24"/>
              </w:rPr>
              <w:t>Diarrhea</w:t>
            </w:r>
            <w:r w:rsidRPr="00985400">
              <w:rPr>
                <w:rFonts w:eastAsia="Times New Roman"/>
                <w:color w:val="000000"/>
                <w:sz w:val="24"/>
                <w:szCs w:val="24"/>
                <w:vertAlign w:val="superscript"/>
              </w:rPr>
              <w:t>e</w:t>
            </w:r>
          </w:p>
        </w:tc>
        <w:tc>
          <w:tcPr>
            <w:tcW w:w="1090" w:type="pct"/>
            <w:tcBorders>
              <w:left w:val="nil"/>
              <w:right w:val="nil"/>
            </w:tcBorders>
            <w:tcMar>
              <w:top w:w="0" w:type="dxa"/>
              <w:left w:w="108" w:type="dxa"/>
              <w:bottom w:w="0" w:type="dxa"/>
              <w:right w:w="108" w:type="dxa"/>
            </w:tcMar>
            <w:vAlign w:val="bottom"/>
          </w:tcPr>
          <w:p w14:paraId="7BE78F14" w14:textId="77777777" w:rsidR="006D088F" w:rsidRPr="00985400" w:rsidRDefault="006D088F" w:rsidP="00755975">
            <w:pPr>
              <w:jc w:val="center"/>
              <w:rPr>
                <w:sz w:val="24"/>
                <w:szCs w:val="24"/>
              </w:rPr>
            </w:pPr>
          </w:p>
        </w:tc>
        <w:tc>
          <w:tcPr>
            <w:tcW w:w="918" w:type="pct"/>
            <w:tcBorders>
              <w:left w:val="nil"/>
              <w:right w:val="nil"/>
            </w:tcBorders>
            <w:tcMar>
              <w:top w:w="0" w:type="dxa"/>
              <w:left w:w="108" w:type="dxa"/>
              <w:bottom w:w="0" w:type="dxa"/>
              <w:right w:w="108" w:type="dxa"/>
            </w:tcMar>
            <w:vAlign w:val="bottom"/>
          </w:tcPr>
          <w:p w14:paraId="7D68E115" w14:textId="77777777" w:rsidR="006D088F" w:rsidRPr="00985400" w:rsidRDefault="006D088F"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3B8FE3BB" w14:textId="77777777" w:rsidR="006D088F" w:rsidRPr="00985400" w:rsidRDefault="006D088F"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1A205594" w14:textId="77777777" w:rsidR="006D088F" w:rsidRPr="00985400" w:rsidRDefault="006D088F" w:rsidP="00755975">
            <w:pPr>
              <w:jc w:val="center"/>
              <w:rPr>
                <w:sz w:val="24"/>
                <w:szCs w:val="24"/>
              </w:rPr>
            </w:pPr>
          </w:p>
        </w:tc>
      </w:tr>
      <w:tr w:rsidR="006D088F" w:rsidRPr="00C66281" w14:paraId="616396E0" w14:textId="77777777" w:rsidTr="00985400">
        <w:trPr>
          <w:cantSplit/>
        </w:trPr>
        <w:tc>
          <w:tcPr>
            <w:tcW w:w="1076" w:type="pct"/>
            <w:tcMar>
              <w:top w:w="0" w:type="dxa"/>
              <w:left w:w="108" w:type="dxa"/>
              <w:bottom w:w="0" w:type="dxa"/>
              <w:right w:w="108" w:type="dxa"/>
            </w:tcMar>
            <w:hideMark/>
          </w:tcPr>
          <w:p w14:paraId="709C3E15" w14:textId="77777777" w:rsidR="006D088F" w:rsidRPr="00985400" w:rsidRDefault="006D088F" w:rsidP="00755975">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vAlign w:val="bottom"/>
          </w:tcPr>
          <w:p w14:paraId="35069A39" w14:textId="1D606410" w:rsidR="006D088F" w:rsidRPr="00985400" w:rsidRDefault="006D088F" w:rsidP="00755975">
            <w:pPr>
              <w:jc w:val="center"/>
              <w:rPr>
                <w:color w:val="000000"/>
                <w:sz w:val="24"/>
                <w:szCs w:val="24"/>
              </w:rPr>
            </w:pPr>
            <w:r w:rsidRPr="00985400">
              <w:rPr>
                <w:color w:val="000000"/>
                <w:sz w:val="24"/>
                <w:szCs w:val="24"/>
              </w:rPr>
              <w:t>255 (11.1)</w:t>
            </w:r>
          </w:p>
        </w:tc>
        <w:tc>
          <w:tcPr>
            <w:tcW w:w="918" w:type="pct"/>
            <w:shd w:val="clear" w:color="auto" w:fill="auto"/>
            <w:tcMar>
              <w:top w:w="0" w:type="dxa"/>
              <w:left w:w="108" w:type="dxa"/>
              <w:bottom w:w="0" w:type="dxa"/>
              <w:right w:w="108" w:type="dxa"/>
            </w:tcMar>
            <w:vAlign w:val="bottom"/>
          </w:tcPr>
          <w:p w14:paraId="59575A71" w14:textId="15EB70BD" w:rsidR="006D088F" w:rsidRPr="00985400" w:rsidRDefault="006D088F" w:rsidP="00755975">
            <w:pPr>
              <w:jc w:val="center"/>
              <w:rPr>
                <w:color w:val="000000"/>
                <w:sz w:val="24"/>
                <w:szCs w:val="24"/>
              </w:rPr>
            </w:pPr>
            <w:r w:rsidRPr="00985400">
              <w:rPr>
                <w:color w:val="000000"/>
                <w:sz w:val="24"/>
                <w:szCs w:val="24"/>
              </w:rPr>
              <w:t>270 (11.7)</w:t>
            </w:r>
          </w:p>
        </w:tc>
        <w:tc>
          <w:tcPr>
            <w:tcW w:w="1043" w:type="pct"/>
            <w:shd w:val="clear" w:color="auto" w:fill="auto"/>
            <w:tcMar>
              <w:top w:w="0" w:type="dxa"/>
              <w:left w:w="108" w:type="dxa"/>
              <w:bottom w:w="0" w:type="dxa"/>
              <w:right w:w="108" w:type="dxa"/>
            </w:tcMar>
            <w:vAlign w:val="bottom"/>
          </w:tcPr>
          <w:p w14:paraId="073583CF" w14:textId="0450BB9C" w:rsidR="006D088F" w:rsidRPr="00985400" w:rsidRDefault="006D088F" w:rsidP="00755975">
            <w:pPr>
              <w:jc w:val="center"/>
              <w:rPr>
                <w:color w:val="000000"/>
                <w:sz w:val="24"/>
                <w:szCs w:val="24"/>
              </w:rPr>
            </w:pPr>
            <w:r w:rsidRPr="00985400">
              <w:rPr>
                <w:color w:val="000000"/>
                <w:sz w:val="24"/>
                <w:szCs w:val="24"/>
              </w:rPr>
              <w:t>219 (10.4)</w:t>
            </w:r>
          </w:p>
        </w:tc>
        <w:tc>
          <w:tcPr>
            <w:tcW w:w="873" w:type="pct"/>
            <w:shd w:val="clear" w:color="auto" w:fill="auto"/>
            <w:tcMar>
              <w:top w:w="0" w:type="dxa"/>
              <w:left w:w="108" w:type="dxa"/>
              <w:bottom w:w="0" w:type="dxa"/>
              <w:right w:w="108" w:type="dxa"/>
            </w:tcMar>
            <w:vAlign w:val="bottom"/>
          </w:tcPr>
          <w:p w14:paraId="2B0E5F1D" w14:textId="283A04F3" w:rsidR="006D088F" w:rsidRPr="00985400" w:rsidRDefault="006D088F" w:rsidP="00755975">
            <w:pPr>
              <w:jc w:val="center"/>
              <w:rPr>
                <w:color w:val="000000"/>
                <w:sz w:val="24"/>
                <w:szCs w:val="24"/>
              </w:rPr>
            </w:pPr>
            <w:r w:rsidRPr="00985400">
              <w:rPr>
                <w:color w:val="000000"/>
                <w:sz w:val="24"/>
                <w:szCs w:val="24"/>
              </w:rPr>
              <w:t>177 (8.4)</w:t>
            </w:r>
          </w:p>
        </w:tc>
      </w:tr>
      <w:tr w:rsidR="006D088F" w:rsidRPr="00C66281" w14:paraId="3ED03FC2" w14:textId="77777777" w:rsidTr="00985400">
        <w:trPr>
          <w:cantSplit/>
        </w:trPr>
        <w:tc>
          <w:tcPr>
            <w:tcW w:w="1076" w:type="pct"/>
            <w:tcMar>
              <w:top w:w="0" w:type="dxa"/>
              <w:left w:w="108" w:type="dxa"/>
              <w:bottom w:w="0" w:type="dxa"/>
              <w:right w:w="108" w:type="dxa"/>
            </w:tcMar>
            <w:hideMark/>
          </w:tcPr>
          <w:p w14:paraId="44A00A2F" w14:textId="77777777" w:rsidR="006D088F" w:rsidRPr="00985400" w:rsidRDefault="006D088F" w:rsidP="00755975">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vAlign w:val="bottom"/>
          </w:tcPr>
          <w:p w14:paraId="4AB37BC0" w14:textId="54DC975F" w:rsidR="006D088F" w:rsidRPr="00985400" w:rsidRDefault="006D088F" w:rsidP="00755975">
            <w:pPr>
              <w:jc w:val="center"/>
              <w:rPr>
                <w:color w:val="000000"/>
                <w:sz w:val="24"/>
                <w:szCs w:val="24"/>
              </w:rPr>
            </w:pPr>
            <w:r w:rsidRPr="00985400">
              <w:rPr>
                <w:color w:val="000000"/>
                <w:sz w:val="24"/>
                <w:szCs w:val="24"/>
              </w:rPr>
              <w:t>206 (9.0)</w:t>
            </w:r>
          </w:p>
        </w:tc>
        <w:tc>
          <w:tcPr>
            <w:tcW w:w="918" w:type="pct"/>
            <w:shd w:val="clear" w:color="auto" w:fill="auto"/>
            <w:tcMar>
              <w:top w:w="0" w:type="dxa"/>
              <w:left w:w="108" w:type="dxa"/>
              <w:bottom w:w="0" w:type="dxa"/>
              <w:right w:w="108" w:type="dxa"/>
            </w:tcMar>
            <w:vAlign w:val="bottom"/>
          </w:tcPr>
          <w:p w14:paraId="629F43F3" w14:textId="2DA80116" w:rsidR="006D088F" w:rsidRPr="00985400" w:rsidRDefault="006D088F" w:rsidP="00755975">
            <w:pPr>
              <w:jc w:val="center"/>
              <w:rPr>
                <w:color w:val="000000"/>
                <w:sz w:val="24"/>
                <w:szCs w:val="24"/>
              </w:rPr>
            </w:pPr>
            <w:r w:rsidRPr="00985400">
              <w:rPr>
                <w:color w:val="000000"/>
                <w:sz w:val="24"/>
                <w:szCs w:val="24"/>
              </w:rPr>
              <w:t>217 (9.4)</w:t>
            </w:r>
          </w:p>
        </w:tc>
        <w:tc>
          <w:tcPr>
            <w:tcW w:w="1043" w:type="pct"/>
            <w:shd w:val="clear" w:color="auto" w:fill="auto"/>
            <w:tcMar>
              <w:top w:w="0" w:type="dxa"/>
              <w:left w:w="108" w:type="dxa"/>
              <w:bottom w:w="0" w:type="dxa"/>
              <w:right w:w="108" w:type="dxa"/>
            </w:tcMar>
            <w:vAlign w:val="bottom"/>
          </w:tcPr>
          <w:p w14:paraId="12FE9AE5" w14:textId="213E8036" w:rsidR="006D088F" w:rsidRPr="00985400" w:rsidRDefault="006D088F" w:rsidP="00755975">
            <w:pPr>
              <w:jc w:val="center"/>
              <w:rPr>
                <w:color w:val="000000"/>
                <w:sz w:val="24"/>
                <w:szCs w:val="24"/>
              </w:rPr>
            </w:pPr>
            <w:r w:rsidRPr="00985400">
              <w:rPr>
                <w:color w:val="000000"/>
                <w:sz w:val="24"/>
                <w:szCs w:val="24"/>
              </w:rPr>
              <w:t>179 (8.5)</w:t>
            </w:r>
          </w:p>
        </w:tc>
        <w:tc>
          <w:tcPr>
            <w:tcW w:w="873" w:type="pct"/>
            <w:shd w:val="clear" w:color="auto" w:fill="auto"/>
            <w:tcMar>
              <w:top w:w="0" w:type="dxa"/>
              <w:left w:w="108" w:type="dxa"/>
              <w:bottom w:w="0" w:type="dxa"/>
              <w:right w:w="108" w:type="dxa"/>
            </w:tcMar>
            <w:vAlign w:val="bottom"/>
          </w:tcPr>
          <w:p w14:paraId="4C88FFF5" w14:textId="75C95B93" w:rsidR="006D088F" w:rsidRPr="00985400" w:rsidRDefault="006D088F" w:rsidP="00755975">
            <w:pPr>
              <w:jc w:val="center"/>
              <w:rPr>
                <w:color w:val="000000"/>
                <w:sz w:val="24"/>
                <w:szCs w:val="24"/>
              </w:rPr>
            </w:pPr>
            <w:r w:rsidRPr="00985400">
              <w:rPr>
                <w:color w:val="000000"/>
                <w:sz w:val="24"/>
                <w:szCs w:val="24"/>
              </w:rPr>
              <w:t>144 (6.8)</w:t>
            </w:r>
          </w:p>
        </w:tc>
      </w:tr>
      <w:tr w:rsidR="006D088F" w:rsidRPr="00C66281" w14:paraId="7962F0F8" w14:textId="77777777" w:rsidTr="00985400">
        <w:trPr>
          <w:cantSplit/>
        </w:trPr>
        <w:tc>
          <w:tcPr>
            <w:tcW w:w="1076" w:type="pct"/>
            <w:tcMar>
              <w:top w:w="0" w:type="dxa"/>
              <w:left w:w="108" w:type="dxa"/>
              <w:bottom w:w="0" w:type="dxa"/>
              <w:right w:w="108" w:type="dxa"/>
            </w:tcMar>
            <w:hideMark/>
          </w:tcPr>
          <w:p w14:paraId="562AC294" w14:textId="77777777" w:rsidR="006D088F" w:rsidRPr="00985400" w:rsidRDefault="006D088F" w:rsidP="00755975">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vAlign w:val="bottom"/>
          </w:tcPr>
          <w:p w14:paraId="41777E15" w14:textId="48CB0CF0" w:rsidR="006D088F" w:rsidRPr="00985400" w:rsidRDefault="006D088F" w:rsidP="00755975">
            <w:pPr>
              <w:jc w:val="center"/>
              <w:rPr>
                <w:color w:val="000000"/>
                <w:sz w:val="24"/>
                <w:szCs w:val="24"/>
              </w:rPr>
            </w:pPr>
            <w:r w:rsidRPr="00985400">
              <w:rPr>
                <w:color w:val="000000"/>
                <w:sz w:val="24"/>
                <w:szCs w:val="24"/>
              </w:rPr>
              <w:t>46 (2.0)</w:t>
            </w:r>
          </w:p>
        </w:tc>
        <w:tc>
          <w:tcPr>
            <w:tcW w:w="918" w:type="pct"/>
            <w:shd w:val="clear" w:color="auto" w:fill="auto"/>
            <w:tcMar>
              <w:top w:w="0" w:type="dxa"/>
              <w:left w:w="108" w:type="dxa"/>
              <w:bottom w:w="0" w:type="dxa"/>
              <w:right w:w="108" w:type="dxa"/>
            </w:tcMar>
            <w:vAlign w:val="bottom"/>
          </w:tcPr>
          <w:p w14:paraId="202CCF10" w14:textId="30BC3AD1" w:rsidR="006D088F" w:rsidRPr="00985400" w:rsidRDefault="006D088F" w:rsidP="00755975">
            <w:pPr>
              <w:jc w:val="center"/>
              <w:rPr>
                <w:color w:val="000000"/>
                <w:sz w:val="24"/>
                <w:szCs w:val="24"/>
              </w:rPr>
            </w:pPr>
            <w:r w:rsidRPr="00985400">
              <w:rPr>
                <w:color w:val="000000"/>
                <w:sz w:val="24"/>
                <w:szCs w:val="24"/>
              </w:rPr>
              <w:t>52 (2.3)</w:t>
            </w:r>
          </w:p>
        </w:tc>
        <w:tc>
          <w:tcPr>
            <w:tcW w:w="1043" w:type="pct"/>
            <w:shd w:val="clear" w:color="auto" w:fill="auto"/>
            <w:tcMar>
              <w:top w:w="0" w:type="dxa"/>
              <w:left w:w="108" w:type="dxa"/>
              <w:bottom w:w="0" w:type="dxa"/>
              <w:right w:w="108" w:type="dxa"/>
            </w:tcMar>
            <w:vAlign w:val="bottom"/>
          </w:tcPr>
          <w:p w14:paraId="72104DB6" w14:textId="40291F6B" w:rsidR="006D088F" w:rsidRPr="00985400" w:rsidRDefault="006D088F" w:rsidP="00755975">
            <w:pPr>
              <w:jc w:val="center"/>
              <w:rPr>
                <w:color w:val="000000"/>
                <w:sz w:val="24"/>
                <w:szCs w:val="24"/>
              </w:rPr>
            </w:pPr>
            <w:r w:rsidRPr="00985400">
              <w:rPr>
                <w:color w:val="000000"/>
                <w:sz w:val="24"/>
                <w:szCs w:val="24"/>
              </w:rPr>
              <w:t>36 (1.7)</w:t>
            </w:r>
          </w:p>
        </w:tc>
        <w:tc>
          <w:tcPr>
            <w:tcW w:w="873" w:type="pct"/>
            <w:shd w:val="clear" w:color="auto" w:fill="auto"/>
            <w:tcMar>
              <w:top w:w="0" w:type="dxa"/>
              <w:left w:w="108" w:type="dxa"/>
              <w:bottom w:w="0" w:type="dxa"/>
              <w:right w:w="108" w:type="dxa"/>
            </w:tcMar>
            <w:vAlign w:val="bottom"/>
          </w:tcPr>
          <w:p w14:paraId="76822218" w14:textId="04A72E42" w:rsidR="006D088F" w:rsidRPr="00985400" w:rsidRDefault="006D088F" w:rsidP="00755975">
            <w:pPr>
              <w:jc w:val="center"/>
              <w:rPr>
                <w:color w:val="000000"/>
                <w:sz w:val="24"/>
                <w:szCs w:val="24"/>
              </w:rPr>
            </w:pPr>
            <w:r w:rsidRPr="00985400">
              <w:rPr>
                <w:color w:val="000000"/>
                <w:sz w:val="24"/>
                <w:szCs w:val="24"/>
              </w:rPr>
              <w:t>32 (1.5)</w:t>
            </w:r>
          </w:p>
        </w:tc>
      </w:tr>
      <w:tr w:rsidR="006D088F" w:rsidRPr="00C66281" w14:paraId="7F64178C" w14:textId="77777777" w:rsidTr="00012695">
        <w:trPr>
          <w:cantSplit/>
        </w:trPr>
        <w:tc>
          <w:tcPr>
            <w:tcW w:w="1076" w:type="pct"/>
            <w:tcBorders>
              <w:bottom w:val="single" w:sz="4" w:space="0" w:color="auto"/>
            </w:tcBorders>
            <w:tcMar>
              <w:top w:w="0" w:type="dxa"/>
              <w:left w:w="108" w:type="dxa"/>
              <w:bottom w:w="0" w:type="dxa"/>
              <w:right w:w="108" w:type="dxa"/>
            </w:tcMar>
            <w:hideMark/>
          </w:tcPr>
          <w:p w14:paraId="63C35CD7" w14:textId="77777777" w:rsidR="006D088F" w:rsidRPr="00985400" w:rsidRDefault="006D088F" w:rsidP="00755975">
            <w:pPr>
              <w:ind w:left="600"/>
              <w:rPr>
                <w:color w:val="000000"/>
                <w:sz w:val="24"/>
                <w:szCs w:val="24"/>
              </w:rPr>
            </w:pPr>
            <w:r w:rsidRPr="00985400">
              <w:rPr>
                <w:color w:val="000000"/>
                <w:sz w:val="24"/>
                <w:szCs w:val="24"/>
              </w:rPr>
              <w:t>Severe</w:t>
            </w:r>
          </w:p>
        </w:tc>
        <w:tc>
          <w:tcPr>
            <w:tcW w:w="1090" w:type="pct"/>
            <w:tcBorders>
              <w:bottom w:val="single" w:sz="4" w:space="0" w:color="auto"/>
            </w:tcBorders>
            <w:shd w:val="clear" w:color="auto" w:fill="auto"/>
            <w:tcMar>
              <w:top w:w="0" w:type="dxa"/>
              <w:left w:w="108" w:type="dxa"/>
              <w:bottom w:w="0" w:type="dxa"/>
              <w:right w:w="108" w:type="dxa"/>
            </w:tcMar>
            <w:vAlign w:val="bottom"/>
          </w:tcPr>
          <w:p w14:paraId="58CDA2F5" w14:textId="1CA63A0C" w:rsidR="006D088F" w:rsidRPr="00985400" w:rsidRDefault="006D088F" w:rsidP="00755975">
            <w:pPr>
              <w:jc w:val="center"/>
              <w:rPr>
                <w:color w:val="000000"/>
                <w:sz w:val="24"/>
                <w:szCs w:val="24"/>
              </w:rPr>
            </w:pPr>
            <w:r w:rsidRPr="00985400">
              <w:rPr>
                <w:color w:val="000000"/>
                <w:sz w:val="24"/>
                <w:szCs w:val="24"/>
              </w:rPr>
              <w:t>3 (0.1)</w:t>
            </w:r>
          </w:p>
        </w:tc>
        <w:tc>
          <w:tcPr>
            <w:tcW w:w="918" w:type="pct"/>
            <w:tcBorders>
              <w:bottom w:val="single" w:sz="4" w:space="0" w:color="auto"/>
            </w:tcBorders>
            <w:shd w:val="clear" w:color="auto" w:fill="auto"/>
            <w:tcMar>
              <w:top w:w="0" w:type="dxa"/>
              <w:left w:w="108" w:type="dxa"/>
              <w:bottom w:w="0" w:type="dxa"/>
              <w:right w:w="108" w:type="dxa"/>
            </w:tcMar>
            <w:vAlign w:val="bottom"/>
          </w:tcPr>
          <w:p w14:paraId="63F17EB2" w14:textId="300DAE4F" w:rsidR="006D088F" w:rsidRPr="00985400" w:rsidRDefault="006D088F" w:rsidP="00755975">
            <w:pPr>
              <w:jc w:val="center"/>
              <w:rPr>
                <w:color w:val="000000"/>
                <w:sz w:val="24"/>
                <w:szCs w:val="24"/>
              </w:rPr>
            </w:pPr>
            <w:r w:rsidRPr="00985400">
              <w:rPr>
                <w:color w:val="000000"/>
                <w:sz w:val="24"/>
                <w:szCs w:val="24"/>
              </w:rPr>
              <w:t>1 (0.0)</w:t>
            </w:r>
          </w:p>
        </w:tc>
        <w:tc>
          <w:tcPr>
            <w:tcW w:w="1043" w:type="pct"/>
            <w:tcBorders>
              <w:bottom w:val="single" w:sz="4" w:space="0" w:color="auto"/>
            </w:tcBorders>
            <w:shd w:val="clear" w:color="auto" w:fill="auto"/>
            <w:tcMar>
              <w:top w:w="0" w:type="dxa"/>
              <w:left w:w="108" w:type="dxa"/>
              <w:bottom w:w="0" w:type="dxa"/>
              <w:right w:w="108" w:type="dxa"/>
            </w:tcMar>
            <w:vAlign w:val="bottom"/>
          </w:tcPr>
          <w:p w14:paraId="42966FDF" w14:textId="17E4DF46" w:rsidR="006D088F" w:rsidRPr="00985400" w:rsidRDefault="006D088F" w:rsidP="00755975">
            <w:pPr>
              <w:jc w:val="center"/>
              <w:rPr>
                <w:color w:val="000000"/>
                <w:sz w:val="24"/>
                <w:szCs w:val="24"/>
              </w:rPr>
            </w:pPr>
            <w:r w:rsidRPr="00985400">
              <w:rPr>
                <w:color w:val="000000"/>
                <w:sz w:val="24"/>
                <w:szCs w:val="24"/>
              </w:rPr>
              <w:t>4 (0.2)</w:t>
            </w:r>
          </w:p>
        </w:tc>
        <w:tc>
          <w:tcPr>
            <w:tcW w:w="873" w:type="pct"/>
            <w:shd w:val="clear" w:color="auto" w:fill="auto"/>
            <w:tcMar>
              <w:top w:w="0" w:type="dxa"/>
              <w:left w:w="108" w:type="dxa"/>
              <w:bottom w:w="0" w:type="dxa"/>
              <w:right w:w="108" w:type="dxa"/>
            </w:tcMar>
            <w:vAlign w:val="bottom"/>
          </w:tcPr>
          <w:p w14:paraId="204E857F" w14:textId="42563A59" w:rsidR="006D088F" w:rsidRPr="00985400" w:rsidRDefault="006D088F" w:rsidP="00755975">
            <w:pPr>
              <w:jc w:val="center"/>
              <w:rPr>
                <w:color w:val="000000"/>
                <w:sz w:val="24"/>
                <w:szCs w:val="24"/>
              </w:rPr>
            </w:pPr>
            <w:r w:rsidRPr="00985400">
              <w:rPr>
                <w:color w:val="000000"/>
                <w:sz w:val="24"/>
                <w:szCs w:val="24"/>
              </w:rPr>
              <w:t>1 (0.0)</w:t>
            </w:r>
          </w:p>
        </w:tc>
      </w:tr>
      <w:tr w:rsidR="006D088F" w:rsidRPr="00C66281" w14:paraId="423E6A21" w14:textId="77777777" w:rsidTr="00012695">
        <w:trPr>
          <w:cantSplit/>
        </w:trPr>
        <w:tc>
          <w:tcPr>
            <w:tcW w:w="1076" w:type="pct"/>
            <w:tcBorders>
              <w:right w:val="nil"/>
            </w:tcBorders>
            <w:tcMar>
              <w:top w:w="0" w:type="dxa"/>
              <w:left w:w="108" w:type="dxa"/>
              <w:bottom w:w="0" w:type="dxa"/>
              <w:right w:w="108" w:type="dxa"/>
            </w:tcMar>
            <w:hideMark/>
          </w:tcPr>
          <w:p w14:paraId="3DE861D3" w14:textId="77777777" w:rsidR="006D088F" w:rsidRPr="00985400" w:rsidRDefault="006D088F" w:rsidP="00755975">
            <w:pPr>
              <w:keepNext/>
              <w:rPr>
                <w:color w:val="000000"/>
                <w:sz w:val="24"/>
                <w:szCs w:val="24"/>
              </w:rPr>
            </w:pPr>
            <w:r w:rsidRPr="00985400">
              <w:rPr>
                <w:rFonts w:eastAsia="Times New Roman"/>
                <w:color w:val="000000"/>
                <w:sz w:val="24"/>
                <w:szCs w:val="24"/>
              </w:rPr>
              <w:t>New or worsened muscle pain</w:t>
            </w:r>
            <w:r w:rsidRPr="00985400">
              <w:rPr>
                <w:rFonts w:eastAsia="Times New Roman"/>
                <w:color w:val="000000"/>
                <w:sz w:val="24"/>
                <w:szCs w:val="24"/>
                <w:vertAlign w:val="superscript"/>
              </w:rPr>
              <w:t>c</w:t>
            </w:r>
          </w:p>
        </w:tc>
        <w:tc>
          <w:tcPr>
            <w:tcW w:w="1090" w:type="pct"/>
            <w:tcBorders>
              <w:left w:val="nil"/>
              <w:right w:val="nil"/>
            </w:tcBorders>
            <w:tcMar>
              <w:top w:w="0" w:type="dxa"/>
              <w:left w:w="108" w:type="dxa"/>
              <w:bottom w:w="0" w:type="dxa"/>
              <w:right w:w="108" w:type="dxa"/>
            </w:tcMar>
            <w:vAlign w:val="bottom"/>
          </w:tcPr>
          <w:p w14:paraId="16FDC12F" w14:textId="77777777" w:rsidR="006D088F" w:rsidRPr="00985400" w:rsidRDefault="006D088F" w:rsidP="00755975">
            <w:pPr>
              <w:keepNext/>
              <w:jc w:val="center"/>
              <w:rPr>
                <w:sz w:val="24"/>
                <w:szCs w:val="24"/>
              </w:rPr>
            </w:pPr>
          </w:p>
        </w:tc>
        <w:tc>
          <w:tcPr>
            <w:tcW w:w="918" w:type="pct"/>
            <w:tcBorders>
              <w:left w:val="nil"/>
              <w:right w:val="nil"/>
            </w:tcBorders>
            <w:tcMar>
              <w:top w:w="0" w:type="dxa"/>
              <w:left w:w="108" w:type="dxa"/>
              <w:bottom w:w="0" w:type="dxa"/>
              <w:right w:w="108" w:type="dxa"/>
            </w:tcMar>
            <w:vAlign w:val="bottom"/>
          </w:tcPr>
          <w:p w14:paraId="1FE8E046" w14:textId="77777777" w:rsidR="006D088F" w:rsidRPr="00985400" w:rsidRDefault="006D088F" w:rsidP="00755975">
            <w:pPr>
              <w:keepNext/>
              <w:jc w:val="center"/>
              <w:rPr>
                <w:sz w:val="24"/>
                <w:szCs w:val="24"/>
              </w:rPr>
            </w:pPr>
          </w:p>
        </w:tc>
        <w:tc>
          <w:tcPr>
            <w:tcW w:w="1043" w:type="pct"/>
            <w:tcBorders>
              <w:left w:val="nil"/>
              <w:right w:val="nil"/>
            </w:tcBorders>
            <w:tcMar>
              <w:top w:w="0" w:type="dxa"/>
              <w:left w:w="108" w:type="dxa"/>
              <w:bottom w:w="0" w:type="dxa"/>
              <w:right w:w="108" w:type="dxa"/>
            </w:tcMar>
            <w:vAlign w:val="bottom"/>
          </w:tcPr>
          <w:p w14:paraId="43F099BF" w14:textId="77777777" w:rsidR="006D088F" w:rsidRPr="00985400" w:rsidRDefault="006D088F" w:rsidP="00755975">
            <w:pPr>
              <w:keepNext/>
              <w:jc w:val="center"/>
              <w:rPr>
                <w:sz w:val="24"/>
                <w:szCs w:val="24"/>
              </w:rPr>
            </w:pPr>
          </w:p>
        </w:tc>
        <w:tc>
          <w:tcPr>
            <w:tcW w:w="873" w:type="pct"/>
            <w:tcBorders>
              <w:left w:val="nil"/>
            </w:tcBorders>
            <w:tcMar>
              <w:top w:w="0" w:type="dxa"/>
              <w:left w:w="108" w:type="dxa"/>
              <w:bottom w:w="0" w:type="dxa"/>
              <w:right w:w="108" w:type="dxa"/>
            </w:tcMar>
            <w:vAlign w:val="bottom"/>
          </w:tcPr>
          <w:p w14:paraId="004716B2" w14:textId="77777777" w:rsidR="006D088F" w:rsidRPr="00985400" w:rsidRDefault="006D088F" w:rsidP="00755975">
            <w:pPr>
              <w:keepNext/>
              <w:jc w:val="center"/>
              <w:rPr>
                <w:sz w:val="24"/>
                <w:szCs w:val="24"/>
              </w:rPr>
            </w:pPr>
          </w:p>
        </w:tc>
      </w:tr>
      <w:tr w:rsidR="006D088F" w:rsidRPr="00C66281" w14:paraId="52016986" w14:textId="77777777" w:rsidTr="00985400">
        <w:trPr>
          <w:cantSplit/>
        </w:trPr>
        <w:tc>
          <w:tcPr>
            <w:tcW w:w="1076" w:type="pct"/>
            <w:tcMar>
              <w:top w:w="0" w:type="dxa"/>
              <w:left w:w="108" w:type="dxa"/>
              <w:bottom w:w="0" w:type="dxa"/>
              <w:right w:w="108" w:type="dxa"/>
            </w:tcMar>
            <w:hideMark/>
          </w:tcPr>
          <w:p w14:paraId="6F7A480F" w14:textId="77777777" w:rsidR="006D088F" w:rsidRPr="00985400" w:rsidRDefault="006D088F" w:rsidP="00755975">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vAlign w:val="bottom"/>
          </w:tcPr>
          <w:p w14:paraId="412B4808" w14:textId="010951D6" w:rsidR="006D088F" w:rsidRPr="00985400" w:rsidRDefault="006D088F" w:rsidP="00755975">
            <w:pPr>
              <w:keepNext/>
              <w:jc w:val="center"/>
              <w:rPr>
                <w:color w:val="000000"/>
                <w:sz w:val="24"/>
                <w:szCs w:val="24"/>
              </w:rPr>
            </w:pPr>
            <w:r w:rsidRPr="00985400">
              <w:rPr>
                <w:color w:val="000000"/>
                <w:sz w:val="24"/>
                <w:szCs w:val="24"/>
              </w:rPr>
              <w:t>487 (21.3)</w:t>
            </w:r>
          </w:p>
        </w:tc>
        <w:tc>
          <w:tcPr>
            <w:tcW w:w="918" w:type="pct"/>
            <w:shd w:val="clear" w:color="auto" w:fill="auto"/>
            <w:tcMar>
              <w:top w:w="0" w:type="dxa"/>
              <w:left w:w="108" w:type="dxa"/>
              <w:bottom w:w="0" w:type="dxa"/>
              <w:right w:w="108" w:type="dxa"/>
            </w:tcMar>
            <w:vAlign w:val="bottom"/>
          </w:tcPr>
          <w:p w14:paraId="347739FE" w14:textId="5D9528A0" w:rsidR="006D088F" w:rsidRPr="00985400" w:rsidRDefault="006D088F" w:rsidP="00755975">
            <w:pPr>
              <w:keepNext/>
              <w:jc w:val="center"/>
              <w:rPr>
                <w:color w:val="000000"/>
                <w:sz w:val="24"/>
                <w:szCs w:val="24"/>
              </w:rPr>
            </w:pPr>
            <w:r w:rsidRPr="00985400">
              <w:rPr>
                <w:color w:val="000000"/>
                <w:sz w:val="24"/>
                <w:szCs w:val="24"/>
              </w:rPr>
              <w:t>249 (10.8)</w:t>
            </w:r>
          </w:p>
        </w:tc>
        <w:tc>
          <w:tcPr>
            <w:tcW w:w="1043" w:type="pct"/>
            <w:shd w:val="clear" w:color="auto" w:fill="auto"/>
            <w:tcMar>
              <w:top w:w="0" w:type="dxa"/>
              <w:left w:w="108" w:type="dxa"/>
              <w:bottom w:w="0" w:type="dxa"/>
              <w:right w:w="108" w:type="dxa"/>
            </w:tcMar>
            <w:vAlign w:val="bottom"/>
          </w:tcPr>
          <w:p w14:paraId="5CF88C01" w14:textId="3E447092" w:rsidR="006D088F" w:rsidRPr="00985400" w:rsidRDefault="006D088F" w:rsidP="00755975">
            <w:pPr>
              <w:keepNext/>
              <w:jc w:val="center"/>
              <w:rPr>
                <w:color w:val="000000"/>
                <w:sz w:val="24"/>
                <w:szCs w:val="24"/>
              </w:rPr>
            </w:pPr>
            <w:r w:rsidRPr="00985400">
              <w:rPr>
                <w:color w:val="000000"/>
                <w:sz w:val="24"/>
                <w:szCs w:val="24"/>
              </w:rPr>
              <w:t>783 (37.3)</w:t>
            </w:r>
          </w:p>
        </w:tc>
        <w:tc>
          <w:tcPr>
            <w:tcW w:w="873" w:type="pct"/>
            <w:shd w:val="clear" w:color="auto" w:fill="auto"/>
            <w:tcMar>
              <w:top w:w="0" w:type="dxa"/>
              <w:left w:w="108" w:type="dxa"/>
              <w:bottom w:w="0" w:type="dxa"/>
              <w:right w:w="108" w:type="dxa"/>
            </w:tcMar>
            <w:vAlign w:val="bottom"/>
          </w:tcPr>
          <w:p w14:paraId="461FEE2F" w14:textId="629F6C4D" w:rsidR="006D088F" w:rsidRPr="00985400" w:rsidRDefault="006D088F" w:rsidP="00755975">
            <w:pPr>
              <w:keepNext/>
              <w:jc w:val="center"/>
              <w:rPr>
                <w:color w:val="000000"/>
                <w:sz w:val="24"/>
                <w:szCs w:val="24"/>
              </w:rPr>
            </w:pPr>
            <w:r w:rsidRPr="00985400">
              <w:rPr>
                <w:color w:val="000000"/>
                <w:sz w:val="24"/>
                <w:szCs w:val="24"/>
              </w:rPr>
              <w:t>173 (8.2)</w:t>
            </w:r>
          </w:p>
        </w:tc>
      </w:tr>
      <w:tr w:rsidR="006D088F" w:rsidRPr="00C66281" w14:paraId="3C33674B" w14:textId="77777777" w:rsidTr="00985400">
        <w:trPr>
          <w:cantSplit/>
        </w:trPr>
        <w:tc>
          <w:tcPr>
            <w:tcW w:w="1076" w:type="pct"/>
            <w:tcMar>
              <w:top w:w="0" w:type="dxa"/>
              <w:left w:w="108" w:type="dxa"/>
              <w:bottom w:w="0" w:type="dxa"/>
              <w:right w:w="108" w:type="dxa"/>
            </w:tcMar>
            <w:hideMark/>
          </w:tcPr>
          <w:p w14:paraId="1B3A1B77" w14:textId="77777777" w:rsidR="006D088F" w:rsidRPr="00985400" w:rsidRDefault="006D088F" w:rsidP="00755975">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vAlign w:val="bottom"/>
          </w:tcPr>
          <w:p w14:paraId="1F3C5948" w14:textId="190AA8F5" w:rsidR="006D088F" w:rsidRPr="00985400" w:rsidRDefault="006D088F" w:rsidP="00755975">
            <w:pPr>
              <w:keepNext/>
              <w:jc w:val="center"/>
              <w:rPr>
                <w:color w:val="000000"/>
                <w:sz w:val="24"/>
                <w:szCs w:val="24"/>
              </w:rPr>
            </w:pPr>
            <w:r w:rsidRPr="00985400">
              <w:rPr>
                <w:color w:val="000000"/>
                <w:sz w:val="24"/>
                <w:szCs w:val="24"/>
              </w:rPr>
              <w:t>256 (11.2)</w:t>
            </w:r>
          </w:p>
        </w:tc>
        <w:tc>
          <w:tcPr>
            <w:tcW w:w="918" w:type="pct"/>
            <w:shd w:val="clear" w:color="auto" w:fill="auto"/>
            <w:tcMar>
              <w:top w:w="0" w:type="dxa"/>
              <w:left w:w="108" w:type="dxa"/>
              <w:bottom w:w="0" w:type="dxa"/>
              <w:right w:w="108" w:type="dxa"/>
            </w:tcMar>
            <w:vAlign w:val="bottom"/>
          </w:tcPr>
          <w:p w14:paraId="6939E9B5" w14:textId="49007075" w:rsidR="006D088F" w:rsidRPr="00985400" w:rsidRDefault="006D088F" w:rsidP="00755975">
            <w:pPr>
              <w:keepNext/>
              <w:jc w:val="center"/>
              <w:rPr>
                <w:color w:val="000000"/>
                <w:sz w:val="24"/>
                <w:szCs w:val="24"/>
              </w:rPr>
            </w:pPr>
            <w:r w:rsidRPr="00985400">
              <w:rPr>
                <w:color w:val="000000"/>
                <w:sz w:val="24"/>
                <w:szCs w:val="24"/>
              </w:rPr>
              <w:t>175 (7.6)</w:t>
            </w:r>
          </w:p>
        </w:tc>
        <w:tc>
          <w:tcPr>
            <w:tcW w:w="1043" w:type="pct"/>
            <w:shd w:val="clear" w:color="auto" w:fill="auto"/>
            <w:tcMar>
              <w:top w:w="0" w:type="dxa"/>
              <w:left w:w="108" w:type="dxa"/>
              <w:bottom w:w="0" w:type="dxa"/>
              <w:right w:w="108" w:type="dxa"/>
            </w:tcMar>
            <w:vAlign w:val="bottom"/>
          </w:tcPr>
          <w:p w14:paraId="6DC7BAB0" w14:textId="30E70DD9" w:rsidR="006D088F" w:rsidRPr="00985400" w:rsidRDefault="006D088F" w:rsidP="00755975">
            <w:pPr>
              <w:keepNext/>
              <w:jc w:val="center"/>
              <w:rPr>
                <w:color w:val="000000"/>
                <w:sz w:val="24"/>
                <w:szCs w:val="24"/>
              </w:rPr>
            </w:pPr>
            <w:r w:rsidRPr="00985400">
              <w:rPr>
                <w:color w:val="000000"/>
                <w:sz w:val="24"/>
                <w:szCs w:val="24"/>
              </w:rPr>
              <w:t>326 (15.5)</w:t>
            </w:r>
          </w:p>
        </w:tc>
        <w:tc>
          <w:tcPr>
            <w:tcW w:w="873" w:type="pct"/>
            <w:shd w:val="clear" w:color="auto" w:fill="auto"/>
            <w:tcMar>
              <w:top w:w="0" w:type="dxa"/>
              <w:left w:w="108" w:type="dxa"/>
              <w:bottom w:w="0" w:type="dxa"/>
              <w:right w:w="108" w:type="dxa"/>
            </w:tcMar>
            <w:vAlign w:val="bottom"/>
          </w:tcPr>
          <w:p w14:paraId="2251EE65" w14:textId="2B0B1367" w:rsidR="006D088F" w:rsidRPr="00985400" w:rsidRDefault="006D088F" w:rsidP="00755975">
            <w:pPr>
              <w:keepNext/>
              <w:jc w:val="center"/>
              <w:rPr>
                <w:color w:val="000000"/>
                <w:sz w:val="24"/>
                <w:szCs w:val="24"/>
              </w:rPr>
            </w:pPr>
            <w:r w:rsidRPr="00985400">
              <w:rPr>
                <w:color w:val="000000"/>
                <w:sz w:val="24"/>
                <w:szCs w:val="24"/>
              </w:rPr>
              <w:t>111 (5.3)</w:t>
            </w:r>
          </w:p>
        </w:tc>
      </w:tr>
      <w:tr w:rsidR="006D088F" w:rsidRPr="00C66281" w14:paraId="1C67205C" w14:textId="77777777" w:rsidTr="00985400">
        <w:trPr>
          <w:cantSplit/>
        </w:trPr>
        <w:tc>
          <w:tcPr>
            <w:tcW w:w="1076" w:type="pct"/>
            <w:tcMar>
              <w:top w:w="0" w:type="dxa"/>
              <w:left w:w="108" w:type="dxa"/>
              <w:bottom w:w="0" w:type="dxa"/>
              <w:right w:w="108" w:type="dxa"/>
            </w:tcMar>
            <w:hideMark/>
          </w:tcPr>
          <w:p w14:paraId="1B0E707B" w14:textId="77777777" w:rsidR="006D088F" w:rsidRPr="00985400" w:rsidRDefault="006D088F" w:rsidP="00755975">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vAlign w:val="bottom"/>
          </w:tcPr>
          <w:p w14:paraId="13FDD60F" w14:textId="62F41A87" w:rsidR="006D088F" w:rsidRPr="00985400" w:rsidRDefault="006D088F" w:rsidP="00755975">
            <w:pPr>
              <w:jc w:val="center"/>
              <w:rPr>
                <w:color w:val="000000"/>
                <w:sz w:val="24"/>
                <w:szCs w:val="24"/>
              </w:rPr>
            </w:pPr>
            <w:r w:rsidRPr="00985400">
              <w:rPr>
                <w:color w:val="000000"/>
                <w:sz w:val="24"/>
                <w:szCs w:val="24"/>
              </w:rPr>
              <w:t>218 (9.5)</w:t>
            </w:r>
          </w:p>
        </w:tc>
        <w:tc>
          <w:tcPr>
            <w:tcW w:w="918" w:type="pct"/>
            <w:shd w:val="clear" w:color="auto" w:fill="auto"/>
            <w:tcMar>
              <w:top w:w="0" w:type="dxa"/>
              <w:left w:w="108" w:type="dxa"/>
              <w:bottom w:w="0" w:type="dxa"/>
              <w:right w:w="108" w:type="dxa"/>
            </w:tcMar>
            <w:vAlign w:val="bottom"/>
          </w:tcPr>
          <w:p w14:paraId="0C09B9D8" w14:textId="49AA8B27" w:rsidR="006D088F" w:rsidRPr="00985400" w:rsidRDefault="006D088F" w:rsidP="00755975">
            <w:pPr>
              <w:jc w:val="center"/>
              <w:rPr>
                <w:color w:val="000000"/>
                <w:sz w:val="24"/>
                <w:szCs w:val="24"/>
              </w:rPr>
            </w:pPr>
            <w:r w:rsidRPr="00985400">
              <w:rPr>
                <w:color w:val="000000"/>
                <w:sz w:val="24"/>
                <w:szCs w:val="24"/>
              </w:rPr>
              <w:t>72 (3.1)</w:t>
            </w:r>
          </w:p>
        </w:tc>
        <w:tc>
          <w:tcPr>
            <w:tcW w:w="1043" w:type="pct"/>
            <w:shd w:val="clear" w:color="auto" w:fill="auto"/>
            <w:tcMar>
              <w:top w:w="0" w:type="dxa"/>
              <w:left w:w="108" w:type="dxa"/>
              <w:bottom w:w="0" w:type="dxa"/>
              <w:right w:w="108" w:type="dxa"/>
            </w:tcMar>
            <w:vAlign w:val="bottom"/>
          </w:tcPr>
          <w:p w14:paraId="6C2B5661" w14:textId="2EA93667" w:rsidR="006D088F" w:rsidRPr="00985400" w:rsidRDefault="006D088F" w:rsidP="00755975">
            <w:pPr>
              <w:jc w:val="center"/>
              <w:rPr>
                <w:color w:val="000000"/>
                <w:sz w:val="24"/>
                <w:szCs w:val="24"/>
              </w:rPr>
            </w:pPr>
            <w:r w:rsidRPr="00985400">
              <w:rPr>
                <w:color w:val="000000"/>
                <w:sz w:val="24"/>
                <w:szCs w:val="24"/>
              </w:rPr>
              <w:t>410 (19.5)</w:t>
            </w:r>
          </w:p>
        </w:tc>
        <w:tc>
          <w:tcPr>
            <w:tcW w:w="873" w:type="pct"/>
            <w:shd w:val="clear" w:color="auto" w:fill="auto"/>
            <w:tcMar>
              <w:top w:w="0" w:type="dxa"/>
              <w:left w:w="108" w:type="dxa"/>
              <w:bottom w:w="0" w:type="dxa"/>
              <w:right w:w="108" w:type="dxa"/>
            </w:tcMar>
            <w:vAlign w:val="bottom"/>
          </w:tcPr>
          <w:p w14:paraId="559DA8F2" w14:textId="2C98E217" w:rsidR="006D088F" w:rsidRPr="00985400" w:rsidRDefault="006D088F" w:rsidP="00755975">
            <w:pPr>
              <w:jc w:val="center"/>
              <w:rPr>
                <w:color w:val="000000"/>
                <w:sz w:val="24"/>
                <w:szCs w:val="24"/>
              </w:rPr>
            </w:pPr>
            <w:r w:rsidRPr="00985400">
              <w:rPr>
                <w:color w:val="000000"/>
                <w:sz w:val="24"/>
                <w:szCs w:val="24"/>
              </w:rPr>
              <w:t>59 (2.8)</w:t>
            </w:r>
          </w:p>
        </w:tc>
      </w:tr>
      <w:tr w:rsidR="006D088F" w:rsidRPr="00C66281" w14:paraId="0C017CFA" w14:textId="77777777" w:rsidTr="00012695">
        <w:trPr>
          <w:cantSplit/>
        </w:trPr>
        <w:tc>
          <w:tcPr>
            <w:tcW w:w="1076" w:type="pct"/>
            <w:tcBorders>
              <w:bottom w:val="single" w:sz="4" w:space="0" w:color="auto"/>
            </w:tcBorders>
            <w:tcMar>
              <w:top w:w="0" w:type="dxa"/>
              <w:left w:w="108" w:type="dxa"/>
              <w:bottom w:w="0" w:type="dxa"/>
              <w:right w:w="108" w:type="dxa"/>
            </w:tcMar>
            <w:hideMark/>
          </w:tcPr>
          <w:p w14:paraId="3B513819" w14:textId="77777777" w:rsidR="006D088F" w:rsidRPr="00985400" w:rsidRDefault="006D088F" w:rsidP="00755975">
            <w:pPr>
              <w:ind w:left="600"/>
              <w:rPr>
                <w:color w:val="000000"/>
                <w:sz w:val="24"/>
                <w:szCs w:val="24"/>
              </w:rPr>
            </w:pPr>
            <w:r w:rsidRPr="00985400">
              <w:rPr>
                <w:color w:val="000000"/>
                <w:sz w:val="24"/>
                <w:szCs w:val="24"/>
              </w:rPr>
              <w:t>Severe</w:t>
            </w:r>
          </w:p>
        </w:tc>
        <w:tc>
          <w:tcPr>
            <w:tcW w:w="1090" w:type="pct"/>
            <w:tcBorders>
              <w:bottom w:val="single" w:sz="4" w:space="0" w:color="auto"/>
            </w:tcBorders>
            <w:shd w:val="clear" w:color="auto" w:fill="auto"/>
            <w:tcMar>
              <w:top w:w="0" w:type="dxa"/>
              <w:left w:w="108" w:type="dxa"/>
              <w:bottom w:w="0" w:type="dxa"/>
              <w:right w:w="108" w:type="dxa"/>
            </w:tcMar>
            <w:vAlign w:val="bottom"/>
          </w:tcPr>
          <w:p w14:paraId="35E1E648" w14:textId="00264993" w:rsidR="006D088F" w:rsidRPr="00985400" w:rsidRDefault="006D088F" w:rsidP="00755975">
            <w:pPr>
              <w:jc w:val="center"/>
              <w:rPr>
                <w:color w:val="000000"/>
                <w:sz w:val="24"/>
                <w:szCs w:val="24"/>
              </w:rPr>
            </w:pPr>
            <w:r w:rsidRPr="00985400">
              <w:rPr>
                <w:color w:val="000000"/>
                <w:sz w:val="24"/>
                <w:szCs w:val="24"/>
              </w:rPr>
              <w:t>13 (0.6)</w:t>
            </w:r>
          </w:p>
        </w:tc>
        <w:tc>
          <w:tcPr>
            <w:tcW w:w="918" w:type="pct"/>
            <w:tcBorders>
              <w:bottom w:val="single" w:sz="4" w:space="0" w:color="auto"/>
            </w:tcBorders>
            <w:shd w:val="clear" w:color="auto" w:fill="auto"/>
            <w:tcMar>
              <w:top w:w="0" w:type="dxa"/>
              <w:left w:w="108" w:type="dxa"/>
              <w:bottom w:w="0" w:type="dxa"/>
              <w:right w:w="108" w:type="dxa"/>
            </w:tcMar>
            <w:vAlign w:val="bottom"/>
          </w:tcPr>
          <w:p w14:paraId="364C31C5" w14:textId="57E14F3D" w:rsidR="006D088F" w:rsidRPr="00985400" w:rsidRDefault="006D088F" w:rsidP="00755975">
            <w:pPr>
              <w:jc w:val="center"/>
              <w:rPr>
                <w:color w:val="000000"/>
                <w:sz w:val="24"/>
                <w:szCs w:val="24"/>
              </w:rPr>
            </w:pPr>
            <w:r w:rsidRPr="00985400">
              <w:rPr>
                <w:color w:val="000000"/>
                <w:sz w:val="24"/>
                <w:szCs w:val="24"/>
              </w:rPr>
              <w:t>2 (0.1)</w:t>
            </w:r>
          </w:p>
        </w:tc>
        <w:tc>
          <w:tcPr>
            <w:tcW w:w="1043" w:type="pct"/>
            <w:tcBorders>
              <w:bottom w:val="single" w:sz="4" w:space="0" w:color="auto"/>
            </w:tcBorders>
            <w:shd w:val="clear" w:color="auto" w:fill="auto"/>
            <w:tcMar>
              <w:top w:w="0" w:type="dxa"/>
              <w:left w:w="108" w:type="dxa"/>
              <w:bottom w:w="0" w:type="dxa"/>
              <w:right w:w="108" w:type="dxa"/>
            </w:tcMar>
            <w:vAlign w:val="bottom"/>
          </w:tcPr>
          <w:p w14:paraId="241E35B3" w14:textId="79A9B1E6" w:rsidR="006D088F" w:rsidRPr="00985400" w:rsidRDefault="006D088F" w:rsidP="00755975">
            <w:pPr>
              <w:jc w:val="center"/>
              <w:rPr>
                <w:color w:val="000000"/>
                <w:sz w:val="24"/>
                <w:szCs w:val="24"/>
              </w:rPr>
            </w:pPr>
            <w:r w:rsidRPr="00985400">
              <w:rPr>
                <w:color w:val="000000"/>
                <w:sz w:val="24"/>
                <w:szCs w:val="24"/>
              </w:rPr>
              <w:t>47 (2.2)</w:t>
            </w:r>
          </w:p>
        </w:tc>
        <w:tc>
          <w:tcPr>
            <w:tcW w:w="873" w:type="pct"/>
            <w:shd w:val="clear" w:color="auto" w:fill="auto"/>
            <w:tcMar>
              <w:top w:w="0" w:type="dxa"/>
              <w:left w:w="108" w:type="dxa"/>
              <w:bottom w:w="0" w:type="dxa"/>
              <w:right w:w="108" w:type="dxa"/>
            </w:tcMar>
            <w:vAlign w:val="bottom"/>
          </w:tcPr>
          <w:p w14:paraId="35FED36B" w14:textId="7E1AAB81" w:rsidR="006D088F" w:rsidRPr="00985400" w:rsidRDefault="006D088F" w:rsidP="00755975">
            <w:pPr>
              <w:jc w:val="center"/>
              <w:rPr>
                <w:color w:val="000000"/>
                <w:sz w:val="24"/>
                <w:szCs w:val="24"/>
              </w:rPr>
            </w:pPr>
            <w:r w:rsidRPr="00985400">
              <w:rPr>
                <w:color w:val="000000"/>
                <w:sz w:val="24"/>
                <w:szCs w:val="24"/>
              </w:rPr>
              <w:t>3 (0.1)</w:t>
            </w:r>
          </w:p>
        </w:tc>
      </w:tr>
      <w:tr w:rsidR="006D088F" w:rsidRPr="00C66281" w14:paraId="4C30948B" w14:textId="77777777" w:rsidTr="00012695">
        <w:trPr>
          <w:cantSplit/>
        </w:trPr>
        <w:tc>
          <w:tcPr>
            <w:tcW w:w="1076" w:type="pct"/>
            <w:tcBorders>
              <w:right w:val="nil"/>
            </w:tcBorders>
            <w:tcMar>
              <w:top w:w="0" w:type="dxa"/>
              <w:left w:w="108" w:type="dxa"/>
              <w:bottom w:w="0" w:type="dxa"/>
              <w:right w:w="108" w:type="dxa"/>
            </w:tcMar>
            <w:hideMark/>
          </w:tcPr>
          <w:p w14:paraId="302432C7" w14:textId="77777777" w:rsidR="006D088F" w:rsidRPr="00985400" w:rsidRDefault="006D088F" w:rsidP="00755975">
            <w:pPr>
              <w:rPr>
                <w:rFonts w:eastAsia="Times New Roman"/>
                <w:color w:val="000000"/>
                <w:sz w:val="24"/>
                <w:szCs w:val="24"/>
              </w:rPr>
            </w:pPr>
            <w:r w:rsidRPr="00985400">
              <w:rPr>
                <w:rFonts w:eastAsia="Times New Roman"/>
                <w:color w:val="000000"/>
                <w:sz w:val="24"/>
                <w:szCs w:val="24"/>
              </w:rPr>
              <w:t>New or worsened joint pain</w:t>
            </w:r>
            <w:r w:rsidRPr="00985400">
              <w:rPr>
                <w:rFonts w:eastAsia="Times New Roman"/>
                <w:color w:val="000000"/>
                <w:sz w:val="24"/>
                <w:szCs w:val="24"/>
                <w:vertAlign w:val="superscript"/>
              </w:rPr>
              <w:t>c</w:t>
            </w:r>
          </w:p>
        </w:tc>
        <w:tc>
          <w:tcPr>
            <w:tcW w:w="1090" w:type="pct"/>
            <w:tcBorders>
              <w:left w:val="nil"/>
              <w:right w:val="nil"/>
            </w:tcBorders>
            <w:tcMar>
              <w:top w:w="0" w:type="dxa"/>
              <w:left w:w="108" w:type="dxa"/>
              <w:bottom w:w="0" w:type="dxa"/>
              <w:right w:w="108" w:type="dxa"/>
            </w:tcMar>
            <w:vAlign w:val="bottom"/>
          </w:tcPr>
          <w:p w14:paraId="77BCB95B" w14:textId="77777777" w:rsidR="006D088F" w:rsidRPr="00985400" w:rsidRDefault="006D088F" w:rsidP="00755975">
            <w:pPr>
              <w:jc w:val="center"/>
              <w:rPr>
                <w:sz w:val="24"/>
                <w:szCs w:val="24"/>
              </w:rPr>
            </w:pPr>
          </w:p>
        </w:tc>
        <w:tc>
          <w:tcPr>
            <w:tcW w:w="918" w:type="pct"/>
            <w:tcBorders>
              <w:left w:val="nil"/>
              <w:right w:val="nil"/>
            </w:tcBorders>
            <w:tcMar>
              <w:top w:w="0" w:type="dxa"/>
              <w:left w:w="108" w:type="dxa"/>
              <w:bottom w:w="0" w:type="dxa"/>
              <w:right w:w="108" w:type="dxa"/>
            </w:tcMar>
            <w:vAlign w:val="bottom"/>
          </w:tcPr>
          <w:p w14:paraId="1E1FD9B0" w14:textId="77777777" w:rsidR="006D088F" w:rsidRPr="00985400" w:rsidRDefault="006D088F"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46EEF1B4" w14:textId="77777777" w:rsidR="006D088F" w:rsidRPr="00985400" w:rsidRDefault="006D088F"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57BB6C24" w14:textId="77777777" w:rsidR="006D088F" w:rsidRPr="00985400" w:rsidRDefault="006D088F" w:rsidP="00755975">
            <w:pPr>
              <w:jc w:val="center"/>
              <w:rPr>
                <w:sz w:val="24"/>
                <w:szCs w:val="24"/>
              </w:rPr>
            </w:pPr>
          </w:p>
        </w:tc>
      </w:tr>
      <w:tr w:rsidR="006D088F" w:rsidRPr="00C66281" w14:paraId="118FBDF7" w14:textId="77777777" w:rsidTr="00985400">
        <w:trPr>
          <w:cantSplit/>
        </w:trPr>
        <w:tc>
          <w:tcPr>
            <w:tcW w:w="1076" w:type="pct"/>
            <w:tcMar>
              <w:top w:w="0" w:type="dxa"/>
              <w:left w:w="108" w:type="dxa"/>
              <w:bottom w:w="0" w:type="dxa"/>
              <w:right w:w="108" w:type="dxa"/>
            </w:tcMar>
            <w:hideMark/>
          </w:tcPr>
          <w:p w14:paraId="7EBF6ECF" w14:textId="77777777" w:rsidR="006D088F" w:rsidRPr="00985400" w:rsidRDefault="006D088F" w:rsidP="00755975">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vAlign w:val="bottom"/>
          </w:tcPr>
          <w:p w14:paraId="110B04FF" w14:textId="603263E1" w:rsidR="006D088F" w:rsidRPr="00985400" w:rsidRDefault="006D088F" w:rsidP="00755975">
            <w:pPr>
              <w:jc w:val="center"/>
              <w:rPr>
                <w:color w:val="000000"/>
                <w:sz w:val="24"/>
                <w:szCs w:val="24"/>
              </w:rPr>
            </w:pPr>
            <w:r w:rsidRPr="00985400">
              <w:rPr>
                <w:color w:val="000000"/>
                <w:sz w:val="24"/>
                <w:szCs w:val="24"/>
              </w:rPr>
              <w:t>251 (11.0)</w:t>
            </w:r>
          </w:p>
        </w:tc>
        <w:tc>
          <w:tcPr>
            <w:tcW w:w="918" w:type="pct"/>
            <w:shd w:val="clear" w:color="auto" w:fill="auto"/>
            <w:tcMar>
              <w:top w:w="0" w:type="dxa"/>
              <w:left w:w="108" w:type="dxa"/>
              <w:bottom w:w="0" w:type="dxa"/>
              <w:right w:w="108" w:type="dxa"/>
            </w:tcMar>
            <w:vAlign w:val="bottom"/>
          </w:tcPr>
          <w:p w14:paraId="6ECB5F9C" w14:textId="082E9DDC" w:rsidR="006D088F" w:rsidRPr="00985400" w:rsidRDefault="006D088F" w:rsidP="00755975">
            <w:pPr>
              <w:jc w:val="center"/>
              <w:rPr>
                <w:color w:val="000000"/>
                <w:sz w:val="24"/>
                <w:szCs w:val="24"/>
              </w:rPr>
            </w:pPr>
            <w:r w:rsidRPr="00985400">
              <w:rPr>
                <w:color w:val="000000"/>
                <w:sz w:val="24"/>
                <w:szCs w:val="24"/>
              </w:rPr>
              <w:t>138 (6.0)</w:t>
            </w:r>
          </w:p>
        </w:tc>
        <w:tc>
          <w:tcPr>
            <w:tcW w:w="1043" w:type="pct"/>
            <w:shd w:val="clear" w:color="auto" w:fill="auto"/>
            <w:tcMar>
              <w:top w:w="0" w:type="dxa"/>
              <w:left w:w="108" w:type="dxa"/>
              <w:bottom w:w="0" w:type="dxa"/>
              <w:right w:w="108" w:type="dxa"/>
            </w:tcMar>
            <w:vAlign w:val="bottom"/>
          </w:tcPr>
          <w:p w14:paraId="0B1FCDA0" w14:textId="7F6AC2B5" w:rsidR="006D088F" w:rsidRPr="00985400" w:rsidRDefault="006D088F" w:rsidP="00755975">
            <w:pPr>
              <w:jc w:val="center"/>
              <w:rPr>
                <w:color w:val="000000"/>
                <w:sz w:val="24"/>
                <w:szCs w:val="24"/>
              </w:rPr>
            </w:pPr>
            <w:r w:rsidRPr="00985400">
              <w:rPr>
                <w:color w:val="000000"/>
                <w:sz w:val="24"/>
                <w:szCs w:val="24"/>
              </w:rPr>
              <w:t>459 (21.9)</w:t>
            </w:r>
          </w:p>
        </w:tc>
        <w:tc>
          <w:tcPr>
            <w:tcW w:w="873" w:type="pct"/>
            <w:shd w:val="clear" w:color="auto" w:fill="auto"/>
            <w:tcMar>
              <w:top w:w="0" w:type="dxa"/>
              <w:left w:w="108" w:type="dxa"/>
              <w:bottom w:w="0" w:type="dxa"/>
              <w:right w:w="108" w:type="dxa"/>
            </w:tcMar>
            <w:vAlign w:val="bottom"/>
          </w:tcPr>
          <w:p w14:paraId="5E20209B" w14:textId="3DBC8607" w:rsidR="006D088F" w:rsidRPr="00985400" w:rsidRDefault="006D088F" w:rsidP="00755975">
            <w:pPr>
              <w:jc w:val="center"/>
              <w:rPr>
                <w:color w:val="000000"/>
                <w:sz w:val="24"/>
                <w:szCs w:val="24"/>
              </w:rPr>
            </w:pPr>
            <w:r w:rsidRPr="00985400">
              <w:rPr>
                <w:color w:val="000000"/>
                <w:sz w:val="24"/>
                <w:szCs w:val="24"/>
              </w:rPr>
              <w:t>109 (5.2)</w:t>
            </w:r>
          </w:p>
        </w:tc>
      </w:tr>
      <w:tr w:rsidR="006D088F" w:rsidRPr="00C66281" w14:paraId="0096D432" w14:textId="77777777" w:rsidTr="00985400">
        <w:trPr>
          <w:cantSplit/>
        </w:trPr>
        <w:tc>
          <w:tcPr>
            <w:tcW w:w="1076" w:type="pct"/>
            <w:tcMar>
              <w:top w:w="0" w:type="dxa"/>
              <w:left w:w="108" w:type="dxa"/>
              <w:bottom w:w="0" w:type="dxa"/>
              <w:right w:w="108" w:type="dxa"/>
            </w:tcMar>
            <w:hideMark/>
          </w:tcPr>
          <w:p w14:paraId="52777689" w14:textId="77777777" w:rsidR="006D088F" w:rsidRPr="00985400" w:rsidRDefault="006D088F" w:rsidP="00755975">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vAlign w:val="bottom"/>
          </w:tcPr>
          <w:p w14:paraId="4C0B3C63" w14:textId="046E8028" w:rsidR="006D088F" w:rsidRPr="00985400" w:rsidRDefault="006D088F" w:rsidP="00755975">
            <w:pPr>
              <w:jc w:val="center"/>
              <w:rPr>
                <w:color w:val="000000"/>
                <w:sz w:val="24"/>
                <w:szCs w:val="24"/>
              </w:rPr>
            </w:pPr>
            <w:r w:rsidRPr="00985400">
              <w:rPr>
                <w:color w:val="000000"/>
                <w:sz w:val="24"/>
                <w:szCs w:val="24"/>
              </w:rPr>
              <w:t>147 (6.4)</w:t>
            </w:r>
          </w:p>
        </w:tc>
        <w:tc>
          <w:tcPr>
            <w:tcW w:w="918" w:type="pct"/>
            <w:shd w:val="clear" w:color="auto" w:fill="auto"/>
            <w:tcMar>
              <w:top w:w="0" w:type="dxa"/>
              <w:left w:w="108" w:type="dxa"/>
              <w:bottom w:w="0" w:type="dxa"/>
              <w:right w:w="108" w:type="dxa"/>
            </w:tcMar>
            <w:vAlign w:val="bottom"/>
          </w:tcPr>
          <w:p w14:paraId="66187AE7" w14:textId="1E372832" w:rsidR="006D088F" w:rsidRPr="00985400" w:rsidRDefault="006D088F" w:rsidP="00755975">
            <w:pPr>
              <w:jc w:val="center"/>
              <w:rPr>
                <w:color w:val="000000"/>
                <w:sz w:val="24"/>
                <w:szCs w:val="24"/>
              </w:rPr>
            </w:pPr>
            <w:r w:rsidRPr="00985400">
              <w:rPr>
                <w:color w:val="000000"/>
                <w:sz w:val="24"/>
                <w:szCs w:val="24"/>
              </w:rPr>
              <w:t>95 (4.1)</w:t>
            </w:r>
          </w:p>
        </w:tc>
        <w:tc>
          <w:tcPr>
            <w:tcW w:w="1043" w:type="pct"/>
            <w:shd w:val="clear" w:color="auto" w:fill="auto"/>
            <w:tcMar>
              <w:top w:w="0" w:type="dxa"/>
              <w:left w:w="108" w:type="dxa"/>
              <w:bottom w:w="0" w:type="dxa"/>
              <w:right w:w="108" w:type="dxa"/>
            </w:tcMar>
            <w:vAlign w:val="bottom"/>
          </w:tcPr>
          <w:p w14:paraId="542FE10F" w14:textId="450DB957" w:rsidR="006D088F" w:rsidRPr="00985400" w:rsidRDefault="006D088F" w:rsidP="00755975">
            <w:pPr>
              <w:jc w:val="center"/>
              <w:rPr>
                <w:color w:val="000000"/>
                <w:sz w:val="24"/>
                <w:szCs w:val="24"/>
              </w:rPr>
            </w:pPr>
            <w:r w:rsidRPr="00985400">
              <w:rPr>
                <w:color w:val="000000"/>
                <w:sz w:val="24"/>
                <w:szCs w:val="24"/>
              </w:rPr>
              <w:t>205 (9.8)</w:t>
            </w:r>
          </w:p>
        </w:tc>
        <w:tc>
          <w:tcPr>
            <w:tcW w:w="873" w:type="pct"/>
            <w:shd w:val="clear" w:color="auto" w:fill="auto"/>
            <w:tcMar>
              <w:top w:w="0" w:type="dxa"/>
              <w:left w:w="108" w:type="dxa"/>
              <w:bottom w:w="0" w:type="dxa"/>
              <w:right w:w="108" w:type="dxa"/>
            </w:tcMar>
            <w:vAlign w:val="bottom"/>
          </w:tcPr>
          <w:p w14:paraId="4BD9E0ED" w14:textId="3A8C1AC5" w:rsidR="006D088F" w:rsidRPr="00985400" w:rsidRDefault="006D088F" w:rsidP="00755975">
            <w:pPr>
              <w:jc w:val="center"/>
              <w:rPr>
                <w:color w:val="000000"/>
                <w:sz w:val="24"/>
                <w:szCs w:val="24"/>
              </w:rPr>
            </w:pPr>
            <w:r w:rsidRPr="00985400">
              <w:rPr>
                <w:color w:val="000000"/>
                <w:sz w:val="24"/>
                <w:szCs w:val="24"/>
              </w:rPr>
              <w:t>54 (2.6)</w:t>
            </w:r>
          </w:p>
        </w:tc>
      </w:tr>
      <w:tr w:rsidR="006D088F" w:rsidRPr="00C66281" w14:paraId="4D4D3884" w14:textId="77777777" w:rsidTr="00985400">
        <w:trPr>
          <w:cantSplit/>
        </w:trPr>
        <w:tc>
          <w:tcPr>
            <w:tcW w:w="1076" w:type="pct"/>
            <w:tcMar>
              <w:top w:w="0" w:type="dxa"/>
              <w:left w:w="108" w:type="dxa"/>
              <w:bottom w:w="0" w:type="dxa"/>
              <w:right w:w="108" w:type="dxa"/>
            </w:tcMar>
            <w:hideMark/>
          </w:tcPr>
          <w:p w14:paraId="35572B73" w14:textId="77777777" w:rsidR="006D088F" w:rsidRPr="00985400" w:rsidRDefault="006D088F" w:rsidP="00755975">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vAlign w:val="bottom"/>
          </w:tcPr>
          <w:p w14:paraId="6C2AB7D6" w14:textId="2BEBBB14" w:rsidR="006D088F" w:rsidRPr="00985400" w:rsidRDefault="006D088F" w:rsidP="00755975">
            <w:pPr>
              <w:jc w:val="center"/>
              <w:rPr>
                <w:color w:val="000000"/>
                <w:sz w:val="24"/>
                <w:szCs w:val="24"/>
              </w:rPr>
            </w:pPr>
            <w:r w:rsidRPr="00985400">
              <w:rPr>
                <w:color w:val="000000"/>
                <w:sz w:val="24"/>
                <w:szCs w:val="24"/>
              </w:rPr>
              <w:t>99 (4.3)</w:t>
            </w:r>
          </w:p>
        </w:tc>
        <w:tc>
          <w:tcPr>
            <w:tcW w:w="918" w:type="pct"/>
            <w:shd w:val="clear" w:color="auto" w:fill="auto"/>
            <w:tcMar>
              <w:top w:w="0" w:type="dxa"/>
              <w:left w:w="108" w:type="dxa"/>
              <w:bottom w:w="0" w:type="dxa"/>
              <w:right w:w="108" w:type="dxa"/>
            </w:tcMar>
            <w:vAlign w:val="bottom"/>
          </w:tcPr>
          <w:p w14:paraId="3DDB8903" w14:textId="0D74BAFF" w:rsidR="006D088F" w:rsidRPr="00985400" w:rsidRDefault="006D088F" w:rsidP="00755975">
            <w:pPr>
              <w:jc w:val="center"/>
              <w:rPr>
                <w:color w:val="000000"/>
                <w:sz w:val="24"/>
                <w:szCs w:val="24"/>
              </w:rPr>
            </w:pPr>
            <w:r w:rsidRPr="00985400">
              <w:rPr>
                <w:color w:val="000000"/>
                <w:sz w:val="24"/>
                <w:szCs w:val="24"/>
              </w:rPr>
              <w:t>43 (1.9)</w:t>
            </w:r>
          </w:p>
        </w:tc>
        <w:tc>
          <w:tcPr>
            <w:tcW w:w="1043" w:type="pct"/>
            <w:shd w:val="clear" w:color="auto" w:fill="auto"/>
            <w:tcMar>
              <w:top w:w="0" w:type="dxa"/>
              <w:left w:w="108" w:type="dxa"/>
              <w:bottom w:w="0" w:type="dxa"/>
              <w:right w:w="108" w:type="dxa"/>
            </w:tcMar>
            <w:vAlign w:val="bottom"/>
          </w:tcPr>
          <w:p w14:paraId="2A24087D" w14:textId="52367C1D" w:rsidR="006D088F" w:rsidRPr="00985400" w:rsidRDefault="006D088F" w:rsidP="00755975">
            <w:pPr>
              <w:jc w:val="center"/>
              <w:rPr>
                <w:color w:val="000000"/>
                <w:sz w:val="24"/>
                <w:szCs w:val="24"/>
              </w:rPr>
            </w:pPr>
            <w:r w:rsidRPr="00985400">
              <w:rPr>
                <w:color w:val="000000"/>
                <w:sz w:val="24"/>
                <w:szCs w:val="24"/>
              </w:rPr>
              <w:t>234 (11.2)</w:t>
            </w:r>
          </w:p>
        </w:tc>
        <w:tc>
          <w:tcPr>
            <w:tcW w:w="873" w:type="pct"/>
            <w:shd w:val="clear" w:color="auto" w:fill="auto"/>
            <w:tcMar>
              <w:top w:w="0" w:type="dxa"/>
              <w:left w:w="108" w:type="dxa"/>
              <w:bottom w:w="0" w:type="dxa"/>
              <w:right w:w="108" w:type="dxa"/>
            </w:tcMar>
            <w:vAlign w:val="bottom"/>
          </w:tcPr>
          <w:p w14:paraId="4366796E" w14:textId="0F443636" w:rsidR="006D088F" w:rsidRPr="00985400" w:rsidRDefault="006D088F" w:rsidP="00755975">
            <w:pPr>
              <w:jc w:val="center"/>
              <w:rPr>
                <w:color w:val="000000"/>
                <w:sz w:val="24"/>
                <w:szCs w:val="24"/>
              </w:rPr>
            </w:pPr>
            <w:r w:rsidRPr="00985400">
              <w:rPr>
                <w:color w:val="000000"/>
                <w:sz w:val="24"/>
                <w:szCs w:val="24"/>
              </w:rPr>
              <w:t>51 (2.4)</w:t>
            </w:r>
          </w:p>
        </w:tc>
      </w:tr>
      <w:tr w:rsidR="006D088F" w:rsidRPr="00C66281" w14:paraId="6DDFC0BA" w14:textId="77777777" w:rsidTr="00985400">
        <w:trPr>
          <w:cantSplit/>
        </w:trPr>
        <w:tc>
          <w:tcPr>
            <w:tcW w:w="1076" w:type="pct"/>
            <w:tcMar>
              <w:top w:w="0" w:type="dxa"/>
              <w:left w:w="108" w:type="dxa"/>
              <w:bottom w:w="0" w:type="dxa"/>
              <w:right w:w="108" w:type="dxa"/>
            </w:tcMar>
            <w:hideMark/>
          </w:tcPr>
          <w:p w14:paraId="267E0BB4" w14:textId="77777777" w:rsidR="006D088F" w:rsidRPr="00985400" w:rsidRDefault="006D088F" w:rsidP="00755975">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vAlign w:val="bottom"/>
          </w:tcPr>
          <w:p w14:paraId="4C93B382" w14:textId="46E068A5" w:rsidR="006D088F" w:rsidRPr="00985400" w:rsidRDefault="006D088F" w:rsidP="00755975">
            <w:pPr>
              <w:jc w:val="center"/>
              <w:rPr>
                <w:color w:val="000000"/>
                <w:sz w:val="24"/>
                <w:szCs w:val="24"/>
              </w:rPr>
            </w:pPr>
            <w:r w:rsidRPr="00985400">
              <w:rPr>
                <w:color w:val="000000"/>
                <w:sz w:val="24"/>
                <w:szCs w:val="24"/>
              </w:rPr>
              <w:t>5 (0.2)</w:t>
            </w:r>
          </w:p>
        </w:tc>
        <w:tc>
          <w:tcPr>
            <w:tcW w:w="918" w:type="pct"/>
            <w:shd w:val="clear" w:color="auto" w:fill="auto"/>
            <w:tcMar>
              <w:top w:w="0" w:type="dxa"/>
              <w:left w:w="108" w:type="dxa"/>
              <w:bottom w:w="0" w:type="dxa"/>
              <w:right w:w="108" w:type="dxa"/>
            </w:tcMar>
            <w:vAlign w:val="bottom"/>
          </w:tcPr>
          <w:p w14:paraId="595A6821" w14:textId="2A1B502B" w:rsidR="006D088F" w:rsidRPr="00985400" w:rsidRDefault="006D088F" w:rsidP="00755975">
            <w:pPr>
              <w:jc w:val="center"/>
              <w:rPr>
                <w:color w:val="000000"/>
                <w:sz w:val="24"/>
                <w:szCs w:val="24"/>
              </w:rPr>
            </w:pPr>
            <w:r w:rsidRPr="00985400">
              <w:rPr>
                <w:color w:val="000000"/>
                <w:sz w:val="24"/>
                <w:szCs w:val="24"/>
              </w:rPr>
              <w:t>0 (0.0)</w:t>
            </w:r>
          </w:p>
        </w:tc>
        <w:tc>
          <w:tcPr>
            <w:tcW w:w="1043" w:type="pct"/>
            <w:shd w:val="clear" w:color="auto" w:fill="auto"/>
            <w:tcMar>
              <w:top w:w="0" w:type="dxa"/>
              <w:left w:w="108" w:type="dxa"/>
              <w:bottom w:w="0" w:type="dxa"/>
              <w:right w:w="108" w:type="dxa"/>
            </w:tcMar>
            <w:vAlign w:val="bottom"/>
          </w:tcPr>
          <w:p w14:paraId="7C599506" w14:textId="74DF4D5F" w:rsidR="006D088F" w:rsidRPr="00985400" w:rsidRDefault="006D088F" w:rsidP="00755975">
            <w:pPr>
              <w:jc w:val="center"/>
              <w:rPr>
                <w:color w:val="000000"/>
                <w:sz w:val="24"/>
                <w:szCs w:val="24"/>
              </w:rPr>
            </w:pPr>
            <w:r w:rsidRPr="00985400">
              <w:rPr>
                <w:color w:val="000000"/>
                <w:sz w:val="24"/>
                <w:szCs w:val="24"/>
              </w:rPr>
              <w:t>20 (1.0)</w:t>
            </w:r>
          </w:p>
        </w:tc>
        <w:tc>
          <w:tcPr>
            <w:tcW w:w="873" w:type="pct"/>
            <w:shd w:val="clear" w:color="auto" w:fill="auto"/>
            <w:tcMar>
              <w:top w:w="0" w:type="dxa"/>
              <w:left w:w="108" w:type="dxa"/>
              <w:bottom w:w="0" w:type="dxa"/>
              <w:right w:w="108" w:type="dxa"/>
            </w:tcMar>
            <w:vAlign w:val="bottom"/>
          </w:tcPr>
          <w:p w14:paraId="13B6FB9F" w14:textId="35A827DA" w:rsidR="006D088F" w:rsidRPr="00985400" w:rsidRDefault="006D088F" w:rsidP="00755975">
            <w:pPr>
              <w:jc w:val="center"/>
              <w:rPr>
                <w:color w:val="000000"/>
                <w:sz w:val="24"/>
                <w:szCs w:val="24"/>
              </w:rPr>
            </w:pPr>
            <w:r w:rsidRPr="00985400">
              <w:rPr>
                <w:color w:val="000000"/>
                <w:sz w:val="24"/>
                <w:szCs w:val="24"/>
              </w:rPr>
              <w:t>4 (0.2)</w:t>
            </w:r>
          </w:p>
        </w:tc>
      </w:tr>
      <w:tr w:rsidR="006D088F" w:rsidRPr="00C66281" w14:paraId="514B2EA0" w14:textId="77777777" w:rsidTr="00985400">
        <w:trPr>
          <w:cantSplit/>
        </w:trPr>
        <w:tc>
          <w:tcPr>
            <w:tcW w:w="1076" w:type="pct"/>
            <w:tcBorders>
              <w:bottom w:val="single" w:sz="4" w:space="0" w:color="auto"/>
            </w:tcBorders>
            <w:tcMar>
              <w:top w:w="0" w:type="dxa"/>
              <w:left w:w="108" w:type="dxa"/>
              <w:bottom w:w="0" w:type="dxa"/>
              <w:right w:w="108" w:type="dxa"/>
            </w:tcMar>
            <w:hideMark/>
          </w:tcPr>
          <w:p w14:paraId="67660A74" w14:textId="0F0DB73B" w:rsidR="006D088F" w:rsidRPr="00985400" w:rsidRDefault="006D088F" w:rsidP="00755975">
            <w:pPr>
              <w:rPr>
                <w:rFonts w:eastAsia="Times New Roman"/>
                <w:color w:val="000000"/>
                <w:sz w:val="24"/>
                <w:szCs w:val="24"/>
              </w:rPr>
            </w:pPr>
            <w:r w:rsidRPr="00985400">
              <w:rPr>
                <w:rFonts w:eastAsia="Times New Roman"/>
                <w:color w:val="000000"/>
                <w:sz w:val="24"/>
                <w:szCs w:val="24"/>
              </w:rPr>
              <w:t>Use of antipyretic or pain medication</w:t>
            </w:r>
            <w:r w:rsidR="00FE5533">
              <w:rPr>
                <w:rFonts w:eastAsia="Times New Roman"/>
                <w:color w:val="000000"/>
                <w:sz w:val="24"/>
                <w:szCs w:val="24"/>
                <w:vertAlign w:val="superscript"/>
              </w:rPr>
              <w:t>f</w:t>
            </w:r>
          </w:p>
        </w:tc>
        <w:tc>
          <w:tcPr>
            <w:tcW w:w="1090" w:type="pct"/>
            <w:tcBorders>
              <w:bottom w:val="single" w:sz="4" w:space="0" w:color="auto"/>
            </w:tcBorders>
            <w:shd w:val="clear" w:color="auto" w:fill="auto"/>
            <w:tcMar>
              <w:top w:w="0" w:type="dxa"/>
              <w:left w:w="108" w:type="dxa"/>
              <w:bottom w:w="0" w:type="dxa"/>
              <w:right w:w="108" w:type="dxa"/>
            </w:tcMar>
            <w:vAlign w:val="bottom"/>
          </w:tcPr>
          <w:p w14:paraId="50AC04CB" w14:textId="1C3B0E87" w:rsidR="006D088F" w:rsidRPr="00985400" w:rsidRDefault="006D088F" w:rsidP="00755975">
            <w:pPr>
              <w:jc w:val="center"/>
              <w:rPr>
                <w:color w:val="000000"/>
                <w:sz w:val="24"/>
                <w:szCs w:val="24"/>
              </w:rPr>
            </w:pPr>
            <w:r w:rsidRPr="00985400">
              <w:rPr>
                <w:color w:val="000000"/>
                <w:sz w:val="24"/>
                <w:szCs w:val="24"/>
              </w:rPr>
              <w:t>638 (27.8)</w:t>
            </w:r>
          </w:p>
        </w:tc>
        <w:tc>
          <w:tcPr>
            <w:tcW w:w="918" w:type="pct"/>
            <w:tcBorders>
              <w:bottom w:val="single" w:sz="4" w:space="0" w:color="auto"/>
            </w:tcBorders>
            <w:shd w:val="clear" w:color="auto" w:fill="auto"/>
            <w:tcMar>
              <w:top w:w="0" w:type="dxa"/>
              <w:left w:w="108" w:type="dxa"/>
              <w:bottom w:w="0" w:type="dxa"/>
              <w:right w:w="108" w:type="dxa"/>
            </w:tcMar>
            <w:vAlign w:val="bottom"/>
          </w:tcPr>
          <w:p w14:paraId="7240B4DD" w14:textId="20A91E72" w:rsidR="006D088F" w:rsidRPr="00985400" w:rsidRDefault="006D088F" w:rsidP="00755975">
            <w:pPr>
              <w:jc w:val="center"/>
              <w:rPr>
                <w:color w:val="000000"/>
                <w:sz w:val="24"/>
                <w:szCs w:val="24"/>
              </w:rPr>
            </w:pPr>
            <w:r w:rsidRPr="00985400">
              <w:rPr>
                <w:color w:val="000000"/>
                <w:sz w:val="24"/>
                <w:szCs w:val="24"/>
              </w:rPr>
              <w:t>332 (14.4)</w:t>
            </w:r>
          </w:p>
        </w:tc>
        <w:tc>
          <w:tcPr>
            <w:tcW w:w="1043" w:type="pct"/>
            <w:tcBorders>
              <w:bottom w:val="single" w:sz="4" w:space="0" w:color="auto"/>
            </w:tcBorders>
            <w:shd w:val="clear" w:color="auto" w:fill="auto"/>
            <w:tcMar>
              <w:top w:w="0" w:type="dxa"/>
              <w:left w:w="108" w:type="dxa"/>
              <w:bottom w:w="0" w:type="dxa"/>
              <w:right w:w="108" w:type="dxa"/>
            </w:tcMar>
            <w:vAlign w:val="bottom"/>
          </w:tcPr>
          <w:p w14:paraId="37676950" w14:textId="1301C73F" w:rsidR="006D088F" w:rsidRPr="00985400" w:rsidRDefault="006D088F" w:rsidP="00755975">
            <w:pPr>
              <w:jc w:val="center"/>
              <w:rPr>
                <w:color w:val="000000"/>
                <w:sz w:val="24"/>
                <w:szCs w:val="24"/>
              </w:rPr>
            </w:pPr>
            <w:r w:rsidRPr="00985400">
              <w:rPr>
                <w:color w:val="000000"/>
                <w:sz w:val="24"/>
                <w:szCs w:val="24"/>
              </w:rPr>
              <w:t>945 (45.0)</w:t>
            </w:r>
          </w:p>
        </w:tc>
        <w:tc>
          <w:tcPr>
            <w:tcW w:w="873" w:type="pct"/>
            <w:tcBorders>
              <w:bottom w:val="single" w:sz="4" w:space="0" w:color="auto"/>
            </w:tcBorders>
            <w:shd w:val="clear" w:color="auto" w:fill="auto"/>
            <w:tcMar>
              <w:top w:w="0" w:type="dxa"/>
              <w:left w:w="108" w:type="dxa"/>
              <w:bottom w:w="0" w:type="dxa"/>
              <w:right w:w="108" w:type="dxa"/>
            </w:tcMar>
            <w:vAlign w:val="bottom"/>
          </w:tcPr>
          <w:p w14:paraId="153FF29D" w14:textId="46456878" w:rsidR="006D088F" w:rsidRPr="00985400" w:rsidRDefault="006D088F" w:rsidP="00755975">
            <w:pPr>
              <w:jc w:val="center"/>
              <w:rPr>
                <w:color w:val="000000"/>
                <w:sz w:val="24"/>
                <w:szCs w:val="24"/>
              </w:rPr>
            </w:pPr>
            <w:r w:rsidRPr="00985400">
              <w:rPr>
                <w:color w:val="000000"/>
                <w:sz w:val="24"/>
                <w:szCs w:val="24"/>
              </w:rPr>
              <w:t>266 (12.6)</w:t>
            </w:r>
          </w:p>
        </w:tc>
      </w:tr>
      <w:tr w:rsidR="006D088F" w:rsidRPr="00C66281" w14:paraId="753FF749" w14:textId="77777777" w:rsidTr="006D088F">
        <w:trPr>
          <w:cantSplit/>
        </w:trPr>
        <w:tc>
          <w:tcPr>
            <w:tcW w:w="5000" w:type="pct"/>
            <w:gridSpan w:val="5"/>
            <w:tcBorders>
              <w:top w:val="single" w:sz="4" w:space="0" w:color="auto"/>
              <w:left w:val="nil"/>
              <w:bottom w:val="nil"/>
              <w:right w:val="nil"/>
            </w:tcBorders>
            <w:tcMar>
              <w:top w:w="0" w:type="dxa"/>
              <w:left w:w="108" w:type="dxa"/>
              <w:bottom w:w="0" w:type="dxa"/>
              <w:right w:w="108" w:type="dxa"/>
            </w:tcMar>
          </w:tcPr>
          <w:p w14:paraId="4C4895CD" w14:textId="7BF4BFB6" w:rsidR="006D088F" w:rsidRDefault="006D088F" w:rsidP="00755975">
            <w:pPr>
              <w:rPr>
                <w:color w:val="000000"/>
              </w:rPr>
            </w:pPr>
            <w:r w:rsidRPr="00C66281">
              <w:rPr>
                <w:color w:val="000000"/>
              </w:rPr>
              <w:t xml:space="preserve">Note: Events </w:t>
            </w:r>
            <w:r w:rsidR="00C75260" w:rsidRPr="00DF6528">
              <w:rPr>
                <w:color w:val="000000"/>
              </w:rPr>
              <w:t xml:space="preserve">and use of antipyretic or pain medication </w:t>
            </w:r>
            <w:r w:rsidRPr="00C66281">
              <w:rPr>
                <w:color w:val="000000"/>
              </w:rPr>
              <w:t xml:space="preserve">were collected in the electronic diary (e-diary) from Day 1 to Day 7 after </w:t>
            </w:r>
            <w:r w:rsidR="00C75260" w:rsidRPr="00DF6528">
              <w:rPr>
                <w:color w:val="000000"/>
              </w:rPr>
              <w:t xml:space="preserve">each dose. </w:t>
            </w:r>
          </w:p>
          <w:p w14:paraId="358DED12" w14:textId="4F9E22F5" w:rsidR="00CB3DDF" w:rsidRDefault="00FE5533" w:rsidP="00755975">
            <w:pPr>
              <w:tabs>
                <w:tab w:val="left" w:pos="240"/>
              </w:tabs>
              <w:ind w:left="240" w:hanging="240"/>
              <w:rPr>
                <w:color w:val="000000"/>
              </w:rPr>
            </w:pPr>
            <w:r>
              <w:rPr>
                <w:color w:val="000000"/>
              </w:rPr>
              <w:t>a</w:t>
            </w:r>
            <w:r w:rsidRPr="00C66281">
              <w:rPr>
                <w:color w:val="000000"/>
              </w:rPr>
              <w:t>.</w:t>
            </w:r>
            <w:r>
              <w:rPr>
                <w:color w:val="000000"/>
              </w:rPr>
              <w:tab/>
            </w:r>
            <w:r w:rsidRPr="00C66281">
              <w:rPr>
                <w:color w:val="000000"/>
              </w:rPr>
              <w:t xml:space="preserve">N = </w:t>
            </w:r>
            <w:r>
              <w:rPr>
                <w:color w:val="000000"/>
              </w:rPr>
              <w:t>N</w:t>
            </w:r>
            <w:r w:rsidRPr="00C66281">
              <w:rPr>
                <w:color w:val="000000"/>
              </w:rPr>
              <w:t>umber of participants reporting at least 1 yes or no response for the specified event after the specified dose.</w:t>
            </w:r>
          </w:p>
          <w:p w14:paraId="17A7C5F9" w14:textId="6FC5A05A" w:rsidR="006D088F" w:rsidRDefault="00FE5533" w:rsidP="00755975">
            <w:pPr>
              <w:tabs>
                <w:tab w:val="left" w:pos="240"/>
              </w:tabs>
              <w:ind w:left="240" w:hanging="240"/>
              <w:rPr>
                <w:color w:val="000000"/>
              </w:rPr>
            </w:pPr>
            <w:r>
              <w:rPr>
                <w:color w:val="000000"/>
              </w:rPr>
              <w:t>b</w:t>
            </w:r>
            <w:r w:rsidR="006D088F" w:rsidRPr="00C66281">
              <w:rPr>
                <w:color w:val="000000"/>
              </w:rPr>
              <w:t>.</w:t>
            </w:r>
            <w:r w:rsidR="006D088F">
              <w:rPr>
                <w:color w:val="000000"/>
              </w:rPr>
              <w:tab/>
            </w:r>
            <w:r w:rsidR="00C75260" w:rsidRPr="00C66281">
              <w:rPr>
                <w:color w:val="000000"/>
              </w:rPr>
              <w:t>n = Number of participants with the specified reaction.</w:t>
            </w:r>
          </w:p>
          <w:p w14:paraId="530F6576" w14:textId="430633B7" w:rsidR="006D088F" w:rsidRDefault="006D088F" w:rsidP="00755975">
            <w:pPr>
              <w:tabs>
                <w:tab w:val="left" w:pos="240"/>
              </w:tabs>
              <w:ind w:left="240" w:hanging="240"/>
              <w:rPr>
                <w:color w:val="000000"/>
              </w:rPr>
            </w:pPr>
            <w:r w:rsidRPr="00C66281">
              <w:rPr>
                <w:color w:val="000000"/>
              </w:rPr>
              <w:t>c.</w:t>
            </w:r>
            <w:r>
              <w:rPr>
                <w:color w:val="000000"/>
              </w:rPr>
              <w:tab/>
            </w:r>
            <w:r w:rsidRPr="00C66281">
              <w:rPr>
                <w:color w:val="000000"/>
              </w:rPr>
              <w:t xml:space="preserve">Mild: does not interfere with activity; </w:t>
            </w:r>
            <w:r w:rsidR="005770EF">
              <w:rPr>
                <w:color w:val="000000"/>
              </w:rPr>
              <w:t>M</w:t>
            </w:r>
            <w:r w:rsidRPr="00C66281">
              <w:rPr>
                <w:color w:val="000000"/>
              </w:rPr>
              <w:t xml:space="preserve">oderate: some interference with activity; </w:t>
            </w:r>
            <w:r w:rsidR="005770EF">
              <w:rPr>
                <w:color w:val="000000"/>
              </w:rPr>
              <w:t>S</w:t>
            </w:r>
            <w:r w:rsidRPr="00C66281">
              <w:rPr>
                <w:color w:val="000000"/>
              </w:rPr>
              <w:t xml:space="preserve">evere: prevents daily activity. </w:t>
            </w:r>
          </w:p>
          <w:p w14:paraId="10B43EA8" w14:textId="0BB05BF0" w:rsidR="006D088F" w:rsidRDefault="006D088F" w:rsidP="00755975">
            <w:pPr>
              <w:tabs>
                <w:tab w:val="left" w:pos="240"/>
              </w:tabs>
              <w:ind w:left="240" w:hanging="240"/>
              <w:rPr>
                <w:color w:val="000000"/>
              </w:rPr>
            </w:pPr>
            <w:r w:rsidRPr="00C66281">
              <w:rPr>
                <w:color w:val="000000"/>
              </w:rPr>
              <w:t>d.</w:t>
            </w:r>
            <w:r>
              <w:rPr>
                <w:color w:val="000000"/>
              </w:rPr>
              <w:tab/>
            </w:r>
            <w:r w:rsidRPr="00C66281">
              <w:rPr>
                <w:color w:val="000000"/>
              </w:rPr>
              <w:t xml:space="preserve">Mild: 1 to 2 times in 24 hours; </w:t>
            </w:r>
            <w:r w:rsidR="005770EF">
              <w:rPr>
                <w:color w:val="000000"/>
              </w:rPr>
              <w:t>M</w:t>
            </w:r>
            <w:r w:rsidRPr="00C66281">
              <w:rPr>
                <w:color w:val="000000"/>
              </w:rPr>
              <w:t xml:space="preserve">oderate: &gt;2 times in 24 hours; </w:t>
            </w:r>
            <w:r w:rsidR="005770EF">
              <w:rPr>
                <w:color w:val="000000"/>
              </w:rPr>
              <w:t>S</w:t>
            </w:r>
            <w:r w:rsidRPr="00C66281">
              <w:rPr>
                <w:color w:val="000000"/>
              </w:rPr>
              <w:t>evere: requires intravenous hydration.</w:t>
            </w:r>
          </w:p>
          <w:p w14:paraId="0722C9C6" w14:textId="2D38AF67" w:rsidR="006D088F" w:rsidRDefault="006D088F" w:rsidP="00755975">
            <w:pPr>
              <w:tabs>
                <w:tab w:val="left" w:pos="240"/>
              </w:tabs>
              <w:ind w:left="240" w:hanging="240"/>
              <w:rPr>
                <w:color w:val="000000"/>
              </w:rPr>
            </w:pPr>
            <w:r w:rsidRPr="00C66281">
              <w:rPr>
                <w:color w:val="000000"/>
              </w:rPr>
              <w:t>e.</w:t>
            </w:r>
            <w:r>
              <w:rPr>
                <w:color w:val="000000"/>
              </w:rPr>
              <w:tab/>
            </w:r>
            <w:r w:rsidRPr="00C66281">
              <w:rPr>
                <w:color w:val="000000"/>
              </w:rPr>
              <w:t xml:space="preserve">Mild: 2 to 3 loose stools in 24 hours; </w:t>
            </w:r>
            <w:r w:rsidR="005770EF">
              <w:rPr>
                <w:color w:val="000000"/>
              </w:rPr>
              <w:t>M</w:t>
            </w:r>
            <w:r w:rsidRPr="00C66281">
              <w:rPr>
                <w:color w:val="000000"/>
              </w:rPr>
              <w:t xml:space="preserve">oderate: 4 to 5 loose stools in 24 hours; </w:t>
            </w:r>
            <w:r w:rsidR="005770EF">
              <w:rPr>
                <w:color w:val="000000"/>
              </w:rPr>
              <w:t>S</w:t>
            </w:r>
            <w:r w:rsidRPr="00C66281">
              <w:rPr>
                <w:color w:val="000000"/>
              </w:rPr>
              <w:t xml:space="preserve">evere: 6 or more loose stools in 24 hours. </w:t>
            </w:r>
          </w:p>
          <w:p w14:paraId="5CA37197" w14:textId="72ADD13D" w:rsidR="006D088F" w:rsidRDefault="00FE5533" w:rsidP="00755975">
            <w:pPr>
              <w:tabs>
                <w:tab w:val="left" w:pos="240"/>
              </w:tabs>
              <w:ind w:left="240" w:hanging="240"/>
              <w:rPr>
                <w:color w:val="000000"/>
              </w:rPr>
            </w:pPr>
            <w:r>
              <w:rPr>
                <w:color w:val="000000"/>
              </w:rPr>
              <w:t>f</w:t>
            </w:r>
            <w:r w:rsidR="006D088F" w:rsidRPr="00C66281">
              <w:rPr>
                <w:color w:val="000000"/>
              </w:rPr>
              <w:t>.</w:t>
            </w:r>
            <w:r w:rsidR="006D088F">
              <w:rPr>
                <w:color w:val="000000"/>
              </w:rPr>
              <w:tab/>
            </w:r>
            <w:r w:rsidR="006D088F" w:rsidRPr="00C66281">
              <w:rPr>
                <w:color w:val="000000"/>
              </w:rPr>
              <w:t>Severity was not collected for use of antipyretic or pain medication.</w:t>
            </w:r>
          </w:p>
          <w:p w14:paraId="4C48A94E" w14:textId="114114AA" w:rsidR="000830C5" w:rsidRPr="00C66281" w:rsidRDefault="000830C5" w:rsidP="00755975">
            <w:pPr>
              <w:tabs>
                <w:tab w:val="left" w:pos="240"/>
              </w:tabs>
              <w:ind w:left="240" w:hanging="240"/>
              <w:rPr>
                <w:color w:val="000000"/>
              </w:rPr>
            </w:pPr>
            <w:r w:rsidRPr="003B2AF2">
              <w:rPr>
                <w:color w:val="000000"/>
              </w:rPr>
              <w:t>‡</w:t>
            </w:r>
            <w:r w:rsidR="00BB053A" w:rsidRPr="003B2AF2">
              <w:rPr>
                <w:color w:val="000000"/>
              </w:rPr>
              <w:tab/>
            </w:r>
            <w:r w:rsidR="00156B70">
              <w:rPr>
                <w:color w:val="000000"/>
              </w:rPr>
              <w:t>Eight</w:t>
            </w:r>
            <w:r w:rsidRPr="003B2AF2">
              <w:rPr>
                <w:color w:val="000000"/>
              </w:rPr>
              <w:t xml:space="preserve"> participants were between 16 and 17 years of age. </w:t>
            </w:r>
            <w:r w:rsidRPr="00050B12">
              <w:rPr>
                <w:color w:val="000000"/>
              </w:rPr>
              <w:t xml:space="preserve"> </w:t>
            </w:r>
          </w:p>
          <w:p w14:paraId="0549A4B2" w14:textId="349D6590" w:rsidR="006D088F" w:rsidRPr="00C66281" w:rsidRDefault="006D088F" w:rsidP="00755975">
            <w:pPr>
              <w:tabs>
                <w:tab w:val="left" w:pos="240"/>
              </w:tabs>
              <w:ind w:left="240" w:hanging="240"/>
              <w:rPr>
                <w:color w:val="000000"/>
              </w:rPr>
            </w:pPr>
            <w:r w:rsidRPr="00C66281">
              <w:rPr>
                <w:rFonts w:eastAsia="SimSun"/>
                <w:color w:val="000000"/>
              </w:rPr>
              <w:t>*</w:t>
            </w:r>
            <w:r>
              <w:rPr>
                <w:rFonts w:eastAsia="SimSun"/>
                <w:color w:val="000000"/>
              </w:rPr>
              <w:tab/>
            </w:r>
            <w:r w:rsidR="00667993">
              <w:rPr>
                <w:rFonts w:eastAsia="SimSun"/>
                <w:color w:val="000000"/>
              </w:rPr>
              <w:t>R</w:t>
            </w:r>
            <w:r w:rsidRPr="00C66281">
              <w:rPr>
                <w:rFonts w:eastAsia="SimSun"/>
                <w:color w:val="000000"/>
              </w:rPr>
              <w:t>andomized participants</w:t>
            </w:r>
            <w:r>
              <w:rPr>
                <w:rFonts w:eastAsia="SimSun"/>
                <w:color w:val="000000"/>
              </w:rPr>
              <w:t xml:space="preserve"> in the safety analysis population</w:t>
            </w:r>
            <w:r w:rsidRPr="00C66281">
              <w:rPr>
                <w:rFonts w:eastAsia="SimSun"/>
                <w:color w:val="000000"/>
              </w:rPr>
              <w:t xml:space="preserve"> who received at least 1 dose of the study intervention.</w:t>
            </w:r>
          </w:p>
        </w:tc>
      </w:tr>
    </w:tbl>
    <w:p w14:paraId="112CA67E" w14:textId="77777777" w:rsidR="006D088F" w:rsidRPr="00CF2BAB" w:rsidRDefault="006D088F" w:rsidP="00755975">
      <w:pPr>
        <w:shd w:val="clear" w:color="auto" w:fill="FFFFFF"/>
        <w:rPr>
          <w:rFonts w:eastAsia="Times New Roman"/>
          <w:sz w:val="24"/>
        </w:rPr>
      </w:pPr>
    </w:p>
    <w:p w14:paraId="38C6E20B" w14:textId="36215136" w:rsidR="006D088F" w:rsidRPr="000918D9" w:rsidRDefault="006D088F" w:rsidP="00755975">
      <w:pPr>
        <w:keepNext/>
        <w:tabs>
          <w:tab w:val="left" w:pos="1080"/>
        </w:tabs>
        <w:ind w:left="1080" w:hanging="1080"/>
        <w:rPr>
          <w:b/>
          <w:bCs/>
          <w:sz w:val="24"/>
          <w:szCs w:val="24"/>
        </w:rPr>
      </w:pPr>
      <w:r w:rsidRPr="000918D9">
        <w:rPr>
          <w:b/>
          <w:bCs/>
          <w:sz w:val="24"/>
          <w:szCs w:val="24"/>
        </w:rPr>
        <w:lastRenderedPageBreak/>
        <w:t xml:space="preserve">Table 3: </w:t>
      </w:r>
      <w:r w:rsidR="000F2CDD" w:rsidRPr="000918D9">
        <w:rPr>
          <w:b/>
          <w:bCs/>
          <w:sz w:val="24"/>
          <w:szCs w:val="24"/>
        </w:rPr>
        <w:tab/>
      </w:r>
      <w:r w:rsidRPr="000918D9">
        <w:rPr>
          <w:b/>
          <w:bCs/>
          <w:sz w:val="24"/>
          <w:szCs w:val="24"/>
        </w:rPr>
        <w:t xml:space="preserve">Study 2 – Frequency </w:t>
      </w:r>
      <w:r w:rsidR="007D36E6">
        <w:rPr>
          <w:b/>
          <w:bCs/>
          <w:sz w:val="24"/>
          <w:szCs w:val="24"/>
        </w:rPr>
        <w:t xml:space="preserve">and Percentages of Participants with </w:t>
      </w:r>
      <w:r w:rsidRPr="000918D9">
        <w:rPr>
          <w:b/>
          <w:bCs/>
          <w:sz w:val="24"/>
          <w:szCs w:val="24"/>
        </w:rPr>
        <w:t>Solicited Local Reactions, by Maximum Severity, Within 7 Days After Each Dose – Participants 56 Years of Age and Older</w:t>
      </w:r>
      <w:r w:rsidR="0076638B">
        <w:rPr>
          <w:b/>
          <w:bCs/>
          <w:sz w:val="24"/>
          <w:szCs w:val="24"/>
        </w:rPr>
        <w:t> </w:t>
      </w:r>
      <w:r w:rsidRPr="000918D9">
        <w:rPr>
          <w:b/>
          <w:bCs/>
          <w:sz w:val="24"/>
          <w:szCs w:val="24"/>
        </w:rPr>
        <w:t>–</w:t>
      </w:r>
      <w:r w:rsidR="0076638B">
        <w:rPr>
          <w:b/>
          <w:bCs/>
          <w:sz w:val="24"/>
          <w:szCs w:val="24"/>
        </w:rPr>
        <w:t> </w:t>
      </w:r>
      <w:r w:rsidR="00653A29">
        <w:rPr>
          <w:b/>
          <w:bCs/>
          <w:sz w:val="24"/>
          <w:szCs w:val="24"/>
        </w:rPr>
        <w:t xml:space="preserve">Reactogenicity Subset of the </w:t>
      </w:r>
      <w:r w:rsidRPr="000918D9">
        <w:rPr>
          <w:b/>
          <w:bCs/>
          <w:sz w:val="24"/>
          <w:szCs w:val="24"/>
        </w:rPr>
        <w:t>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22"/>
        <w:gridCol w:w="2495"/>
        <w:gridCol w:w="1927"/>
        <w:gridCol w:w="2307"/>
        <w:gridCol w:w="1739"/>
      </w:tblGrid>
      <w:tr w:rsidR="006D088F" w:rsidRPr="00AF6533" w14:paraId="3254C7B0" w14:textId="77777777" w:rsidTr="00012695">
        <w:trPr>
          <w:tblHeader/>
        </w:trPr>
        <w:tc>
          <w:tcPr>
            <w:tcW w:w="1076" w:type="pct"/>
            <w:tcBorders>
              <w:bottom w:val="single" w:sz="4" w:space="0" w:color="auto"/>
            </w:tcBorders>
            <w:tcMar>
              <w:top w:w="0" w:type="dxa"/>
              <w:left w:w="108" w:type="dxa"/>
              <w:bottom w:w="0" w:type="dxa"/>
              <w:right w:w="108" w:type="dxa"/>
            </w:tcMar>
            <w:vAlign w:val="bottom"/>
          </w:tcPr>
          <w:p w14:paraId="40DA96FD" w14:textId="77777777" w:rsidR="006D088F" w:rsidRPr="00985400" w:rsidRDefault="006D088F" w:rsidP="00755975">
            <w:pPr>
              <w:keepNext/>
              <w:jc w:val="center"/>
              <w:rPr>
                <w:b/>
                <w:color w:val="000000"/>
                <w:sz w:val="24"/>
                <w:szCs w:val="24"/>
              </w:rPr>
            </w:pPr>
          </w:p>
        </w:tc>
        <w:tc>
          <w:tcPr>
            <w:tcW w:w="1156" w:type="pct"/>
            <w:tcBorders>
              <w:bottom w:val="single" w:sz="4" w:space="0" w:color="auto"/>
            </w:tcBorders>
            <w:tcMar>
              <w:top w:w="0" w:type="dxa"/>
              <w:left w:w="108" w:type="dxa"/>
              <w:bottom w:w="0" w:type="dxa"/>
              <w:right w:w="108" w:type="dxa"/>
            </w:tcMar>
            <w:vAlign w:val="bottom"/>
            <w:hideMark/>
          </w:tcPr>
          <w:p w14:paraId="1CDF3D55" w14:textId="5DFA98D3" w:rsidR="006D088F" w:rsidRPr="00985400" w:rsidRDefault="00BC0AD8" w:rsidP="00755975">
            <w:pPr>
              <w:keepNext/>
              <w:jc w:val="center"/>
              <w:rPr>
                <w:b/>
                <w:sz w:val="24"/>
                <w:szCs w:val="24"/>
              </w:rPr>
            </w:pPr>
            <w:r w:rsidRPr="00985400">
              <w:rPr>
                <w:b/>
                <w:sz w:val="24"/>
                <w:szCs w:val="24"/>
              </w:rPr>
              <w:t>Pfizer-BioNTech COVID</w:t>
            </w:r>
            <w:r w:rsidRPr="00985400">
              <w:rPr>
                <w:b/>
                <w:sz w:val="24"/>
                <w:szCs w:val="24"/>
              </w:rPr>
              <w:noBreakHyphen/>
              <w:t>19 Vaccine</w:t>
            </w:r>
          </w:p>
          <w:p w14:paraId="3B409C0D" w14:textId="63D3E03D" w:rsidR="006D088F" w:rsidRDefault="006D088F" w:rsidP="00755975">
            <w:pPr>
              <w:keepNext/>
              <w:jc w:val="center"/>
              <w:rPr>
                <w:b/>
                <w:color w:val="000000"/>
                <w:sz w:val="24"/>
                <w:szCs w:val="24"/>
              </w:rPr>
            </w:pPr>
            <w:r w:rsidRPr="00985400">
              <w:rPr>
                <w:b/>
                <w:color w:val="000000"/>
                <w:sz w:val="24"/>
                <w:szCs w:val="24"/>
              </w:rPr>
              <w:t xml:space="preserve">Dose 1 </w:t>
            </w:r>
          </w:p>
          <w:p w14:paraId="524E6E08" w14:textId="69EF2869" w:rsidR="00FE5533"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=1802</w:t>
            </w:r>
          </w:p>
          <w:p w14:paraId="38AF8513" w14:textId="253CEAF5" w:rsidR="006D088F" w:rsidRPr="00985400" w:rsidRDefault="006D088F" w:rsidP="00755975">
            <w:pPr>
              <w:keepNext/>
              <w:jc w:val="center"/>
              <w:rPr>
                <w:b/>
                <w:color w:val="000000"/>
                <w:sz w:val="24"/>
                <w:szCs w:val="24"/>
              </w:rPr>
            </w:pPr>
            <w:r w:rsidRPr="00985400">
              <w:rPr>
                <w:b/>
                <w:color w:val="000000"/>
                <w:sz w:val="24"/>
                <w:szCs w:val="24"/>
              </w:rPr>
              <w:t>n</w:t>
            </w:r>
            <w:r w:rsidRPr="00985400">
              <w:rPr>
                <w:b/>
                <w:color w:val="000000"/>
                <w:sz w:val="24"/>
                <w:szCs w:val="24"/>
                <w:vertAlign w:val="superscript"/>
              </w:rPr>
              <w:t>b</w:t>
            </w:r>
            <w:r w:rsidRPr="00985400">
              <w:rPr>
                <w:b/>
                <w:color w:val="000000"/>
                <w:sz w:val="24"/>
                <w:szCs w:val="24"/>
              </w:rPr>
              <w:t xml:space="preserve"> (%)</w:t>
            </w:r>
          </w:p>
        </w:tc>
        <w:tc>
          <w:tcPr>
            <w:tcW w:w="893" w:type="pct"/>
            <w:tcBorders>
              <w:bottom w:val="single" w:sz="4" w:space="0" w:color="auto"/>
            </w:tcBorders>
            <w:tcMar>
              <w:top w:w="0" w:type="dxa"/>
              <w:left w:w="108" w:type="dxa"/>
              <w:bottom w:w="0" w:type="dxa"/>
              <w:right w:w="108" w:type="dxa"/>
            </w:tcMar>
            <w:vAlign w:val="bottom"/>
            <w:hideMark/>
          </w:tcPr>
          <w:p w14:paraId="40910863" w14:textId="77777777" w:rsidR="006D088F" w:rsidRPr="00985400" w:rsidRDefault="006D088F" w:rsidP="00755975">
            <w:pPr>
              <w:keepNext/>
              <w:jc w:val="center"/>
              <w:rPr>
                <w:b/>
                <w:color w:val="000000"/>
                <w:sz w:val="24"/>
                <w:szCs w:val="24"/>
              </w:rPr>
            </w:pPr>
            <w:r w:rsidRPr="00985400">
              <w:rPr>
                <w:b/>
                <w:color w:val="000000"/>
                <w:sz w:val="24"/>
                <w:szCs w:val="24"/>
              </w:rPr>
              <w:t>Placebo</w:t>
            </w:r>
          </w:p>
          <w:p w14:paraId="16FB99AE" w14:textId="16EE4027" w:rsidR="006D088F" w:rsidRDefault="006D088F" w:rsidP="00755975">
            <w:pPr>
              <w:keepNext/>
              <w:jc w:val="center"/>
              <w:rPr>
                <w:b/>
                <w:color w:val="000000"/>
                <w:sz w:val="24"/>
                <w:szCs w:val="24"/>
              </w:rPr>
            </w:pPr>
            <w:r w:rsidRPr="00985400">
              <w:rPr>
                <w:b/>
                <w:color w:val="000000"/>
                <w:sz w:val="24"/>
                <w:szCs w:val="24"/>
              </w:rPr>
              <w:t>Dose 1</w:t>
            </w:r>
          </w:p>
          <w:p w14:paraId="4D1FE33F" w14:textId="192D93B9" w:rsidR="00FE5533"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=1792</w:t>
            </w:r>
          </w:p>
          <w:p w14:paraId="4D436846" w14:textId="1D813B11" w:rsidR="006D088F" w:rsidRPr="00985400" w:rsidRDefault="006D088F" w:rsidP="00755975">
            <w:pPr>
              <w:keepNext/>
              <w:jc w:val="center"/>
              <w:rPr>
                <w:b/>
                <w:color w:val="000000"/>
                <w:sz w:val="24"/>
                <w:szCs w:val="24"/>
              </w:rPr>
            </w:pPr>
            <w:r w:rsidRPr="00985400">
              <w:rPr>
                <w:b/>
                <w:color w:val="000000"/>
                <w:sz w:val="24"/>
                <w:szCs w:val="24"/>
              </w:rPr>
              <w:t>n</w:t>
            </w:r>
            <w:r w:rsidRPr="00985400">
              <w:rPr>
                <w:b/>
                <w:color w:val="000000"/>
                <w:sz w:val="24"/>
                <w:szCs w:val="24"/>
                <w:vertAlign w:val="superscript"/>
              </w:rPr>
              <w:t>b</w:t>
            </w:r>
            <w:r w:rsidRPr="00985400">
              <w:rPr>
                <w:b/>
                <w:color w:val="000000"/>
                <w:sz w:val="24"/>
                <w:szCs w:val="24"/>
              </w:rPr>
              <w:t xml:space="preserve"> (%)</w:t>
            </w:r>
          </w:p>
        </w:tc>
        <w:tc>
          <w:tcPr>
            <w:tcW w:w="1069" w:type="pct"/>
            <w:tcBorders>
              <w:bottom w:val="single" w:sz="4" w:space="0" w:color="auto"/>
            </w:tcBorders>
            <w:tcMar>
              <w:top w:w="0" w:type="dxa"/>
              <w:left w:w="108" w:type="dxa"/>
              <w:bottom w:w="0" w:type="dxa"/>
              <w:right w:w="108" w:type="dxa"/>
            </w:tcMar>
            <w:vAlign w:val="bottom"/>
            <w:hideMark/>
          </w:tcPr>
          <w:p w14:paraId="2E042AE2" w14:textId="49C2AFEB" w:rsidR="006D088F" w:rsidRPr="00985400" w:rsidRDefault="00BC0AD8" w:rsidP="00755975">
            <w:pPr>
              <w:keepNext/>
              <w:jc w:val="center"/>
              <w:rPr>
                <w:b/>
                <w:color w:val="000000"/>
                <w:sz w:val="24"/>
                <w:szCs w:val="24"/>
              </w:rPr>
            </w:pPr>
            <w:r w:rsidRPr="00985400">
              <w:rPr>
                <w:b/>
                <w:sz w:val="24"/>
                <w:szCs w:val="24"/>
              </w:rPr>
              <w:t>Pfizer-BioNTech COVID</w:t>
            </w:r>
            <w:r w:rsidRPr="00985400">
              <w:rPr>
                <w:b/>
                <w:sz w:val="24"/>
                <w:szCs w:val="24"/>
              </w:rPr>
              <w:noBreakHyphen/>
              <w:t>19 Vaccine</w:t>
            </w:r>
          </w:p>
          <w:p w14:paraId="70EDF7B1" w14:textId="0488E884" w:rsidR="006D088F" w:rsidRDefault="006D088F" w:rsidP="00755975">
            <w:pPr>
              <w:keepNext/>
              <w:jc w:val="center"/>
              <w:rPr>
                <w:b/>
                <w:color w:val="000000"/>
                <w:sz w:val="24"/>
                <w:szCs w:val="24"/>
              </w:rPr>
            </w:pPr>
            <w:r w:rsidRPr="00985400">
              <w:rPr>
                <w:b/>
                <w:color w:val="000000"/>
                <w:sz w:val="24"/>
                <w:szCs w:val="24"/>
              </w:rPr>
              <w:t>Dose 2</w:t>
            </w:r>
          </w:p>
          <w:p w14:paraId="134CCE4C" w14:textId="786EF926" w:rsidR="00FE5533"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=1660</w:t>
            </w:r>
          </w:p>
          <w:p w14:paraId="74442819" w14:textId="4A919408" w:rsidR="006D088F" w:rsidRPr="00985400" w:rsidRDefault="006D088F" w:rsidP="00755975">
            <w:pPr>
              <w:keepNext/>
              <w:jc w:val="center"/>
              <w:rPr>
                <w:b/>
                <w:color w:val="000000"/>
                <w:sz w:val="24"/>
                <w:szCs w:val="24"/>
              </w:rPr>
            </w:pPr>
            <w:r w:rsidRPr="00985400">
              <w:rPr>
                <w:b/>
                <w:color w:val="000000"/>
                <w:sz w:val="24"/>
                <w:szCs w:val="24"/>
              </w:rPr>
              <w:t>n</w:t>
            </w:r>
            <w:r w:rsidRPr="00985400">
              <w:rPr>
                <w:b/>
                <w:color w:val="000000"/>
                <w:sz w:val="24"/>
                <w:szCs w:val="24"/>
                <w:vertAlign w:val="superscript"/>
              </w:rPr>
              <w:t>b</w:t>
            </w:r>
            <w:r w:rsidRPr="00985400">
              <w:rPr>
                <w:b/>
                <w:color w:val="000000"/>
                <w:sz w:val="24"/>
                <w:szCs w:val="24"/>
              </w:rPr>
              <w:t xml:space="preserve"> (%)</w:t>
            </w:r>
          </w:p>
        </w:tc>
        <w:tc>
          <w:tcPr>
            <w:tcW w:w="806" w:type="pct"/>
            <w:tcMar>
              <w:top w:w="0" w:type="dxa"/>
              <w:left w:w="108" w:type="dxa"/>
              <w:bottom w:w="0" w:type="dxa"/>
              <w:right w:w="108" w:type="dxa"/>
            </w:tcMar>
            <w:vAlign w:val="bottom"/>
            <w:hideMark/>
          </w:tcPr>
          <w:p w14:paraId="75C34F60" w14:textId="77777777" w:rsidR="006D088F" w:rsidRPr="00985400" w:rsidRDefault="006D088F" w:rsidP="00755975">
            <w:pPr>
              <w:keepNext/>
              <w:jc w:val="center"/>
              <w:rPr>
                <w:b/>
                <w:color w:val="000000"/>
                <w:sz w:val="24"/>
                <w:szCs w:val="24"/>
              </w:rPr>
            </w:pPr>
            <w:r w:rsidRPr="00985400">
              <w:rPr>
                <w:b/>
                <w:color w:val="000000"/>
                <w:sz w:val="24"/>
                <w:szCs w:val="24"/>
              </w:rPr>
              <w:t>Placebo</w:t>
            </w:r>
          </w:p>
          <w:p w14:paraId="60C8FF4C" w14:textId="54590F2E" w:rsidR="006D088F" w:rsidRDefault="006D088F" w:rsidP="00755975">
            <w:pPr>
              <w:keepNext/>
              <w:jc w:val="center"/>
              <w:rPr>
                <w:b/>
                <w:color w:val="000000"/>
                <w:sz w:val="24"/>
                <w:szCs w:val="24"/>
              </w:rPr>
            </w:pPr>
            <w:r w:rsidRPr="00985400">
              <w:rPr>
                <w:b/>
                <w:color w:val="000000"/>
                <w:sz w:val="24"/>
                <w:szCs w:val="24"/>
              </w:rPr>
              <w:t>Dose 2</w:t>
            </w:r>
          </w:p>
          <w:p w14:paraId="77A83299" w14:textId="086235E6" w:rsidR="00FE5533"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=1646</w:t>
            </w:r>
          </w:p>
          <w:p w14:paraId="19F6F655" w14:textId="75F96AF1" w:rsidR="006D088F" w:rsidRPr="00985400" w:rsidRDefault="006D088F" w:rsidP="00755975">
            <w:pPr>
              <w:keepNext/>
              <w:jc w:val="center"/>
              <w:rPr>
                <w:b/>
                <w:color w:val="000000"/>
                <w:sz w:val="24"/>
                <w:szCs w:val="24"/>
              </w:rPr>
            </w:pPr>
            <w:r w:rsidRPr="00985400">
              <w:rPr>
                <w:b/>
                <w:color w:val="000000"/>
                <w:sz w:val="24"/>
                <w:szCs w:val="24"/>
              </w:rPr>
              <w:t>n</w:t>
            </w:r>
            <w:r w:rsidRPr="00985400">
              <w:rPr>
                <w:b/>
                <w:color w:val="000000"/>
                <w:sz w:val="24"/>
                <w:szCs w:val="24"/>
                <w:vertAlign w:val="superscript"/>
              </w:rPr>
              <w:t>b</w:t>
            </w:r>
            <w:r w:rsidRPr="00985400">
              <w:rPr>
                <w:b/>
                <w:color w:val="000000"/>
                <w:sz w:val="24"/>
                <w:szCs w:val="24"/>
              </w:rPr>
              <w:t xml:space="preserve"> (%)</w:t>
            </w:r>
          </w:p>
        </w:tc>
      </w:tr>
      <w:tr w:rsidR="000B1F23" w:rsidRPr="00AF6533" w14:paraId="26475AF5" w14:textId="77777777" w:rsidTr="00012695">
        <w:tc>
          <w:tcPr>
            <w:tcW w:w="1076" w:type="pct"/>
            <w:tcBorders>
              <w:right w:val="nil"/>
            </w:tcBorders>
            <w:tcMar>
              <w:top w:w="0" w:type="dxa"/>
              <w:left w:w="108" w:type="dxa"/>
              <w:bottom w:w="0" w:type="dxa"/>
              <w:right w:w="108" w:type="dxa"/>
            </w:tcMar>
            <w:hideMark/>
          </w:tcPr>
          <w:p w14:paraId="034BB321" w14:textId="746A6FE6" w:rsidR="000B1F23" w:rsidRPr="00985400" w:rsidRDefault="000B1F23" w:rsidP="00755975">
            <w:pPr>
              <w:keepNext/>
              <w:rPr>
                <w:color w:val="000000"/>
                <w:sz w:val="24"/>
                <w:szCs w:val="24"/>
              </w:rPr>
            </w:pPr>
            <w:r w:rsidRPr="00985400">
              <w:rPr>
                <w:color w:val="000000"/>
                <w:sz w:val="24"/>
                <w:szCs w:val="24"/>
              </w:rPr>
              <w:t>Redness</w:t>
            </w:r>
            <w:r w:rsidRPr="00985400">
              <w:rPr>
                <w:color w:val="000000"/>
                <w:sz w:val="24"/>
                <w:szCs w:val="24"/>
                <w:vertAlign w:val="superscript"/>
              </w:rPr>
              <w:t>c</w:t>
            </w:r>
            <w:r w:rsidRPr="00985400">
              <w:rPr>
                <w:color w:val="000000"/>
                <w:sz w:val="24"/>
                <w:szCs w:val="24"/>
              </w:rPr>
              <w:t xml:space="preserve"> </w:t>
            </w:r>
          </w:p>
        </w:tc>
        <w:tc>
          <w:tcPr>
            <w:tcW w:w="1156" w:type="pct"/>
            <w:tcBorders>
              <w:left w:val="nil"/>
              <w:right w:val="nil"/>
            </w:tcBorders>
            <w:tcMar>
              <w:top w:w="0" w:type="dxa"/>
              <w:left w:w="108" w:type="dxa"/>
              <w:bottom w:w="0" w:type="dxa"/>
              <w:right w:w="108" w:type="dxa"/>
            </w:tcMar>
          </w:tcPr>
          <w:p w14:paraId="0A23A486" w14:textId="77777777" w:rsidR="000B1F23" w:rsidRPr="00985400" w:rsidRDefault="000B1F23" w:rsidP="00755975">
            <w:pPr>
              <w:keepNext/>
              <w:jc w:val="center"/>
              <w:rPr>
                <w:sz w:val="24"/>
                <w:szCs w:val="24"/>
              </w:rPr>
            </w:pPr>
          </w:p>
        </w:tc>
        <w:tc>
          <w:tcPr>
            <w:tcW w:w="893" w:type="pct"/>
            <w:tcBorders>
              <w:left w:val="nil"/>
              <w:right w:val="nil"/>
            </w:tcBorders>
            <w:tcMar>
              <w:top w:w="0" w:type="dxa"/>
              <w:left w:w="108" w:type="dxa"/>
              <w:bottom w:w="0" w:type="dxa"/>
              <w:right w:w="108" w:type="dxa"/>
            </w:tcMar>
          </w:tcPr>
          <w:p w14:paraId="146B709E" w14:textId="77777777" w:rsidR="000B1F23" w:rsidRPr="00985400" w:rsidRDefault="000B1F23" w:rsidP="00755975">
            <w:pPr>
              <w:keepNext/>
              <w:jc w:val="center"/>
              <w:rPr>
                <w:sz w:val="24"/>
                <w:szCs w:val="24"/>
              </w:rPr>
            </w:pPr>
          </w:p>
        </w:tc>
        <w:tc>
          <w:tcPr>
            <w:tcW w:w="1069" w:type="pct"/>
            <w:tcBorders>
              <w:left w:val="nil"/>
              <w:right w:val="nil"/>
            </w:tcBorders>
            <w:tcMar>
              <w:top w:w="0" w:type="dxa"/>
              <w:left w:w="108" w:type="dxa"/>
              <w:bottom w:w="0" w:type="dxa"/>
              <w:right w:w="108" w:type="dxa"/>
            </w:tcMar>
          </w:tcPr>
          <w:p w14:paraId="78CC0FE3" w14:textId="77777777" w:rsidR="000B1F23" w:rsidRPr="00985400" w:rsidRDefault="000B1F23" w:rsidP="00755975">
            <w:pPr>
              <w:keepNext/>
              <w:jc w:val="center"/>
              <w:rPr>
                <w:sz w:val="24"/>
                <w:szCs w:val="24"/>
              </w:rPr>
            </w:pPr>
          </w:p>
        </w:tc>
        <w:tc>
          <w:tcPr>
            <w:tcW w:w="806" w:type="pct"/>
            <w:tcBorders>
              <w:left w:val="nil"/>
            </w:tcBorders>
            <w:tcMar>
              <w:top w:w="0" w:type="dxa"/>
              <w:left w:w="108" w:type="dxa"/>
              <w:bottom w:w="0" w:type="dxa"/>
              <w:right w:w="108" w:type="dxa"/>
            </w:tcMar>
          </w:tcPr>
          <w:p w14:paraId="478A78C1" w14:textId="77777777" w:rsidR="000B1F23" w:rsidRPr="00985400" w:rsidRDefault="000B1F23" w:rsidP="00755975">
            <w:pPr>
              <w:keepNext/>
              <w:jc w:val="center"/>
              <w:rPr>
                <w:sz w:val="24"/>
                <w:szCs w:val="24"/>
              </w:rPr>
            </w:pPr>
          </w:p>
        </w:tc>
      </w:tr>
      <w:tr w:rsidR="000B1F23" w:rsidRPr="00AF6533" w14:paraId="69A76EE5" w14:textId="77777777" w:rsidTr="00985400">
        <w:tc>
          <w:tcPr>
            <w:tcW w:w="1076" w:type="pct"/>
            <w:tcMar>
              <w:top w:w="0" w:type="dxa"/>
              <w:left w:w="108" w:type="dxa"/>
              <w:bottom w:w="0" w:type="dxa"/>
              <w:right w:w="108" w:type="dxa"/>
            </w:tcMar>
            <w:hideMark/>
          </w:tcPr>
          <w:p w14:paraId="1A79307D" w14:textId="77777777" w:rsidR="000B1F23" w:rsidRPr="00985400" w:rsidRDefault="000B1F23" w:rsidP="00755975">
            <w:pPr>
              <w:keepNext/>
              <w:ind w:left="330"/>
              <w:rPr>
                <w:color w:val="000000"/>
                <w:sz w:val="24"/>
                <w:szCs w:val="24"/>
              </w:rPr>
            </w:pPr>
            <w:r w:rsidRPr="00985400">
              <w:rPr>
                <w:color w:val="000000"/>
                <w:sz w:val="24"/>
                <w:szCs w:val="24"/>
              </w:rPr>
              <w:t>Any (&gt;2 cm)</w:t>
            </w:r>
          </w:p>
        </w:tc>
        <w:tc>
          <w:tcPr>
            <w:tcW w:w="1156" w:type="pct"/>
            <w:shd w:val="clear" w:color="auto" w:fill="auto"/>
            <w:tcMar>
              <w:top w:w="0" w:type="dxa"/>
              <w:left w:w="108" w:type="dxa"/>
              <w:bottom w:w="0" w:type="dxa"/>
              <w:right w:w="108" w:type="dxa"/>
            </w:tcMar>
          </w:tcPr>
          <w:p w14:paraId="3645E9D4" w14:textId="7C888A18" w:rsidR="000B1F23" w:rsidRPr="00985400" w:rsidRDefault="000B1F23" w:rsidP="00755975">
            <w:pPr>
              <w:keepNext/>
              <w:jc w:val="center"/>
              <w:rPr>
                <w:sz w:val="24"/>
                <w:szCs w:val="24"/>
              </w:rPr>
            </w:pPr>
            <w:r w:rsidRPr="00985400">
              <w:rPr>
                <w:sz w:val="24"/>
                <w:szCs w:val="24"/>
              </w:rPr>
              <w:t>85 (4.7)</w:t>
            </w:r>
          </w:p>
        </w:tc>
        <w:tc>
          <w:tcPr>
            <w:tcW w:w="893" w:type="pct"/>
            <w:shd w:val="clear" w:color="auto" w:fill="auto"/>
            <w:tcMar>
              <w:top w:w="0" w:type="dxa"/>
              <w:left w:w="108" w:type="dxa"/>
              <w:bottom w:w="0" w:type="dxa"/>
              <w:right w:w="108" w:type="dxa"/>
            </w:tcMar>
          </w:tcPr>
          <w:p w14:paraId="33282942" w14:textId="1D26C650" w:rsidR="000B1F23" w:rsidRPr="00985400" w:rsidRDefault="000B1F23" w:rsidP="00755975">
            <w:pPr>
              <w:keepNext/>
              <w:jc w:val="center"/>
              <w:rPr>
                <w:sz w:val="24"/>
                <w:szCs w:val="24"/>
              </w:rPr>
            </w:pPr>
            <w:r w:rsidRPr="00985400">
              <w:rPr>
                <w:sz w:val="24"/>
                <w:szCs w:val="24"/>
              </w:rPr>
              <w:t>19 (1.1)</w:t>
            </w:r>
          </w:p>
        </w:tc>
        <w:tc>
          <w:tcPr>
            <w:tcW w:w="1069" w:type="pct"/>
            <w:shd w:val="clear" w:color="auto" w:fill="auto"/>
            <w:tcMar>
              <w:top w:w="0" w:type="dxa"/>
              <w:left w:w="108" w:type="dxa"/>
              <w:bottom w:w="0" w:type="dxa"/>
              <w:right w:w="108" w:type="dxa"/>
            </w:tcMar>
          </w:tcPr>
          <w:p w14:paraId="26C38825" w14:textId="7392ADD2" w:rsidR="000B1F23" w:rsidRPr="00985400" w:rsidRDefault="000B1F23" w:rsidP="00755975">
            <w:pPr>
              <w:keepNext/>
              <w:jc w:val="center"/>
              <w:rPr>
                <w:sz w:val="24"/>
                <w:szCs w:val="24"/>
              </w:rPr>
            </w:pPr>
            <w:r w:rsidRPr="00985400">
              <w:rPr>
                <w:sz w:val="24"/>
                <w:szCs w:val="24"/>
              </w:rPr>
              <w:t>120 (7.2)</w:t>
            </w:r>
          </w:p>
        </w:tc>
        <w:tc>
          <w:tcPr>
            <w:tcW w:w="806" w:type="pct"/>
            <w:shd w:val="clear" w:color="auto" w:fill="auto"/>
            <w:tcMar>
              <w:top w:w="0" w:type="dxa"/>
              <w:left w:w="108" w:type="dxa"/>
              <w:bottom w:w="0" w:type="dxa"/>
              <w:right w:w="108" w:type="dxa"/>
            </w:tcMar>
          </w:tcPr>
          <w:p w14:paraId="364AABA3" w14:textId="5D234B6C" w:rsidR="000B1F23" w:rsidRPr="00985400" w:rsidRDefault="000B1F23" w:rsidP="00755975">
            <w:pPr>
              <w:keepNext/>
              <w:jc w:val="center"/>
              <w:rPr>
                <w:sz w:val="24"/>
                <w:szCs w:val="24"/>
              </w:rPr>
            </w:pPr>
            <w:r w:rsidRPr="00985400">
              <w:rPr>
                <w:sz w:val="24"/>
                <w:szCs w:val="24"/>
              </w:rPr>
              <w:t>12 (0.7)</w:t>
            </w:r>
          </w:p>
        </w:tc>
      </w:tr>
      <w:tr w:rsidR="000B1F23" w:rsidRPr="00AF6533" w14:paraId="68F0D1B5" w14:textId="77777777" w:rsidTr="00985400">
        <w:tc>
          <w:tcPr>
            <w:tcW w:w="1076" w:type="pct"/>
            <w:tcMar>
              <w:top w:w="0" w:type="dxa"/>
              <w:left w:w="108" w:type="dxa"/>
              <w:bottom w:w="0" w:type="dxa"/>
              <w:right w:w="108" w:type="dxa"/>
            </w:tcMar>
            <w:hideMark/>
          </w:tcPr>
          <w:p w14:paraId="5756297F" w14:textId="77777777" w:rsidR="000B1F23" w:rsidRPr="00985400" w:rsidRDefault="000B1F23" w:rsidP="00755975">
            <w:pPr>
              <w:keepNext/>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1F82D2F7" w14:textId="2E114B12" w:rsidR="000B1F23" w:rsidRPr="00985400" w:rsidRDefault="000B1F23" w:rsidP="00755975">
            <w:pPr>
              <w:keepNext/>
              <w:jc w:val="center"/>
              <w:rPr>
                <w:sz w:val="24"/>
                <w:szCs w:val="24"/>
              </w:rPr>
            </w:pPr>
            <w:r w:rsidRPr="00985400">
              <w:rPr>
                <w:sz w:val="24"/>
                <w:szCs w:val="24"/>
              </w:rPr>
              <w:t>55 (3.1)</w:t>
            </w:r>
          </w:p>
        </w:tc>
        <w:tc>
          <w:tcPr>
            <w:tcW w:w="893" w:type="pct"/>
            <w:shd w:val="clear" w:color="auto" w:fill="auto"/>
            <w:tcMar>
              <w:top w:w="0" w:type="dxa"/>
              <w:left w:w="108" w:type="dxa"/>
              <w:bottom w:w="0" w:type="dxa"/>
              <w:right w:w="108" w:type="dxa"/>
            </w:tcMar>
          </w:tcPr>
          <w:p w14:paraId="78E421CC" w14:textId="6879CD66" w:rsidR="000B1F23" w:rsidRPr="00985400" w:rsidRDefault="000B1F23" w:rsidP="00755975">
            <w:pPr>
              <w:keepNext/>
              <w:jc w:val="center"/>
              <w:rPr>
                <w:sz w:val="24"/>
                <w:szCs w:val="24"/>
              </w:rPr>
            </w:pPr>
            <w:r w:rsidRPr="00985400">
              <w:rPr>
                <w:sz w:val="24"/>
                <w:szCs w:val="24"/>
              </w:rPr>
              <w:t>12 (0.7)</w:t>
            </w:r>
          </w:p>
        </w:tc>
        <w:tc>
          <w:tcPr>
            <w:tcW w:w="1069" w:type="pct"/>
            <w:shd w:val="clear" w:color="auto" w:fill="auto"/>
            <w:tcMar>
              <w:top w:w="0" w:type="dxa"/>
              <w:left w:w="108" w:type="dxa"/>
              <w:bottom w:w="0" w:type="dxa"/>
              <w:right w:w="108" w:type="dxa"/>
            </w:tcMar>
          </w:tcPr>
          <w:p w14:paraId="62F187AB" w14:textId="23C9B66C" w:rsidR="000B1F23" w:rsidRPr="00985400" w:rsidRDefault="000B1F23" w:rsidP="00755975">
            <w:pPr>
              <w:keepNext/>
              <w:jc w:val="center"/>
              <w:rPr>
                <w:sz w:val="24"/>
                <w:szCs w:val="24"/>
              </w:rPr>
            </w:pPr>
            <w:r w:rsidRPr="00985400">
              <w:rPr>
                <w:sz w:val="24"/>
                <w:szCs w:val="24"/>
              </w:rPr>
              <w:t>59 (3.6)</w:t>
            </w:r>
          </w:p>
        </w:tc>
        <w:tc>
          <w:tcPr>
            <w:tcW w:w="806" w:type="pct"/>
            <w:shd w:val="clear" w:color="auto" w:fill="auto"/>
            <w:tcMar>
              <w:top w:w="0" w:type="dxa"/>
              <w:left w:w="108" w:type="dxa"/>
              <w:bottom w:w="0" w:type="dxa"/>
              <w:right w:w="108" w:type="dxa"/>
            </w:tcMar>
          </w:tcPr>
          <w:p w14:paraId="66EE8F00" w14:textId="0C680416" w:rsidR="000B1F23" w:rsidRPr="00985400" w:rsidRDefault="000B1F23" w:rsidP="00755975">
            <w:pPr>
              <w:keepNext/>
              <w:jc w:val="center"/>
              <w:rPr>
                <w:sz w:val="24"/>
                <w:szCs w:val="24"/>
              </w:rPr>
            </w:pPr>
            <w:r w:rsidRPr="00985400">
              <w:rPr>
                <w:sz w:val="24"/>
                <w:szCs w:val="24"/>
              </w:rPr>
              <w:t>8 (0.5)</w:t>
            </w:r>
          </w:p>
        </w:tc>
      </w:tr>
      <w:tr w:rsidR="000B1F23" w:rsidRPr="00AF6533" w14:paraId="185623B1" w14:textId="77777777" w:rsidTr="00985400">
        <w:tc>
          <w:tcPr>
            <w:tcW w:w="1076" w:type="pct"/>
            <w:tcMar>
              <w:top w:w="0" w:type="dxa"/>
              <w:left w:w="108" w:type="dxa"/>
              <w:bottom w:w="0" w:type="dxa"/>
              <w:right w:w="108" w:type="dxa"/>
            </w:tcMar>
            <w:hideMark/>
          </w:tcPr>
          <w:p w14:paraId="79A9FD5E" w14:textId="77777777" w:rsidR="000B1F23" w:rsidRPr="00985400" w:rsidRDefault="000B1F23" w:rsidP="00755975">
            <w:pPr>
              <w:keepNext/>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0969FF94" w14:textId="0D7171F9" w:rsidR="000B1F23" w:rsidRPr="00985400" w:rsidRDefault="000B1F23" w:rsidP="00755975">
            <w:pPr>
              <w:keepNext/>
              <w:jc w:val="center"/>
              <w:rPr>
                <w:sz w:val="24"/>
                <w:szCs w:val="24"/>
              </w:rPr>
            </w:pPr>
            <w:r w:rsidRPr="00985400">
              <w:rPr>
                <w:sz w:val="24"/>
                <w:szCs w:val="24"/>
              </w:rPr>
              <w:t>27 (1.5)</w:t>
            </w:r>
          </w:p>
        </w:tc>
        <w:tc>
          <w:tcPr>
            <w:tcW w:w="893" w:type="pct"/>
            <w:shd w:val="clear" w:color="auto" w:fill="auto"/>
            <w:tcMar>
              <w:top w:w="0" w:type="dxa"/>
              <w:left w:w="108" w:type="dxa"/>
              <w:bottom w:w="0" w:type="dxa"/>
              <w:right w:w="108" w:type="dxa"/>
            </w:tcMar>
          </w:tcPr>
          <w:p w14:paraId="427E9121" w14:textId="542E16DA" w:rsidR="000B1F23" w:rsidRPr="00985400" w:rsidRDefault="000B1F23" w:rsidP="00755975">
            <w:pPr>
              <w:keepNext/>
              <w:jc w:val="center"/>
              <w:rPr>
                <w:sz w:val="24"/>
                <w:szCs w:val="24"/>
              </w:rPr>
            </w:pPr>
            <w:r w:rsidRPr="00985400">
              <w:rPr>
                <w:sz w:val="24"/>
                <w:szCs w:val="24"/>
              </w:rPr>
              <w:t>5 (0.3)</w:t>
            </w:r>
          </w:p>
        </w:tc>
        <w:tc>
          <w:tcPr>
            <w:tcW w:w="1069" w:type="pct"/>
            <w:shd w:val="clear" w:color="auto" w:fill="auto"/>
            <w:tcMar>
              <w:top w:w="0" w:type="dxa"/>
              <w:left w:w="108" w:type="dxa"/>
              <w:bottom w:w="0" w:type="dxa"/>
              <w:right w:w="108" w:type="dxa"/>
            </w:tcMar>
          </w:tcPr>
          <w:p w14:paraId="0C9279F4" w14:textId="072F8848" w:rsidR="000B1F23" w:rsidRPr="00985400" w:rsidRDefault="000B1F23" w:rsidP="00755975">
            <w:pPr>
              <w:keepNext/>
              <w:jc w:val="center"/>
              <w:rPr>
                <w:sz w:val="24"/>
                <w:szCs w:val="24"/>
              </w:rPr>
            </w:pPr>
            <w:r w:rsidRPr="00985400">
              <w:rPr>
                <w:sz w:val="24"/>
                <w:szCs w:val="24"/>
              </w:rPr>
              <w:t>53 (3.2)</w:t>
            </w:r>
          </w:p>
        </w:tc>
        <w:tc>
          <w:tcPr>
            <w:tcW w:w="806" w:type="pct"/>
            <w:shd w:val="clear" w:color="auto" w:fill="auto"/>
            <w:tcMar>
              <w:top w:w="0" w:type="dxa"/>
              <w:left w:w="108" w:type="dxa"/>
              <w:bottom w:w="0" w:type="dxa"/>
              <w:right w:w="108" w:type="dxa"/>
            </w:tcMar>
          </w:tcPr>
          <w:p w14:paraId="6A5D4CBF" w14:textId="458BF8E3" w:rsidR="000B1F23" w:rsidRPr="00985400" w:rsidRDefault="000B1F23" w:rsidP="00755975">
            <w:pPr>
              <w:keepNext/>
              <w:jc w:val="center"/>
              <w:rPr>
                <w:sz w:val="24"/>
                <w:szCs w:val="24"/>
              </w:rPr>
            </w:pPr>
            <w:r w:rsidRPr="00985400">
              <w:rPr>
                <w:sz w:val="24"/>
                <w:szCs w:val="24"/>
              </w:rPr>
              <w:t>3 (0.2)</w:t>
            </w:r>
          </w:p>
        </w:tc>
      </w:tr>
      <w:tr w:rsidR="000B1F23" w:rsidRPr="00AF6533" w14:paraId="074118B9" w14:textId="77777777" w:rsidTr="00012695">
        <w:tc>
          <w:tcPr>
            <w:tcW w:w="1076" w:type="pct"/>
            <w:tcBorders>
              <w:bottom w:val="single" w:sz="4" w:space="0" w:color="auto"/>
            </w:tcBorders>
            <w:tcMar>
              <w:top w:w="0" w:type="dxa"/>
              <w:left w:w="108" w:type="dxa"/>
              <w:bottom w:w="0" w:type="dxa"/>
              <w:right w:w="108" w:type="dxa"/>
            </w:tcMar>
            <w:hideMark/>
          </w:tcPr>
          <w:p w14:paraId="3BA3EAC8" w14:textId="77777777" w:rsidR="000B1F23" w:rsidRPr="00985400" w:rsidRDefault="000B1F23" w:rsidP="00755975">
            <w:pPr>
              <w:ind w:left="600"/>
              <w:rPr>
                <w:color w:val="000000"/>
                <w:sz w:val="24"/>
                <w:szCs w:val="24"/>
              </w:rPr>
            </w:pPr>
            <w:r w:rsidRPr="00985400">
              <w:rPr>
                <w:color w:val="000000"/>
                <w:sz w:val="24"/>
                <w:szCs w:val="24"/>
              </w:rPr>
              <w:t>Severe</w:t>
            </w:r>
          </w:p>
        </w:tc>
        <w:tc>
          <w:tcPr>
            <w:tcW w:w="1156" w:type="pct"/>
            <w:tcBorders>
              <w:bottom w:val="single" w:sz="4" w:space="0" w:color="auto"/>
            </w:tcBorders>
            <w:shd w:val="clear" w:color="auto" w:fill="auto"/>
            <w:tcMar>
              <w:top w:w="0" w:type="dxa"/>
              <w:left w:w="108" w:type="dxa"/>
              <w:bottom w:w="0" w:type="dxa"/>
              <w:right w:w="108" w:type="dxa"/>
            </w:tcMar>
          </w:tcPr>
          <w:p w14:paraId="1A72DE50" w14:textId="25D8084A" w:rsidR="000B1F23" w:rsidRPr="00985400" w:rsidRDefault="000B1F23" w:rsidP="00755975">
            <w:pPr>
              <w:jc w:val="center"/>
              <w:rPr>
                <w:sz w:val="24"/>
                <w:szCs w:val="24"/>
              </w:rPr>
            </w:pPr>
            <w:r w:rsidRPr="00985400">
              <w:rPr>
                <w:sz w:val="24"/>
                <w:szCs w:val="24"/>
              </w:rPr>
              <w:t>3 (0.2)</w:t>
            </w:r>
          </w:p>
        </w:tc>
        <w:tc>
          <w:tcPr>
            <w:tcW w:w="893" w:type="pct"/>
            <w:tcBorders>
              <w:bottom w:val="single" w:sz="4" w:space="0" w:color="auto"/>
            </w:tcBorders>
            <w:shd w:val="clear" w:color="auto" w:fill="auto"/>
            <w:tcMar>
              <w:top w:w="0" w:type="dxa"/>
              <w:left w:w="108" w:type="dxa"/>
              <w:bottom w:w="0" w:type="dxa"/>
              <w:right w:w="108" w:type="dxa"/>
            </w:tcMar>
          </w:tcPr>
          <w:p w14:paraId="43C76CDE" w14:textId="6BC2C0F8" w:rsidR="000B1F23" w:rsidRPr="00985400" w:rsidRDefault="000B1F23" w:rsidP="00755975">
            <w:pPr>
              <w:jc w:val="center"/>
              <w:rPr>
                <w:sz w:val="24"/>
                <w:szCs w:val="24"/>
              </w:rPr>
            </w:pPr>
            <w:r w:rsidRPr="00985400">
              <w:rPr>
                <w:sz w:val="24"/>
                <w:szCs w:val="24"/>
              </w:rPr>
              <w:t>2 (0.1)</w:t>
            </w:r>
          </w:p>
        </w:tc>
        <w:tc>
          <w:tcPr>
            <w:tcW w:w="1069" w:type="pct"/>
            <w:tcBorders>
              <w:bottom w:val="single" w:sz="4" w:space="0" w:color="auto"/>
            </w:tcBorders>
            <w:shd w:val="clear" w:color="auto" w:fill="auto"/>
            <w:tcMar>
              <w:top w:w="0" w:type="dxa"/>
              <w:left w:w="108" w:type="dxa"/>
              <w:bottom w:w="0" w:type="dxa"/>
              <w:right w:w="108" w:type="dxa"/>
            </w:tcMar>
          </w:tcPr>
          <w:p w14:paraId="54A85744" w14:textId="2971CBE0" w:rsidR="000B1F23" w:rsidRPr="00985400" w:rsidRDefault="000B1F23" w:rsidP="00755975">
            <w:pPr>
              <w:jc w:val="center"/>
              <w:rPr>
                <w:sz w:val="24"/>
                <w:szCs w:val="24"/>
              </w:rPr>
            </w:pPr>
            <w:r w:rsidRPr="00985400">
              <w:rPr>
                <w:sz w:val="24"/>
                <w:szCs w:val="24"/>
              </w:rPr>
              <w:t>8 (0.5)</w:t>
            </w:r>
          </w:p>
        </w:tc>
        <w:tc>
          <w:tcPr>
            <w:tcW w:w="806" w:type="pct"/>
            <w:tcBorders>
              <w:bottom w:val="single" w:sz="4" w:space="0" w:color="auto"/>
            </w:tcBorders>
            <w:shd w:val="clear" w:color="auto" w:fill="auto"/>
            <w:tcMar>
              <w:top w:w="0" w:type="dxa"/>
              <w:left w:w="108" w:type="dxa"/>
              <w:bottom w:w="0" w:type="dxa"/>
              <w:right w:w="108" w:type="dxa"/>
            </w:tcMar>
          </w:tcPr>
          <w:p w14:paraId="5928A4A4" w14:textId="0DA72BDE" w:rsidR="000B1F23" w:rsidRPr="00985400" w:rsidRDefault="000B1F23" w:rsidP="00755975">
            <w:pPr>
              <w:jc w:val="center"/>
              <w:rPr>
                <w:sz w:val="24"/>
                <w:szCs w:val="24"/>
              </w:rPr>
            </w:pPr>
            <w:r w:rsidRPr="00985400">
              <w:rPr>
                <w:sz w:val="24"/>
                <w:szCs w:val="24"/>
              </w:rPr>
              <w:t>1 (0.1)</w:t>
            </w:r>
          </w:p>
        </w:tc>
      </w:tr>
      <w:tr w:rsidR="000B1F23" w:rsidRPr="00AF6533" w14:paraId="7D2701DF" w14:textId="77777777" w:rsidTr="00012695">
        <w:tc>
          <w:tcPr>
            <w:tcW w:w="1076" w:type="pct"/>
            <w:tcBorders>
              <w:right w:val="nil"/>
            </w:tcBorders>
            <w:tcMar>
              <w:top w:w="0" w:type="dxa"/>
              <w:left w:w="108" w:type="dxa"/>
              <w:bottom w:w="0" w:type="dxa"/>
              <w:right w:w="108" w:type="dxa"/>
            </w:tcMar>
            <w:hideMark/>
          </w:tcPr>
          <w:p w14:paraId="5431AF04" w14:textId="05E89ED6" w:rsidR="000B1F23" w:rsidRPr="00985400" w:rsidRDefault="000B1F23" w:rsidP="00755975">
            <w:pPr>
              <w:keepNext/>
              <w:keepLines/>
              <w:rPr>
                <w:color w:val="000000"/>
                <w:sz w:val="24"/>
                <w:szCs w:val="24"/>
              </w:rPr>
            </w:pPr>
            <w:r w:rsidRPr="00985400">
              <w:rPr>
                <w:color w:val="000000"/>
                <w:sz w:val="24"/>
                <w:szCs w:val="24"/>
              </w:rPr>
              <w:t>Swelling</w:t>
            </w:r>
            <w:r w:rsidRPr="00985400">
              <w:rPr>
                <w:color w:val="000000"/>
                <w:sz w:val="24"/>
                <w:szCs w:val="24"/>
                <w:vertAlign w:val="superscript"/>
              </w:rPr>
              <w:t>c</w:t>
            </w:r>
          </w:p>
        </w:tc>
        <w:tc>
          <w:tcPr>
            <w:tcW w:w="1156" w:type="pct"/>
            <w:tcBorders>
              <w:left w:val="nil"/>
              <w:right w:val="nil"/>
            </w:tcBorders>
            <w:tcMar>
              <w:top w:w="0" w:type="dxa"/>
              <w:left w:w="108" w:type="dxa"/>
              <w:bottom w:w="0" w:type="dxa"/>
              <w:right w:w="108" w:type="dxa"/>
            </w:tcMar>
          </w:tcPr>
          <w:p w14:paraId="1114217F" w14:textId="77777777" w:rsidR="000B1F23" w:rsidRPr="00985400" w:rsidRDefault="000B1F23" w:rsidP="00755975">
            <w:pPr>
              <w:keepNext/>
              <w:keepLines/>
              <w:jc w:val="center"/>
              <w:rPr>
                <w:sz w:val="24"/>
                <w:szCs w:val="24"/>
              </w:rPr>
            </w:pPr>
          </w:p>
        </w:tc>
        <w:tc>
          <w:tcPr>
            <w:tcW w:w="893" w:type="pct"/>
            <w:tcBorders>
              <w:left w:val="nil"/>
              <w:right w:val="nil"/>
            </w:tcBorders>
            <w:tcMar>
              <w:top w:w="0" w:type="dxa"/>
              <w:left w:w="108" w:type="dxa"/>
              <w:bottom w:w="0" w:type="dxa"/>
              <w:right w:w="108" w:type="dxa"/>
            </w:tcMar>
          </w:tcPr>
          <w:p w14:paraId="4C55ADF9" w14:textId="77777777" w:rsidR="000B1F23" w:rsidRPr="00985400" w:rsidRDefault="000B1F23" w:rsidP="00755975">
            <w:pPr>
              <w:keepNext/>
              <w:keepLines/>
              <w:jc w:val="center"/>
              <w:rPr>
                <w:sz w:val="24"/>
                <w:szCs w:val="24"/>
              </w:rPr>
            </w:pPr>
          </w:p>
        </w:tc>
        <w:tc>
          <w:tcPr>
            <w:tcW w:w="1069" w:type="pct"/>
            <w:tcBorders>
              <w:left w:val="nil"/>
              <w:right w:val="nil"/>
            </w:tcBorders>
            <w:tcMar>
              <w:top w:w="0" w:type="dxa"/>
              <w:left w:w="108" w:type="dxa"/>
              <w:bottom w:w="0" w:type="dxa"/>
              <w:right w:w="108" w:type="dxa"/>
            </w:tcMar>
          </w:tcPr>
          <w:p w14:paraId="0E000313" w14:textId="77777777" w:rsidR="000B1F23" w:rsidRPr="00985400" w:rsidRDefault="000B1F23" w:rsidP="00755975">
            <w:pPr>
              <w:keepNext/>
              <w:keepLines/>
              <w:jc w:val="center"/>
              <w:rPr>
                <w:sz w:val="24"/>
                <w:szCs w:val="24"/>
              </w:rPr>
            </w:pPr>
          </w:p>
        </w:tc>
        <w:tc>
          <w:tcPr>
            <w:tcW w:w="806" w:type="pct"/>
            <w:tcBorders>
              <w:left w:val="nil"/>
              <w:right w:val="nil"/>
            </w:tcBorders>
            <w:tcMar>
              <w:top w:w="0" w:type="dxa"/>
              <w:left w:w="108" w:type="dxa"/>
              <w:bottom w:w="0" w:type="dxa"/>
              <w:right w:w="108" w:type="dxa"/>
            </w:tcMar>
          </w:tcPr>
          <w:p w14:paraId="3182ACAC" w14:textId="77777777" w:rsidR="000B1F23" w:rsidRPr="00985400" w:rsidRDefault="000B1F23" w:rsidP="00755975">
            <w:pPr>
              <w:keepNext/>
              <w:keepLines/>
              <w:jc w:val="center"/>
              <w:rPr>
                <w:sz w:val="24"/>
                <w:szCs w:val="24"/>
              </w:rPr>
            </w:pPr>
          </w:p>
        </w:tc>
      </w:tr>
      <w:tr w:rsidR="000B1F23" w:rsidRPr="00AF6533" w14:paraId="55CB1D32" w14:textId="77777777" w:rsidTr="00985400">
        <w:tc>
          <w:tcPr>
            <w:tcW w:w="1076" w:type="pct"/>
            <w:tcMar>
              <w:top w:w="0" w:type="dxa"/>
              <w:left w:w="108" w:type="dxa"/>
              <w:bottom w:w="0" w:type="dxa"/>
              <w:right w:w="108" w:type="dxa"/>
            </w:tcMar>
            <w:hideMark/>
          </w:tcPr>
          <w:p w14:paraId="5C7FBB7A" w14:textId="77777777" w:rsidR="000B1F23" w:rsidRPr="00985400" w:rsidRDefault="000B1F23" w:rsidP="00755975">
            <w:pPr>
              <w:keepNext/>
              <w:keepLines/>
              <w:ind w:left="330"/>
              <w:rPr>
                <w:color w:val="000000"/>
                <w:sz w:val="24"/>
                <w:szCs w:val="24"/>
              </w:rPr>
            </w:pPr>
            <w:r w:rsidRPr="00985400">
              <w:rPr>
                <w:color w:val="000000"/>
                <w:sz w:val="24"/>
                <w:szCs w:val="24"/>
              </w:rPr>
              <w:t>Any (&gt;2 cm)</w:t>
            </w:r>
          </w:p>
        </w:tc>
        <w:tc>
          <w:tcPr>
            <w:tcW w:w="1156" w:type="pct"/>
            <w:shd w:val="clear" w:color="auto" w:fill="auto"/>
            <w:tcMar>
              <w:top w:w="0" w:type="dxa"/>
              <w:left w:w="108" w:type="dxa"/>
              <w:bottom w:w="0" w:type="dxa"/>
              <w:right w:w="108" w:type="dxa"/>
            </w:tcMar>
          </w:tcPr>
          <w:p w14:paraId="2B480DB7" w14:textId="614A8ECE" w:rsidR="000B1F23" w:rsidRPr="00985400" w:rsidRDefault="000B1F23" w:rsidP="00755975">
            <w:pPr>
              <w:keepNext/>
              <w:keepLines/>
              <w:jc w:val="center"/>
              <w:rPr>
                <w:sz w:val="24"/>
                <w:szCs w:val="24"/>
              </w:rPr>
            </w:pPr>
            <w:r w:rsidRPr="00985400">
              <w:rPr>
                <w:sz w:val="24"/>
                <w:szCs w:val="24"/>
              </w:rPr>
              <w:t>118 (6.5)</w:t>
            </w:r>
          </w:p>
        </w:tc>
        <w:tc>
          <w:tcPr>
            <w:tcW w:w="893" w:type="pct"/>
            <w:shd w:val="clear" w:color="auto" w:fill="auto"/>
            <w:tcMar>
              <w:top w:w="0" w:type="dxa"/>
              <w:left w:w="108" w:type="dxa"/>
              <w:bottom w:w="0" w:type="dxa"/>
              <w:right w:w="108" w:type="dxa"/>
            </w:tcMar>
          </w:tcPr>
          <w:p w14:paraId="0642E985" w14:textId="045566A8" w:rsidR="000B1F23" w:rsidRPr="00985400" w:rsidRDefault="000B1F23" w:rsidP="00755975">
            <w:pPr>
              <w:keepNext/>
              <w:keepLines/>
              <w:jc w:val="center"/>
              <w:rPr>
                <w:sz w:val="24"/>
                <w:szCs w:val="24"/>
              </w:rPr>
            </w:pPr>
            <w:r w:rsidRPr="00985400">
              <w:rPr>
                <w:sz w:val="24"/>
                <w:szCs w:val="24"/>
              </w:rPr>
              <w:t>21 (1.2)</w:t>
            </w:r>
          </w:p>
        </w:tc>
        <w:tc>
          <w:tcPr>
            <w:tcW w:w="1069" w:type="pct"/>
            <w:shd w:val="clear" w:color="auto" w:fill="auto"/>
            <w:tcMar>
              <w:top w:w="0" w:type="dxa"/>
              <w:left w:w="108" w:type="dxa"/>
              <w:bottom w:w="0" w:type="dxa"/>
              <w:right w:w="108" w:type="dxa"/>
            </w:tcMar>
          </w:tcPr>
          <w:p w14:paraId="50054418" w14:textId="5B4FEB22" w:rsidR="000B1F23" w:rsidRPr="00985400" w:rsidRDefault="000B1F23" w:rsidP="00755975">
            <w:pPr>
              <w:keepNext/>
              <w:keepLines/>
              <w:jc w:val="center"/>
              <w:rPr>
                <w:sz w:val="24"/>
                <w:szCs w:val="24"/>
              </w:rPr>
            </w:pPr>
            <w:r w:rsidRPr="00985400">
              <w:rPr>
                <w:sz w:val="24"/>
                <w:szCs w:val="24"/>
              </w:rPr>
              <w:t>124 (7.5)</w:t>
            </w:r>
          </w:p>
        </w:tc>
        <w:tc>
          <w:tcPr>
            <w:tcW w:w="806" w:type="pct"/>
            <w:shd w:val="clear" w:color="auto" w:fill="auto"/>
            <w:tcMar>
              <w:top w:w="0" w:type="dxa"/>
              <w:left w:w="108" w:type="dxa"/>
              <w:bottom w:w="0" w:type="dxa"/>
              <w:right w:w="108" w:type="dxa"/>
            </w:tcMar>
          </w:tcPr>
          <w:p w14:paraId="75123012" w14:textId="23FC68B8" w:rsidR="000B1F23" w:rsidRPr="00985400" w:rsidRDefault="000B1F23" w:rsidP="00755975">
            <w:pPr>
              <w:keepNext/>
              <w:keepLines/>
              <w:jc w:val="center"/>
              <w:rPr>
                <w:sz w:val="24"/>
                <w:szCs w:val="24"/>
              </w:rPr>
            </w:pPr>
            <w:r w:rsidRPr="00985400">
              <w:rPr>
                <w:sz w:val="24"/>
                <w:szCs w:val="24"/>
              </w:rPr>
              <w:t>11 (0.7)</w:t>
            </w:r>
          </w:p>
        </w:tc>
      </w:tr>
      <w:tr w:rsidR="000B1F23" w:rsidRPr="00AF6533" w14:paraId="3046EE2B" w14:textId="77777777" w:rsidTr="00985400">
        <w:tc>
          <w:tcPr>
            <w:tcW w:w="1076" w:type="pct"/>
            <w:tcMar>
              <w:top w:w="0" w:type="dxa"/>
              <w:left w:w="108" w:type="dxa"/>
              <w:bottom w:w="0" w:type="dxa"/>
              <w:right w:w="108" w:type="dxa"/>
            </w:tcMar>
            <w:hideMark/>
          </w:tcPr>
          <w:p w14:paraId="6C2BEE57" w14:textId="77777777" w:rsidR="000B1F23" w:rsidRPr="00985400" w:rsidRDefault="000B1F23" w:rsidP="00755975">
            <w:pPr>
              <w:keepNext/>
              <w:keepLines/>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6C635E03" w14:textId="254A2DDE" w:rsidR="000B1F23" w:rsidRPr="00985400" w:rsidRDefault="000B1F23" w:rsidP="00755975">
            <w:pPr>
              <w:keepNext/>
              <w:keepLines/>
              <w:jc w:val="center"/>
              <w:rPr>
                <w:sz w:val="24"/>
                <w:szCs w:val="24"/>
              </w:rPr>
            </w:pPr>
            <w:r w:rsidRPr="00985400">
              <w:rPr>
                <w:sz w:val="24"/>
                <w:szCs w:val="24"/>
              </w:rPr>
              <w:t>71 (3.9)</w:t>
            </w:r>
          </w:p>
        </w:tc>
        <w:tc>
          <w:tcPr>
            <w:tcW w:w="893" w:type="pct"/>
            <w:shd w:val="clear" w:color="auto" w:fill="auto"/>
            <w:tcMar>
              <w:top w:w="0" w:type="dxa"/>
              <w:left w:w="108" w:type="dxa"/>
              <w:bottom w:w="0" w:type="dxa"/>
              <w:right w:w="108" w:type="dxa"/>
            </w:tcMar>
          </w:tcPr>
          <w:p w14:paraId="3B1A9433" w14:textId="29CE5B04" w:rsidR="000B1F23" w:rsidRPr="00985400" w:rsidRDefault="000B1F23" w:rsidP="00755975">
            <w:pPr>
              <w:keepNext/>
              <w:keepLines/>
              <w:jc w:val="center"/>
              <w:rPr>
                <w:sz w:val="24"/>
                <w:szCs w:val="24"/>
              </w:rPr>
            </w:pPr>
            <w:r w:rsidRPr="00985400">
              <w:rPr>
                <w:sz w:val="24"/>
                <w:szCs w:val="24"/>
              </w:rPr>
              <w:t>10 (0.6)</w:t>
            </w:r>
          </w:p>
        </w:tc>
        <w:tc>
          <w:tcPr>
            <w:tcW w:w="1069" w:type="pct"/>
            <w:shd w:val="clear" w:color="auto" w:fill="auto"/>
            <w:tcMar>
              <w:top w:w="0" w:type="dxa"/>
              <w:left w:w="108" w:type="dxa"/>
              <w:bottom w:w="0" w:type="dxa"/>
              <w:right w:w="108" w:type="dxa"/>
            </w:tcMar>
          </w:tcPr>
          <w:p w14:paraId="05B42CCA" w14:textId="6C867939" w:rsidR="000B1F23" w:rsidRPr="00985400" w:rsidRDefault="000B1F23" w:rsidP="00755975">
            <w:pPr>
              <w:keepNext/>
              <w:keepLines/>
              <w:jc w:val="center"/>
              <w:rPr>
                <w:sz w:val="24"/>
                <w:szCs w:val="24"/>
              </w:rPr>
            </w:pPr>
            <w:r w:rsidRPr="00985400">
              <w:rPr>
                <w:sz w:val="24"/>
                <w:szCs w:val="24"/>
              </w:rPr>
              <w:t>68 (4.1)</w:t>
            </w:r>
          </w:p>
        </w:tc>
        <w:tc>
          <w:tcPr>
            <w:tcW w:w="806" w:type="pct"/>
            <w:shd w:val="clear" w:color="auto" w:fill="auto"/>
            <w:tcMar>
              <w:top w:w="0" w:type="dxa"/>
              <w:left w:w="108" w:type="dxa"/>
              <w:bottom w:w="0" w:type="dxa"/>
              <w:right w:w="108" w:type="dxa"/>
            </w:tcMar>
          </w:tcPr>
          <w:p w14:paraId="6C270710" w14:textId="7DE57890" w:rsidR="000B1F23" w:rsidRPr="00985400" w:rsidRDefault="000B1F23" w:rsidP="00755975">
            <w:pPr>
              <w:keepNext/>
              <w:keepLines/>
              <w:jc w:val="center"/>
              <w:rPr>
                <w:sz w:val="24"/>
                <w:szCs w:val="24"/>
              </w:rPr>
            </w:pPr>
            <w:r w:rsidRPr="00985400">
              <w:rPr>
                <w:sz w:val="24"/>
                <w:szCs w:val="24"/>
              </w:rPr>
              <w:t>5 (0.3)</w:t>
            </w:r>
          </w:p>
        </w:tc>
      </w:tr>
      <w:tr w:rsidR="000B1F23" w:rsidRPr="00AF6533" w14:paraId="70FF4E69" w14:textId="77777777" w:rsidTr="00985400">
        <w:tc>
          <w:tcPr>
            <w:tcW w:w="1076" w:type="pct"/>
            <w:tcMar>
              <w:top w:w="0" w:type="dxa"/>
              <w:left w:w="108" w:type="dxa"/>
              <w:bottom w:w="0" w:type="dxa"/>
              <w:right w:w="108" w:type="dxa"/>
            </w:tcMar>
            <w:hideMark/>
          </w:tcPr>
          <w:p w14:paraId="2C2BBD1E" w14:textId="77777777" w:rsidR="000B1F23" w:rsidRPr="00985400" w:rsidRDefault="000B1F23" w:rsidP="00755975">
            <w:pPr>
              <w:keepNext/>
              <w:keepLines/>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2502E50B" w14:textId="674F2C10" w:rsidR="000B1F23" w:rsidRPr="00985400" w:rsidRDefault="000B1F23" w:rsidP="00755975">
            <w:pPr>
              <w:keepNext/>
              <w:keepLines/>
              <w:jc w:val="center"/>
              <w:rPr>
                <w:sz w:val="24"/>
                <w:szCs w:val="24"/>
              </w:rPr>
            </w:pPr>
            <w:r w:rsidRPr="00985400">
              <w:rPr>
                <w:sz w:val="24"/>
                <w:szCs w:val="24"/>
              </w:rPr>
              <w:t>45 (2.5)</w:t>
            </w:r>
          </w:p>
        </w:tc>
        <w:tc>
          <w:tcPr>
            <w:tcW w:w="893" w:type="pct"/>
            <w:shd w:val="clear" w:color="auto" w:fill="auto"/>
            <w:tcMar>
              <w:top w:w="0" w:type="dxa"/>
              <w:left w:w="108" w:type="dxa"/>
              <w:bottom w:w="0" w:type="dxa"/>
              <w:right w:w="108" w:type="dxa"/>
            </w:tcMar>
          </w:tcPr>
          <w:p w14:paraId="7B1992DC" w14:textId="635A5679" w:rsidR="000B1F23" w:rsidRPr="00985400" w:rsidRDefault="000B1F23" w:rsidP="00755975">
            <w:pPr>
              <w:keepNext/>
              <w:keepLines/>
              <w:jc w:val="center"/>
              <w:rPr>
                <w:sz w:val="24"/>
                <w:szCs w:val="24"/>
              </w:rPr>
            </w:pPr>
            <w:r w:rsidRPr="00985400">
              <w:rPr>
                <w:sz w:val="24"/>
                <w:szCs w:val="24"/>
              </w:rPr>
              <w:t>11 (0.6)</w:t>
            </w:r>
          </w:p>
        </w:tc>
        <w:tc>
          <w:tcPr>
            <w:tcW w:w="1069" w:type="pct"/>
            <w:shd w:val="clear" w:color="auto" w:fill="auto"/>
            <w:tcMar>
              <w:top w:w="0" w:type="dxa"/>
              <w:left w:w="108" w:type="dxa"/>
              <w:bottom w:w="0" w:type="dxa"/>
              <w:right w:w="108" w:type="dxa"/>
            </w:tcMar>
          </w:tcPr>
          <w:p w14:paraId="1F240726" w14:textId="1BB4590B" w:rsidR="000B1F23" w:rsidRPr="00985400" w:rsidRDefault="000B1F23" w:rsidP="00755975">
            <w:pPr>
              <w:keepNext/>
              <w:keepLines/>
              <w:jc w:val="center"/>
              <w:rPr>
                <w:sz w:val="24"/>
                <w:szCs w:val="24"/>
              </w:rPr>
            </w:pPr>
            <w:r w:rsidRPr="00985400">
              <w:rPr>
                <w:sz w:val="24"/>
                <w:szCs w:val="24"/>
              </w:rPr>
              <w:t>53 (3.2)</w:t>
            </w:r>
          </w:p>
        </w:tc>
        <w:tc>
          <w:tcPr>
            <w:tcW w:w="806" w:type="pct"/>
            <w:shd w:val="clear" w:color="auto" w:fill="auto"/>
            <w:tcMar>
              <w:top w:w="0" w:type="dxa"/>
              <w:left w:w="108" w:type="dxa"/>
              <w:bottom w:w="0" w:type="dxa"/>
              <w:right w:w="108" w:type="dxa"/>
            </w:tcMar>
          </w:tcPr>
          <w:p w14:paraId="4432EEC8" w14:textId="70C8C2DA" w:rsidR="000B1F23" w:rsidRPr="00985400" w:rsidRDefault="000B1F23" w:rsidP="00755975">
            <w:pPr>
              <w:keepNext/>
              <w:keepLines/>
              <w:jc w:val="center"/>
              <w:rPr>
                <w:sz w:val="24"/>
                <w:szCs w:val="24"/>
              </w:rPr>
            </w:pPr>
            <w:r w:rsidRPr="00985400">
              <w:rPr>
                <w:sz w:val="24"/>
                <w:szCs w:val="24"/>
              </w:rPr>
              <w:t>5 (0.3)</w:t>
            </w:r>
          </w:p>
        </w:tc>
      </w:tr>
      <w:tr w:rsidR="000B1F23" w:rsidRPr="00AF6533" w14:paraId="7FAB7037" w14:textId="77777777" w:rsidTr="00012695">
        <w:tc>
          <w:tcPr>
            <w:tcW w:w="1076" w:type="pct"/>
            <w:tcBorders>
              <w:bottom w:val="single" w:sz="4" w:space="0" w:color="auto"/>
            </w:tcBorders>
            <w:tcMar>
              <w:top w:w="0" w:type="dxa"/>
              <w:left w:w="108" w:type="dxa"/>
              <w:bottom w:w="0" w:type="dxa"/>
              <w:right w:w="108" w:type="dxa"/>
            </w:tcMar>
            <w:hideMark/>
          </w:tcPr>
          <w:p w14:paraId="0D701798" w14:textId="77777777" w:rsidR="000B1F23" w:rsidRPr="00985400" w:rsidRDefault="000B1F23" w:rsidP="00755975">
            <w:pPr>
              <w:keepNext/>
              <w:keepLines/>
              <w:ind w:left="600"/>
              <w:rPr>
                <w:color w:val="000000"/>
                <w:sz w:val="24"/>
                <w:szCs w:val="24"/>
              </w:rPr>
            </w:pPr>
            <w:r w:rsidRPr="00985400">
              <w:rPr>
                <w:color w:val="000000"/>
                <w:sz w:val="24"/>
                <w:szCs w:val="24"/>
              </w:rPr>
              <w:t>Severe</w:t>
            </w:r>
          </w:p>
        </w:tc>
        <w:tc>
          <w:tcPr>
            <w:tcW w:w="1156" w:type="pct"/>
            <w:tcBorders>
              <w:bottom w:val="single" w:sz="4" w:space="0" w:color="auto"/>
            </w:tcBorders>
            <w:shd w:val="clear" w:color="auto" w:fill="auto"/>
            <w:tcMar>
              <w:top w:w="0" w:type="dxa"/>
              <w:left w:w="108" w:type="dxa"/>
              <w:bottom w:w="0" w:type="dxa"/>
              <w:right w:w="108" w:type="dxa"/>
            </w:tcMar>
          </w:tcPr>
          <w:p w14:paraId="2045E907" w14:textId="60E80673" w:rsidR="000B1F23" w:rsidRPr="00985400" w:rsidRDefault="000B1F23" w:rsidP="00755975">
            <w:pPr>
              <w:keepNext/>
              <w:keepLines/>
              <w:jc w:val="center"/>
              <w:rPr>
                <w:sz w:val="24"/>
                <w:szCs w:val="24"/>
              </w:rPr>
            </w:pPr>
            <w:r w:rsidRPr="00985400">
              <w:rPr>
                <w:sz w:val="24"/>
                <w:szCs w:val="24"/>
              </w:rPr>
              <w:t>2 (0.1)</w:t>
            </w:r>
          </w:p>
        </w:tc>
        <w:tc>
          <w:tcPr>
            <w:tcW w:w="893" w:type="pct"/>
            <w:tcBorders>
              <w:bottom w:val="single" w:sz="4" w:space="0" w:color="auto"/>
            </w:tcBorders>
            <w:shd w:val="clear" w:color="auto" w:fill="auto"/>
            <w:tcMar>
              <w:top w:w="0" w:type="dxa"/>
              <w:left w:w="108" w:type="dxa"/>
              <w:bottom w:w="0" w:type="dxa"/>
              <w:right w:w="108" w:type="dxa"/>
            </w:tcMar>
          </w:tcPr>
          <w:p w14:paraId="35097DF9" w14:textId="404C614A" w:rsidR="000B1F23" w:rsidRPr="00985400" w:rsidRDefault="000B1F23" w:rsidP="00755975">
            <w:pPr>
              <w:keepNext/>
              <w:keepLines/>
              <w:jc w:val="center"/>
              <w:rPr>
                <w:sz w:val="24"/>
                <w:szCs w:val="24"/>
              </w:rPr>
            </w:pPr>
            <w:r w:rsidRPr="00985400">
              <w:rPr>
                <w:sz w:val="24"/>
                <w:szCs w:val="24"/>
              </w:rPr>
              <w:t>0 (0.0)</w:t>
            </w:r>
          </w:p>
        </w:tc>
        <w:tc>
          <w:tcPr>
            <w:tcW w:w="1069" w:type="pct"/>
            <w:tcBorders>
              <w:bottom w:val="single" w:sz="4" w:space="0" w:color="auto"/>
            </w:tcBorders>
            <w:shd w:val="clear" w:color="auto" w:fill="auto"/>
            <w:tcMar>
              <w:top w:w="0" w:type="dxa"/>
              <w:left w:w="108" w:type="dxa"/>
              <w:bottom w:w="0" w:type="dxa"/>
              <w:right w:w="108" w:type="dxa"/>
            </w:tcMar>
          </w:tcPr>
          <w:p w14:paraId="4832776C" w14:textId="4D3D22DB" w:rsidR="000B1F23" w:rsidRPr="00985400" w:rsidRDefault="000B1F23" w:rsidP="00755975">
            <w:pPr>
              <w:keepNext/>
              <w:keepLines/>
              <w:jc w:val="center"/>
              <w:rPr>
                <w:sz w:val="24"/>
                <w:szCs w:val="24"/>
              </w:rPr>
            </w:pPr>
            <w:r w:rsidRPr="00985400">
              <w:rPr>
                <w:sz w:val="24"/>
                <w:szCs w:val="24"/>
              </w:rPr>
              <w:t>3 (0.2)</w:t>
            </w:r>
          </w:p>
        </w:tc>
        <w:tc>
          <w:tcPr>
            <w:tcW w:w="806" w:type="pct"/>
            <w:shd w:val="clear" w:color="auto" w:fill="auto"/>
            <w:tcMar>
              <w:top w:w="0" w:type="dxa"/>
              <w:left w:w="108" w:type="dxa"/>
              <w:bottom w:w="0" w:type="dxa"/>
              <w:right w:w="108" w:type="dxa"/>
            </w:tcMar>
          </w:tcPr>
          <w:p w14:paraId="531C4C64" w14:textId="3D6F16A2" w:rsidR="000B1F23" w:rsidRPr="00985400" w:rsidRDefault="000B1F23" w:rsidP="00755975">
            <w:pPr>
              <w:keepNext/>
              <w:keepLines/>
              <w:jc w:val="center"/>
              <w:rPr>
                <w:sz w:val="24"/>
                <w:szCs w:val="24"/>
              </w:rPr>
            </w:pPr>
            <w:r w:rsidRPr="00985400">
              <w:rPr>
                <w:sz w:val="24"/>
                <w:szCs w:val="24"/>
              </w:rPr>
              <w:t>1 (0.1)</w:t>
            </w:r>
          </w:p>
        </w:tc>
      </w:tr>
      <w:tr w:rsidR="006D088F" w:rsidRPr="00AF6533" w14:paraId="6CD55162" w14:textId="77777777" w:rsidTr="00012695">
        <w:tc>
          <w:tcPr>
            <w:tcW w:w="1076" w:type="pct"/>
            <w:tcBorders>
              <w:right w:val="nil"/>
            </w:tcBorders>
            <w:tcMar>
              <w:top w:w="0" w:type="dxa"/>
              <w:left w:w="108" w:type="dxa"/>
              <w:bottom w:w="0" w:type="dxa"/>
              <w:right w:w="108" w:type="dxa"/>
            </w:tcMar>
            <w:hideMark/>
          </w:tcPr>
          <w:p w14:paraId="797D763D" w14:textId="635BEF36" w:rsidR="006D088F" w:rsidRPr="00985400" w:rsidRDefault="006D088F" w:rsidP="00755975">
            <w:pPr>
              <w:rPr>
                <w:sz w:val="24"/>
                <w:szCs w:val="24"/>
                <w:vertAlign w:val="superscript"/>
              </w:rPr>
            </w:pPr>
            <w:r w:rsidRPr="00985400">
              <w:rPr>
                <w:color w:val="000000"/>
                <w:sz w:val="24"/>
                <w:szCs w:val="24"/>
              </w:rPr>
              <w:t>Pain at the injection site</w:t>
            </w:r>
            <w:r w:rsidR="0022578D" w:rsidRPr="00985400">
              <w:rPr>
                <w:color w:val="000000"/>
                <w:sz w:val="24"/>
                <w:szCs w:val="24"/>
                <w:vertAlign w:val="superscript"/>
              </w:rPr>
              <w:t>d</w:t>
            </w:r>
          </w:p>
        </w:tc>
        <w:tc>
          <w:tcPr>
            <w:tcW w:w="1156" w:type="pct"/>
            <w:tcBorders>
              <w:left w:val="nil"/>
              <w:right w:val="nil"/>
            </w:tcBorders>
            <w:tcMar>
              <w:top w:w="0" w:type="dxa"/>
              <w:left w:w="108" w:type="dxa"/>
              <w:bottom w:w="0" w:type="dxa"/>
              <w:right w:w="108" w:type="dxa"/>
            </w:tcMar>
          </w:tcPr>
          <w:p w14:paraId="5D2DF10D" w14:textId="77777777" w:rsidR="006D088F" w:rsidRPr="00985400" w:rsidRDefault="006D088F" w:rsidP="00755975">
            <w:pPr>
              <w:jc w:val="center"/>
              <w:rPr>
                <w:sz w:val="24"/>
                <w:szCs w:val="24"/>
              </w:rPr>
            </w:pPr>
          </w:p>
        </w:tc>
        <w:tc>
          <w:tcPr>
            <w:tcW w:w="893" w:type="pct"/>
            <w:tcBorders>
              <w:left w:val="nil"/>
              <w:right w:val="nil"/>
            </w:tcBorders>
            <w:tcMar>
              <w:top w:w="0" w:type="dxa"/>
              <w:left w:w="108" w:type="dxa"/>
              <w:bottom w:w="0" w:type="dxa"/>
              <w:right w:w="108" w:type="dxa"/>
            </w:tcMar>
          </w:tcPr>
          <w:p w14:paraId="46857955" w14:textId="77777777" w:rsidR="006D088F" w:rsidRPr="00985400" w:rsidRDefault="006D088F" w:rsidP="00755975">
            <w:pPr>
              <w:jc w:val="center"/>
              <w:rPr>
                <w:sz w:val="24"/>
                <w:szCs w:val="24"/>
              </w:rPr>
            </w:pPr>
          </w:p>
        </w:tc>
        <w:tc>
          <w:tcPr>
            <w:tcW w:w="1069" w:type="pct"/>
            <w:tcBorders>
              <w:left w:val="nil"/>
              <w:right w:val="nil"/>
            </w:tcBorders>
            <w:tcMar>
              <w:top w:w="0" w:type="dxa"/>
              <w:left w:w="108" w:type="dxa"/>
              <w:bottom w:w="0" w:type="dxa"/>
              <w:right w:w="108" w:type="dxa"/>
            </w:tcMar>
          </w:tcPr>
          <w:p w14:paraId="098C8427" w14:textId="77777777" w:rsidR="006D088F" w:rsidRPr="00985400" w:rsidRDefault="006D088F" w:rsidP="00755975">
            <w:pPr>
              <w:jc w:val="center"/>
              <w:rPr>
                <w:sz w:val="24"/>
                <w:szCs w:val="24"/>
              </w:rPr>
            </w:pPr>
          </w:p>
        </w:tc>
        <w:tc>
          <w:tcPr>
            <w:tcW w:w="806" w:type="pct"/>
            <w:tcBorders>
              <w:left w:val="nil"/>
            </w:tcBorders>
            <w:tcMar>
              <w:top w:w="0" w:type="dxa"/>
              <w:left w:w="108" w:type="dxa"/>
              <w:bottom w:w="0" w:type="dxa"/>
              <w:right w:w="108" w:type="dxa"/>
            </w:tcMar>
          </w:tcPr>
          <w:p w14:paraId="6EB69093" w14:textId="77777777" w:rsidR="006D088F" w:rsidRPr="00985400" w:rsidRDefault="006D088F" w:rsidP="00755975">
            <w:pPr>
              <w:jc w:val="center"/>
              <w:rPr>
                <w:sz w:val="24"/>
                <w:szCs w:val="24"/>
              </w:rPr>
            </w:pPr>
          </w:p>
        </w:tc>
      </w:tr>
      <w:tr w:rsidR="006D088F" w:rsidRPr="00AF6533" w14:paraId="26D0E4B7" w14:textId="77777777" w:rsidTr="00985400">
        <w:tc>
          <w:tcPr>
            <w:tcW w:w="1076" w:type="pct"/>
            <w:tcMar>
              <w:top w:w="0" w:type="dxa"/>
              <w:left w:w="108" w:type="dxa"/>
              <w:bottom w:w="0" w:type="dxa"/>
              <w:right w:w="108" w:type="dxa"/>
            </w:tcMar>
            <w:hideMark/>
          </w:tcPr>
          <w:p w14:paraId="4EA011B7" w14:textId="31BAF56D" w:rsidR="006D088F" w:rsidRPr="00985400" w:rsidRDefault="006D088F" w:rsidP="00755975">
            <w:pPr>
              <w:ind w:left="330"/>
              <w:rPr>
                <w:color w:val="000000"/>
                <w:sz w:val="24"/>
                <w:szCs w:val="24"/>
              </w:rPr>
            </w:pPr>
            <w:r w:rsidRPr="00985400">
              <w:rPr>
                <w:color w:val="000000"/>
                <w:sz w:val="24"/>
                <w:szCs w:val="24"/>
              </w:rPr>
              <w:t>Any</w:t>
            </w:r>
            <w:r w:rsidR="009C2C25" w:rsidRPr="00985400">
              <w:rPr>
                <w:color w:val="000000"/>
                <w:sz w:val="24"/>
                <w:szCs w:val="24"/>
              </w:rPr>
              <w:t xml:space="preserve"> (&gt;2 cm)</w:t>
            </w:r>
          </w:p>
        </w:tc>
        <w:tc>
          <w:tcPr>
            <w:tcW w:w="1156" w:type="pct"/>
            <w:shd w:val="clear" w:color="auto" w:fill="auto"/>
            <w:tcMar>
              <w:top w:w="0" w:type="dxa"/>
              <w:left w:w="108" w:type="dxa"/>
              <w:bottom w:w="0" w:type="dxa"/>
              <w:right w:w="108" w:type="dxa"/>
            </w:tcMar>
          </w:tcPr>
          <w:p w14:paraId="6DD46FB8" w14:textId="69C40DFB" w:rsidR="006D088F" w:rsidRPr="00985400" w:rsidRDefault="006D088F" w:rsidP="00755975">
            <w:pPr>
              <w:jc w:val="center"/>
              <w:rPr>
                <w:sz w:val="24"/>
                <w:szCs w:val="24"/>
              </w:rPr>
            </w:pPr>
            <w:r w:rsidRPr="00985400">
              <w:rPr>
                <w:sz w:val="24"/>
                <w:szCs w:val="24"/>
              </w:rPr>
              <w:t>1282 (71.1)</w:t>
            </w:r>
          </w:p>
        </w:tc>
        <w:tc>
          <w:tcPr>
            <w:tcW w:w="893" w:type="pct"/>
            <w:shd w:val="clear" w:color="auto" w:fill="auto"/>
            <w:tcMar>
              <w:top w:w="0" w:type="dxa"/>
              <w:left w:w="108" w:type="dxa"/>
              <w:bottom w:w="0" w:type="dxa"/>
              <w:right w:w="108" w:type="dxa"/>
            </w:tcMar>
          </w:tcPr>
          <w:p w14:paraId="09CEE8AC" w14:textId="21593AD1" w:rsidR="006D088F" w:rsidRPr="00985400" w:rsidRDefault="006D088F" w:rsidP="00755975">
            <w:pPr>
              <w:jc w:val="center"/>
              <w:rPr>
                <w:sz w:val="24"/>
                <w:szCs w:val="24"/>
              </w:rPr>
            </w:pPr>
            <w:r w:rsidRPr="00985400">
              <w:rPr>
                <w:sz w:val="24"/>
                <w:szCs w:val="24"/>
              </w:rPr>
              <w:t>166 (9.3)</w:t>
            </w:r>
          </w:p>
        </w:tc>
        <w:tc>
          <w:tcPr>
            <w:tcW w:w="1069" w:type="pct"/>
            <w:shd w:val="clear" w:color="auto" w:fill="auto"/>
            <w:tcMar>
              <w:top w:w="0" w:type="dxa"/>
              <w:left w:w="108" w:type="dxa"/>
              <w:bottom w:w="0" w:type="dxa"/>
              <w:right w:w="108" w:type="dxa"/>
            </w:tcMar>
          </w:tcPr>
          <w:p w14:paraId="61C0C7A7" w14:textId="7732153A" w:rsidR="006D088F" w:rsidRPr="00985400" w:rsidRDefault="006D088F" w:rsidP="00755975">
            <w:pPr>
              <w:jc w:val="center"/>
              <w:rPr>
                <w:sz w:val="24"/>
                <w:szCs w:val="24"/>
              </w:rPr>
            </w:pPr>
            <w:r w:rsidRPr="00985400">
              <w:rPr>
                <w:sz w:val="24"/>
                <w:szCs w:val="24"/>
              </w:rPr>
              <w:t>1098 (66.1)</w:t>
            </w:r>
          </w:p>
        </w:tc>
        <w:tc>
          <w:tcPr>
            <w:tcW w:w="806" w:type="pct"/>
            <w:shd w:val="clear" w:color="auto" w:fill="auto"/>
            <w:tcMar>
              <w:top w:w="0" w:type="dxa"/>
              <w:left w:w="108" w:type="dxa"/>
              <w:bottom w:w="0" w:type="dxa"/>
              <w:right w:w="108" w:type="dxa"/>
            </w:tcMar>
          </w:tcPr>
          <w:p w14:paraId="3BB84236" w14:textId="57653FD7" w:rsidR="006D088F" w:rsidRPr="00985400" w:rsidRDefault="006D088F" w:rsidP="00755975">
            <w:pPr>
              <w:jc w:val="center"/>
              <w:rPr>
                <w:sz w:val="24"/>
                <w:szCs w:val="24"/>
              </w:rPr>
            </w:pPr>
            <w:r w:rsidRPr="00985400">
              <w:rPr>
                <w:sz w:val="24"/>
                <w:szCs w:val="24"/>
              </w:rPr>
              <w:t>127 (7.7)</w:t>
            </w:r>
          </w:p>
        </w:tc>
      </w:tr>
      <w:tr w:rsidR="006D088F" w:rsidRPr="00AF6533" w14:paraId="000688C6" w14:textId="77777777" w:rsidTr="00985400">
        <w:tc>
          <w:tcPr>
            <w:tcW w:w="1076" w:type="pct"/>
            <w:tcMar>
              <w:top w:w="0" w:type="dxa"/>
              <w:left w:w="108" w:type="dxa"/>
              <w:bottom w:w="0" w:type="dxa"/>
              <w:right w:w="108" w:type="dxa"/>
            </w:tcMar>
            <w:hideMark/>
          </w:tcPr>
          <w:p w14:paraId="36E304D1" w14:textId="77777777" w:rsidR="006D088F" w:rsidRPr="00985400" w:rsidRDefault="006D088F" w:rsidP="00755975">
            <w:pPr>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3E3C9294" w14:textId="624EF8FD" w:rsidR="006D088F" w:rsidRPr="00985400" w:rsidRDefault="006D088F" w:rsidP="00755975">
            <w:pPr>
              <w:jc w:val="center"/>
              <w:rPr>
                <w:sz w:val="24"/>
                <w:szCs w:val="24"/>
              </w:rPr>
            </w:pPr>
            <w:r w:rsidRPr="00985400">
              <w:rPr>
                <w:sz w:val="24"/>
                <w:szCs w:val="24"/>
              </w:rPr>
              <w:t>1008 (55.9)</w:t>
            </w:r>
          </w:p>
        </w:tc>
        <w:tc>
          <w:tcPr>
            <w:tcW w:w="893" w:type="pct"/>
            <w:shd w:val="clear" w:color="auto" w:fill="auto"/>
            <w:tcMar>
              <w:top w:w="0" w:type="dxa"/>
              <w:left w:w="108" w:type="dxa"/>
              <w:bottom w:w="0" w:type="dxa"/>
              <w:right w:w="108" w:type="dxa"/>
            </w:tcMar>
          </w:tcPr>
          <w:p w14:paraId="34D00AA3" w14:textId="0AB2F29B" w:rsidR="006D088F" w:rsidRPr="00985400" w:rsidRDefault="006D088F" w:rsidP="00755975">
            <w:pPr>
              <w:jc w:val="center"/>
              <w:rPr>
                <w:sz w:val="24"/>
                <w:szCs w:val="24"/>
              </w:rPr>
            </w:pPr>
            <w:r w:rsidRPr="00985400">
              <w:rPr>
                <w:sz w:val="24"/>
                <w:szCs w:val="24"/>
              </w:rPr>
              <w:t>160 (8.9)</w:t>
            </w:r>
          </w:p>
        </w:tc>
        <w:tc>
          <w:tcPr>
            <w:tcW w:w="1069" w:type="pct"/>
            <w:shd w:val="clear" w:color="auto" w:fill="auto"/>
            <w:tcMar>
              <w:top w:w="0" w:type="dxa"/>
              <w:left w:w="108" w:type="dxa"/>
              <w:bottom w:w="0" w:type="dxa"/>
              <w:right w:w="108" w:type="dxa"/>
            </w:tcMar>
          </w:tcPr>
          <w:p w14:paraId="2C34E502" w14:textId="0E11DEFB" w:rsidR="006D088F" w:rsidRPr="00985400" w:rsidRDefault="006D088F" w:rsidP="00755975">
            <w:pPr>
              <w:jc w:val="center"/>
              <w:rPr>
                <w:sz w:val="24"/>
                <w:szCs w:val="24"/>
              </w:rPr>
            </w:pPr>
            <w:r w:rsidRPr="00985400">
              <w:rPr>
                <w:sz w:val="24"/>
                <w:szCs w:val="24"/>
              </w:rPr>
              <w:t>792 (47.7)</w:t>
            </w:r>
          </w:p>
        </w:tc>
        <w:tc>
          <w:tcPr>
            <w:tcW w:w="806" w:type="pct"/>
            <w:shd w:val="clear" w:color="auto" w:fill="auto"/>
            <w:tcMar>
              <w:top w:w="0" w:type="dxa"/>
              <w:left w:w="108" w:type="dxa"/>
              <w:bottom w:w="0" w:type="dxa"/>
              <w:right w:w="108" w:type="dxa"/>
            </w:tcMar>
          </w:tcPr>
          <w:p w14:paraId="044256BF" w14:textId="5EA3FF46" w:rsidR="006D088F" w:rsidRPr="00985400" w:rsidRDefault="006D088F" w:rsidP="00755975">
            <w:pPr>
              <w:jc w:val="center"/>
              <w:rPr>
                <w:sz w:val="24"/>
                <w:szCs w:val="24"/>
              </w:rPr>
            </w:pPr>
            <w:r w:rsidRPr="00985400">
              <w:rPr>
                <w:sz w:val="24"/>
                <w:szCs w:val="24"/>
              </w:rPr>
              <w:t>125 (7.6)</w:t>
            </w:r>
          </w:p>
        </w:tc>
      </w:tr>
      <w:tr w:rsidR="006D088F" w:rsidRPr="00AF6533" w14:paraId="6D4E0E21" w14:textId="77777777" w:rsidTr="00985400">
        <w:tc>
          <w:tcPr>
            <w:tcW w:w="1076" w:type="pct"/>
            <w:tcMar>
              <w:top w:w="0" w:type="dxa"/>
              <w:left w:w="108" w:type="dxa"/>
              <w:bottom w:w="0" w:type="dxa"/>
              <w:right w:w="108" w:type="dxa"/>
            </w:tcMar>
            <w:hideMark/>
          </w:tcPr>
          <w:p w14:paraId="15B9CDED" w14:textId="77777777" w:rsidR="006D088F" w:rsidRPr="00985400" w:rsidRDefault="006D088F" w:rsidP="00755975">
            <w:pPr>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141DC735" w14:textId="54851431" w:rsidR="006D088F" w:rsidRPr="00985400" w:rsidRDefault="006D088F" w:rsidP="00755975">
            <w:pPr>
              <w:jc w:val="center"/>
              <w:rPr>
                <w:sz w:val="24"/>
                <w:szCs w:val="24"/>
              </w:rPr>
            </w:pPr>
            <w:r w:rsidRPr="00985400">
              <w:rPr>
                <w:sz w:val="24"/>
                <w:szCs w:val="24"/>
              </w:rPr>
              <w:t>270 (15.0)</w:t>
            </w:r>
          </w:p>
        </w:tc>
        <w:tc>
          <w:tcPr>
            <w:tcW w:w="893" w:type="pct"/>
            <w:shd w:val="clear" w:color="auto" w:fill="auto"/>
            <w:tcMar>
              <w:top w:w="0" w:type="dxa"/>
              <w:left w:w="108" w:type="dxa"/>
              <w:bottom w:w="0" w:type="dxa"/>
              <w:right w:w="108" w:type="dxa"/>
            </w:tcMar>
          </w:tcPr>
          <w:p w14:paraId="556FEFAC" w14:textId="10648DFF" w:rsidR="006D088F" w:rsidRPr="00985400" w:rsidRDefault="006D088F" w:rsidP="00755975">
            <w:pPr>
              <w:jc w:val="center"/>
              <w:rPr>
                <w:sz w:val="24"/>
                <w:szCs w:val="24"/>
              </w:rPr>
            </w:pPr>
            <w:r w:rsidRPr="00985400">
              <w:rPr>
                <w:sz w:val="24"/>
                <w:szCs w:val="24"/>
              </w:rPr>
              <w:t>6 (0.3)</w:t>
            </w:r>
          </w:p>
        </w:tc>
        <w:tc>
          <w:tcPr>
            <w:tcW w:w="1069" w:type="pct"/>
            <w:shd w:val="clear" w:color="auto" w:fill="auto"/>
            <w:tcMar>
              <w:top w:w="0" w:type="dxa"/>
              <w:left w:w="108" w:type="dxa"/>
              <w:bottom w:w="0" w:type="dxa"/>
              <w:right w:w="108" w:type="dxa"/>
            </w:tcMar>
          </w:tcPr>
          <w:p w14:paraId="424A82B4" w14:textId="7CA81C37" w:rsidR="006D088F" w:rsidRPr="00985400" w:rsidRDefault="006D088F" w:rsidP="00755975">
            <w:pPr>
              <w:jc w:val="center"/>
              <w:rPr>
                <w:sz w:val="24"/>
                <w:szCs w:val="24"/>
              </w:rPr>
            </w:pPr>
            <w:r w:rsidRPr="00985400">
              <w:rPr>
                <w:sz w:val="24"/>
                <w:szCs w:val="24"/>
              </w:rPr>
              <w:t>298 (18.0)</w:t>
            </w:r>
          </w:p>
        </w:tc>
        <w:tc>
          <w:tcPr>
            <w:tcW w:w="806" w:type="pct"/>
            <w:shd w:val="clear" w:color="auto" w:fill="auto"/>
            <w:tcMar>
              <w:top w:w="0" w:type="dxa"/>
              <w:left w:w="108" w:type="dxa"/>
              <w:bottom w:w="0" w:type="dxa"/>
              <w:right w:w="108" w:type="dxa"/>
            </w:tcMar>
          </w:tcPr>
          <w:p w14:paraId="3F850643" w14:textId="584F6D1B" w:rsidR="006D088F" w:rsidRPr="00985400" w:rsidRDefault="006D088F" w:rsidP="00755975">
            <w:pPr>
              <w:jc w:val="center"/>
              <w:rPr>
                <w:sz w:val="24"/>
                <w:szCs w:val="24"/>
              </w:rPr>
            </w:pPr>
            <w:r w:rsidRPr="00985400">
              <w:rPr>
                <w:sz w:val="24"/>
                <w:szCs w:val="24"/>
              </w:rPr>
              <w:t>2 (0.1)</w:t>
            </w:r>
          </w:p>
        </w:tc>
      </w:tr>
      <w:tr w:rsidR="006D088F" w:rsidRPr="00AF6533" w14:paraId="474A7A2E" w14:textId="77777777" w:rsidTr="00985400">
        <w:tc>
          <w:tcPr>
            <w:tcW w:w="1076" w:type="pct"/>
            <w:tcMar>
              <w:top w:w="0" w:type="dxa"/>
              <w:left w:w="108" w:type="dxa"/>
              <w:bottom w:w="0" w:type="dxa"/>
              <w:right w:w="108" w:type="dxa"/>
            </w:tcMar>
            <w:hideMark/>
          </w:tcPr>
          <w:p w14:paraId="6681075D" w14:textId="77777777" w:rsidR="006D088F" w:rsidRPr="00985400" w:rsidRDefault="006D088F" w:rsidP="00755975">
            <w:pPr>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7F0472E4" w14:textId="7A1979D9" w:rsidR="006D088F" w:rsidRPr="00985400" w:rsidRDefault="006D088F" w:rsidP="00755975">
            <w:pPr>
              <w:jc w:val="center"/>
              <w:rPr>
                <w:sz w:val="24"/>
                <w:szCs w:val="24"/>
              </w:rPr>
            </w:pPr>
            <w:r w:rsidRPr="00985400">
              <w:rPr>
                <w:sz w:val="24"/>
                <w:szCs w:val="24"/>
              </w:rPr>
              <w:t>4 (0.2)</w:t>
            </w:r>
          </w:p>
        </w:tc>
        <w:tc>
          <w:tcPr>
            <w:tcW w:w="893" w:type="pct"/>
            <w:shd w:val="clear" w:color="auto" w:fill="auto"/>
            <w:tcMar>
              <w:top w:w="0" w:type="dxa"/>
              <w:left w:w="108" w:type="dxa"/>
              <w:bottom w:w="0" w:type="dxa"/>
              <w:right w:w="108" w:type="dxa"/>
            </w:tcMar>
          </w:tcPr>
          <w:p w14:paraId="68B89B8C" w14:textId="3E648041" w:rsidR="006D088F" w:rsidRPr="00985400" w:rsidRDefault="006D088F" w:rsidP="00755975">
            <w:pPr>
              <w:jc w:val="center"/>
              <w:rPr>
                <w:sz w:val="24"/>
                <w:szCs w:val="24"/>
              </w:rPr>
            </w:pPr>
            <w:r w:rsidRPr="00985400">
              <w:rPr>
                <w:sz w:val="24"/>
                <w:szCs w:val="24"/>
              </w:rPr>
              <w:t>0 (0.0)</w:t>
            </w:r>
          </w:p>
        </w:tc>
        <w:tc>
          <w:tcPr>
            <w:tcW w:w="1069" w:type="pct"/>
            <w:shd w:val="clear" w:color="auto" w:fill="auto"/>
            <w:tcMar>
              <w:top w:w="0" w:type="dxa"/>
              <w:left w:w="108" w:type="dxa"/>
              <w:bottom w:w="0" w:type="dxa"/>
              <w:right w:w="108" w:type="dxa"/>
            </w:tcMar>
          </w:tcPr>
          <w:p w14:paraId="0D343A7B" w14:textId="3099125C" w:rsidR="006D088F" w:rsidRPr="00985400" w:rsidRDefault="006D088F" w:rsidP="00755975">
            <w:pPr>
              <w:jc w:val="center"/>
              <w:rPr>
                <w:sz w:val="24"/>
                <w:szCs w:val="24"/>
              </w:rPr>
            </w:pPr>
            <w:r w:rsidRPr="00985400">
              <w:rPr>
                <w:sz w:val="24"/>
                <w:szCs w:val="24"/>
              </w:rPr>
              <w:t>8 (0.5)</w:t>
            </w:r>
          </w:p>
        </w:tc>
        <w:tc>
          <w:tcPr>
            <w:tcW w:w="806" w:type="pct"/>
            <w:shd w:val="clear" w:color="auto" w:fill="auto"/>
            <w:tcMar>
              <w:top w:w="0" w:type="dxa"/>
              <w:left w:w="108" w:type="dxa"/>
              <w:bottom w:w="0" w:type="dxa"/>
              <w:right w:w="108" w:type="dxa"/>
            </w:tcMar>
          </w:tcPr>
          <w:p w14:paraId="27B43463" w14:textId="7B62179A" w:rsidR="006D088F" w:rsidRPr="00985400" w:rsidRDefault="006D088F" w:rsidP="00755975">
            <w:pPr>
              <w:jc w:val="center"/>
              <w:rPr>
                <w:sz w:val="24"/>
                <w:szCs w:val="24"/>
              </w:rPr>
            </w:pPr>
            <w:r w:rsidRPr="00985400">
              <w:rPr>
                <w:sz w:val="24"/>
                <w:szCs w:val="24"/>
              </w:rPr>
              <w:t>0 (0.0)</w:t>
            </w:r>
          </w:p>
        </w:tc>
      </w:tr>
      <w:tr w:rsidR="006D088F" w:rsidRPr="00755095" w14:paraId="3CA86974" w14:textId="77777777" w:rsidTr="006D088F">
        <w:tc>
          <w:tcPr>
            <w:tcW w:w="5000" w:type="pct"/>
            <w:gridSpan w:val="5"/>
            <w:tcBorders>
              <w:top w:val="single" w:sz="4" w:space="0" w:color="auto"/>
              <w:left w:val="nil"/>
              <w:bottom w:val="nil"/>
              <w:right w:val="nil"/>
            </w:tcBorders>
            <w:tcMar>
              <w:top w:w="0" w:type="dxa"/>
              <w:left w:w="108" w:type="dxa"/>
              <w:bottom w:w="0" w:type="dxa"/>
              <w:right w:w="108" w:type="dxa"/>
            </w:tcMar>
          </w:tcPr>
          <w:p w14:paraId="7081FCE8" w14:textId="1FF1692E" w:rsidR="006D088F" w:rsidRDefault="006D088F" w:rsidP="00755975">
            <w:pPr>
              <w:tabs>
                <w:tab w:val="left" w:pos="240"/>
              </w:tabs>
              <w:ind w:left="240" w:hanging="240"/>
              <w:rPr>
                <w:color w:val="000000"/>
              </w:rPr>
            </w:pPr>
            <w:r w:rsidRPr="00AF6533">
              <w:rPr>
                <w:color w:val="000000"/>
              </w:rPr>
              <w:t>Note: Reactions were collected in the electronic diary (e-diary) from Day 1 to Day 7 after vaccination.</w:t>
            </w:r>
            <w:r w:rsidR="00330EEF" w:rsidRPr="00101370">
              <w:rPr>
                <w:color w:val="000000"/>
              </w:rPr>
              <w:t xml:space="preserve"> </w:t>
            </w:r>
          </w:p>
          <w:p w14:paraId="020D5CC4" w14:textId="280D29A8" w:rsidR="00FE5533" w:rsidRDefault="00FE5533" w:rsidP="00755975">
            <w:pPr>
              <w:tabs>
                <w:tab w:val="left" w:pos="240"/>
              </w:tabs>
              <w:ind w:left="240" w:hanging="240"/>
              <w:rPr>
                <w:color w:val="000000"/>
              </w:rPr>
            </w:pPr>
            <w:r>
              <w:rPr>
                <w:color w:val="000000"/>
              </w:rPr>
              <w:t>a</w:t>
            </w:r>
            <w:r w:rsidRPr="00AF6533">
              <w:rPr>
                <w:color w:val="000000"/>
              </w:rPr>
              <w:t>.</w:t>
            </w:r>
            <w:r>
              <w:rPr>
                <w:color w:val="000000"/>
              </w:rPr>
              <w:tab/>
            </w:r>
            <w:r w:rsidRPr="00AF6533">
              <w:rPr>
                <w:color w:val="000000"/>
              </w:rPr>
              <w:t xml:space="preserve">N = </w:t>
            </w:r>
            <w:r>
              <w:rPr>
                <w:color w:val="000000"/>
              </w:rPr>
              <w:t>N</w:t>
            </w:r>
            <w:r w:rsidRPr="00AF6533">
              <w:rPr>
                <w:color w:val="000000"/>
              </w:rPr>
              <w:t xml:space="preserve">umber of participants reporting at least 1 yes or no response for the specified reaction after the specified dose. </w:t>
            </w:r>
          </w:p>
          <w:p w14:paraId="45D052F5" w14:textId="7D307A62" w:rsidR="006D088F" w:rsidRDefault="00FE5533" w:rsidP="00755975">
            <w:pPr>
              <w:tabs>
                <w:tab w:val="left" w:pos="240"/>
              </w:tabs>
              <w:ind w:left="240" w:hanging="240"/>
              <w:rPr>
                <w:color w:val="000000"/>
              </w:rPr>
            </w:pPr>
            <w:r>
              <w:rPr>
                <w:color w:val="000000"/>
              </w:rPr>
              <w:t>b</w:t>
            </w:r>
            <w:r w:rsidR="006D088F" w:rsidRPr="00AF6533">
              <w:rPr>
                <w:color w:val="000000"/>
              </w:rPr>
              <w:t>.</w:t>
            </w:r>
            <w:r w:rsidR="006D088F">
              <w:rPr>
                <w:color w:val="000000"/>
              </w:rPr>
              <w:tab/>
            </w:r>
            <w:r w:rsidR="006D088F" w:rsidRPr="00AF6533">
              <w:rPr>
                <w:color w:val="000000"/>
              </w:rPr>
              <w:t>n = Number of participants with the specified reaction.</w:t>
            </w:r>
          </w:p>
          <w:p w14:paraId="2166F0A1" w14:textId="7FAC7824" w:rsidR="006D088F" w:rsidRDefault="006D088F" w:rsidP="00755975">
            <w:pPr>
              <w:tabs>
                <w:tab w:val="left" w:pos="240"/>
              </w:tabs>
              <w:ind w:left="240" w:hanging="240"/>
              <w:rPr>
                <w:color w:val="000000"/>
              </w:rPr>
            </w:pPr>
            <w:r w:rsidRPr="00AF6533">
              <w:rPr>
                <w:color w:val="000000"/>
              </w:rPr>
              <w:t>c.</w:t>
            </w:r>
            <w:r>
              <w:rPr>
                <w:color w:val="000000"/>
              </w:rPr>
              <w:tab/>
            </w:r>
            <w:r w:rsidRPr="00AF6533">
              <w:rPr>
                <w:color w:val="000000"/>
              </w:rPr>
              <w:t xml:space="preserve">Mild: </w:t>
            </w:r>
            <w:r w:rsidR="000B1F23" w:rsidRPr="00AF6533">
              <w:rPr>
                <w:color w:val="000000"/>
              </w:rPr>
              <w:t xml:space="preserve">&gt;2.0 to </w:t>
            </w:r>
            <w:r w:rsidR="000F7122">
              <w:rPr>
                <w:color w:val="000000"/>
              </w:rPr>
              <w:t>≤</w:t>
            </w:r>
            <w:r w:rsidR="000B1F23" w:rsidRPr="00AF6533">
              <w:rPr>
                <w:color w:val="000000"/>
              </w:rPr>
              <w:t xml:space="preserve">5.0 cm; </w:t>
            </w:r>
            <w:r w:rsidR="000B1F23">
              <w:rPr>
                <w:color w:val="000000"/>
              </w:rPr>
              <w:t>M</w:t>
            </w:r>
            <w:r w:rsidR="000B1F23" w:rsidRPr="00AF6533">
              <w:rPr>
                <w:color w:val="000000"/>
              </w:rPr>
              <w:t xml:space="preserve">oderate: &gt;5.0 to </w:t>
            </w:r>
            <w:r w:rsidR="000F7122">
              <w:rPr>
                <w:color w:val="000000"/>
              </w:rPr>
              <w:t>≤</w:t>
            </w:r>
            <w:r w:rsidR="000B1F23" w:rsidRPr="00AF6533">
              <w:rPr>
                <w:color w:val="000000"/>
              </w:rPr>
              <w:t xml:space="preserve">10.0 cm; </w:t>
            </w:r>
            <w:r w:rsidR="000B1F23">
              <w:rPr>
                <w:color w:val="000000"/>
              </w:rPr>
              <w:t>S</w:t>
            </w:r>
            <w:r w:rsidR="000B1F23" w:rsidRPr="00AF6533">
              <w:rPr>
                <w:color w:val="000000"/>
              </w:rPr>
              <w:t xml:space="preserve">evere: &gt;10.0 cm. </w:t>
            </w:r>
          </w:p>
          <w:p w14:paraId="3803AB1C" w14:textId="37C68216" w:rsidR="006D088F" w:rsidRDefault="006D088F" w:rsidP="00755975">
            <w:pPr>
              <w:tabs>
                <w:tab w:val="left" w:pos="240"/>
              </w:tabs>
              <w:ind w:left="240" w:hanging="240"/>
              <w:rPr>
                <w:color w:val="000000"/>
              </w:rPr>
            </w:pPr>
            <w:r w:rsidRPr="00AF6533">
              <w:rPr>
                <w:color w:val="000000"/>
              </w:rPr>
              <w:t>d.</w:t>
            </w:r>
            <w:r>
              <w:rPr>
                <w:color w:val="000000"/>
              </w:rPr>
              <w:tab/>
            </w:r>
            <w:r w:rsidR="0022578D" w:rsidRPr="00AF6533">
              <w:rPr>
                <w:color w:val="000000"/>
              </w:rPr>
              <w:t xml:space="preserve">Mild: does not interfere with activity; </w:t>
            </w:r>
            <w:r w:rsidR="0022578D">
              <w:rPr>
                <w:color w:val="000000"/>
              </w:rPr>
              <w:t>M</w:t>
            </w:r>
            <w:r w:rsidR="0022578D" w:rsidRPr="00AF6533">
              <w:rPr>
                <w:color w:val="000000"/>
              </w:rPr>
              <w:t xml:space="preserve">oderate: interferes with activity; </w:t>
            </w:r>
            <w:r w:rsidR="0022578D">
              <w:rPr>
                <w:color w:val="000000"/>
              </w:rPr>
              <w:t>S</w:t>
            </w:r>
            <w:r w:rsidR="0022578D" w:rsidRPr="00AF6533">
              <w:rPr>
                <w:color w:val="000000"/>
              </w:rPr>
              <w:t>evere: prevents daily activity.</w:t>
            </w:r>
          </w:p>
          <w:p w14:paraId="7FC827B6" w14:textId="2D10DDE0" w:rsidR="006D088F" w:rsidRPr="00755095" w:rsidRDefault="006D088F" w:rsidP="00755975">
            <w:pPr>
              <w:tabs>
                <w:tab w:val="left" w:pos="240"/>
              </w:tabs>
              <w:ind w:left="240" w:hanging="240"/>
              <w:rPr>
                <w:color w:val="000000"/>
              </w:rPr>
            </w:pPr>
            <w:r w:rsidRPr="00AF6533">
              <w:rPr>
                <w:color w:val="000000"/>
              </w:rPr>
              <w:t>*</w:t>
            </w:r>
            <w:r>
              <w:rPr>
                <w:color w:val="000000"/>
              </w:rPr>
              <w:tab/>
            </w:r>
            <w:r w:rsidR="0077187C">
              <w:rPr>
                <w:color w:val="000000"/>
              </w:rPr>
              <w:t>R</w:t>
            </w:r>
            <w:r w:rsidRPr="00AF6533">
              <w:rPr>
                <w:color w:val="000000"/>
              </w:rPr>
              <w:t xml:space="preserve">andomized participants </w:t>
            </w:r>
            <w:r w:rsidR="0077187C">
              <w:rPr>
                <w:rFonts w:eastAsia="SimSun"/>
                <w:color w:val="000000" w:themeColor="text1"/>
              </w:rPr>
              <w:t xml:space="preserve">in the safety analysis population </w:t>
            </w:r>
            <w:r w:rsidRPr="00AF6533">
              <w:rPr>
                <w:color w:val="000000"/>
              </w:rPr>
              <w:t>who received at least 1 dose of the study intervention.</w:t>
            </w:r>
          </w:p>
        </w:tc>
      </w:tr>
    </w:tbl>
    <w:p w14:paraId="41E0A9DC" w14:textId="77777777" w:rsidR="00C125E9" w:rsidRPr="00D32316" w:rsidRDefault="00C125E9" w:rsidP="00755975">
      <w:pPr>
        <w:shd w:val="clear" w:color="auto" w:fill="FFFFFF" w:themeFill="background1"/>
        <w:rPr>
          <w:rFonts w:eastAsia="Times New Roman"/>
          <w:sz w:val="24"/>
        </w:rPr>
      </w:pPr>
    </w:p>
    <w:p w14:paraId="2BB5CE5C" w14:textId="171F2F72" w:rsidR="0090413B" w:rsidRPr="000918D9" w:rsidRDefault="0090413B" w:rsidP="00755975">
      <w:pPr>
        <w:tabs>
          <w:tab w:val="left" w:pos="1080"/>
        </w:tabs>
        <w:ind w:left="1080" w:hanging="1080"/>
        <w:rPr>
          <w:b/>
          <w:bCs/>
          <w:sz w:val="24"/>
          <w:szCs w:val="24"/>
        </w:rPr>
      </w:pPr>
      <w:r w:rsidRPr="000918D9">
        <w:rPr>
          <w:b/>
          <w:bCs/>
          <w:sz w:val="24"/>
          <w:szCs w:val="24"/>
        </w:rPr>
        <w:t>Table 4:</w:t>
      </w:r>
      <w:r w:rsidR="000F2CDD" w:rsidRPr="000918D9">
        <w:rPr>
          <w:b/>
          <w:bCs/>
          <w:sz w:val="24"/>
          <w:szCs w:val="24"/>
        </w:rPr>
        <w:tab/>
      </w:r>
      <w:r w:rsidRPr="000918D9">
        <w:rPr>
          <w:b/>
          <w:bCs/>
          <w:sz w:val="24"/>
          <w:szCs w:val="24"/>
        </w:rPr>
        <w:t xml:space="preserve">Study 2 – Frequency </w:t>
      </w:r>
      <w:r w:rsidR="007D36E6">
        <w:rPr>
          <w:b/>
          <w:bCs/>
          <w:sz w:val="24"/>
          <w:szCs w:val="24"/>
        </w:rPr>
        <w:t>and Percentage</w:t>
      </w:r>
      <w:r w:rsidR="005E2682">
        <w:rPr>
          <w:b/>
          <w:bCs/>
          <w:sz w:val="24"/>
          <w:szCs w:val="24"/>
        </w:rPr>
        <w:t>s</w:t>
      </w:r>
      <w:r w:rsidR="007D36E6">
        <w:rPr>
          <w:b/>
          <w:bCs/>
          <w:sz w:val="24"/>
          <w:szCs w:val="24"/>
        </w:rPr>
        <w:t xml:space="preserve"> of Participants with </w:t>
      </w:r>
      <w:r w:rsidRPr="000918D9">
        <w:rPr>
          <w:b/>
          <w:bCs/>
          <w:sz w:val="24"/>
          <w:szCs w:val="24"/>
        </w:rPr>
        <w:t>Solicited Systemic Reactions, by Maximum Severity, Within 7 Days After Each Dose – Participants 56 Years of Age and Older</w:t>
      </w:r>
      <w:r w:rsidR="0076638B">
        <w:rPr>
          <w:b/>
          <w:bCs/>
          <w:sz w:val="24"/>
          <w:szCs w:val="24"/>
        </w:rPr>
        <w:t> </w:t>
      </w:r>
      <w:r w:rsidRPr="000918D9">
        <w:rPr>
          <w:b/>
          <w:bCs/>
          <w:sz w:val="24"/>
          <w:szCs w:val="24"/>
        </w:rPr>
        <w:t>–</w:t>
      </w:r>
      <w:r w:rsidR="0076638B">
        <w:rPr>
          <w:b/>
          <w:bCs/>
          <w:sz w:val="24"/>
          <w:szCs w:val="24"/>
        </w:rPr>
        <w:t> </w:t>
      </w:r>
      <w:r w:rsidRPr="000918D9">
        <w:rPr>
          <w:b/>
          <w:bCs/>
          <w:sz w:val="24"/>
          <w:szCs w:val="24"/>
        </w:rPr>
        <w:t>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13"/>
        <w:gridCol w:w="2303"/>
        <w:gridCol w:w="1839"/>
        <w:gridCol w:w="2249"/>
        <w:gridCol w:w="1886"/>
      </w:tblGrid>
      <w:tr w:rsidR="0090413B" w:rsidRPr="00812E71" w14:paraId="6B2537AA" w14:textId="77777777" w:rsidTr="00E16062">
        <w:trPr>
          <w:tblHeader/>
        </w:trPr>
        <w:tc>
          <w:tcPr>
            <w:tcW w:w="1165" w:type="pct"/>
            <w:tcBorders>
              <w:bottom w:val="single" w:sz="4" w:space="0" w:color="auto"/>
            </w:tcBorders>
            <w:tcMar>
              <w:top w:w="0" w:type="dxa"/>
              <w:left w:w="108" w:type="dxa"/>
              <w:bottom w:w="0" w:type="dxa"/>
              <w:right w:w="108" w:type="dxa"/>
            </w:tcMar>
            <w:vAlign w:val="bottom"/>
          </w:tcPr>
          <w:p w14:paraId="78BA5A9D" w14:textId="77777777" w:rsidR="0090413B" w:rsidRPr="00985400" w:rsidRDefault="0090413B" w:rsidP="00755975">
            <w:pPr>
              <w:jc w:val="center"/>
              <w:rPr>
                <w:b/>
                <w:color w:val="000000"/>
                <w:sz w:val="24"/>
                <w:szCs w:val="24"/>
              </w:rPr>
            </w:pPr>
          </w:p>
        </w:tc>
        <w:tc>
          <w:tcPr>
            <w:tcW w:w="1067" w:type="pct"/>
            <w:tcBorders>
              <w:bottom w:val="single" w:sz="4" w:space="0" w:color="auto"/>
            </w:tcBorders>
            <w:tcMar>
              <w:top w:w="0" w:type="dxa"/>
              <w:left w:w="108" w:type="dxa"/>
              <w:bottom w:w="0" w:type="dxa"/>
              <w:right w:w="108" w:type="dxa"/>
            </w:tcMar>
            <w:vAlign w:val="bottom"/>
            <w:hideMark/>
          </w:tcPr>
          <w:p w14:paraId="203325E9" w14:textId="77777777" w:rsidR="0090413B" w:rsidRPr="00985400" w:rsidRDefault="0090413B" w:rsidP="00755975">
            <w:pPr>
              <w:jc w:val="center"/>
              <w:rPr>
                <w:b/>
                <w:sz w:val="24"/>
                <w:szCs w:val="24"/>
              </w:rPr>
            </w:pPr>
            <w:r w:rsidRPr="00985400">
              <w:rPr>
                <w:b/>
                <w:sz w:val="24"/>
                <w:szCs w:val="24"/>
              </w:rPr>
              <w:t>Pfizer-BioNTech COVID</w:t>
            </w:r>
            <w:r w:rsidRPr="00985400">
              <w:rPr>
                <w:b/>
                <w:sz w:val="24"/>
                <w:szCs w:val="24"/>
              </w:rPr>
              <w:noBreakHyphen/>
              <w:t>19 Vaccine</w:t>
            </w:r>
          </w:p>
          <w:p w14:paraId="06341A13" w14:textId="77777777" w:rsidR="00FE5533" w:rsidRDefault="0090413B" w:rsidP="00755975">
            <w:pPr>
              <w:keepNext/>
              <w:jc w:val="center"/>
              <w:rPr>
                <w:b/>
                <w:color w:val="000000"/>
                <w:sz w:val="24"/>
                <w:szCs w:val="24"/>
              </w:rPr>
            </w:pPr>
            <w:r w:rsidRPr="00985400">
              <w:rPr>
                <w:b/>
                <w:color w:val="000000"/>
                <w:sz w:val="24"/>
                <w:szCs w:val="24"/>
              </w:rPr>
              <w:t xml:space="preserve">Dose 1 </w:t>
            </w:r>
          </w:p>
          <w:p w14:paraId="65420C45" w14:textId="6E9FDED2" w:rsidR="0090413B"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=1802</w:t>
            </w:r>
          </w:p>
          <w:p w14:paraId="31DDAED9" w14:textId="50B7786F" w:rsidR="0090413B" w:rsidRPr="00985400" w:rsidRDefault="0090413B" w:rsidP="00755975">
            <w:pPr>
              <w:jc w:val="center"/>
              <w:rPr>
                <w:b/>
                <w:color w:val="000000"/>
                <w:sz w:val="24"/>
                <w:szCs w:val="24"/>
              </w:rPr>
            </w:pPr>
            <w:r w:rsidRPr="00985400">
              <w:rPr>
                <w:b/>
                <w:color w:val="000000"/>
                <w:sz w:val="24"/>
                <w:szCs w:val="24"/>
              </w:rPr>
              <w:t>n</w:t>
            </w:r>
            <w:r w:rsidRPr="00985400">
              <w:rPr>
                <w:b/>
                <w:color w:val="000000"/>
                <w:sz w:val="24"/>
                <w:szCs w:val="24"/>
                <w:vertAlign w:val="superscript"/>
              </w:rPr>
              <w:t>b</w:t>
            </w:r>
            <w:r w:rsidRPr="00985400">
              <w:rPr>
                <w:b/>
                <w:color w:val="000000"/>
                <w:sz w:val="24"/>
                <w:szCs w:val="24"/>
              </w:rPr>
              <w:t xml:space="preserve"> (%)</w:t>
            </w:r>
          </w:p>
        </w:tc>
        <w:tc>
          <w:tcPr>
            <w:tcW w:w="852" w:type="pct"/>
            <w:tcBorders>
              <w:bottom w:val="single" w:sz="4" w:space="0" w:color="auto"/>
            </w:tcBorders>
            <w:tcMar>
              <w:top w:w="0" w:type="dxa"/>
              <w:left w:w="108" w:type="dxa"/>
              <w:bottom w:w="0" w:type="dxa"/>
              <w:right w:w="108" w:type="dxa"/>
            </w:tcMar>
            <w:vAlign w:val="bottom"/>
            <w:hideMark/>
          </w:tcPr>
          <w:p w14:paraId="2089975F" w14:textId="77777777" w:rsidR="0090413B" w:rsidRPr="00985400" w:rsidRDefault="0090413B" w:rsidP="00755975">
            <w:pPr>
              <w:jc w:val="center"/>
              <w:rPr>
                <w:b/>
                <w:color w:val="000000"/>
                <w:sz w:val="24"/>
                <w:szCs w:val="24"/>
              </w:rPr>
            </w:pPr>
            <w:r w:rsidRPr="00985400">
              <w:rPr>
                <w:b/>
                <w:color w:val="000000"/>
                <w:sz w:val="24"/>
                <w:szCs w:val="24"/>
              </w:rPr>
              <w:t>Placebo</w:t>
            </w:r>
          </w:p>
          <w:p w14:paraId="5980D780" w14:textId="4106D53D" w:rsidR="0090413B" w:rsidRDefault="0090413B" w:rsidP="00755975">
            <w:pPr>
              <w:jc w:val="center"/>
              <w:rPr>
                <w:b/>
                <w:color w:val="000000"/>
                <w:sz w:val="24"/>
                <w:szCs w:val="24"/>
              </w:rPr>
            </w:pPr>
            <w:r w:rsidRPr="00985400">
              <w:rPr>
                <w:b/>
                <w:color w:val="000000"/>
                <w:sz w:val="24"/>
                <w:szCs w:val="24"/>
              </w:rPr>
              <w:t>Dose 1</w:t>
            </w:r>
          </w:p>
          <w:p w14:paraId="3E2F5C61" w14:textId="6502A226" w:rsidR="00FE5533"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=1792</w:t>
            </w:r>
          </w:p>
          <w:p w14:paraId="3ED827FC" w14:textId="30BC8218" w:rsidR="0090413B" w:rsidRPr="00985400" w:rsidRDefault="0090413B" w:rsidP="00755975">
            <w:pPr>
              <w:jc w:val="center"/>
              <w:rPr>
                <w:b/>
                <w:color w:val="000000"/>
                <w:sz w:val="24"/>
                <w:szCs w:val="24"/>
              </w:rPr>
            </w:pPr>
            <w:r w:rsidRPr="00985400">
              <w:rPr>
                <w:b/>
                <w:color w:val="000000"/>
                <w:sz w:val="24"/>
                <w:szCs w:val="24"/>
              </w:rPr>
              <w:t>n</w:t>
            </w:r>
            <w:r w:rsidRPr="00985400">
              <w:rPr>
                <w:b/>
                <w:color w:val="000000"/>
                <w:sz w:val="24"/>
                <w:szCs w:val="24"/>
                <w:vertAlign w:val="superscript"/>
              </w:rPr>
              <w:t>b</w:t>
            </w:r>
            <w:r w:rsidRPr="00985400">
              <w:rPr>
                <w:b/>
                <w:color w:val="000000"/>
                <w:sz w:val="24"/>
                <w:szCs w:val="24"/>
              </w:rPr>
              <w:t xml:space="preserve"> (%)</w:t>
            </w:r>
          </w:p>
        </w:tc>
        <w:tc>
          <w:tcPr>
            <w:tcW w:w="1042" w:type="pct"/>
            <w:tcBorders>
              <w:bottom w:val="single" w:sz="4" w:space="0" w:color="auto"/>
            </w:tcBorders>
            <w:tcMar>
              <w:top w:w="0" w:type="dxa"/>
              <w:left w:w="108" w:type="dxa"/>
              <w:bottom w:w="0" w:type="dxa"/>
              <w:right w:w="108" w:type="dxa"/>
            </w:tcMar>
            <w:vAlign w:val="bottom"/>
            <w:hideMark/>
          </w:tcPr>
          <w:p w14:paraId="0582CA43" w14:textId="77777777" w:rsidR="0090413B" w:rsidRPr="00985400" w:rsidRDefault="0090413B" w:rsidP="00755975">
            <w:pPr>
              <w:jc w:val="center"/>
              <w:rPr>
                <w:b/>
                <w:color w:val="000000"/>
                <w:sz w:val="24"/>
                <w:szCs w:val="24"/>
              </w:rPr>
            </w:pPr>
            <w:r w:rsidRPr="00985400">
              <w:rPr>
                <w:b/>
                <w:sz w:val="24"/>
                <w:szCs w:val="24"/>
              </w:rPr>
              <w:t>Pfizer-BioNTech COVID</w:t>
            </w:r>
            <w:r w:rsidRPr="00985400">
              <w:rPr>
                <w:b/>
                <w:sz w:val="24"/>
                <w:szCs w:val="24"/>
              </w:rPr>
              <w:noBreakHyphen/>
              <w:t>19 Vaccine</w:t>
            </w:r>
          </w:p>
          <w:p w14:paraId="05962C68" w14:textId="524BA44D" w:rsidR="0090413B" w:rsidRDefault="0090413B" w:rsidP="00755975">
            <w:pPr>
              <w:jc w:val="center"/>
              <w:rPr>
                <w:b/>
                <w:color w:val="000000"/>
                <w:sz w:val="24"/>
                <w:szCs w:val="24"/>
              </w:rPr>
            </w:pPr>
            <w:r w:rsidRPr="00985400">
              <w:rPr>
                <w:b/>
                <w:color w:val="000000"/>
                <w:sz w:val="24"/>
                <w:szCs w:val="24"/>
              </w:rPr>
              <w:t>Dose 2</w:t>
            </w:r>
          </w:p>
          <w:p w14:paraId="3AEAEFDF" w14:textId="67442265" w:rsidR="00FE5533"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=1660</w:t>
            </w:r>
          </w:p>
          <w:p w14:paraId="6D3250DE" w14:textId="4EC19E98" w:rsidR="0090413B" w:rsidRPr="00985400" w:rsidRDefault="0090413B" w:rsidP="00755975">
            <w:pPr>
              <w:jc w:val="center"/>
              <w:rPr>
                <w:b/>
                <w:color w:val="000000"/>
                <w:sz w:val="24"/>
                <w:szCs w:val="24"/>
              </w:rPr>
            </w:pPr>
            <w:r w:rsidRPr="00985400">
              <w:rPr>
                <w:b/>
                <w:color w:val="000000"/>
                <w:sz w:val="24"/>
                <w:szCs w:val="24"/>
              </w:rPr>
              <w:t>n</w:t>
            </w:r>
            <w:r w:rsidRPr="00985400">
              <w:rPr>
                <w:b/>
                <w:color w:val="000000"/>
                <w:sz w:val="24"/>
                <w:szCs w:val="24"/>
                <w:vertAlign w:val="superscript"/>
              </w:rPr>
              <w:t>b</w:t>
            </w:r>
            <w:r w:rsidRPr="00985400">
              <w:rPr>
                <w:b/>
                <w:color w:val="000000"/>
                <w:sz w:val="24"/>
                <w:szCs w:val="24"/>
              </w:rPr>
              <w:t xml:space="preserve"> (%)</w:t>
            </w:r>
          </w:p>
        </w:tc>
        <w:tc>
          <w:tcPr>
            <w:tcW w:w="874" w:type="pct"/>
            <w:tcMar>
              <w:top w:w="0" w:type="dxa"/>
              <w:left w:w="108" w:type="dxa"/>
              <w:bottom w:w="0" w:type="dxa"/>
              <w:right w:w="108" w:type="dxa"/>
            </w:tcMar>
            <w:vAlign w:val="bottom"/>
            <w:hideMark/>
          </w:tcPr>
          <w:p w14:paraId="3E55529A" w14:textId="77777777" w:rsidR="0090413B" w:rsidRPr="00985400" w:rsidRDefault="0090413B" w:rsidP="00755975">
            <w:pPr>
              <w:jc w:val="center"/>
              <w:rPr>
                <w:b/>
                <w:color w:val="000000"/>
                <w:sz w:val="24"/>
                <w:szCs w:val="24"/>
              </w:rPr>
            </w:pPr>
            <w:r w:rsidRPr="00985400">
              <w:rPr>
                <w:b/>
                <w:color w:val="000000"/>
                <w:sz w:val="24"/>
                <w:szCs w:val="24"/>
              </w:rPr>
              <w:t>Placebo</w:t>
            </w:r>
          </w:p>
          <w:p w14:paraId="6A4EC4D2" w14:textId="3BE86C7C" w:rsidR="0090413B" w:rsidRDefault="0090413B" w:rsidP="00755975">
            <w:pPr>
              <w:jc w:val="center"/>
              <w:rPr>
                <w:b/>
                <w:color w:val="000000"/>
                <w:sz w:val="24"/>
                <w:szCs w:val="24"/>
              </w:rPr>
            </w:pPr>
            <w:r w:rsidRPr="00985400">
              <w:rPr>
                <w:b/>
                <w:color w:val="000000"/>
                <w:sz w:val="24"/>
                <w:szCs w:val="24"/>
              </w:rPr>
              <w:t>Dose 2</w:t>
            </w:r>
          </w:p>
          <w:p w14:paraId="5E96AB2F" w14:textId="7F39E8DB" w:rsidR="00FE5533"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=1646</w:t>
            </w:r>
          </w:p>
          <w:p w14:paraId="6AE19530" w14:textId="6D351DBA" w:rsidR="0090413B" w:rsidRPr="00985400" w:rsidRDefault="0090413B" w:rsidP="00755975">
            <w:pPr>
              <w:jc w:val="center"/>
              <w:rPr>
                <w:b/>
                <w:color w:val="000000"/>
                <w:sz w:val="24"/>
                <w:szCs w:val="24"/>
              </w:rPr>
            </w:pPr>
            <w:r w:rsidRPr="00985400">
              <w:rPr>
                <w:b/>
                <w:color w:val="000000"/>
                <w:sz w:val="24"/>
                <w:szCs w:val="24"/>
              </w:rPr>
              <w:t>n</w:t>
            </w:r>
            <w:r w:rsidRPr="00985400">
              <w:rPr>
                <w:b/>
                <w:color w:val="000000"/>
                <w:sz w:val="24"/>
                <w:szCs w:val="24"/>
                <w:vertAlign w:val="superscript"/>
              </w:rPr>
              <w:t>b</w:t>
            </w:r>
            <w:r w:rsidRPr="00985400">
              <w:rPr>
                <w:b/>
                <w:color w:val="000000"/>
                <w:sz w:val="24"/>
                <w:szCs w:val="24"/>
              </w:rPr>
              <w:t xml:space="preserve"> (%)</w:t>
            </w:r>
          </w:p>
        </w:tc>
      </w:tr>
      <w:tr w:rsidR="0090413B" w14:paraId="4EAA3CEE" w14:textId="77777777" w:rsidTr="00E16062">
        <w:tc>
          <w:tcPr>
            <w:tcW w:w="1165" w:type="pct"/>
            <w:tcBorders>
              <w:right w:val="nil"/>
            </w:tcBorders>
            <w:tcMar>
              <w:top w:w="0" w:type="dxa"/>
              <w:left w:w="108" w:type="dxa"/>
              <w:bottom w:w="0" w:type="dxa"/>
              <w:right w:w="108" w:type="dxa"/>
            </w:tcMar>
            <w:hideMark/>
          </w:tcPr>
          <w:p w14:paraId="0DD55DE3" w14:textId="77777777" w:rsidR="0090413B" w:rsidRPr="00985400" w:rsidRDefault="0090413B" w:rsidP="00755975">
            <w:pPr>
              <w:rPr>
                <w:sz w:val="24"/>
                <w:szCs w:val="24"/>
              </w:rPr>
            </w:pPr>
            <w:r w:rsidRPr="00985400">
              <w:rPr>
                <w:color w:val="000000"/>
                <w:sz w:val="24"/>
                <w:szCs w:val="24"/>
              </w:rPr>
              <w:t>Fever</w:t>
            </w:r>
          </w:p>
        </w:tc>
        <w:tc>
          <w:tcPr>
            <w:tcW w:w="1067" w:type="pct"/>
            <w:tcBorders>
              <w:left w:val="nil"/>
              <w:right w:val="nil"/>
            </w:tcBorders>
            <w:tcMar>
              <w:top w:w="0" w:type="dxa"/>
              <w:left w:w="108" w:type="dxa"/>
              <w:bottom w:w="0" w:type="dxa"/>
              <w:right w:w="108" w:type="dxa"/>
            </w:tcMar>
          </w:tcPr>
          <w:p w14:paraId="4D7F7AF2" w14:textId="77777777" w:rsidR="0090413B" w:rsidRPr="00985400" w:rsidRDefault="0090413B" w:rsidP="00755975">
            <w:pPr>
              <w:jc w:val="center"/>
              <w:rPr>
                <w:sz w:val="24"/>
                <w:szCs w:val="24"/>
              </w:rPr>
            </w:pPr>
          </w:p>
        </w:tc>
        <w:tc>
          <w:tcPr>
            <w:tcW w:w="852" w:type="pct"/>
            <w:tcBorders>
              <w:left w:val="nil"/>
              <w:right w:val="nil"/>
            </w:tcBorders>
            <w:tcMar>
              <w:top w:w="0" w:type="dxa"/>
              <w:left w:w="108" w:type="dxa"/>
              <w:bottom w:w="0" w:type="dxa"/>
              <w:right w:w="108" w:type="dxa"/>
            </w:tcMar>
          </w:tcPr>
          <w:p w14:paraId="2E9C7992" w14:textId="77777777" w:rsidR="0090413B" w:rsidRPr="00985400" w:rsidRDefault="0090413B" w:rsidP="00755975">
            <w:pPr>
              <w:jc w:val="center"/>
              <w:rPr>
                <w:sz w:val="24"/>
                <w:szCs w:val="24"/>
              </w:rPr>
            </w:pPr>
          </w:p>
        </w:tc>
        <w:tc>
          <w:tcPr>
            <w:tcW w:w="1042" w:type="pct"/>
            <w:tcBorders>
              <w:left w:val="nil"/>
              <w:right w:val="nil"/>
            </w:tcBorders>
            <w:tcMar>
              <w:top w:w="0" w:type="dxa"/>
              <w:left w:w="108" w:type="dxa"/>
              <w:bottom w:w="0" w:type="dxa"/>
              <w:right w:w="108" w:type="dxa"/>
            </w:tcMar>
          </w:tcPr>
          <w:p w14:paraId="43F09FD8" w14:textId="77777777" w:rsidR="0090413B" w:rsidRPr="00985400" w:rsidRDefault="0090413B" w:rsidP="00755975">
            <w:pPr>
              <w:jc w:val="center"/>
              <w:rPr>
                <w:sz w:val="24"/>
                <w:szCs w:val="24"/>
              </w:rPr>
            </w:pPr>
          </w:p>
        </w:tc>
        <w:tc>
          <w:tcPr>
            <w:tcW w:w="874" w:type="pct"/>
            <w:tcBorders>
              <w:left w:val="nil"/>
            </w:tcBorders>
            <w:tcMar>
              <w:top w:w="0" w:type="dxa"/>
              <w:left w:w="108" w:type="dxa"/>
              <w:bottom w:w="0" w:type="dxa"/>
              <w:right w:w="108" w:type="dxa"/>
            </w:tcMar>
          </w:tcPr>
          <w:p w14:paraId="0130F817" w14:textId="77777777" w:rsidR="0090413B" w:rsidRPr="00985400" w:rsidRDefault="0090413B" w:rsidP="00755975">
            <w:pPr>
              <w:jc w:val="center"/>
              <w:rPr>
                <w:sz w:val="24"/>
                <w:szCs w:val="24"/>
              </w:rPr>
            </w:pPr>
          </w:p>
        </w:tc>
      </w:tr>
      <w:tr w:rsidR="0090413B" w14:paraId="4019780E" w14:textId="77777777" w:rsidTr="00E16062">
        <w:tc>
          <w:tcPr>
            <w:tcW w:w="1165" w:type="pct"/>
            <w:tcMar>
              <w:top w:w="0" w:type="dxa"/>
              <w:left w:w="108" w:type="dxa"/>
              <w:bottom w:w="0" w:type="dxa"/>
              <w:right w:w="108" w:type="dxa"/>
            </w:tcMar>
            <w:hideMark/>
          </w:tcPr>
          <w:p w14:paraId="73F0679A" w14:textId="77777777" w:rsidR="0090413B" w:rsidRPr="00985400" w:rsidRDefault="0090413B" w:rsidP="00755975">
            <w:pPr>
              <w:ind w:left="330"/>
              <w:rPr>
                <w:color w:val="000000"/>
                <w:sz w:val="24"/>
                <w:szCs w:val="24"/>
              </w:rPr>
            </w:pPr>
            <w:r w:rsidRPr="00985400">
              <w:rPr>
                <w:color w:val="000000"/>
                <w:sz w:val="24"/>
                <w:szCs w:val="24"/>
              </w:rPr>
              <w:t>≥38.0℃</w:t>
            </w:r>
          </w:p>
        </w:tc>
        <w:tc>
          <w:tcPr>
            <w:tcW w:w="1067" w:type="pct"/>
            <w:shd w:val="clear" w:color="auto" w:fill="auto"/>
            <w:tcMar>
              <w:top w:w="0" w:type="dxa"/>
              <w:left w:w="108" w:type="dxa"/>
              <w:bottom w:w="0" w:type="dxa"/>
              <w:right w:w="108" w:type="dxa"/>
            </w:tcMar>
            <w:vAlign w:val="bottom"/>
          </w:tcPr>
          <w:p w14:paraId="68C36EE3" w14:textId="29C25F09" w:rsidR="0090413B" w:rsidRPr="00985400" w:rsidRDefault="0090413B" w:rsidP="00755975">
            <w:pPr>
              <w:jc w:val="center"/>
              <w:rPr>
                <w:color w:val="000000"/>
                <w:sz w:val="24"/>
                <w:szCs w:val="24"/>
              </w:rPr>
            </w:pPr>
            <w:r w:rsidRPr="00985400">
              <w:rPr>
                <w:color w:val="000000"/>
                <w:sz w:val="24"/>
                <w:szCs w:val="24"/>
              </w:rPr>
              <w:t>26 (1.4)</w:t>
            </w:r>
          </w:p>
        </w:tc>
        <w:tc>
          <w:tcPr>
            <w:tcW w:w="852" w:type="pct"/>
            <w:shd w:val="clear" w:color="auto" w:fill="auto"/>
            <w:tcMar>
              <w:top w:w="0" w:type="dxa"/>
              <w:left w:w="108" w:type="dxa"/>
              <w:bottom w:w="0" w:type="dxa"/>
              <w:right w:w="108" w:type="dxa"/>
            </w:tcMar>
            <w:vAlign w:val="bottom"/>
          </w:tcPr>
          <w:p w14:paraId="2C81E2B1" w14:textId="20C4967E" w:rsidR="0090413B" w:rsidRPr="00985400" w:rsidRDefault="0090413B" w:rsidP="00755975">
            <w:pPr>
              <w:jc w:val="center"/>
              <w:rPr>
                <w:color w:val="000000"/>
                <w:sz w:val="24"/>
                <w:szCs w:val="24"/>
              </w:rPr>
            </w:pPr>
            <w:r w:rsidRPr="00985400">
              <w:rPr>
                <w:color w:val="000000"/>
                <w:sz w:val="24"/>
                <w:szCs w:val="24"/>
              </w:rPr>
              <w:t>7 (0.4)</w:t>
            </w:r>
          </w:p>
        </w:tc>
        <w:tc>
          <w:tcPr>
            <w:tcW w:w="1042" w:type="pct"/>
            <w:shd w:val="clear" w:color="auto" w:fill="auto"/>
            <w:tcMar>
              <w:top w:w="0" w:type="dxa"/>
              <w:left w:w="108" w:type="dxa"/>
              <w:bottom w:w="0" w:type="dxa"/>
              <w:right w:w="108" w:type="dxa"/>
            </w:tcMar>
            <w:vAlign w:val="bottom"/>
          </w:tcPr>
          <w:p w14:paraId="0DE26D2E" w14:textId="30CE186C" w:rsidR="0090413B" w:rsidRPr="00985400" w:rsidRDefault="0090413B" w:rsidP="00755975">
            <w:pPr>
              <w:jc w:val="center"/>
              <w:rPr>
                <w:color w:val="000000"/>
                <w:sz w:val="24"/>
                <w:szCs w:val="24"/>
              </w:rPr>
            </w:pPr>
            <w:r w:rsidRPr="00985400">
              <w:rPr>
                <w:color w:val="000000"/>
                <w:sz w:val="24"/>
                <w:szCs w:val="24"/>
              </w:rPr>
              <w:t>181 (10.9)</w:t>
            </w:r>
          </w:p>
        </w:tc>
        <w:tc>
          <w:tcPr>
            <w:tcW w:w="874" w:type="pct"/>
            <w:shd w:val="clear" w:color="auto" w:fill="auto"/>
            <w:tcMar>
              <w:top w:w="0" w:type="dxa"/>
              <w:left w:w="108" w:type="dxa"/>
              <w:bottom w:w="0" w:type="dxa"/>
              <w:right w:w="108" w:type="dxa"/>
            </w:tcMar>
            <w:vAlign w:val="bottom"/>
          </w:tcPr>
          <w:p w14:paraId="42833F20" w14:textId="6D8BA6FF" w:rsidR="0090413B" w:rsidRPr="00985400" w:rsidRDefault="0090413B" w:rsidP="00755975">
            <w:pPr>
              <w:jc w:val="center"/>
              <w:rPr>
                <w:color w:val="000000"/>
                <w:sz w:val="24"/>
                <w:szCs w:val="24"/>
              </w:rPr>
            </w:pPr>
            <w:r w:rsidRPr="00985400">
              <w:rPr>
                <w:color w:val="000000"/>
                <w:sz w:val="24"/>
                <w:szCs w:val="24"/>
              </w:rPr>
              <w:t>4 (0.2)</w:t>
            </w:r>
          </w:p>
        </w:tc>
      </w:tr>
      <w:tr w:rsidR="0090413B" w14:paraId="1C44AA0C" w14:textId="77777777" w:rsidTr="00E16062">
        <w:tc>
          <w:tcPr>
            <w:tcW w:w="1165" w:type="pct"/>
            <w:tcMar>
              <w:top w:w="0" w:type="dxa"/>
              <w:left w:w="108" w:type="dxa"/>
              <w:bottom w:w="0" w:type="dxa"/>
              <w:right w:w="108" w:type="dxa"/>
            </w:tcMar>
            <w:hideMark/>
          </w:tcPr>
          <w:p w14:paraId="2C1F8B3A" w14:textId="77777777" w:rsidR="0090413B" w:rsidRPr="00985400" w:rsidRDefault="0090413B" w:rsidP="00755975">
            <w:pPr>
              <w:ind w:left="330"/>
              <w:rPr>
                <w:color w:val="000000"/>
                <w:sz w:val="24"/>
                <w:szCs w:val="24"/>
              </w:rPr>
            </w:pPr>
            <w:r w:rsidRPr="00985400">
              <w:rPr>
                <w:color w:val="000000"/>
                <w:sz w:val="24"/>
                <w:szCs w:val="24"/>
              </w:rPr>
              <w:t>≥38.0℃ to 38.4℃</w:t>
            </w:r>
          </w:p>
        </w:tc>
        <w:tc>
          <w:tcPr>
            <w:tcW w:w="1067" w:type="pct"/>
            <w:shd w:val="clear" w:color="auto" w:fill="auto"/>
            <w:tcMar>
              <w:top w:w="0" w:type="dxa"/>
              <w:left w:w="108" w:type="dxa"/>
              <w:bottom w:w="0" w:type="dxa"/>
              <w:right w:w="108" w:type="dxa"/>
            </w:tcMar>
            <w:vAlign w:val="bottom"/>
          </w:tcPr>
          <w:p w14:paraId="512CF740" w14:textId="21927495" w:rsidR="0090413B" w:rsidRPr="00985400" w:rsidRDefault="0090413B" w:rsidP="00755975">
            <w:pPr>
              <w:jc w:val="center"/>
              <w:rPr>
                <w:color w:val="000000"/>
                <w:sz w:val="24"/>
                <w:szCs w:val="24"/>
              </w:rPr>
            </w:pPr>
            <w:r w:rsidRPr="00985400">
              <w:rPr>
                <w:color w:val="000000"/>
                <w:sz w:val="24"/>
                <w:szCs w:val="24"/>
              </w:rPr>
              <w:t>23 (1.3)</w:t>
            </w:r>
          </w:p>
        </w:tc>
        <w:tc>
          <w:tcPr>
            <w:tcW w:w="852" w:type="pct"/>
            <w:shd w:val="clear" w:color="auto" w:fill="auto"/>
            <w:tcMar>
              <w:top w:w="0" w:type="dxa"/>
              <w:left w:w="108" w:type="dxa"/>
              <w:bottom w:w="0" w:type="dxa"/>
              <w:right w:w="108" w:type="dxa"/>
            </w:tcMar>
            <w:vAlign w:val="bottom"/>
          </w:tcPr>
          <w:p w14:paraId="45164185" w14:textId="0A8F39FF" w:rsidR="0090413B" w:rsidRPr="00985400" w:rsidRDefault="0090413B" w:rsidP="00755975">
            <w:pPr>
              <w:jc w:val="center"/>
              <w:rPr>
                <w:color w:val="000000"/>
                <w:sz w:val="24"/>
                <w:szCs w:val="24"/>
              </w:rPr>
            </w:pPr>
            <w:r w:rsidRPr="00985400">
              <w:rPr>
                <w:color w:val="000000"/>
                <w:sz w:val="24"/>
                <w:szCs w:val="24"/>
              </w:rPr>
              <w:t>2 (0.1)</w:t>
            </w:r>
          </w:p>
        </w:tc>
        <w:tc>
          <w:tcPr>
            <w:tcW w:w="1042" w:type="pct"/>
            <w:shd w:val="clear" w:color="auto" w:fill="auto"/>
            <w:tcMar>
              <w:top w:w="0" w:type="dxa"/>
              <w:left w:w="108" w:type="dxa"/>
              <w:bottom w:w="0" w:type="dxa"/>
              <w:right w:w="108" w:type="dxa"/>
            </w:tcMar>
            <w:vAlign w:val="bottom"/>
          </w:tcPr>
          <w:p w14:paraId="01DC5B0B" w14:textId="33B09227" w:rsidR="0090413B" w:rsidRPr="00985400" w:rsidRDefault="0090413B" w:rsidP="00755975">
            <w:pPr>
              <w:jc w:val="center"/>
              <w:rPr>
                <w:color w:val="000000"/>
                <w:sz w:val="24"/>
                <w:szCs w:val="24"/>
              </w:rPr>
            </w:pPr>
            <w:r w:rsidRPr="00985400">
              <w:rPr>
                <w:color w:val="000000"/>
                <w:sz w:val="24"/>
                <w:szCs w:val="24"/>
              </w:rPr>
              <w:t>131 (7.9)</w:t>
            </w:r>
          </w:p>
        </w:tc>
        <w:tc>
          <w:tcPr>
            <w:tcW w:w="874" w:type="pct"/>
            <w:shd w:val="clear" w:color="auto" w:fill="auto"/>
            <w:tcMar>
              <w:top w:w="0" w:type="dxa"/>
              <w:left w:w="108" w:type="dxa"/>
              <w:bottom w:w="0" w:type="dxa"/>
              <w:right w:w="108" w:type="dxa"/>
            </w:tcMar>
            <w:vAlign w:val="bottom"/>
          </w:tcPr>
          <w:p w14:paraId="7D9D72A9" w14:textId="17E3A395" w:rsidR="0090413B" w:rsidRPr="00985400" w:rsidRDefault="0090413B" w:rsidP="00755975">
            <w:pPr>
              <w:jc w:val="center"/>
              <w:rPr>
                <w:color w:val="000000"/>
                <w:sz w:val="24"/>
                <w:szCs w:val="24"/>
              </w:rPr>
            </w:pPr>
            <w:r w:rsidRPr="00985400">
              <w:rPr>
                <w:color w:val="000000"/>
                <w:sz w:val="24"/>
                <w:szCs w:val="24"/>
              </w:rPr>
              <w:t>2 (0.1)</w:t>
            </w:r>
          </w:p>
        </w:tc>
      </w:tr>
      <w:tr w:rsidR="0090413B" w14:paraId="53F3730E" w14:textId="77777777" w:rsidTr="00E16062">
        <w:tc>
          <w:tcPr>
            <w:tcW w:w="1165" w:type="pct"/>
            <w:tcMar>
              <w:top w:w="0" w:type="dxa"/>
              <w:left w:w="108" w:type="dxa"/>
              <w:bottom w:w="0" w:type="dxa"/>
              <w:right w:w="108" w:type="dxa"/>
            </w:tcMar>
            <w:hideMark/>
          </w:tcPr>
          <w:p w14:paraId="113C4117" w14:textId="77777777" w:rsidR="0090413B" w:rsidRPr="00985400" w:rsidRDefault="0090413B" w:rsidP="00755975">
            <w:pPr>
              <w:ind w:left="330"/>
              <w:rPr>
                <w:color w:val="000000"/>
                <w:sz w:val="24"/>
                <w:szCs w:val="24"/>
              </w:rPr>
            </w:pPr>
            <w:r w:rsidRPr="00985400">
              <w:rPr>
                <w:color w:val="000000"/>
                <w:sz w:val="24"/>
                <w:szCs w:val="24"/>
              </w:rPr>
              <w:t>&gt;38.4℃ to 38.9℃</w:t>
            </w:r>
          </w:p>
        </w:tc>
        <w:tc>
          <w:tcPr>
            <w:tcW w:w="1067" w:type="pct"/>
            <w:shd w:val="clear" w:color="auto" w:fill="auto"/>
            <w:tcMar>
              <w:top w:w="0" w:type="dxa"/>
              <w:left w:w="108" w:type="dxa"/>
              <w:bottom w:w="0" w:type="dxa"/>
              <w:right w:w="108" w:type="dxa"/>
            </w:tcMar>
            <w:vAlign w:val="bottom"/>
          </w:tcPr>
          <w:p w14:paraId="4F99C1B5" w14:textId="13075490" w:rsidR="0090413B" w:rsidRPr="00985400" w:rsidRDefault="0090413B" w:rsidP="00755975">
            <w:pPr>
              <w:jc w:val="center"/>
              <w:rPr>
                <w:color w:val="000000"/>
                <w:sz w:val="24"/>
                <w:szCs w:val="24"/>
              </w:rPr>
            </w:pPr>
            <w:r w:rsidRPr="00985400">
              <w:rPr>
                <w:color w:val="000000"/>
                <w:sz w:val="24"/>
                <w:szCs w:val="24"/>
              </w:rPr>
              <w:t>1 (0.1)</w:t>
            </w:r>
          </w:p>
        </w:tc>
        <w:tc>
          <w:tcPr>
            <w:tcW w:w="852" w:type="pct"/>
            <w:shd w:val="clear" w:color="auto" w:fill="auto"/>
            <w:tcMar>
              <w:top w:w="0" w:type="dxa"/>
              <w:left w:w="108" w:type="dxa"/>
              <w:bottom w:w="0" w:type="dxa"/>
              <w:right w:w="108" w:type="dxa"/>
            </w:tcMar>
            <w:vAlign w:val="bottom"/>
          </w:tcPr>
          <w:p w14:paraId="58A918FD" w14:textId="1B43CC17" w:rsidR="0090413B" w:rsidRPr="00985400" w:rsidRDefault="0090413B" w:rsidP="00755975">
            <w:pPr>
              <w:jc w:val="center"/>
              <w:rPr>
                <w:color w:val="000000"/>
                <w:sz w:val="24"/>
                <w:szCs w:val="24"/>
              </w:rPr>
            </w:pPr>
            <w:r w:rsidRPr="00985400">
              <w:rPr>
                <w:color w:val="000000"/>
                <w:sz w:val="24"/>
                <w:szCs w:val="24"/>
              </w:rPr>
              <w:t>3 (0.2)</w:t>
            </w:r>
          </w:p>
        </w:tc>
        <w:tc>
          <w:tcPr>
            <w:tcW w:w="1042" w:type="pct"/>
            <w:shd w:val="clear" w:color="auto" w:fill="auto"/>
            <w:tcMar>
              <w:top w:w="0" w:type="dxa"/>
              <w:left w:w="108" w:type="dxa"/>
              <w:bottom w:w="0" w:type="dxa"/>
              <w:right w:w="108" w:type="dxa"/>
            </w:tcMar>
            <w:vAlign w:val="bottom"/>
          </w:tcPr>
          <w:p w14:paraId="6A3092C0" w14:textId="12F9558A" w:rsidR="0090413B" w:rsidRPr="00985400" w:rsidRDefault="0090413B" w:rsidP="00755975">
            <w:pPr>
              <w:jc w:val="center"/>
              <w:rPr>
                <w:color w:val="000000"/>
                <w:sz w:val="24"/>
                <w:szCs w:val="24"/>
              </w:rPr>
            </w:pPr>
            <w:r w:rsidRPr="00985400">
              <w:rPr>
                <w:color w:val="000000"/>
                <w:sz w:val="24"/>
                <w:szCs w:val="24"/>
              </w:rPr>
              <w:t>45 (2.7)</w:t>
            </w:r>
          </w:p>
        </w:tc>
        <w:tc>
          <w:tcPr>
            <w:tcW w:w="874" w:type="pct"/>
            <w:shd w:val="clear" w:color="auto" w:fill="auto"/>
            <w:tcMar>
              <w:top w:w="0" w:type="dxa"/>
              <w:left w:w="108" w:type="dxa"/>
              <w:bottom w:w="0" w:type="dxa"/>
              <w:right w:w="108" w:type="dxa"/>
            </w:tcMar>
            <w:vAlign w:val="bottom"/>
          </w:tcPr>
          <w:p w14:paraId="647ABEB8" w14:textId="0253580B" w:rsidR="0090413B" w:rsidRPr="00985400" w:rsidRDefault="0090413B" w:rsidP="00755975">
            <w:pPr>
              <w:jc w:val="center"/>
              <w:rPr>
                <w:color w:val="000000"/>
                <w:sz w:val="24"/>
                <w:szCs w:val="24"/>
              </w:rPr>
            </w:pPr>
            <w:r w:rsidRPr="00985400">
              <w:rPr>
                <w:color w:val="000000"/>
                <w:sz w:val="24"/>
                <w:szCs w:val="24"/>
              </w:rPr>
              <w:t>1 (0.1)</w:t>
            </w:r>
          </w:p>
        </w:tc>
      </w:tr>
      <w:tr w:rsidR="0090413B" w14:paraId="1C1A2C1C" w14:textId="77777777" w:rsidTr="00E16062">
        <w:tc>
          <w:tcPr>
            <w:tcW w:w="1165" w:type="pct"/>
            <w:tcMar>
              <w:top w:w="0" w:type="dxa"/>
              <w:left w:w="108" w:type="dxa"/>
              <w:bottom w:w="0" w:type="dxa"/>
              <w:right w:w="108" w:type="dxa"/>
            </w:tcMar>
            <w:hideMark/>
          </w:tcPr>
          <w:p w14:paraId="3D91D49A" w14:textId="77777777" w:rsidR="0090413B" w:rsidRPr="00985400" w:rsidRDefault="0090413B" w:rsidP="00755975">
            <w:pPr>
              <w:ind w:left="330"/>
              <w:rPr>
                <w:color w:val="000000"/>
                <w:sz w:val="24"/>
                <w:szCs w:val="24"/>
              </w:rPr>
            </w:pPr>
            <w:r w:rsidRPr="00985400">
              <w:rPr>
                <w:color w:val="000000"/>
                <w:sz w:val="24"/>
                <w:szCs w:val="24"/>
              </w:rPr>
              <w:t>&gt;38.9℃ to 40.0℃</w:t>
            </w:r>
          </w:p>
        </w:tc>
        <w:tc>
          <w:tcPr>
            <w:tcW w:w="1067" w:type="pct"/>
            <w:shd w:val="clear" w:color="auto" w:fill="auto"/>
            <w:tcMar>
              <w:top w:w="0" w:type="dxa"/>
              <w:left w:w="108" w:type="dxa"/>
              <w:bottom w:w="0" w:type="dxa"/>
              <w:right w:w="108" w:type="dxa"/>
            </w:tcMar>
            <w:vAlign w:val="bottom"/>
          </w:tcPr>
          <w:p w14:paraId="1E95DCBB" w14:textId="5265475B" w:rsidR="0090413B" w:rsidRPr="00985400" w:rsidRDefault="0090413B" w:rsidP="00755975">
            <w:pPr>
              <w:jc w:val="center"/>
              <w:rPr>
                <w:color w:val="000000"/>
                <w:sz w:val="24"/>
                <w:szCs w:val="24"/>
              </w:rPr>
            </w:pPr>
            <w:r w:rsidRPr="00985400">
              <w:rPr>
                <w:color w:val="000000"/>
                <w:sz w:val="24"/>
                <w:szCs w:val="24"/>
              </w:rPr>
              <w:t>1 (0.1)</w:t>
            </w:r>
          </w:p>
        </w:tc>
        <w:tc>
          <w:tcPr>
            <w:tcW w:w="852" w:type="pct"/>
            <w:shd w:val="clear" w:color="auto" w:fill="auto"/>
            <w:tcMar>
              <w:top w:w="0" w:type="dxa"/>
              <w:left w:w="108" w:type="dxa"/>
              <w:bottom w:w="0" w:type="dxa"/>
              <w:right w:w="108" w:type="dxa"/>
            </w:tcMar>
            <w:vAlign w:val="bottom"/>
          </w:tcPr>
          <w:p w14:paraId="7641C207" w14:textId="126F5218" w:rsidR="0090413B" w:rsidRPr="00985400" w:rsidRDefault="0090413B" w:rsidP="00755975">
            <w:pPr>
              <w:jc w:val="center"/>
              <w:rPr>
                <w:color w:val="000000"/>
                <w:sz w:val="24"/>
                <w:szCs w:val="24"/>
              </w:rPr>
            </w:pPr>
            <w:r w:rsidRPr="00985400">
              <w:rPr>
                <w:color w:val="000000"/>
                <w:sz w:val="24"/>
                <w:szCs w:val="24"/>
              </w:rPr>
              <w:t>2 (0.1)</w:t>
            </w:r>
          </w:p>
        </w:tc>
        <w:tc>
          <w:tcPr>
            <w:tcW w:w="1042" w:type="pct"/>
            <w:shd w:val="clear" w:color="auto" w:fill="auto"/>
            <w:tcMar>
              <w:top w:w="0" w:type="dxa"/>
              <w:left w:w="108" w:type="dxa"/>
              <w:bottom w:w="0" w:type="dxa"/>
              <w:right w:w="108" w:type="dxa"/>
            </w:tcMar>
            <w:vAlign w:val="bottom"/>
          </w:tcPr>
          <w:p w14:paraId="53BD8D6A" w14:textId="53AD19A4" w:rsidR="0090413B" w:rsidRPr="00985400" w:rsidRDefault="0090413B" w:rsidP="00755975">
            <w:pPr>
              <w:jc w:val="center"/>
              <w:rPr>
                <w:color w:val="000000"/>
                <w:sz w:val="24"/>
                <w:szCs w:val="24"/>
              </w:rPr>
            </w:pPr>
            <w:r w:rsidRPr="00985400">
              <w:rPr>
                <w:color w:val="000000"/>
                <w:sz w:val="24"/>
                <w:szCs w:val="24"/>
              </w:rPr>
              <w:t>5 (0.3)</w:t>
            </w:r>
          </w:p>
        </w:tc>
        <w:tc>
          <w:tcPr>
            <w:tcW w:w="874" w:type="pct"/>
            <w:shd w:val="clear" w:color="auto" w:fill="auto"/>
            <w:tcMar>
              <w:top w:w="0" w:type="dxa"/>
              <w:left w:w="108" w:type="dxa"/>
              <w:bottom w:w="0" w:type="dxa"/>
              <w:right w:w="108" w:type="dxa"/>
            </w:tcMar>
            <w:vAlign w:val="bottom"/>
          </w:tcPr>
          <w:p w14:paraId="29E6F38D" w14:textId="32BD87E3" w:rsidR="0090413B" w:rsidRPr="00985400" w:rsidRDefault="0090413B" w:rsidP="00755975">
            <w:pPr>
              <w:jc w:val="center"/>
              <w:rPr>
                <w:color w:val="000000"/>
                <w:sz w:val="24"/>
                <w:szCs w:val="24"/>
              </w:rPr>
            </w:pPr>
            <w:r w:rsidRPr="00985400">
              <w:rPr>
                <w:color w:val="000000"/>
                <w:sz w:val="24"/>
                <w:szCs w:val="24"/>
              </w:rPr>
              <w:t>1 (0.1)</w:t>
            </w:r>
          </w:p>
        </w:tc>
      </w:tr>
      <w:tr w:rsidR="0090413B" w14:paraId="73A08E8D" w14:textId="77777777" w:rsidTr="00E16062">
        <w:tc>
          <w:tcPr>
            <w:tcW w:w="1165" w:type="pct"/>
            <w:tcBorders>
              <w:bottom w:val="single" w:sz="4" w:space="0" w:color="auto"/>
            </w:tcBorders>
            <w:tcMar>
              <w:top w:w="0" w:type="dxa"/>
              <w:left w:w="108" w:type="dxa"/>
              <w:bottom w:w="0" w:type="dxa"/>
              <w:right w:w="108" w:type="dxa"/>
            </w:tcMar>
            <w:hideMark/>
          </w:tcPr>
          <w:p w14:paraId="331AF761" w14:textId="77777777" w:rsidR="0090413B" w:rsidRPr="00985400" w:rsidRDefault="0090413B" w:rsidP="00755975">
            <w:pPr>
              <w:ind w:left="330"/>
              <w:rPr>
                <w:color w:val="000000"/>
                <w:sz w:val="24"/>
                <w:szCs w:val="24"/>
              </w:rPr>
            </w:pPr>
            <w:r w:rsidRPr="00985400">
              <w:rPr>
                <w:color w:val="000000"/>
                <w:sz w:val="24"/>
                <w:szCs w:val="24"/>
              </w:rPr>
              <w:t>&gt;40.0℃</w:t>
            </w:r>
          </w:p>
        </w:tc>
        <w:tc>
          <w:tcPr>
            <w:tcW w:w="1067" w:type="pct"/>
            <w:tcBorders>
              <w:bottom w:val="single" w:sz="4" w:space="0" w:color="auto"/>
            </w:tcBorders>
            <w:shd w:val="clear" w:color="auto" w:fill="auto"/>
            <w:tcMar>
              <w:top w:w="0" w:type="dxa"/>
              <w:left w:w="108" w:type="dxa"/>
              <w:bottom w:w="0" w:type="dxa"/>
              <w:right w:w="108" w:type="dxa"/>
            </w:tcMar>
            <w:vAlign w:val="bottom"/>
          </w:tcPr>
          <w:p w14:paraId="2C910979" w14:textId="2C12EB1B" w:rsidR="0090413B" w:rsidRPr="00985400" w:rsidRDefault="0090413B" w:rsidP="00755975">
            <w:pPr>
              <w:jc w:val="center"/>
              <w:rPr>
                <w:color w:val="000000"/>
                <w:sz w:val="24"/>
                <w:szCs w:val="24"/>
              </w:rPr>
            </w:pPr>
            <w:r w:rsidRPr="00985400">
              <w:rPr>
                <w:color w:val="000000"/>
                <w:sz w:val="24"/>
                <w:szCs w:val="24"/>
              </w:rPr>
              <w:t>1 (0.1)</w:t>
            </w:r>
          </w:p>
        </w:tc>
        <w:tc>
          <w:tcPr>
            <w:tcW w:w="852" w:type="pct"/>
            <w:tcBorders>
              <w:bottom w:val="single" w:sz="4" w:space="0" w:color="auto"/>
            </w:tcBorders>
            <w:shd w:val="clear" w:color="auto" w:fill="auto"/>
            <w:tcMar>
              <w:top w:w="0" w:type="dxa"/>
              <w:left w:w="108" w:type="dxa"/>
              <w:bottom w:w="0" w:type="dxa"/>
              <w:right w:w="108" w:type="dxa"/>
            </w:tcMar>
            <w:vAlign w:val="bottom"/>
          </w:tcPr>
          <w:p w14:paraId="53253A80" w14:textId="6CD223E7" w:rsidR="0090413B" w:rsidRPr="00985400" w:rsidRDefault="0090413B" w:rsidP="00755975">
            <w:pPr>
              <w:jc w:val="center"/>
              <w:rPr>
                <w:color w:val="000000"/>
                <w:sz w:val="24"/>
                <w:szCs w:val="24"/>
              </w:rPr>
            </w:pPr>
            <w:r w:rsidRPr="00985400">
              <w:rPr>
                <w:color w:val="000000"/>
                <w:sz w:val="24"/>
                <w:szCs w:val="24"/>
              </w:rPr>
              <w:t>0 (0.0)</w:t>
            </w:r>
          </w:p>
        </w:tc>
        <w:tc>
          <w:tcPr>
            <w:tcW w:w="1042" w:type="pct"/>
            <w:tcBorders>
              <w:bottom w:val="single" w:sz="4" w:space="0" w:color="auto"/>
            </w:tcBorders>
            <w:shd w:val="clear" w:color="auto" w:fill="auto"/>
            <w:tcMar>
              <w:top w:w="0" w:type="dxa"/>
              <w:left w:w="108" w:type="dxa"/>
              <w:bottom w:w="0" w:type="dxa"/>
              <w:right w:w="108" w:type="dxa"/>
            </w:tcMar>
            <w:vAlign w:val="bottom"/>
          </w:tcPr>
          <w:p w14:paraId="56422EA5" w14:textId="54B83E7E" w:rsidR="0090413B" w:rsidRPr="00985400" w:rsidRDefault="0090413B" w:rsidP="00755975">
            <w:pPr>
              <w:jc w:val="center"/>
              <w:rPr>
                <w:color w:val="000000"/>
                <w:sz w:val="24"/>
                <w:szCs w:val="24"/>
              </w:rPr>
            </w:pPr>
            <w:r w:rsidRPr="00985400">
              <w:rPr>
                <w:color w:val="000000"/>
                <w:sz w:val="24"/>
                <w:szCs w:val="24"/>
              </w:rPr>
              <w:t>0 (0.0)</w:t>
            </w:r>
          </w:p>
        </w:tc>
        <w:tc>
          <w:tcPr>
            <w:tcW w:w="874" w:type="pct"/>
            <w:shd w:val="clear" w:color="auto" w:fill="auto"/>
            <w:tcMar>
              <w:top w:w="0" w:type="dxa"/>
              <w:left w:w="108" w:type="dxa"/>
              <w:bottom w:w="0" w:type="dxa"/>
              <w:right w:w="108" w:type="dxa"/>
            </w:tcMar>
            <w:vAlign w:val="bottom"/>
          </w:tcPr>
          <w:p w14:paraId="44044A3B" w14:textId="3B423F11" w:rsidR="0090413B" w:rsidRPr="00985400" w:rsidRDefault="0090413B" w:rsidP="00755975">
            <w:pPr>
              <w:jc w:val="center"/>
              <w:rPr>
                <w:color w:val="000000"/>
                <w:sz w:val="24"/>
                <w:szCs w:val="24"/>
              </w:rPr>
            </w:pPr>
            <w:r w:rsidRPr="00985400">
              <w:rPr>
                <w:color w:val="000000"/>
                <w:sz w:val="24"/>
                <w:szCs w:val="24"/>
              </w:rPr>
              <w:t>0 (0.0)</w:t>
            </w:r>
          </w:p>
        </w:tc>
      </w:tr>
      <w:tr w:rsidR="0090413B" w14:paraId="795A27EB" w14:textId="77777777" w:rsidTr="00E16062">
        <w:tc>
          <w:tcPr>
            <w:tcW w:w="1165" w:type="pct"/>
            <w:tcBorders>
              <w:right w:val="nil"/>
            </w:tcBorders>
            <w:tcMar>
              <w:top w:w="0" w:type="dxa"/>
              <w:left w:w="108" w:type="dxa"/>
              <w:bottom w:w="0" w:type="dxa"/>
              <w:right w:w="108" w:type="dxa"/>
            </w:tcMar>
            <w:hideMark/>
          </w:tcPr>
          <w:p w14:paraId="71899E3F" w14:textId="77777777" w:rsidR="0090413B" w:rsidRPr="00985400" w:rsidRDefault="0090413B" w:rsidP="00755975">
            <w:pPr>
              <w:rPr>
                <w:color w:val="000000"/>
                <w:sz w:val="24"/>
                <w:szCs w:val="24"/>
              </w:rPr>
            </w:pPr>
            <w:r w:rsidRPr="00985400">
              <w:rPr>
                <w:rFonts w:eastAsia="Times New Roman"/>
                <w:color w:val="000000"/>
                <w:sz w:val="24"/>
                <w:szCs w:val="24"/>
              </w:rPr>
              <w:t>Fatigue</w:t>
            </w:r>
            <w:r w:rsidRPr="00985400">
              <w:rPr>
                <w:rFonts w:eastAsia="Times New Roman"/>
                <w:color w:val="000000"/>
                <w:sz w:val="24"/>
                <w:szCs w:val="24"/>
                <w:vertAlign w:val="superscript"/>
              </w:rPr>
              <w:t>c</w:t>
            </w:r>
          </w:p>
        </w:tc>
        <w:tc>
          <w:tcPr>
            <w:tcW w:w="1067" w:type="pct"/>
            <w:tcBorders>
              <w:left w:val="nil"/>
              <w:right w:val="nil"/>
            </w:tcBorders>
            <w:tcMar>
              <w:top w:w="0" w:type="dxa"/>
              <w:left w:w="108" w:type="dxa"/>
              <w:bottom w:w="0" w:type="dxa"/>
              <w:right w:w="108" w:type="dxa"/>
            </w:tcMar>
            <w:vAlign w:val="bottom"/>
          </w:tcPr>
          <w:p w14:paraId="4788CDCC" w14:textId="77777777" w:rsidR="0090413B" w:rsidRPr="00985400" w:rsidRDefault="0090413B" w:rsidP="00755975">
            <w:pPr>
              <w:jc w:val="center"/>
              <w:rPr>
                <w:sz w:val="24"/>
                <w:szCs w:val="24"/>
              </w:rPr>
            </w:pPr>
          </w:p>
        </w:tc>
        <w:tc>
          <w:tcPr>
            <w:tcW w:w="852" w:type="pct"/>
            <w:tcBorders>
              <w:left w:val="nil"/>
              <w:right w:val="nil"/>
            </w:tcBorders>
            <w:tcMar>
              <w:top w:w="0" w:type="dxa"/>
              <w:left w:w="108" w:type="dxa"/>
              <w:bottom w:w="0" w:type="dxa"/>
              <w:right w:w="108" w:type="dxa"/>
            </w:tcMar>
            <w:vAlign w:val="bottom"/>
          </w:tcPr>
          <w:p w14:paraId="664BEF23" w14:textId="77777777" w:rsidR="0090413B" w:rsidRPr="00985400" w:rsidRDefault="0090413B" w:rsidP="00755975">
            <w:pPr>
              <w:jc w:val="center"/>
              <w:rPr>
                <w:sz w:val="24"/>
                <w:szCs w:val="24"/>
              </w:rPr>
            </w:pPr>
          </w:p>
        </w:tc>
        <w:tc>
          <w:tcPr>
            <w:tcW w:w="1042" w:type="pct"/>
            <w:tcBorders>
              <w:left w:val="nil"/>
              <w:right w:val="nil"/>
            </w:tcBorders>
            <w:tcMar>
              <w:top w:w="0" w:type="dxa"/>
              <w:left w:w="108" w:type="dxa"/>
              <w:bottom w:w="0" w:type="dxa"/>
              <w:right w:w="108" w:type="dxa"/>
            </w:tcMar>
            <w:vAlign w:val="bottom"/>
          </w:tcPr>
          <w:p w14:paraId="0A21FE5D" w14:textId="77777777" w:rsidR="0090413B" w:rsidRPr="00985400" w:rsidRDefault="0090413B" w:rsidP="00755975">
            <w:pPr>
              <w:jc w:val="center"/>
              <w:rPr>
                <w:sz w:val="24"/>
                <w:szCs w:val="24"/>
              </w:rPr>
            </w:pPr>
          </w:p>
        </w:tc>
        <w:tc>
          <w:tcPr>
            <w:tcW w:w="874" w:type="pct"/>
            <w:tcBorders>
              <w:left w:val="nil"/>
            </w:tcBorders>
            <w:tcMar>
              <w:top w:w="0" w:type="dxa"/>
              <w:left w:w="108" w:type="dxa"/>
              <w:bottom w:w="0" w:type="dxa"/>
              <w:right w:w="108" w:type="dxa"/>
            </w:tcMar>
            <w:vAlign w:val="bottom"/>
          </w:tcPr>
          <w:p w14:paraId="5527F7CC" w14:textId="77777777" w:rsidR="0090413B" w:rsidRPr="00985400" w:rsidRDefault="0090413B" w:rsidP="00755975">
            <w:pPr>
              <w:jc w:val="center"/>
              <w:rPr>
                <w:sz w:val="24"/>
                <w:szCs w:val="24"/>
              </w:rPr>
            </w:pPr>
          </w:p>
        </w:tc>
      </w:tr>
      <w:tr w:rsidR="0090413B" w14:paraId="6C33DF5A" w14:textId="77777777" w:rsidTr="00E16062">
        <w:tc>
          <w:tcPr>
            <w:tcW w:w="1165" w:type="pct"/>
            <w:tcMar>
              <w:top w:w="0" w:type="dxa"/>
              <w:left w:w="108" w:type="dxa"/>
              <w:bottom w:w="0" w:type="dxa"/>
              <w:right w:w="108" w:type="dxa"/>
            </w:tcMar>
            <w:hideMark/>
          </w:tcPr>
          <w:p w14:paraId="12BA6845" w14:textId="77777777" w:rsidR="0090413B" w:rsidRPr="00985400" w:rsidRDefault="0090413B" w:rsidP="00755975">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vAlign w:val="bottom"/>
          </w:tcPr>
          <w:p w14:paraId="143EE953" w14:textId="777A3A1A" w:rsidR="0090413B" w:rsidRPr="00985400" w:rsidRDefault="0090413B" w:rsidP="00755975">
            <w:pPr>
              <w:jc w:val="center"/>
              <w:rPr>
                <w:color w:val="000000"/>
                <w:sz w:val="24"/>
                <w:szCs w:val="24"/>
              </w:rPr>
            </w:pPr>
            <w:r w:rsidRPr="00985400">
              <w:rPr>
                <w:color w:val="000000"/>
                <w:sz w:val="24"/>
                <w:szCs w:val="24"/>
              </w:rPr>
              <w:t>615 (34.1)</w:t>
            </w:r>
          </w:p>
        </w:tc>
        <w:tc>
          <w:tcPr>
            <w:tcW w:w="852" w:type="pct"/>
            <w:shd w:val="clear" w:color="auto" w:fill="auto"/>
            <w:tcMar>
              <w:top w:w="0" w:type="dxa"/>
              <w:left w:w="108" w:type="dxa"/>
              <w:bottom w:w="0" w:type="dxa"/>
              <w:right w:w="108" w:type="dxa"/>
            </w:tcMar>
            <w:vAlign w:val="bottom"/>
          </w:tcPr>
          <w:p w14:paraId="4C89C8DA" w14:textId="2713E9DD" w:rsidR="0090413B" w:rsidRPr="00985400" w:rsidRDefault="0090413B" w:rsidP="00755975">
            <w:pPr>
              <w:jc w:val="center"/>
              <w:rPr>
                <w:color w:val="000000"/>
                <w:sz w:val="24"/>
                <w:szCs w:val="24"/>
              </w:rPr>
            </w:pPr>
            <w:r w:rsidRPr="00985400">
              <w:rPr>
                <w:color w:val="000000"/>
                <w:sz w:val="24"/>
                <w:szCs w:val="24"/>
              </w:rPr>
              <w:t>405 (22.6)</w:t>
            </w:r>
          </w:p>
        </w:tc>
        <w:tc>
          <w:tcPr>
            <w:tcW w:w="1042" w:type="pct"/>
            <w:shd w:val="clear" w:color="auto" w:fill="auto"/>
            <w:tcMar>
              <w:top w:w="0" w:type="dxa"/>
              <w:left w:w="108" w:type="dxa"/>
              <w:bottom w:w="0" w:type="dxa"/>
              <w:right w:w="108" w:type="dxa"/>
            </w:tcMar>
            <w:vAlign w:val="bottom"/>
          </w:tcPr>
          <w:p w14:paraId="5CEB39C5" w14:textId="41FF84D9" w:rsidR="0090413B" w:rsidRPr="00985400" w:rsidRDefault="0090413B" w:rsidP="00755975">
            <w:pPr>
              <w:jc w:val="center"/>
              <w:rPr>
                <w:color w:val="000000"/>
                <w:sz w:val="24"/>
                <w:szCs w:val="24"/>
              </w:rPr>
            </w:pPr>
            <w:r w:rsidRPr="00985400">
              <w:rPr>
                <w:color w:val="000000"/>
                <w:sz w:val="24"/>
                <w:szCs w:val="24"/>
              </w:rPr>
              <w:t>839 (50.5)</w:t>
            </w:r>
          </w:p>
        </w:tc>
        <w:tc>
          <w:tcPr>
            <w:tcW w:w="874" w:type="pct"/>
            <w:shd w:val="clear" w:color="auto" w:fill="auto"/>
            <w:tcMar>
              <w:top w:w="0" w:type="dxa"/>
              <w:left w:w="108" w:type="dxa"/>
              <w:bottom w:w="0" w:type="dxa"/>
              <w:right w:w="108" w:type="dxa"/>
            </w:tcMar>
            <w:vAlign w:val="bottom"/>
          </w:tcPr>
          <w:p w14:paraId="47142DF5" w14:textId="02985034" w:rsidR="0090413B" w:rsidRPr="00985400" w:rsidRDefault="0090413B" w:rsidP="00755975">
            <w:pPr>
              <w:jc w:val="center"/>
              <w:rPr>
                <w:color w:val="000000"/>
                <w:sz w:val="24"/>
                <w:szCs w:val="24"/>
              </w:rPr>
            </w:pPr>
            <w:r w:rsidRPr="00985400">
              <w:rPr>
                <w:color w:val="000000"/>
                <w:sz w:val="24"/>
                <w:szCs w:val="24"/>
              </w:rPr>
              <w:t>277 (16.8)</w:t>
            </w:r>
          </w:p>
        </w:tc>
      </w:tr>
      <w:tr w:rsidR="0090413B" w14:paraId="2291CB63" w14:textId="77777777" w:rsidTr="00E16062">
        <w:tc>
          <w:tcPr>
            <w:tcW w:w="1165" w:type="pct"/>
            <w:tcMar>
              <w:top w:w="0" w:type="dxa"/>
              <w:left w:w="108" w:type="dxa"/>
              <w:bottom w:w="0" w:type="dxa"/>
              <w:right w:w="108" w:type="dxa"/>
            </w:tcMar>
            <w:hideMark/>
          </w:tcPr>
          <w:p w14:paraId="1D0C6740" w14:textId="77777777" w:rsidR="0090413B" w:rsidRPr="00985400" w:rsidRDefault="0090413B" w:rsidP="00755975">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vAlign w:val="bottom"/>
          </w:tcPr>
          <w:p w14:paraId="7FE1B6EC" w14:textId="2849866D" w:rsidR="0090413B" w:rsidRPr="00985400" w:rsidRDefault="0090413B" w:rsidP="00755975">
            <w:pPr>
              <w:jc w:val="center"/>
              <w:rPr>
                <w:color w:val="000000"/>
                <w:sz w:val="24"/>
                <w:szCs w:val="24"/>
              </w:rPr>
            </w:pPr>
            <w:r w:rsidRPr="00985400">
              <w:rPr>
                <w:color w:val="000000"/>
                <w:sz w:val="24"/>
                <w:szCs w:val="24"/>
              </w:rPr>
              <w:t>373 (20.7)</w:t>
            </w:r>
          </w:p>
        </w:tc>
        <w:tc>
          <w:tcPr>
            <w:tcW w:w="852" w:type="pct"/>
            <w:shd w:val="clear" w:color="auto" w:fill="auto"/>
            <w:tcMar>
              <w:top w:w="0" w:type="dxa"/>
              <w:left w:w="108" w:type="dxa"/>
              <w:bottom w:w="0" w:type="dxa"/>
              <w:right w:w="108" w:type="dxa"/>
            </w:tcMar>
            <w:vAlign w:val="bottom"/>
          </w:tcPr>
          <w:p w14:paraId="1133702D" w14:textId="27B6CB88" w:rsidR="0090413B" w:rsidRPr="00985400" w:rsidRDefault="0090413B" w:rsidP="00755975">
            <w:pPr>
              <w:jc w:val="center"/>
              <w:rPr>
                <w:color w:val="000000"/>
                <w:sz w:val="24"/>
                <w:szCs w:val="24"/>
              </w:rPr>
            </w:pPr>
            <w:r w:rsidRPr="00985400">
              <w:rPr>
                <w:color w:val="000000"/>
                <w:sz w:val="24"/>
                <w:szCs w:val="24"/>
              </w:rPr>
              <w:t>252 (14.1)</w:t>
            </w:r>
          </w:p>
        </w:tc>
        <w:tc>
          <w:tcPr>
            <w:tcW w:w="1042" w:type="pct"/>
            <w:shd w:val="clear" w:color="auto" w:fill="auto"/>
            <w:tcMar>
              <w:top w:w="0" w:type="dxa"/>
              <w:left w:w="108" w:type="dxa"/>
              <w:bottom w:w="0" w:type="dxa"/>
              <w:right w:w="108" w:type="dxa"/>
            </w:tcMar>
            <w:vAlign w:val="bottom"/>
          </w:tcPr>
          <w:p w14:paraId="7D632C4F" w14:textId="2AAAF946" w:rsidR="0090413B" w:rsidRPr="00985400" w:rsidRDefault="0090413B" w:rsidP="00755975">
            <w:pPr>
              <w:jc w:val="center"/>
              <w:rPr>
                <w:color w:val="000000"/>
                <w:sz w:val="24"/>
                <w:szCs w:val="24"/>
              </w:rPr>
            </w:pPr>
            <w:r w:rsidRPr="00985400">
              <w:rPr>
                <w:color w:val="000000"/>
                <w:sz w:val="24"/>
                <w:szCs w:val="24"/>
              </w:rPr>
              <w:t>351 (21.1)</w:t>
            </w:r>
          </w:p>
        </w:tc>
        <w:tc>
          <w:tcPr>
            <w:tcW w:w="874" w:type="pct"/>
            <w:shd w:val="clear" w:color="auto" w:fill="auto"/>
            <w:tcMar>
              <w:top w:w="0" w:type="dxa"/>
              <w:left w:w="108" w:type="dxa"/>
              <w:bottom w:w="0" w:type="dxa"/>
              <w:right w:w="108" w:type="dxa"/>
            </w:tcMar>
            <w:vAlign w:val="bottom"/>
          </w:tcPr>
          <w:p w14:paraId="60A7DB38" w14:textId="7C29B63D" w:rsidR="0090413B" w:rsidRPr="00985400" w:rsidRDefault="0090413B" w:rsidP="00755975">
            <w:pPr>
              <w:jc w:val="center"/>
              <w:rPr>
                <w:color w:val="000000"/>
                <w:sz w:val="24"/>
                <w:szCs w:val="24"/>
              </w:rPr>
            </w:pPr>
            <w:r w:rsidRPr="00985400">
              <w:rPr>
                <w:color w:val="000000"/>
                <w:sz w:val="24"/>
                <w:szCs w:val="24"/>
              </w:rPr>
              <w:t>161 (9.8)</w:t>
            </w:r>
          </w:p>
        </w:tc>
      </w:tr>
      <w:tr w:rsidR="0090413B" w14:paraId="06421E01" w14:textId="77777777" w:rsidTr="00E16062">
        <w:tc>
          <w:tcPr>
            <w:tcW w:w="1165" w:type="pct"/>
            <w:tcMar>
              <w:top w:w="0" w:type="dxa"/>
              <w:left w:w="108" w:type="dxa"/>
              <w:bottom w:w="0" w:type="dxa"/>
              <w:right w:w="108" w:type="dxa"/>
            </w:tcMar>
            <w:hideMark/>
          </w:tcPr>
          <w:p w14:paraId="4E3458D9" w14:textId="77777777" w:rsidR="0090413B" w:rsidRPr="00985400" w:rsidRDefault="0090413B" w:rsidP="00755975">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vAlign w:val="bottom"/>
          </w:tcPr>
          <w:p w14:paraId="49416C66" w14:textId="67412AC2" w:rsidR="0090413B" w:rsidRPr="00985400" w:rsidRDefault="0090413B" w:rsidP="00755975">
            <w:pPr>
              <w:jc w:val="center"/>
              <w:rPr>
                <w:color w:val="000000"/>
                <w:sz w:val="24"/>
                <w:szCs w:val="24"/>
              </w:rPr>
            </w:pPr>
            <w:r w:rsidRPr="00985400">
              <w:rPr>
                <w:color w:val="000000"/>
                <w:sz w:val="24"/>
                <w:szCs w:val="24"/>
              </w:rPr>
              <w:t>240 (13.3)</w:t>
            </w:r>
          </w:p>
        </w:tc>
        <w:tc>
          <w:tcPr>
            <w:tcW w:w="852" w:type="pct"/>
            <w:shd w:val="clear" w:color="auto" w:fill="auto"/>
            <w:tcMar>
              <w:top w:w="0" w:type="dxa"/>
              <w:left w:w="108" w:type="dxa"/>
              <w:bottom w:w="0" w:type="dxa"/>
              <w:right w:w="108" w:type="dxa"/>
            </w:tcMar>
            <w:vAlign w:val="bottom"/>
          </w:tcPr>
          <w:p w14:paraId="6DE870A6" w14:textId="4A124432" w:rsidR="0090413B" w:rsidRPr="00985400" w:rsidRDefault="0090413B" w:rsidP="00755975">
            <w:pPr>
              <w:jc w:val="center"/>
              <w:rPr>
                <w:color w:val="000000"/>
                <w:sz w:val="24"/>
                <w:szCs w:val="24"/>
              </w:rPr>
            </w:pPr>
            <w:r w:rsidRPr="00985400">
              <w:rPr>
                <w:color w:val="000000"/>
                <w:sz w:val="24"/>
                <w:szCs w:val="24"/>
              </w:rPr>
              <w:t>150 (8.4)</w:t>
            </w:r>
          </w:p>
        </w:tc>
        <w:tc>
          <w:tcPr>
            <w:tcW w:w="1042" w:type="pct"/>
            <w:shd w:val="clear" w:color="auto" w:fill="auto"/>
            <w:tcMar>
              <w:top w:w="0" w:type="dxa"/>
              <w:left w:w="108" w:type="dxa"/>
              <w:bottom w:w="0" w:type="dxa"/>
              <w:right w:w="108" w:type="dxa"/>
            </w:tcMar>
            <w:vAlign w:val="bottom"/>
          </w:tcPr>
          <w:p w14:paraId="09368A37" w14:textId="39CF0556" w:rsidR="0090413B" w:rsidRPr="00985400" w:rsidRDefault="0090413B" w:rsidP="00755975">
            <w:pPr>
              <w:jc w:val="center"/>
              <w:rPr>
                <w:color w:val="000000"/>
                <w:sz w:val="24"/>
                <w:szCs w:val="24"/>
              </w:rPr>
            </w:pPr>
            <w:r w:rsidRPr="00985400">
              <w:rPr>
                <w:color w:val="000000"/>
                <w:sz w:val="24"/>
                <w:szCs w:val="24"/>
              </w:rPr>
              <w:t>442 (26.6)</w:t>
            </w:r>
          </w:p>
        </w:tc>
        <w:tc>
          <w:tcPr>
            <w:tcW w:w="874" w:type="pct"/>
            <w:shd w:val="clear" w:color="auto" w:fill="auto"/>
            <w:tcMar>
              <w:top w:w="0" w:type="dxa"/>
              <w:left w:w="108" w:type="dxa"/>
              <w:bottom w:w="0" w:type="dxa"/>
              <w:right w:w="108" w:type="dxa"/>
            </w:tcMar>
            <w:vAlign w:val="bottom"/>
          </w:tcPr>
          <w:p w14:paraId="0C6127D7" w14:textId="560C7F8B" w:rsidR="0090413B" w:rsidRPr="00985400" w:rsidRDefault="0090413B" w:rsidP="00755975">
            <w:pPr>
              <w:jc w:val="center"/>
              <w:rPr>
                <w:color w:val="000000"/>
                <w:sz w:val="24"/>
                <w:szCs w:val="24"/>
              </w:rPr>
            </w:pPr>
            <w:r w:rsidRPr="00985400">
              <w:rPr>
                <w:color w:val="000000"/>
                <w:sz w:val="24"/>
                <w:szCs w:val="24"/>
              </w:rPr>
              <w:t>114 (6.9)</w:t>
            </w:r>
          </w:p>
        </w:tc>
      </w:tr>
      <w:tr w:rsidR="0090413B" w14:paraId="7958E5EC" w14:textId="77777777" w:rsidTr="00E16062">
        <w:tc>
          <w:tcPr>
            <w:tcW w:w="1165" w:type="pct"/>
            <w:tcBorders>
              <w:bottom w:val="single" w:sz="4" w:space="0" w:color="auto"/>
            </w:tcBorders>
            <w:tcMar>
              <w:top w:w="0" w:type="dxa"/>
              <w:left w:w="108" w:type="dxa"/>
              <w:bottom w:w="0" w:type="dxa"/>
              <w:right w:w="108" w:type="dxa"/>
            </w:tcMar>
            <w:hideMark/>
          </w:tcPr>
          <w:p w14:paraId="3185B700" w14:textId="77777777" w:rsidR="0090413B" w:rsidRPr="00985400" w:rsidRDefault="0090413B" w:rsidP="00755975">
            <w:pPr>
              <w:ind w:left="600"/>
              <w:rPr>
                <w:color w:val="000000"/>
                <w:sz w:val="24"/>
                <w:szCs w:val="24"/>
              </w:rPr>
            </w:pPr>
            <w:r w:rsidRPr="00985400">
              <w:rPr>
                <w:color w:val="000000"/>
                <w:sz w:val="24"/>
                <w:szCs w:val="24"/>
              </w:rPr>
              <w:t>Severe</w:t>
            </w:r>
          </w:p>
        </w:tc>
        <w:tc>
          <w:tcPr>
            <w:tcW w:w="1067" w:type="pct"/>
            <w:tcBorders>
              <w:bottom w:val="single" w:sz="4" w:space="0" w:color="auto"/>
            </w:tcBorders>
            <w:shd w:val="clear" w:color="auto" w:fill="auto"/>
            <w:tcMar>
              <w:top w:w="0" w:type="dxa"/>
              <w:left w:w="108" w:type="dxa"/>
              <w:bottom w:w="0" w:type="dxa"/>
              <w:right w:w="108" w:type="dxa"/>
            </w:tcMar>
            <w:vAlign w:val="bottom"/>
          </w:tcPr>
          <w:p w14:paraId="71CA3C09" w14:textId="3885E664" w:rsidR="0090413B" w:rsidRPr="00985400" w:rsidRDefault="0090413B" w:rsidP="00755975">
            <w:pPr>
              <w:jc w:val="center"/>
              <w:rPr>
                <w:color w:val="000000"/>
                <w:sz w:val="24"/>
                <w:szCs w:val="24"/>
              </w:rPr>
            </w:pPr>
            <w:r w:rsidRPr="00985400">
              <w:rPr>
                <w:color w:val="000000"/>
                <w:sz w:val="24"/>
                <w:szCs w:val="24"/>
              </w:rPr>
              <w:t>2 (0.1)</w:t>
            </w:r>
          </w:p>
        </w:tc>
        <w:tc>
          <w:tcPr>
            <w:tcW w:w="852" w:type="pct"/>
            <w:tcBorders>
              <w:bottom w:val="single" w:sz="4" w:space="0" w:color="auto"/>
            </w:tcBorders>
            <w:shd w:val="clear" w:color="auto" w:fill="auto"/>
            <w:tcMar>
              <w:top w:w="0" w:type="dxa"/>
              <w:left w:w="108" w:type="dxa"/>
              <w:bottom w:w="0" w:type="dxa"/>
              <w:right w:w="108" w:type="dxa"/>
            </w:tcMar>
            <w:vAlign w:val="bottom"/>
          </w:tcPr>
          <w:p w14:paraId="766E1895" w14:textId="03E45D94" w:rsidR="0090413B" w:rsidRPr="00985400" w:rsidRDefault="0090413B" w:rsidP="00755975">
            <w:pPr>
              <w:jc w:val="center"/>
              <w:rPr>
                <w:color w:val="000000"/>
                <w:sz w:val="24"/>
                <w:szCs w:val="24"/>
              </w:rPr>
            </w:pPr>
            <w:r w:rsidRPr="00985400">
              <w:rPr>
                <w:color w:val="000000"/>
                <w:sz w:val="24"/>
                <w:szCs w:val="24"/>
              </w:rPr>
              <w:t>3 (0.2)</w:t>
            </w:r>
          </w:p>
        </w:tc>
        <w:tc>
          <w:tcPr>
            <w:tcW w:w="1042" w:type="pct"/>
            <w:tcBorders>
              <w:bottom w:val="single" w:sz="4" w:space="0" w:color="auto"/>
            </w:tcBorders>
            <w:shd w:val="clear" w:color="auto" w:fill="auto"/>
            <w:tcMar>
              <w:top w:w="0" w:type="dxa"/>
              <w:left w:w="108" w:type="dxa"/>
              <w:bottom w:w="0" w:type="dxa"/>
              <w:right w:w="108" w:type="dxa"/>
            </w:tcMar>
            <w:vAlign w:val="bottom"/>
          </w:tcPr>
          <w:p w14:paraId="78B1FAF2" w14:textId="6AE6A2AC" w:rsidR="0090413B" w:rsidRPr="00985400" w:rsidRDefault="0090413B" w:rsidP="00755975">
            <w:pPr>
              <w:jc w:val="center"/>
              <w:rPr>
                <w:color w:val="000000"/>
                <w:sz w:val="24"/>
                <w:szCs w:val="24"/>
              </w:rPr>
            </w:pPr>
            <w:r w:rsidRPr="00985400">
              <w:rPr>
                <w:color w:val="000000"/>
                <w:sz w:val="24"/>
                <w:szCs w:val="24"/>
              </w:rPr>
              <w:t>46 (2.8)</w:t>
            </w:r>
          </w:p>
        </w:tc>
        <w:tc>
          <w:tcPr>
            <w:tcW w:w="874" w:type="pct"/>
            <w:shd w:val="clear" w:color="auto" w:fill="auto"/>
            <w:tcMar>
              <w:top w:w="0" w:type="dxa"/>
              <w:left w:w="108" w:type="dxa"/>
              <w:bottom w:w="0" w:type="dxa"/>
              <w:right w:w="108" w:type="dxa"/>
            </w:tcMar>
            <w:vAlign w:val="bottom"/>
          </w:tcPr>
          <w:p w14:paraId="5EF508A1" w14:textId="2CFB8B42" w:rsidR="0090413B" w:rsidRPr="00985400" w:rsidRDefault="0090413B" w:rsidP="00755975">
            <w:pPr>
              <w:jc w:val="center"/>
              <w:rPr>
                <w:color w:val="000000"/>
                <w:sz w:val="24"/>
                <w:szCs w:val="24"/>
              </w:rPr>
            </w:pPr>
            <w:r w:rsidRPr="00985400">
              <w:rPr>
                <w:color w:val="000000"/>
                <w:sz w:val="24"/>
                <w:szCs w:val="24"/>
              </w:rPr>
              <w:t>2 (0.1)</w:t>
            </w:r>
          </w:p>
        </w:tc>
      </w:tr>
      <w:tr w:rsidR="0090413B" w14:paraId="642F1899" w14:textId="77777777" w:rsidTr="00E16062">
        <w:tc>
          <w:tcPr>
            <w:tcW w:w="1165" w:type="pct"/>
            <w:tcBorders>
              <w:right w:val="nil"/>
            </w:tcBorders>
            <w:tcMar>
              <w:top w:w="0" w:type="dxa"/>
              <w:left w:w="108" w:type="dxa"/>
              <w:bottom w:w="0" w:type="dxa"/>
              <w:right w:w="108" w:type="dxa"/>
            </w:tcMar>
            <w:hideMark/>
          </w:tcPr>
          <w:p w14:paraId="62797BFA" w14:textId="77777777" w:rsidR="0090413B" w:rsidRPr="00985400" w:rsidRDefault="0090413B" w:rsidP="00755975">
            <w:pPr>
              <w:keepNext/>
              <w:rPr>
                <w:color w:val="000000"/>
                <w:sz w:val="24"/>
                <w:szCs w:val="24"/>
              </w:rPr>
            </w:pPr>
            <w:r w:rsidRPr="00985400">
              <w:rPr>
                <w:rFonts w:eastAsia="Times New Roman"/>
                <w:color w:val="000000"/>
                <w:sz w:val="24"/>
                <w:szCs w:val="24"/>
              </w:rPr>
              <w:lastRenderedPageBreak/>
              <w:t>Headache</w:t>
            </w:r>
            <w:r w:rsidRPr="00985400">
              <w:rPr>
                <w:rFonts w:eastAsia="Times New Roman"/>
                <w:color w:val="000000"/>
                <w:sz w:val="24"/>
                <w:szCs w:val="24"/>
                <w:vertAlign w:val="superscript"/>
              </w:rPr>
              <w:t>c</w:t>
            </w:r>
          </w:p>
        </w:tc>
        <w:tc>
          <w:tcPr>
            <w:tcW w:w="1067" w:type="pct"/>
            <w:tcBorders>
              <w:left w:val="nil"/>
              <w:right w:val="nil"/>
            </w:tcBorders>
            <w:tcMar>
              <w:top w:w="0" w:type="dxa"/>
              <w:left w:w="108" w:type="dxa"/>
              <w:bottom w:w="0" w:type="dxa"/>
              <w:right w:w="108" w:type="dxa"/>
            </w:tcMar>
            <w:vAlign w:val="bottom"/>
          </w:tcPr>
          <w:p w14:paraId="69961FBA" w14:textId="77777777" w:rsidR="0090413B" w:rsidRPr="00985400" w:rsidRDefault="0090413B" w:rsidP="00755975">
            <w:pPr>
              <w:keepNext/>
              <w:jc w:val="center"/>
              <w:rPr>
                <w:sz w:val="24"/>
                <w:szCs w:val="24"/>
              </w:rPr>
            </w:pPr>
          </w:p>
        </w:tc>
        <w:tc>
          <w:tcPr>
            <w:tcW w:w="852" w:type="pct"/>
            <w:tcBorders>
              <w:left w:val="nil"/>
              <w:right w:val="nil"/>
            </w:tcBorders>
            <w:tcMar>
              <w:top w:w="0" w:type="dxa"/>
              <w:left w:w="108" w:type="dxa"/>
              <w:bottom w:w="0" w:type="dxa"/>
              <w:right w:w="108" w:type="dxa"/>
            </w:tcMar>
            <w:vAlign w:val="bottom"/>
          </w:tcPr>
          <w:p w14:paraId="3F4C10B7" w14:textId="77777777" w:rsidR="0090413B" w:rsidRPr="00985400" w:rsidRDefault="0090413B" w:rsidP="00755975">
            <w:pPr>
              <w:keepNext/>
              <w:jc w:val="center"/>
              <w:rPr>
                <w:sz w:val="24"/>
                <w:szCs w:val="24"/>
              </w:rPr>
            </w:pPr>
          </w:p>
        </w:tc>
        <w:tc>
          <w:tcPr>
            <w:tcW w:w="1042" w:type="pct"/>
            <w:tcBorders>
              <w:left w:val="nil"/>
              <w:right w:val="nil"/>
            </w:tcBorders>
            <w:tcMar>
              <w:top w:w="0" w:type="dxa"/>
              <w:left w:w="108" w:type="dxa"/>
              <w:bottom w:w="0" w:type="dxa"/>
              <w:right w:w="108" w:type="dxa"/>
            </w:tcMar>
            <w:vAlign w:val="bottom"/>
          </w:tcPr>
          <w:p w14:paraId="642A16C4" w14:textId="77777777" w:rsidR="0090413B" w:rsidRPr="00985400" w:rsidRDefault="0090413B" w:rsidP="00755975">
            <w:pPr>
              <w:keepNext/>
              <w:jc w:val="center"/>
              <w:rPr>
                <w:sz w:val="24"/>
                <w:szCs w:val="24"/>
              </w:rPr>
            </w:pPr>
          </w:p>
        </w:tc>
        <w:tc>
          <w:tcPr>
            <w:tcW w:w="874" w:type="pct"/>
            <w:tcBorders>
              <w:left w:val="nil"/>
            </w:tcBorders>
            <w:tcMar>
              <w:top w:w="0" w:type="dxa"/>
              <w:left w:w="108" w:type="dxa"/>
              <w:bottom w:w="0" w:type="dxa"/>
              <w:right w:w="108" w:type="dxa"/>
            </w:tcMar>
            <w:vAlign w:val="bottom"/>
          </w:tcPr>
          <w:p w14:paraId="3DB858AF" w14:textId="77777777" w:rsidR="0090413B" w:rsidRPr="00985400" w:rsidRDefault="0090413B" w:rsidP="00755975">
            <w:pPr>
              <w:keepNext/>
              <w:jc w:val="center"/>
              <w:rPr>
                <w:sz w:val="24"/>
                <w:szCs w:val="24"/>
              </w:rPr>
            </w:pPr>
          </w:p>
        </w:tc>
      </w:tr>
      <w:tr w:rsidR="0090413B" w14:paraId="3553B10F" w14:textId="77777777" w:rsidTr="00E16062">
        <w:tc>
          <w:tcPr>
            <w:tcW w:w="1165" w:type="pct"/>
            <w:tcMar>
              <w:top w:w="0" w:type="dxa"/>
              <w:left w:w="108" w:type="dxa"/>
              <w:bottom w:w="0" w:type="dxa"/>
              <w:right w:w="108" w:type="dxa"/>
            </w:tcMar>
            <w:hideMark/>
          </w:tcPr>
          <w:p w14:paraId="7DCF9C6A" w14:textId="77777777" w:rsidR="0090413B" w:rsidRPr="00985400" w:rsidRDefault="0090413B" w:rsidP="00755975">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vAlign w:val="bottom"/>
          </w:tcPr>
          <w:p w14:paraId="20B091DC" w14:textId="491A36AC" w:rsidR="0090413B" w:rsidRPr="00985400" w:rsidRDefault="0090413B" w:rsidP="00755975">
            <w:pPr>
              <w:keepNext/>
              <w:jc w:val="center"/>
              <w:rPr>
                <w:color w:val="000000"/>
                <w:sz w:val="24"/>
                <w:szCs w:val="24"/>
              </w:rPr>
            </w:pPr>
            <w:r w:rsidRPr="00985400">
              <w:rPr>
                <w:color w:val="000000"/>
                <w:sz w:val="24"/>
                <w:szCs w:val="24"/>
              </w:rPr>
              <w:t>454 (25.2)</w:t>
            </w:r>
          </w:p>
        </w:tc>
        <w:tc>
          <w:tcPr>
            <w:tcW w:w="852" w:type="pct"/>
            <w:shd w:val="clear" w:color="auto" w:fill="auto"/>
            <w:tcMar>
              <w:top w:w="0" w:type="dxa"/>
              <w:left w:w="108" w:type="dxa"/>
              <w:bottom w:w="0" w:type="dxa"/>
              <w:right w:w="108" w:type="dxa"/>
            </w:tcMar>
            <w:vAlign w:val="bottom"/>
          </w:tcPr>
          <w:p w14:paraId="30D8686F" w14:textId="0DB03A35" w:rsidR="0090413B" w:rsidRPr="00985400" w:rsidRDefault="0090413B" w:rsidP="00755975">
            <w:pPr>
              <w:keepNext/>
              <w:jc w:val="center"/>
              <w:rPr>
                <w:color w:val="000000"/>
                <w:sz w:val="24"/>
                <w:szCs w:val="24"/>
              </w:rPr>
            </w:pPr>
            <w:r w:rsidRPr="00985400">
              <w:rPr>
                <w:color w:val="000000"/>
                <w:sz w:val="24"/>
                <w:szCs w:val="24"/>
              </w:rPr>
              <w:t>325 (18.1)</w:t>
            </w:r>
          </w:p>
        </w:tc>
        <w:tc>
          <w:tcPr>
            <w:tcW w:w="1042" w:type="pct"/>
            <w:shd w:val="clear" w:color="auto" w:fill="auto"/>
            <w:tcMar>
              <w:top w:w="0" w:type="dxa"/>
              <w:left w:w="108" w:type="dxa"/>
              <w:bottom w:w="0" w:type="dxa"/>
              <w:right w:w="108" w:type="dxa"/>
            </w:tcMar>
            <w:vAlign w:val="bottom"/>
          </w:tcPr>
          <w:p w14:paraId="792B370C" w14:textId="3CB5AEF0" w:rsidR="0090413B" w:rsidRPr="00985400" w:rsidRDefault="0090413B" w:rsidP="00755975">
            <w:pPr>
              <w:keepNext/>
              <w:jc w:val="center"/>
              <w:rPr>
                <w:color w:val="000000"/>
                <w:sz w:val="24"/>
                <w:szCs w:val="24"/>
              </w:rPr>
            </w:pPr>
            <w:r w:rsidRPr="00985400">
              <w:rPr>
                <w:color w:val="000000"/>
                <w:sz w:val="24"/>
                <w:szCs w:val="24"/>
              </w:rPr>
              <w:t>647 (39.0)</w:t>
            </w:r>
          </w:p>
        </w:tc>
        <w:tc>
          <w:tcPr>
            <w:tcW w:w="874" w:type="pct"/>
            <w:shd w:val="clear" w:color="auto" w:fill="auto"/>
            <w:tcMar>
              <w:top w:w="0" w:type="dxa"/>
              <w:left w:w="108" w:type="dxa"/>
              <w:bottom w:w="0" w:type="dxa"/>
              <w:right w:w="108" w:type="dxa"/>
            </w:tcMar>
            <w:vAlign w:val="bottom"/>
          </w:tcPr>
          <w:p w14:paraId="09EBC791" w14:textId="2105030F" w:rsidR="0090413B" w:rsidRPr="00985400" w:rsidRDefault="0090413B" w:rsidP="00755975">
            <w:pPr>
              <w:keepNext/>
              <w:jc w:val="center"/>
              <w:rPr>
                <w:color w:val="000000"/>
                <w:sz w:val="24"/>
                <w:szCs w:val="24"/>
              </w:rPr>
            </w:pPr>
            <w:r w:rsidRPr="00985400">
              <w:rPr>
                <w:color w:val="000000"/>
                <w:sz w:val="24"/>
                <w:szCs w:val="24"/>
              </w:rPr>
              <w:t>229 (13.9)</w:t>
            </w:r>
          </w:p>
        </w:tc>
      </w:tr>
      <w:tr w:rsidR="0090413B" w14:paraId="3FF1BC86" w14:textId="77777777" w:rsidTr="00E16062">
        <w:tc>
          <w:tcPr>
            <w:tcW w:w="1165" w:type="pct"/>
            <w:tcMar>
              <w:top w:w="0" w:type="dxa"/>
              <w:left w:w="108" w:type="dxa"/>
              <w:bottom w:w="0" w:type="dxa"/>
              <w:right w:w="108" w:type="dxa"/>
            </w:tcMar>
            <w:hideMark/>
          </w:tcPr>
          <w:p w14:paraId="66BC6CCE" w14:textId="77777777" w:rsidR="0090413B" w:rsidRPr="00985400" w:rsidRDefault="0090413B" w:rsidP="00755975">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vAlign w:val="bottom"/>
          </w:tcPr>
          <w:p w14:paraId="65A70B4D" w14:textId="58531011" w:rsidR="0090413B" w:rsidRPr="00985400" w:rsidRDefault="0090413B" w:rsidP="00755975">
            <w:pPr>
              <w:jc w:val="center"/>
              <w:rPr>
                <w:color w:val="000000"/>
                <w:sz w:val="24"/>
                <w:szCs w:val="24"/>
              </w:rPr>
            </w:pPr>
            <w:r w:rsidRPr="00985400">
              <w:rPr>
                <w:color w:val="000000"/>
                <w:sz w:val="24"/>
                <w:szCs w:val="24"/>
              </w:rPr>
              <w:t>348 (19.3)</w:t>
            </w:r>
          </w:p>
        </w:tc>
        <w:tc>
          <w:tcPr>
            <w:tcW w:w="852" w:type="pct"/>
            <w:shd w:val="clear" w:color="auto" w:fill="auto"/>
            <w:tcMar>
              <w:top w:w="0" w:type="dxa"/>
              <w:left w:w="108" w:type="dxa"/>
              <w:bottom w:w="0" w:type="dxa"/>
              <w:right w:w="108" w:type="dxa"/>
            </w:tcMar>
            <w:vAlign w:val="bottom"/>
          </w:tcPr>
          <w:p w14:paraId="54697B76" w14:textId="059C502B" w:rsidR="0090413B" w:rsidRPr="00985400" w:rsidRDefault="0090413B" w:rsidP="00755975">
            <w:pPr>
              <w:jc w:val="center"/>
              <w:rPr>
                <w:color w:val="000000"/>
                <w:sz w:val="24"/>
                <w:szCs w:val="24"/>
              </w:rPr>
            </w:pPr>
            <w:r w:rsidRPr="00985400">
              <w:rPr>
                <w:color w:val="000000"/>
                <w:sz w:val="24"/>
                <w:szCs w:val="24"/>
              </w:rPr>
              <w:t>242 (13.5)</w:t>
            </w:r>
          </w:p>
        </w:tc>
        <w:tc>
          <w:tcPr>
            <w:tcW w:w="1042" w:type="pct"/>
            <w:shd w:val="clear" w:color="auto" w:fill="auto"/>
            <w:tcMar>
              <w:top w:w="0" w:type="dxa"/>
              <w:left w:w="108" w:type="dxa"/>
              <w:bottom w:w="0" w:type="dxa"/>
              <w:right w:w="108" w:type="dxa"/>
            </w:tcMar>
            <w:vAlign w:val="bottom"/>
          </w:tcPr>
          <w:p w14:paraId="6DB24CAF" w14:textId="58BC3BFD" w:rsidR="0090413B" w:rsidRPr="00985400" w:rsidRDefault="0090413B" w:rsidP="00755975">
            <w:pPr>
              <w:jc w:val="center"/>
              <w:rPr>
                <w:color w:val="000000"/>
                <w:sz w:val="24"/>
                <w:szCs w:val="24"/>
              </w:rPr>
            </w:pPr>
            <w:r w:rsidRPr="00985400">
              <w:rPr>
                <w:color w:val="000000"/>
                <w:sz w:val="24"/>
                <w:szCs w:val="24"/>
              </w:rPr>
              <w:t>422 (25.4)</w:t>
            </w:r>
          </w:p>
        </w:tc>
        <w:tc>
          <w:tcPr>
            <w:tcW w:w="874" w:type="pct"/>
            <w:shd w:val="clear" w:color="auto" w:fill="auto"/>
            <w:tcMar>
              <w:top w:w="0" w:type="dxa"/>
              <w:left w:w="108" w:type="dxa"/>
              <w:bottom w:w="0" w:type="dxa"/>
              <w:right w:w="108" w:type="dxa"/>
            </w:tcMar>
            <w:vAlign w:val="bottom"/>
          </w:tcPr>
          <w:p w14:paraId="6C34C836" w14:textId="485645DB" w:rsidR="0090413B" w:rsidRPr="00985400" w:rsidRDefault="0090413B" w:rsidP="00755975">
            <w:pPr>
              <w:jc w:val="center"/>
              <w:rPr>
                <w:color w:val="000000"/>
                <w:sz w:val="24"/>
                <w:szCs w:val="24"/>
              </w:rPr>
            </w:pPr>
            <w:r w:rsidRPr="00985400">
              <w:rPr>
                <w:color w:val="000000"/>
                <w:sz w:val="24"/>
                <w:szCs w:val="24"/>
              </w:rPr>
              <w:t>165 (10.0)</w:t>
            </w:r>
          </w:p>
        </w:tc>
      </w:tr>
      <w:tr w:rsidR="0090413B" w14:paraId="77389FDC" w14:textId="77777777" w:rsidTr="00E16062">
        <w:tc>
          <w:tcPr>
            <w:tcW w:w="1165" w:type="pct"/>
            <w:tcMar>
              <w:top w:w="0" w:type="dxa"/>
              <w:left w:w="108" w:type="dxa"/>
              <w:bottom w:w="0" w:type="dxa"/>
              <w:right w:w="108" w:type="dxa"/>
            </w:tcMar>
            <w:hideMark/>
          </w:tcPr>
          <w:p w14:paraId="37DA32BA" w14:textId="77777777" w:rsidR="0090413B" w:rsidRPr="00985400" w:rsidRDefault="0090413B" w:rsidP="00755975">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vAlign w:val="bottom"/>
          </w:tcPr>
          <w:p w14:paraId="48D8DF70" w14:textId="30C2C072" w:rsidR="0090413B" w:rsidRPr="00985400" w:rsidRDefault="0090413B" w:rsidP="00755975">
            <w:pPr>
              <w:jc w:val="center"/>
              <w:rPr>
                <w:color w:val="000000"/>
                <w:sz w:val="24"/>
                <w:szCs w:val="24"/>
              </w:rPr>
            </w:pPr>
            <w:r w:rsidRPr="00985400">
              <w:rPr>
                <w:color w:val="000000"/>
                <w:sz w:val="24"/>
                <w:szCs w:val="24"/>
              </w:rPr>
              <w:t>104 (5.8)</w:t>
            </w:r>
          </w:p>
        </w:tc>
        <w:tc>
          <w:tcPr>
            <w:tcW w:w="852" w:type="pct"/>
            <w:shd w:val="clear" w:color="auto" w:fill="auto"/>
            <w:tcMar>
              <w:top w:w="0" w:type="dxa"/>
              <w:left w:w="108" w:type="dxa"/>
              <w:bottom w:w="0" w:type="dxa"/>
              <w:right w:w="108" w:type="dxa"/>
            </w:tcMar>
            <w:vAlign w:val="bottom"/>
          </w:tcPr>
          <w:p w14:paraId="4300ABAC" w14:textId="3A5D9FBE" w:rsidR="0090413B" w:rsidRPr="00985400" w:rsidRDefault="0090413B" w:rsidP="00755975">
            <w:pPr>
              <w:jc w:val="center"/>
              <w:rPr>
                <w:color w:val="000000"/>
                <w:sz w:val="24"/>
                <w:szCs w:val="24"/>
              </w:rPr>
            </w:pPr>
            <w:r w:rsidRPr="00985400">
              <w:rPr>
                <w:color w:val="000000"/>
                <w:sz w:val="24"/>
                <w:szCs w:val="24"/>
              </w:rPr>
              <w:t>80 (4.5)</w:t>
            </w:r>
          </w:p>
        </w:tc>
        <w:tc>
          <w:tcPr>
            <w:tcW w:w="1042" w:type="pct"/>
            <w:shd w:val="clear" w:color="auto" w:fill="auto"/>
            <w:tcMar>
              <w:top w:w="0" w:type="dxa"/>
              <w:left w:w="108" w:type="dxa"/>
              <w:bottom w:w="0" w:type="dxa"/>
              <w:right w:w="108" w:type="dxa"/>
            </w:tcMar>
            <w:vAlign w:val="bottom"/>
          </w:tcPr>
          <w:p w14:paraId="0BC6B31D" w14:textId="34C61D0E" w:rsidR="0090413B" w:rsidRPr="00985400" w:rsidRDefault="0090413B" w:rsidP="00755975">
            <w:pPr>
              <w:jc w:val="center"/>
              <w:rPr>
                <w:color w:val="000000"/>
                <w:sz w:val="24"/>
                <w:szCs w:val="24"/>
              </w:rPr>
            </w:pPr>
            <w:r w:rsidRPr="00985400">
              <w:rPr>
                <w:color w:val="000000"/>
                <w:sz w:val="24"/>
                <w:szCs w:val="24"/>
              </w:rPr>
              <w:t>216 (13.0)</w:t>
            </w:r>
          </w:p>
        </w:tc>
        <w:tc>
          <w:tcPr>
            <w:tcW w:w="874" w:type="pct"/>
            <w:shd w:val="clear" w:color="auto" w:fill="auto"/>
            <w:tcMar>
              <w:top w:w="0" w:type="dxa"/>
              <w:left w:w="108" w:type="dxa"/>
              <w:bottom w:w="0" w:type="dxa"/>
              <w:right w:w="108" w:type="dxa"/>
            </w:tcMar>
            <w:vAlign w:val="bottom"/>
          </w:tcPr>
          <w:p w14:paraId="60D219E7" w14:textId="2F55848B" w:rsidR="0090413B" w:rsidRPr="00985400" w:rsidRDefault="0090413B" w:rsidP="00755975">
            <w:pPr>
              <w:jc w:val="center"/>
              <w:rPr>
                <w:color w:val="000000"/>
                <w:sz w:val="24"/>
                <w:szCs w:val="24"/>
              </w:rPr>
            </w:pPr>
            <w:r w:rsidRPr="00985400">
              <w:rPr>
                <w:color w:val="000000"/>
                <w:sz w:val="24"/>
                <w:szCs w:val="24"/>
              </w:rPr>
              <w:t>60 (3.6)</w:t>
            </w:r>
          </w:p>
        </w:tc>
      </w:tr>
      <w:tr w:rsidR="0090413B" w14:paraId="1BCCA5F3" w14:textId="77777777" w:rsidTr="00E16062">
        <w:tc>
          <w:tcPr>
            <w:tcW w:w="1165" w:type="pct"/>
            <w:tcBorders>
              <w:bottom w:val="single" w:sz="4" w:space="0" w:color="auto"/>
            </w:tcBorders>
            <w:tcMar>
              <w:top w:w="0" w:type="dxa"/>
              <w:left w:w="108" w:type="dxa"/>
              <w:bottom w:w="0" w:type="dxa"/>
              <w:right w:w="108" w:type="dxa"/>
            </w:tcMar>
            <w:hideMark/>
          </w:tcPr>
          <w:p w14:paraId="5259BF2B" w14:textId="77777777" w:rsidR="0090413B" w:rsidRPr="00985400" w:rsidRDefault="0090413B" w:rsidP="00755975">
            <w:pPr>
              <w:ind w:left="600"/>
              <w:rPr>
                <w:color w:val="000000"/>
                <w:sz w:val="24"/>
                <w:szCs w:val="24"/>
              </w:rPr>
            </w:pPr>
            <w:r w:rsidRPr="00985400">
              <w:rPr>
                <w:color w:val="000000"/>
                <w:sz w:val="24"/>
                <w:szCs w:val="24"/>
              </w:rPr>
              <w:t>Severe</w:t>
            </w:r>
          </w:p>
        </w:tc>
        <w:tc>
          <w:tcPr>
            <w:tcW w:w="1067" w:type="pct"/>
            <w:tcBorders>
              <w:bottom w:val="single" w:sz="4" w:space="0" w:color="auto"/>
            </w:tcBorders>
            <w:shd w:val="clear" w:color="auto" w:fill="auto"/>
            <w:tcMar>
              <w:top w:w="0" w:type="dxa"/>
              <w:left w:w="108" w:type="dxa"/>
              <w:bottom w:w="0" w:type="dxa"/>
              <w:right w:w="108" w:type="dxa"/>
            </w:tcMar>
            <w:vAlign w:val="bottom"/>
          </w:tcPr>
          <w:p w14:paraId="5807C563" w14:textId="7ECA95E5" w:rsidR="0090413B" w:rsidRPr="00985400" w:rsidRDefault="0090413B" w:rsidP="00755975">
            <w:pPr>
              <w:jc w:val="center"/>
              <w:rPr>
                <w:color w:val="000000"/>
                <w:sz w:val="24"/>
                <w:szCs w:val="24"/>
              </w:rPr>
            </w:pPr>
            <w:r w:rsidRPr="00985400">
              <w:rPr>
                <w:color w:val="000000"/>
                <w:sz w:val="24"/>
                <w:szCs w:val="24"/>
              </w:rPr>
              <w:t>2 (0.1)</w:t>
            </w:r>
          </w:p>
        </w:tc>
        <w:tc>
          <w:tcPr>
            <w:tcW w:w="852" w:type="pct"/>
            <w:tcBorders>
              <w:bottom w:val="single" w:sz="4" w:space="0" w:color="auto"/>
            </w:tcBorders>
            <w:shd w:val="clear" w:color="auto" w:fill="auto"/>
            <w:tcMar>
              <w:top w:w="0" w:type="dxa"/>
              <w:left w:w="108" w:type="dxa"/>
              <w:bottom w:w="0" w:type="dxa"/>
              <w:right w:w="108" w:type="dxa"/>
            </w:tcMar>
            <w:vAlign w:val="bottom"/>
          </w:tcPr>
          <w:p w14:paraId="3D2C4EF7" w14:textId="3CE56462" w:rsidR="0090413B" w:rsidRPr="00985400" w:rsidRDefault="0090413B" w:rsidP="00755975">
            <w:pPr>
              <w:jc w:val="center"/>
              <w:rPr>
                <w:color w:val="000000"/>
                <w:sz w:val="24"/>
                <w:szCs w:val="24"/>
              </w:rPr>
            </w:pPr>
            <w:r w:rsidRPr="00985400">
              <w:rPr>
                <w:color w:val="000000"/>
                <w:sz w:val="24"/>
                <w:szCs w:val="24"/>
              </w:rPr>
              <w:t>3 (0.2)</w:t>
            </w:r>
          </w:p>
        </w:tc>
        <w:tc>
          <w:tcPr>
            <w:tcW w:w="1042" w:type="pct"/>
            <w:tcBorders>
              <w:bottom w:val="single" w:sz="4" w:space="0" w:color="auto"/>
            </w:tcBorders>
            <w:shd w:val="clear" w:color="auto" w:fill="auto"/>
            <w:tcMar>
              <w:top w:w="0" w:type="dxa"/>
              <w:left w:w="108" w:type="dxa"/>
              <w:bottom w:w="0" w:type="dxa"/>
              <w:right w:w="108" w:type="dxa"/>
            </w:tcMar>
            <w:vAlign w:val="bottom"/>
          </w:tcPr>
          <w:p w14:paraId="67DE3810" w14:textId="4748D68C" w:rsidR="0090413B" w:rsidRPr="00985400" w:rsidRDefault="0090413B" w:rsidP="00755975">
            <w:pPr>
              <w:jc w:val="center"/>
              <w:rPr>
                <w:color w:val="000000"/>
                <w:sz w:val="24"/>
                <w:szCs w:val="24"/>
              </w:rPr>
            </w:pPr>
            <w:r w:rsidRPr="00985400">
              <w:rPr>
                <w:color w:val="000000"/>
                <w:sz w:val="24"/>
                <w:szCs w:val="24"/>
              </w:rPr>
              <w:t>9 (0.5)</w:t>
            </w:r>
          </w:p>
        </w:tc>
        <w:tc>
          <w:tcPr>
            <w:tcW w:w="874" w:type="pct"/>
            <w:shd w:val="clear" w:color="auto" w:fill="auto"/>
            <w:tcMar>
              <w:top w:w="0" w:type="dxa"/>
              <w:left w:w="108" w:type="dxa"/>
              <w:bottom w:w="0" w:type="dxa"/>
              <w:right w:w="108" w:type="dxa"/>
            </w:tcMar>
            <w:vAlign w:val="bottom"/>
          </w:tcPr>
          <w:p w14:paraId="5319B1F3" w14:textId="505B959F" w:rsidR="0090413B" w:rsidRPr="00985400" w:rsidRDefault="0090413B" w:rsidP="00755975">
            <w:pPr>
              <w:jc w:val="center"/>
              <w:rPr>
                <w:color w:val="000000"/>
                <w:sz w:val="24"/>
                <w:szCs w:val="24"/>
              </w:rPr>
            </w:pPr>
            <w:r w:rsidRPr="00985400">
              <w:rPr>
                <w:color w:val="000000"/>
                <w:sz w:val="24"/>
                <w:szCs w:val="24"/>
              </w:rPr>
              <w:t>4 (0.2)</w:t>
            </w:r>
          </w:p>
        </w:tc>
      </w:tr>
      <w:tr w:rsidR="0090413B" w14:paraId="0DD43F1E" w14:textId="77777777" w:rsidTr="00E16062">
        <w:tc>
          <w:tcPr>
            <w:tcW w:w="1165" w:type="pct"/>
            <w:tcBorders>
              <w:right w:val="nil"/>
            </w:tcBorders>
            <w:tcMar>
              <w:top w:w="0" w:type="dxa"/>
              <w:left w:w="108" w:type="dxa"/>
              <w:bottom w:w="0" w:type="dxa"/>
              <w:right w:w="108" w:type="dxa"/>
            </w:tcMar>
            <w:hideMark/>
          </w:tcPr>
          <w:p w14:paraId="1507199F" w14:textId="77777777" w:rsidR="0090413B" w:rsidRPr="00985400" w:rsidRDefault="0090413B" w:rsidP="00755975">
            <w:pPr>
              <w:keepNext/>
              <w:rPr>
                <w:color w:val="000000"/>
                <w:sz w:val="24"/>
                <w:szCs w:val="24"/>
              </w:rPr>
            </w:pPr>
            <w:r w:rsidRPr="00985400">
              <w:rPr>
                <w:rFonts w:eastAsia="Times New Roman"/>
                <w:color w:val="000000"/>
                <w:sz w:val="24"/>
                <w:szCs w:val="24"/>
              </w:rPr>
              <w:t>Chills</w:t>
            </w:r>
            <w:r w:rsidRPr="00985400">
              <w:rPr>
                <w:rFonts w:eastAsia="Times New Roman"/>
                <w:color w:val="000000"/>
                <w:sz w:val="24"/>
                <w:szCs w:val="24"/>
                <w:vertAlign w:val="superscript"/>
              </w:rPr>
              <w:t>c</w:t>
            </w:r>
          </w:p>
        </w:tc>
        <w:tc>
          <w:tcPr>
            <w:tcW w:w="1067" w:type="pct"/>
            <w:tcBorders>
              <w:left w:val="nil"/>
              <w:right w:val="nil"/>
            </w:tcBorders>
            <w:tcMar>
              <w:top w:w="0" w:type="dxa"/>
              <w:left w:w="108" w:type="dxa"/>
              <w:bottom w:w="0" w:type="dxa"/>
              <w:right w:w="108" w:type="dxa"/>
            </w:tcMar>
            <w:vAlign w:val="bottom"/>
          </w:tcPr>
          <w:p w14:paraId="4C6EA108" w14:textId="77777777" w:rsidR="0090413B" w:rsidRPr="00985400" w:rsidRDefault="0090413B" w:rsidP="00755975">
            <w:pPr>
              <w:keepNext/>
              <w:jc w:val="center"/>
              <w:rPr>
                <w:sz w:val="24"/>
                <w:szCs w:val="24"/>
              </w:rPr>
            </w:pPr>
          </w:p>
        </w:tc>
        <w:tc>
          <w:tcPr>
            <w:tcW w:w="852" w:type="pct"/>
            <w:tcBorders>
              <w:left w:val="nil"/>
              <w:right w:val="nil"/>
            </w:tcBorders>
            <w:tcMar>
              <w:top w:w="0" w:type="dxa"/>
              <w:left w:w="108" w:type="dxa"/>
              <w:bottom w:w="0" w:type="dxa"/>
              <w:right w:w="108" w:type="dxa"/>
            </w:tcMar>
            <w:vAlign w:val="bottom"/>
          </w:tcPr>
          <w:p w14:paraId="4B24998E" w14:textId="77777777" w:rsidR="0090413B" w:rsidRPr="00985400" w:rsidRDefault="0090413B" w:rsidP="00755975">
            <w:pPr>
              <w:keepNext/>
              <w:jc w:val="center"/>
              <w:rPr>
                <w:sz w:val="24"/>
                <w:szCs w:val="24"/>
              </w:rPr>
            </w:pPr>
          </w:p>
        </w:tc>
        <w:tc>
          <w:tcPr>
            <w:tcW w:w="1042" w:type="pct"/>
            <w:tcBorders>
              <w:left w:val="nil"/>
              <w:right w:val="nil"/>
            </w:tcBorders>
            <w:tcMar>
              <w:top w:w="0" w:type="dxa"/>
              <w:left w:w="108" w:type="dxa"/>
              <w:bottom w:w="0" w:type="dxa"/>
              <w:right w:w="108" w:type="dxa"/>
            </w:tcMar>
            <w:vAlign w:val="bottom"/>
          </w:tcPr>
          <w:p w14:paraId="5623BAC5" w14:textId="77777777" w:rsidR="0090413B" w:rsidRPr="00985400" w:rsidRDefault="0090413B" w:rsidP="00755975">
            <w:pPr>
              <w:keepNext/>
              <w:jc w:val="center"/>
              <w:rPr>
                <w:sz w:val="24"/>
                <w:szCs w:val="24"/>
              </w:rPr>
            </w:pPr>
          </w:p>
        </w:tc>
        <w:tc>
          <w:tcPr>
            <w:tcW w:w="874" w:type="pct"/>
            <w:tcBorders>
              <w:left w:val="nil"/>
            </w:tcBorders>
            <w:tcMar>
              <w:top w:w="0" w:type="dxa"/>
              <w:left w:w="108" w:type="dxa"/>
              <w:bottom w:w="0" w:type="dxa"/>
              <w:right w:w="108" w:type="dxa"/>
            </w:tcMar>
            <w:vAlign w:val="bottom"/>
          </w:tcPr>
          <w:p w14:paraId="33C0FDC5" w14:textId="77777777" w:rsidR="0090413B" w:rsidRPr="00985400" w:rsidRDefault="0090413B" w:rsidP="00755975">
            <w:pPr>
              <w:keepNext/>
              <w:jc w:val="center"/>
              <w:rPr>
                <w:sz w:val="24"/>
                <w:szCs w:val="24"/>
              </w:rPr>
            </w:pPr>
          </w:p>
        </w:tc>
      </w:tr>
      <w:tr w:rsidR="0090413B" w14:paraId="605D873F" w14:textId="77777777" w:rsidTr="00E16062">
        <w:tc>
          <w:tcPr>
            <w:tcW w:w="1165" w:type="pct"/>
            <w:tcMar>
              <w:top w:w="0" w:type="dxa"/>
              <w:left w:w="108" w:type="dxa"/>
              <w:bottom w:w="0" w:type="dxa"/>
              <w:right w:w="108" w:type="dxa"/>
            </w:tcMar>
            <w:hideMark/>
          </w:tcPr>
          <w:p w14:paraId="22861F7E" w14:textId="77777777" w:rsidR="0090413B" w:rsidRPr="00985400" w:rsidRDefault="0090413B" w:rsidP="00755975">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vAlign w:val="bottom"/>
          </w:tcPr>
          <w:p w14:paraId="0E72E417" w14:textId="6487C9A7" w:rsidR="0090413B" w:rsidRPr="00985400" w:rsidRDefault="0090413B" w:rsidP="00755975">
            <w:pPr>
              <w:keepNext/>
              <w:jc w:val="center"/>
              <w:rPr>
                <w:color w:val="000000"/>
                <w:sz w:val="24"/>
                <w:szCs w:val="24"/>
              </w:rPr>
            </w:pPr>
            <w:r w:rsidRPr="00985400">
              <w:rPr>
                <w:color w:val="000000"/>
                <w:sz w:val="24"/>
                <w:szCs w:val="24"/>
              </w:rPr>
              <w:t>113 (6.3)</w:t>
            </w:r>
          </w:p>
        </w:tc>
        <w:tc>
          <w:tcPr>
            <w:tcW w:w="852" w:type="pct"/>
            <w:shd w:val="clear" w:color="auto" w:fill="auto"/>
            <w:tcMar>
              <w:top w:w="0" w:type="dxa"/>
              <w:left w:w="108" w:type="dxa"/>
              <w:bottom w:w="0" w:type="dxa"/>
              <w:right w:w="108" w:type="dxa"/>
            </w:tcMar>
            <w:vAlign w:val="bottom"/>
          </w:tcPr>
          <w:p w14:paraId="68A50C7C" w14:textId="48500427" w:rsidR="0090413B" w:rsidRPr="00985400" w:rsidRDefault="0090413B" w:rsidP="00755975">
            <w:pPr>
              <w:keepNext/>
              <w:jc w:val="center"/>
              <w:rPr>
                <w:color w:val="000000"/>
                <w:sz w:val="24"/>
                <w:szCs w:val="24"/>
              </w:rPr>
            </w:pPr>
            <w:r w:rsidRPr="00985400">
              <w:rPr>
                <w:color w:val="000000"/>
                <w:sz w:val="24"/>
                <w:szCs w:val="24"/>
              </w:rPr>
              <w:t>57 (3.2)</w:t>
            </w:r>
          </w:p>
        </w:tc>
        <w:tc>
          <w:tcPr>
            <w:tcW w:w="1042" w:type="pct"/>
            <w:shd w:val="clear" w:color="auto" w:fill="auto"/>
            <w:tcMar>
              <w:top w:w="0" w:type="dxa"/>
              <w:left w:w="108" w:type="dxa"/>
              <w:bottom w:w="0" w:type="dxa"/>
              <w:right w:w="108" w:type="dxa"/>
            </w:tcMar>
            <w:vAlign w:val="bottom"/>
          </w:tcPr>
          <w:p w14:paraId="1EDCF1DA" w14:textId="40BC2901" w:rsidR="0090413B" w:rsidRPr="00985400" w:rsidRDefault="0090413B" w:rsidP="00755975">
            <w:pPr>
              <w:keepNext/>
              <w:jc w:val="center"/>
              <w:rPr>
                <w:color w:val="000000"/>
                <w:sz w:val="24"/>
                <w:szCs w:val="24"/>
              </w:rPr>
            </w:pPr>
            <w:r w:rsidRPr="00985400">
              <w:rPr>
                <w:color w:val="000000"/>
                <w:sz w:val="24"/>
                <w:szCs w:val="24"/>
              </w:rPr>
              <w:t>377 (22.7)</w:t>
            </w:r>
          </w:p>
        </w:tc>
        <w:tc>
          <w:tcPr>
            <w:tcW w:w="874" w:type="pct"/>
            <w:shd w:val="clear" w:color="auto" w:fill="auto"/>
            <w:tcMar>
              <w:top w:w="0" w:type="dxa"/>
              <w:left w:w="108" w:type="dxa"/>
              <w:bottom w:w="0" w:type="dxa"/>
              <w:right w:w="108" w:type="dxa"/>
            </w:tcMar>
            <w:vAlign w:val="bottom"/>
          </w:tcPr>
          <w:p w14:paraId="1D36F4E4" w14:textId="0D7DE73B" w:rsidR="0090413B" w:rsidRPr="00985400" w:rsidRDefault="0090413B" w:rsidP="00755975">
            <w:pPr>
              <w:keepNext/>
              <w:jc w:val="center"/>
              <w:rPr>
                <w:color w:val="000000"/>
                <w:sz w:val="24"/>
                <w:szCs w:val="24"/>
              </w:rPr>
            </w:pPr>
            <w:r w:rsidRPr="00985400">
              <w:rPr>
                <w:color w:val="000000"/>
                <w:sz w:val="24"/>
                <w:szCs w:val="24"/>
              </w:rPr>
              <w:t>46 (2.8)</w:t>
            </w:r>
          </w:p>
        </w:tc>
      </w:tr>
      <w:tr w:rsidR="0090413B" w14:paraId="27FFFC43" w14:textId="77777777" w:rsidTr="00E16062">
        <w:tc>
          <w:tcPr>
            <w:tcW w:w="1165" w:type="pct"/>
            <w:tcMar>
              <w:top w:w="0" w:type="dxa"/>
              <w:left w:w="108" w:type="dxa"/>
              <w:bottom w:w="0" w:type="dxa"/>
              <w:right w:w="108" w:type="dxa"/>
            </w:tcMar>
            <w:hideMark/>
          </w:tcPr>
          <w:p w14:paraId="7F1A7378" w14:textId="77777777" w:rsidR="0090413B" w:rsidRPr="00985400" w:rsidRDefault="0090413B" w:rsidP="00755975">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vAlign w:val="bottom"/>
          </w:tcPr>
          <w:p w14:paraId="34CCBEE7" w14:textId="321C6A12" w:rsidR="0090413B" w:rsidRPr="00985400" w:rsidRDefault="0090413B" w:rsidP="00755975">
            <w:pPr>
              <w:keepNext/>
              <w:jc w:val="center"/>
              <w:rPr>
                <w:color w:val="000000"/>
                <w:sz w:val="24"/>
                <w:szCs w:val="24"/>
              </w:rPr>
            </w:pPr>
            <w:r w:rsidRPr="00985400">
              <w:rPr>
                <w:color w:val="000000"/>
                <w:sz w:val="24"/>
                <w:szCs w:val="24"/>
              </w:rPr>
              <w:t>87 (4.8)</w:t>
            </w:r>
          </w:p>
        </w:tc>
        <w:tc>
          <w:tcPr>
            <w:tcW w:w="852" w:type="pct"/>
            <w:shd w:val="clear" w:color="auto" w:fill="auto"/>
            <w:tcMar>
              <w:top w:w="0" w:type="dxa"/>
              <w:left w:w="108" w:type="dxa"/>
              <w:bottom w:w="0" w:type="dxa"/>
              <w:right w:w="108" w:type="dxa"/>
            </w:tcMar>
            <w:vAlign w:val="bottom"/>
          </w:tcPr>
          <w:p w14:paraId="2DC46495" w14:textId="071E11C1" w:rsidR="0090413B" w:rsidRPr="00985400" w:rsidRDefault="0090413B" w:rsidP="00755975">
            <w:pPr>
              <w:keepNext/>
              <w:jc w:val="center"/>
              <w:rPr>
                <w:color w:val="000000"/>
                <w:sz w:val="24"/>
                <w:szCs w:val="24"/>
              </w:rPr>
            </w:pPr>
            <w:r w:rsidRPr="00985400">
              <w:rPr>
                <w:color w:val="000000"/>
                <w:sz w:val="24"/>
                <w:szCs w:val="24"/>
              </w:rPr>
              <w:t>40 (2.2)</w:t>
            </w:r>
          </w:p>
        </w:tc>
        <w:tc>
          <w:tcPr>
            <w:tcW w:w="1042" w:type="pct"/>
            <w:shd w:val="clear" w:color="auto" w:fill="auto"/>
            <w:tcMar>
              <w:top w:w="0" w:type="dxa"/>
              <w:left w:w="108" w:type="dxa"/>
              <w:bottom w:w="0" w:type="dxa"/>
              <w:right w:w="108" w:type="dxa"/>
            </w:tcMar>
            <w:vAlign w:val="bottom"/>
          </w:tcPr>
          <w:p w14:paraId="6253789A" w14:textId="279BCB18" w:rsidR="0090413B" w:rsidRPr="00985400" w:rsidRDefault="0090413B" w:rsidP="00755975">
            <w:pPr>
              <w:keepNext/>
              <w:jc w:val="center"/>
              <w:rPr>
                <w:color w:val="000000"/>
                <w:sz w:val="24"/>
                <w:szCs w:val="24"/>
              </w:rPr>
            </w:pPr>
            <w:r w:rsidRPr="00985400">
              <w:rPr>
                <w:color w:val="000000"/>
                <w:sz w:val="24"/>
                <w:szCs w:val="24"/>
              </w:rPr>
              <w:t>199 (12.0)</w:t>
            </w:r>
          </w:p>
        </w:tc>
        <w:tc>
          <w:tcPr>
            <w:tcW w:w="874" w:type="pct"/>
            <w:shd w:val="clear" w:color="auto" w:fill="auto"/>
            <w:tcMar>
              <w:top w:w="0" w:type="dxa"/>
              <w:left w:w="108" w:type="dxa"/>
              <w:bottom w:w="0" w:type="dxa"/>
              <w:right w:w="108" w:type="dxa"/>
            </w:tcMar>
            <w:vAlign w:val="bottom"/>
          </w:tcPr>
          <w:p w14:paraId="374688EF" w14:textId="1ECB111E" w:rsidR="0090413B" w:rsidRPr="00985400" w:rsidRDefault="0090413B" w:rsidP="00755975">
            <w:pPr>
              <w:keepNext/>
              <w:jc w:val="center"/>
              <w:rPr>
                <w:color w:val="000000"/>
                <w:sz w:val="24"/>
                <w:szCs w:val="24"/>
              </w:rPr>
            </w:pPr>
            <w:r w:rsidRPr="00985400">
              <w:rPr>
                <w:color w:val="000000"/>
                <w:sz w:val="24"/>
                <w:szCs w:val="24"/>
              </w:rPr>
              <w:t>35 (2.1)</w:t>
            </w:r>
          </w:p>
        </w:tc>
      </w:tr>
      <w:tr w:rsidR="0090413B" w14:paraId="0C148CAB" w14:textId="77777777" w:rsidTr="00E16062">
        <w:tc>
          <w:tcPr>
            <w:tcW w:w="1165" w:type="pct"/>
            <w:tcMar>
              <w:top w:w="0" w:type="dxa"/>
              <w:left w:w="108" w:type="dxa"/>
              <w:bottom w:w="0" w:type="dxa"/>
              <w:right w:w="108" w:type="dxa"/>
            </w:tcMar>
            <w:hideMark/>
          </w:tcPr>
          <w:p w14:paraId="227D5C1A" w14:textId="77777777" w:rsidR="0090413B" w:rsidRPr="00985400" w:rsidRDefault="0090413B" w:rsidP="00755975">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vAlign w:val="bottom"/>
          </w:tcPr>
          <w:p w14:paraId="3E43090B" w14:textId="6F5C649E" w:rsidR="0090413B" w:rsidRPr="00985400" w:rsidRDefault="0090413B" w:rsidP="00755975">
            <w:pPr>
              <w:keepNext/>
              <w:jc w:val="center"/>
              <w:rPr>
                <w:color w:val="000000"/>
                <w:sz w:val="24"/>
                <w:szCs w:val="24"/>
              </w:rPr>
            </w:pPr>
            <w:r w:rsidRPr="00985400">
              <w:rPr>
                <w:color w:val="000000"/>
                <w:sz w:val="24"/>
                <w:szCs w:val="24"/>
              </w:rPr>
              <w:t>26 (1.4)</w:t>
            </w:r>
          </w:p>
        </w:tc>
        <w:tc>
          <w:tcPr>
            <w:tcW w:w="852" w:type="pct"/>
            <w:shd w:val="clear" w:color="auto" w:fill="auto"/>
            <w:tcMar>
              <w:top w:w="0" w:type="dxa"/>
              <w:left w:w="108" w:type="dxa"/>
              <w:bottom w:w="0" w:type="dxa"/>
              <w:right w:w="108" w:type="dxa"/>
            </w:tcMar>
            <w:vAlign w:val="bottom"/>
          </w:tcPr>
          <w:p w14:paraId="2CBEBC4B" w14:textId="468CEE7E" w:rsidR="0090413B" w:rsidRPr="00985400" w:rsidRDefault="0090413B" w:rsidP="00755975">
            <w:pPr>
              <w:keepNext/>
              <w:jc w:val="center"/>
              <w:rPr>
                <w:color w:val="000000"/>
                <w:sz w:val="24"/>
                <w:szCs w:val="24"/>
              </w:rPr>
            </w:pPr>
            <w:r w:rsidRPr="00985400">
              <w:rPr>
                <w:color w:val="000000"/>
                <w:sz w:val="24"/>
                <w:szCs w:val="24"/>
              </w:rPr>
              <w:t>16 (0.9)</w:t>
            </w:r>
          </w:p>
        </w:tc>
        <w:tc>
          <w:tcPr>
            <w:tcW w:w="1042" w:type="pct"/>
            <w:shd w:val="clear" w:color="auto" w:fill="auto"/>
            <w:tcMar>
              <w:top w:w="0" w:type="dxa"/>
              <w:left w:w="108" w:type="dxa"/>
              <w:bottom w:w="0" w:type="dxa"/>
              <w:right w:w="108" w:type="dxa"/>
            </w:tcMar>
            <w:vAlign w:val="bottom"/>
          </w:tcPr>
          <w:p w14:paraId="2C4A6629" w14:textId="27A64399" w:rsidR="0090413B" w:rsidRPr="00985400" w:rsidRDefault="0090413B" w:rsidP="00755975">
            <w:pPr>
              <w:keepNext/>
              <w:jc w:val="center"/>
              <w:rPr>
                <w:color w:val="000000"/>
                <w:sz w:val="24"/>
                <w:szCs w:val="24"/>
              </w:rPr>
            </w:pPr>
            <w:r w:rsidRPr="00985400">
              <w:rPr>
                <w:color w:val="000000"/>
                <w:sz w:val="24"/>
                <w:szCs w:val="24"/>
              </w:rPr>
              <w:t>161 (9.7)</w:t>
            </w:r>
          </w:p>
        </w:tc>
        <w:tc>
          <w:tcPr>
            <w:tcW w:w="874" w:type="pct"/>
            <w:shd w:val="clear" w:color="auto" w:fill="auto"/>
            <w:tcMar>
              <w:top w:w="0" w:type="dxa"/>
              <w:left w:w="108" w:type="dxa"/>
              <w:bottom w:w="0" w:type="dxa"/>
              <w:right w:w="108" w:type="dxa"/>
            </w:tcMar>
            <w:vAlign w:val="bottom"/>
          </w:tcPr>
          <w:p w14:paraId="3D3DEF5D" w14:textId="307C06AC" w:rsidR="0090413B" w:rsidRPr="00985400" w:rsidRDefault="0090413B" w:rsidP="00755975">
            <w:pPr>
              <w:keepNext/>
              <w:jc w:val="center"/>
              <w:rPr>
                <w:color w:val="000000"/>
                <w:sz w:val="24"/>
                <w:szCs w:val="24"/>
              </w:rPr>
            </w:pPr>
            <w:r w:rsidRPr="00985400">
              <w:rPr>
                <w:color w:val="000000"/>
                <w:sz w:val="24"/>
                <w:szCs w:val="24"/>
              </w:rPr>
              <w:t>11 (0.7)</w:t>
            </w:r>
          </w:p>
        </w:tc>
      </w:tr>
      <w:tr w:rsidR="0090413B" w14:paraId="0FF472F9" w14:textId="77777777" w:rsidTr="00E16062">
        <w:tc>
          <w:tcPr>
            <w:tcW w:w="1165" w:type="pct"/>
            <w:tcBorders>
              <w:bottom w:val="single" w:sz="4" w:space="0" w:color="auto"/>
            </w:tcBorders>
            <w:tcMar>
              <w:top w:w="0" w:type="dxa"/>
              <w:left w:w="108" w:type="dxa"/>
              <w:bottom w:w="0" w:type="dxa"/>
              <w:right w:w="108" w:type="dxa"/>
            </w:tcMar>
            <w:hideMark/>
          </w:tcPr>
          <w:p w14:paraId="0B653359" w14:textId="77777777" w:rsidR="0090413B" w:rsidRPr="00985400" w:rsidRDefault="0090413B" w:rsidP="00755975">
            <w:pPr>
              <w:ind w:left="600"/>
              <w:rPr>
                <w:color w:val="000000"/>
                <w:sz w:val="24"/>
                <w:szCs w:val="24"/>
              </w:rPr>
            </w:pPr>
            <w:r w:rsidRPr="00985400">
              <w:rPr>
                <w:color w:val="000000"/>
                <w:sz w:val="24"/>
                <w:szCs w:val="24"/>
              </w:rPr>
              <w:t>Severe</w:t>
            </w:r>
          </w:p>
        </w:tc>
        <w:tc>
          <w:tcPr>
            <w:tcW w:w="1067" w:type="pct"/>
            <w:tcBorders>
              <w:bottom w:val="single" w:sz="4" w:space="0" w:color="auto"/>
            </w:tcBorders>
            <w:shd w:val="clear" w:color="auto" w:fill="auto"/>
            <w:tcMar>
              <w:top w:w="0" w:type="dxa"/>
              <w:left w:w="108" w:type="dxa"/>
              <w:bottom w:w="0" w:type="dxa"/>
              <w:right w:w="108" w:type="dxa"/>
            </w:tcMar>
            <w:vAlign w:val="bottom"/>
          </w:tcPr>
          <w:p w14:paraId="446F8BCA" w14:textId="2118AFE8" w:rsidR="0090413B" w:rsidRPr="00985400" w:rsidRDefault="0090413B" w:rsidP="00755975">
            <w:pPr>
              <w:jc w:val="center"/>
              <w:rPr>
                <w:color w:val="000000"/>
                <w:sz w:val="24"/>
                <w:szCs w:val="24"/>
              </w:rPr>
            </w:pPr>
            <w:r w:rsidRPr="00985400">
              <w:rPr>
                <w:color w:val="000000"/>
                <w:sz w:val="24"/>
                <w:szCs w:val="24"/>
              </w:rPr>
              <w:t>0 (0.0)</w:t>
            </w:r>
          </w:p>
        </w:tc>
        <w:tc>
          <w:tcPr>
            <w:tcW w:w="852" w:type="pct"/>
            <w:tcBorders>
              <w:bottom w:val="single" w:sz="4" w:space="0" w:color="auto"/>
            </w:tcBorders>
            <w:shd w:val="clear" w:color="auto" w:fill="auto"/>
            <w:tcMar>
              <w:top w:w="0" w:type="dxa"/>
              <w:left w:w="108" w:type="dxa"/>
              <w:bottom w:w="0" w:type="dxa"/>
              <w:right w:w="108" w:type="dxa"/>
            </w:tcMar>
            <w:vAlign w:val="bottom"/>
          </w:tcPr>
          <w:p w14:paraId="06528F8A" w14:textId="4B210C55" w:rsidR="0090413B" w:rsidRPr="00985400" w:rsidRDefault="0090413B" w:rsidP="00755975">
            <w:pPr>
              <w:jc w:val="center"/>
              <w:rPr>
                <w:color w:val="000000"/>
                <w:sz w:val="24"/>
                <w:szCs w:val="24"/>
              </w:rPr>
            </w:pPr>
            <w:r w:rsidRPr="00985400">
              <w:rPr>
                <w:color w:val="000000"/>
                <w:sz w:val="24"/>
                <w:szCs w:val="24"/>
              </w:rPr>
              <w:t>1 (0.1)</w:t>
            </w:r>
          </w:p>
        </w:tc>
        <w:tc>
          <w:tcPr>
            <w:tcW w:w="1042" w:type="pct"/>
            <w:tcBorders>
              <w:bottom w:val="single" w:sz="4" w:space="0" w:color="auto"/>
            </w:tcBorders>
            <w:shd w:val="clear" w:color="auto" w:fill="auto"/>
            <w:tcMar>
              <w:top w:w="0" w:type="dxa"/>
              <w:left w:w="108" w:type="dxa"/>
              <w:bottom w:w="0" w:type="dxa"/>
              <w:right w:w="108" w:type="dxa"/>
            </w:tcMar>
            <w:vAlign w:val="bottom"/>
          </w:tcPr>
          <w:p w14:paraId="28595BBA" w14:textId="4DE2E36F" w:rsidR="0090413B" w:rsidRPr="00985400" w:rsidRDefault="0090413B" w:rsidP="00755975">
            <w:pPr>
              <w:jc w:val="center"/>
              <w:rPr>
                <w:color w:val="000000"/>
                <w:sz w:val="24"/>
                <w:szCs w:val="24"/>
              </w:rPr>
            </w:pPr>
            <w:r w:rsidRPr="00985400">
              <w:rPr>
                <w:color w:val="000000"/>
                <w:sz w:val="24"/>
                <w:szCs w:val="24"/>
              </w:rPr>
              <w:t>17 (1.0)</w:t>
            </w:r>
          </w:p>
        </w:tc>
        <w:tc>
          <w:tcPr>
            <w:tcW w:w="874" w:type="pct"/>
            <w:shd w:val="clear" w:color="auto" w:fill="auto"/>
            <w:tcMar>
              <w:top w:w="0" w:type="dxa"/>
              <w:left w:w="108" w:type="dxa"/>
              <w:bottom w:w="0" w:type="dxa"/>
              <w:right w:w="108" w:type="dxa"/>
            </w:tcMar>
            <w:vAlign w:val="bottom"/>
          </w:tcPr>
          <w:p w14:paraId="0720CA10" w14:textId="143BE8E7" w:rsidR="0090413B" w:rsidRPr="00985400" w:rsidRDefault="0090413B" w:rsidP="00755975">
            <w:pPr>
              <w:jc w:val="center"/>
              <w:rPr>
                <w:color w:val="000000"/>
                <w:sz w:val="24"/>
                <w:szCs w:val="24"/>
              </w:rPr>
            </w:pPr>
            <w:r w:rsidRPr="00985400">
              <w:rPr>
                <w:color w:val="000000"/>
                <w:sz w:val="24"/>
                <w:szCs w:val="24"/>
              </w:rPr>
              <w:t>0 (0.0)</w:t>
            </w:r>
          </w:p>
        </w:tc>
      </w:tr>
      <w:tr w:rsidR="0090413B" w14:paraId="74984B37" w14:textId="77777777" w:rsidTr="00E16062">
        <w:tc>
          <w:tcPr>
            <w:tcW w:w="1165" w:type="pct"/>
            <w:tcBorders>
              <w:right w:val="nil"/>
            </w:tcBorders>
            <w:tcMar>
              <w:top w:w="0" w:type="dxa"/>
              <w:left w:w="108" w:type="dxa"/>
              <w:bottom w:w="0" w:type="dxa"/>
              <w:right w:w="108" w:type="dxa"/>
            </w:tcMar>
            <w:hideMark/>
          </w:tcPr>
          <w:p w14:paraId="2FEB85E9" w14:textId="77777777" w:rsidR="0090413B" w:rsidRPr="00985400" w:rsidRDefault="0090413B" w:rsidP="00755975">
            <w:pPr>
              <w:rPr>
                <w:color w:val="000000"/>
                <w:sz w:val="24"/>
                <w:szCs w:val="24"/>
              </w:rPr>
            </w:pPr>
            <w:r w:rsidRPr="00985400">
              <w:rPr>
                <w:rFonts w:eastAsia="Times New Roman"/>
                <w:color w:val="000000"/>
                <w:sz w:val="24"/>
                <w:szCs w:val="24"/>
              </w:rPr>
              <w:t>Vomiting</w:t>
            </w:r>
            <w:r w:rsidRPr="00985400">
              <w:rPr>
                <w:rFonts w:eastAsia="Times New Roman"/>
                <w:color w:val="000000"/>
                <w:sz w:val="24"/>
                <w:szCs w:val="24"/>
                <w:vertAlign w:val="superscript"/>
              </w:rPr>
              <w:t>d</w:t>
            </w:r>
          </w:p>
        </w:tc>
        <w:tc>
          <w:tcPr>
            <w:tcW w:w="1067" w:type="pct"/>
            <w:tcBorders>
              <w:left w:val="nil"/>
              <w:right w:val="nil"/>
            </w:tcBorders>
            <w:tcMar>
              <w:top w:w="0" w:type="dxa"/>
              <w:left w:w="108" w:type="dxa"/>
              <w:bottom w:w="0" w:type="dxa"/>
              <w:right w:w="108" w:type="dxa"/>
            </w:tcMar>
            <w:vAlign w:val="bottom"/>
          </w:tcPr>
          <w:p w14:paraId="797D121C" w14:textId="77777777" w:rsidR="0090413B" w:rsidRPr="00985400" w:rsidRDefault="0090413B" w:rsidP="00755975">
            <w:pPr>
              <w:jc w:val="center"/>
              <w:rPr>
                <w:sz w:val="24"/>
                <w:szCs w:val="24"/>
              </w:rPr>
            </w:pPr>
          </w:p>
        </w:tc>
        <w:tc>
          <w:tcPr>
            <w:tcW w:w="852" w:type="pct"/>
            <w:tcBorders>
              <w:left w:val="nil"/>
              <w:right w:val="nil"/>
            </w:tcBorders>
            <w:tcMar>
              <w:top w:w="0" w:type="dxa"/>
              <w:left w:w="108" w:type="dxa"/>
              <w:bottom w:w="0" w:type="dxa"/>
              <w:right w:w="108" w:type="dxa"/>
            </w:tcMar>
            <w:vAlign w:val="bottom"/>
          </w:tcPr>
          <w:p w14:paraId="4E2CAD8A" w14:textId="77777777" w:rsidR="0090413B" w:rsidRPr="00985400" w:rsidRDefault="0090413B" w:rsidP="00755975">
            <w:pPr>
              <w:jc w:val="center"/>
              <w:rPr>
                <w:sz w:val="24"/>
                <w:szCs w:val="24"/>
              </w:rPr>
            </w:pPr>
          </w:p>
        </w:tc>
        <w:tc>
          <w:tcPr>
            <w:tcW w:w="1042" w:type="pct"/>
            <w:tcBorders>
              <w:left w:val="nil"/>
              <w:right w:val="nil"/>
            </w:tcBorders>
            <w:tcMar>
              <w:top w:w="0" w:type="dxa"/>
              <w:left w:w="108" w:type="dxa"/>
              <w:bottom w:w="0" w:type="dxa"/>
              <w:right w:w="108" w:type="dxa"/>
            </w:tcMar>
            <w:vAlign w:val="bottom"/>
          </w:tcPr>
          <w:p w14:paraId="230A5A3B" w14:textId="77777777" w:rsidR="0090413B" w:rsidRPr="00985400" w:rsidRDefault="0090413B" w:rsidP="00755975">
            <w:pPr>
              <w:jc w:val="center"/>
              <w:rPr>
                <w:sz w:val="24"/>
                <w:szCs w:val="24"/>
              </w:rPr>
            </w:pPr>
          </w:p>
        </w:tc>
        <w:tc>
          <w:tcPr>
            <w:tcW w:w="874" w:type="pct"/>
            <w:tcBorders>
              <w:left w:val="nil"/>
            </w:tcBorders>
            <w:tcMar>
              <w:top w:w="0" w:type="dxa"/>
              <w:left w:w="108" w:type="dxa"/>
              <w:bottom w:w="0" w:type="dxa"/>
              <w:right w:w="108" w:type="dxa"/>
            </w:tcMar>
            <w:vAlign w:val="bottom"/>
          </w:tcPr>
          <w:p w14:paraId="5F344DC4" w14:textId="77777777" w:rsidR="0090413B" w:rsidRPr="00985400" w:rsidRDefault="0090413B" w:rsidP="00755975">
            <w:pPr>
              <w:jc w:val="center"/>
              <w:rPr>
                <w:sz w:val="24"/>
                <w:szCs w:val="24"/>
              </w:rPr>
            </w:pPr>
          </w:p>
        </w:tc>
      </w:tr>
      <w:tr w:rsidR="0090413B" w14:paraId="138DBDF5" w14:textId="77777777" w:rsidTr="00E16062">
        <w:tc>
          <w:tcPr>
            <w:tcW w:w="1165" w:type="pct"/>
            <w:tcMar>
              <w:top w:w="0" w:type="dxa"/>
              <w:left w:w="108" w:type="dxa"/>
              <w:bottom w:w="0" w:type="dxa"/>
              <w:right w:w="108" w:type="dxa"/>
            </w:tcMar>
            <w:hideMark/>
          </w:tcPr>
          <w:p w14:paraId="118A7638" w14:textId="77777777" w:rsidR="0090413B" w:rsidRPr="00985400" w:rsidRDefault="0090413B" w:rsidP="00755975">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vAlign w:val="bottom"/>
          </w:tcPr>
          <w:p w14:paraId="07E5F1ED" w14:textId="596295A5" w:rsidR="0090413B" w:rsidRPr="00985400" w:rsidRDefault="0090413B" w:rsidP="00755975">
            <w:pPr>
              <w:jc w:val="center"/>
              <w:rPr>
                <w:color w:val="000000"/>
                <w:sz w:val="24"/>
                <w:szCs w:val="24"/>
              </w:rPr>
            </w:pPr>
            <w:r w:rsidRPr="00985400">
              <w:rPr>
                <w:color w:val="000000"/>
                <w:sz w:val="24"/>
                <w:szCs w:val="24"/>
              </w:rPr>
              <w:t>9 (0.5)</w:t>
            </w:r>
          </w:p>
        </w:tc>
        <w:tc>
          <w:tcPr>
            <w:tcW w:w="852" w:type="pct"/>
            <w:shd w:val="clear" w:color="auto" w:fill="auto"/>
            <w:tcMar>
              <w:top w:w="0" w:type="dxa"/>
              <w:left w:w="108" w:type="dxa"/>
              <w:bottom w:w="0" w:type="dxa"/>
              <w:right w:w="108" w:type="dxa"/>
            </w:tcMar>
            <w:vAlign w:val="bottom"/>
          </w:tcPr>
          <w:p w14:paraId="1B7ED1B0" w14:textId="3613CFD5" w:rsidR="0090413B" w:rsidRPr="00985400" w:rsidRDefault="0090413B" w:rsidP="00755975">
            <w:pPr>
              <w:jc w:val="center"/>
              <w:rPr>
                <w:color w:val="000000"/>
                <w:sz w:val="24"/>
                <w:szCs w:val="24"/>
              </w:rPr>
            </w:pPr>
            <w:r w:rsidRPr="00985400">
              <w:rPr>
                <w:color w:val="000000"/>
                <w:sz w:val="24"/>
                <w:szCs w:val="24"/>
              </w:rPr>
              <w:t>9 (0.5)</w:t>
            </w:r>
          </w:p>
        </w:tc>
        <w:tc>
          <w:tcPr>
            <w:tcW w:w="1042" w:type="pct"/>
            <w:shd w:val="clear" w:color="auto" w:fill="auto"/>
            <w:tcMar>
              <w:top w:w="0" w:type="dxa"/>
              <w:left w:w="108" w:type="dxa"/>
              <w:bottom w:w="0" w:type="dxa"/>
              <w:right w:w="108" w:type="dxa"/>
            </w:tcMar>
            <w:vAlign w:val="bottom"/>
          </w:tcPr>
          <w:p w14:paraId="6B3F1671" w14:textId="3118DFA5" w:rsidR="0090413B" w:rsidRPr="00985400" w:rsidRDefault="0090413B" w:rsidP="00755975">
            <w:pPr>
              <w:jc w:val="center"/>
              <w:rPr>
                <w:color w:val="000000"/>
                <w:sz w:val="24"/>
                <w:szCs w:val="24"/>
              </w:rPr>
            </w:pPr>
            <w:r w:rsidRPr="00985400">
              <w:rPr>
                <w:color w:val="000000"/>
                <w:sz w:val="24"/>
                <w:szCs w:val="24"/>
              </w:rPr>
              <w:t>11 (0.7)</w:t>
            </w:r>
          </w:p>
        </w:tc>
        <w:tc>
          <w:tcPr>
            <w:tcW w:w="874" w:type="pct"/>
            <w:shd w:val="clear" w:color="auto" w:fill="auto"/>
            <w:tcMar>
              <w:top w:w="0" w:type="dxa"/>
              <w:left w:w="108" w:type="dxa"/>
              <w:bottom w:w="0" w:type="dxa"/>
              <w:right w:w="108" w:type="dxa"/>
            </w:tcMar>
            <w:vAlign w:val="bottom"/>
          </w:tcPr>
          <w:p w14:paraId="6E4CCE28" w14:textId="22487870" w:rsidR="0090413B" w:rsidRPr="00985400" w:rsidRDefault="0090413B" w:rsidP="00755975">
            <w:pPr>
              <w:jc w:val="center"/>
              <w:rPr>
                <w:color w:val="000000"/>
                <w:sz w:val="24"/>
                <w:szCs w:val="24"/>
              </w:rPr>
            </w:pPr>
            <w:r w:rsidRPr="00985400">
              <w:rPr>
                <w:color w:val="000000"/>
                <w:sz w:val="24"/>
                <w:szCs w:val="24"/>
              </w:rPr>
              <w:t>5 (0.3)</w:t>
            </w:r>
          </w:p>
        </w:tc>
      </w:tr>
      <w:tr w:rsidR="0090413B" w14:paraId="46F3A28E" w14:textId="77777777" w:rsidTr="00E16062">
        <w:tc>
          <w:tcPr>
            <w:tcW w:w="1165" w:type="pct"/>
            <w:tcMar>
              <w:top w:w="0" w:type="dxa"/>
              <w:left w:w="108" w:type="dxa"/>
              <w:bottom w:w="0" w:type="dxa"/>
              <w:right w:w="108" w:type="dxa"/>
            </w:tcMar>
            <w:hideMark/>
          </w:tcPr>
          <w:p w14:paraId="3FBD295C" w14:textId="77777777" w:rsidR="0090413B" w:rsidRPr="00985400" w:rsidRDefault="0090413B" w:rsidP="00755975">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vAlign w:val="bottom"/>
          </w:tcPr>
          <w:p w14:paraId="56E88197" w14:textId="51411CB4" w:rsidR="0090413B" w:rsidRPr="00985400" w:rsidRDefault="0090413B" w:rsidP="00755975">
            <w:pPr>
              <w:jc w:val="center"/>
              <w:rPr>
                <w:color w:val="000000"/>
                <w:sz w:val="24"/>
                <w:szCs w:val="24"/>
              </w:rPr>
            </w:pPr>
            <w:r w:rsidRPr="00985400">
              <w:rPr>
                <w:color w:val="000000"/>
                <w:sz w:val="24"/>
                <w:szCs w:val="24"/>
              </w:rPr>
              <w:t>8 (0.4)</w:t>
            </w:r>
          </w:p>
        </w:tc>
        <w:tc>
          <w:tcPr>
            <w:tcW w:w="852" w:type="pct"/>
            <w:shd w:val="clear" w:color="auto" w:fill="auto"/>
            <w:tcMar>
              <w:top w:w="0" w:type="dxa"/>
              <w:left w:w="108" w:type="dxa"/>
              <w:bottom w:w="0" w:type="dxa"/>
              <w:right w:w="108" w:type="dxa"/>
            </w:tcMar>
            <w:vAlign w:val="bottom"/>
          </w:tcPr>
          <w:p w14:paraId="30C06F86" w14:textId="49F71230" w:rsidR="0090413B" w:rsidRPr="00985400" w:rsidRDefault="0090413B" w:rsidP="00755975">
            <w:pPr>
              <w:jc w:val="center"/>
              <w:rPr>
                <w:color w:val="000000"/>
                <w:sz w:val="24"/>
                <w:szCs w:val="24"/>
              </w:rPr>
            </w:pPr>
            <w:r w:rsidRPr="00985400">
              <w:rPr>
                <w:color w:val="000000"/>
                <w:sz w:val="24"/>
                <w:szCs w:val="24"/>
              </w:rPr>
              <w:t>9 (0.5)</w:t>
            </w:r>
          </w:p>
        </w:tc>
        <w:tc>
          <w:tcPr>
            <w:tcW w:w="1042" w:type="pct"/>
            <w:shd w:val="clear" w:color="auto" w:fill="auto"/>
            <w:tcMar>
              <w:top w:w="0" w:type="dxa"/>
              <w:left w:w="108" w:type="dxa"/>
              <w:bottom w:w="0" w:type="dxa"/>
              <w:right w:w="108" w:type="dxa"/>
            </w:tcMar>
            <w:vAlign w:val="bottom"/>
          </w:tcPr>
          <w:p w14:paraId="61833035" w14:textId="26818B63" w:rsidR="0090413B" w:rsidRPr="00985400" w:rsidRDefault="0090413B" w:rsidP="00755975">
            <w:pPr>
              <w:jc w:val="center"/>
              <w:rPr>
                <w:color w:val="000000"/>
                <w:sz w:val="24"/>
                <w:szCs w:val="24"/>
              </w:rPr>
            </w:pPr>
            <w:r w:rsidRPr="00985400">
              <w:rPr>
                <w:color w:val="000000"/>
                <w:sz w:val="24"/>
                <w:szCs w:val="24"/>
              </w:rPr>
              <w:t>9 (0.5)</w:t>
            </w:r>
          </w:p>
        </w:tc>
        <w:tc>
          <w:tcPr>
            <w:tcW w:w="874" w:type="pct"/>
            <w:shd w:val="clear" w:color="auto" w:fill="auto"/>
            <w:tcMar>
              <w:top w:w="0" w:type="dxa"/>
              <w:left w:w="108" w:type="dxa"/>
              <w:bottom w:w="0" w:type="dxa"/>
              <w:right w:w="108" w:type="dxa"/>
            </w:tcMar>
            <w:vAlign w:val="bottom"/>
          </w:tcPr>
          <w:p w14:paraId="00DD5ADE" w14:textId="52CD2789" w:rsidR="0090413B" w:rsidRPr="00985400" w:rsidRDefault="0090413B" w:rsidP="00755975">
            <w:pPr>
              <w:jc w:val="center"/>
              <w:rPr>
                <w:color w:val="000000"/>
                <w:sz w:val="24"/>
                <w:szCs w:val="24"/>
              </w:rPr>
            </w:pPr>
            <w:r w:rsidRPr="00985400">
              <w:rPr>
                <w:color w:val="000000"/>
                <w:sz w:val="24"/>
                <w:szCs w:val="24"/>
              </w:rPr>
              <w:t>5 (0.3)</w:t>
            </w:r>
          </w:p>
        </w:tc>
      </w:tr>
      <w:tr w:rsidR="0090413B" w14:paraId="5D69A43A" w14:textId="77777777" w:rsidTr="00E16062">
        <w:tc>
          <w:tcPr>
            <w:tcW w:w="1165" w:type="pct"/>
            <w:tcMar>
              <w:top w:w="0" w:type="dxa"/>
              <w:left w:w="108" w:type="dxa"/>
              <w:bottom w:w="0" w:type="dxa"/>
              <w:right w:w="108" w:type="dxa"/>
            </w:tcMar>
            <w:hideMark/>
          </w:tcPr>
          <w:p w14:paraId="0BB00C5D" w14:textId="77777777" w:rsidR="0090413B" w:rsidRPr="00985400" w:rsidRDefault="0090413B" w:rsidP="00755975">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vAlign w:val="bottom"/>
          </w:tcPr>
          <w:p w14:paraId="7BD70481" w14:textId="2372930E" w:rsidR="0090413B" w:rsidRPr="00985400" w:rsidRDefault="0090413B" w:rsidP="00755975">
            <w:pPr>
              <w:jc w:val="center"/>
              <w:rPr>
                <w:color w:val="000000"/>
                <w:sz w:val="24"/>
                <w:szCs w:val="24"/>
              </w:rPr>
            </w:pPr>
            <w:r w:rsidRPr="00985400">
              <w:rPr>
                <w:color w:val="000000"/>
                <w:sz w:val="24"/>
                <w:szCs w:val="24"/>
              </w:rPr>
              <w:t>1 (0.1)</w:t>
            </w:r>
          </w:p>
        </w:tc>
        <w:tc>
          <w:tcPr>
            <w:tcW w:w="852" w:type="pct"/>
            <w:shd w:val="clear" w:color="auto" w:fill="auto"/>
            <w:tcMar>
              <w:top w:w="0" w:type="dxa"/>
              <w:left w:w="108" w:type="dxa"/>
              <w:bottom w:w="0" w:type="dxa"/>
              <w:right w:w="108" w:type="dxa"/>
            </w:tcMar>
            <w:vAlign w:val="bottom"/>
          </w:tcPr>
          <w:p w14:paraId="02D4B5F7" w14:textId="7D804338" w:rsidR="0090413B" w:rsidRPr="00985400" w:rsidRDefault="0090413B" w:rsidP="00755975">
            <w:pPr>
              <w:jc w:val="center"/>
              <w:rPr>
                <w:color w:val="000000"/>
                <w:sz w:val="24"/>
                <w:szCs w:val="24"/>
              </w:rPr>
            </w:pPr>
            <w:r w:rsidRPr="00985400">
              <w:rPr>
                <w:color w:val="000000"/>
                <w:sz w:val="24"/>
                <w:szCs w:val="24"/>
              </w:rPr>
              <w:t>0 (0.0)</w:t>
            </w:r>
          </w:p>
        </w:tc>
        <w:tc>
          <w:tcPr>
            <w:tcW w:w="1042" w:type="pct"/>
            <w:shd w:val="clear" w:color="auto" w:fill="auto"/>
            <w:tcMar>
              <w:top w:w="0" w:type="dxa"/>
              <w:left w:w="108" w:type="dxa"/>
              <w:bottom w:w="0" w:type="dxa"/>
              <w:right w:w="108" w:type="dxa"/>
            </w:tcMar>
            <w:vAlign w:val="bottom"/>
          </w:tcPr>
          <w:p w14:paraId="355563D4" w14:textId="3C9FB1F5" w:rsidR="0090413B" w:rsidRPr="00985400" w:rsidRDefault="0090413B" w:rsidP="00755975">
            <w:pPr>
              <w:jc w:val="center"/>
              <w:rPr>
                <w:color w:val="000000"/>
                <w:sz w:val="24"/>
                <w:szCs w:val="24"/>
              </w:rPr>
            </w:pPr>
            <w:r w:rsidRPr="00985400">
              <w:rPr>
                <w:color w:val="000000"/>
                <w:sz w:val="24"/>
                <w:szCs w:val="24"/>
              </w:rPr>
              <w:t>1 (0.1)</w:t>
            </w:r>
          </w:p>
        </w:tc>
        <w:tc>
          <w:tcPr>
            <w:tcW w:w="874" w:type="pct"/>
            <w:shd w:val="clear" w:color="auto" w:fill="auto"/>
            <w:tcMar>
              <w:top w:w="0" w:type="dxa"/>
              <w:left w:w="108" w:type="dxa"/>
              <w:bottom w:w="0" w:type="dxa"/>
              <w:right w:w="108" w:type="dxa"/>
            </w:tcMar>
            <w:vAlign w:val="bottom"/>
          </w:tcPr>
          <w:p w14:paraId="27E37E1B" w14:textId="557ACC29" w:rsidR="0090413B" w:rsidRPr="00985400" w:rsidRDefault="0090413B" w:rsidP="00755975">
            <w:pPr>
              <w:jc w:val="center"/>
              <w:rPr>
                <w:color w:val="000000"/>
                <w:sz w:val="24"/>
                <w:szCs w:val="24"/>
              </w:rPr>
            </w:pPr>
            <w:r w:rsidRPr="00985400">
              <w:rPr>
                <w:color w:val="000000"/>
                <w:sz w:val="24"/>
                <w:szCs w:val="24"/>
              </w:rPr>
              <w:t>0 (0.0)</w:t>
            </w:r>
          </w:p>
        </w:tc>
      </w:tr>
      <w:tr w:rsidR="0090413B" w14:paraId="02D35C2B" w14:textId="77777777" w:rsidTr="00E16062">
        <w:tc>
          <w:tcPr>
            <w:tcW w:w="1165" w:type="pct"/>
            <w:tcBorders>
              <w:bottom w:val="single" w:sz="4" w:space="0" w:color="auto"/>
            </w:tcBorders>
            <w:tcMar>
              <w:top w:w="0" w:type="dxa"/>
              <w:left w:w="108" w:type="dxa"/>
              <w:bottom w:w="0" w:type="dxa"/>
              <w:right w:w="108" w:type="dxa"/>
            </w:tcMar>
            <w:hideMark/>
          </w:tcPr>
          <w:p w14:paraId="38CE3DC8" w14:textId="77777777" w:rsidR="0090413B" w:rsidRPr="00985400" w:rsidRDefault="0090413B" w:rsidP="00755975">
            <w:pPr>
              <w:ind w:left="600"/>
              <w:rPr>
                <w:color w:val="000000"/>
                <w:sz w:val="24"/>
                <w:szCs w:val="24"/>
              </w:rPr>
            </w:pPr>
            <w:r w:rsidRPr="00985400">
              <w:rPr>
                <w:color w:val="000000"/>
                <w:sz w:val="24"/>
                <w:szCs w:val="24"/>
              </w:rPr>
              <w:t>Severe</w:t>
            </w:r>
          </w:p>
        </w:tc>
        <w:tc>
          <w:tcPr>
            <w:tcW w:w="1067" w:type="pct"/>
            <w:tcBorders>
              <w:bottom w:val="single" w:sz="4" w:space="0" w:color="auto"/>
            </w:tcBorders>
            <w:shd w:val="clear" w:color="auto" w:fill="auto"/>
            <w:tcMar>
              <w:top w:w="0" w:type="dxa"/>
              <w:left w:w="108" w:type="dxa"/>
              <w:bottom w:w="0" w:type="dxa"/>
              <w:right w:w="108" w:type="dxa"/>
            </w:tcMar>
            <w:vAlign w:val="bottom"/>
          </w:tcPr>
          <w:p w14:paraId="5B24ED08" w14:textId="62F717A9" w:rsidR="0090413B" w:rsidRPr="00985400" w:rsidRDefault="0090413B" w:rsidP="00755975">
            <w:pPr>
              <w:jc w:val="center"/>
              <w:rPr>
                <w:color w:val="000000"/>
                <w:sz w:val="24"/>
                <w:szCs w:val="24"/>
              </w:rPr>
            </w:pPr>
            <w:r w:rsidRPr="00985400">
              <w:rPr>
                <w:color w:val="000000"/>
                <w:sz w:val="24"/>
                <w:szCs w:val="24"/>
              </w:rPr>
              <w:t>0 (0.0)</w:t>
            </w:r>
          </w:p>
        </w:tc>
        <w:tc>
          <w:tcPr>
            <w:tcW w:w="852" w:type="pct"/>
            <w:tcBorders>
              <w:bottom w:val="single" w:sz="4" w:space="0" w:color="auto"/>
            </w:tcBorders>
            <w:shd w:val="clear" w:color="auto" w:fill="auto"/>
            <w:tcMar>
              <w:top w:w="0" w:type="dxa"/>
              <w:left w:w="108" w:type="dxa"/>
              <w:bottom w:w="0" w:type="dxa"/>
              <w:right w:w="108" w:type="dxa"/>
            </w:tcMar>
            <w:vAlign w:val="bottom"/>
          </w:tcPr>
          <w:p w14:paraId="32A641C5" w14:textId="3C539546" w:rsidR="0090413B" w:rsidRPr="00985400" w:rsidRDefault="0090413B" w:rsidP="00755975">
            <w:pPr>
              <w:jc w:val="center"/>
              <w:rPr>
                <w:color w:val="000000"/>
                <w:sz w:val="24"/>
                <w:szCs w:val="24"/>
              </w:rPr>
            </w:pPr>
            <w:r w:rsidRPr="00985400">
              <w:rPr>
                <w:color w:val="000000"/>
                <w:sz w:val="24"/>
                <w:szCs w:val="24"/>
              </w:rPr>
              <w:t>0 (0.0)</w:t>
            </w:r>
          </w:p>
        </w:tc>
        <w:tc>
          <w:tcPr>
            <w:tcW w:w="1042" w:type="pct"/>
            <w:tcBorders>
              <w:bottom w:val="single" w:sz="4" w:space="0" w:color="auto"/>
            </w:tcBorders>
            <w:shd w:val="clear" w:color="auto" w:fill="auto"/>
            <w:tcMar>
              <w:top w:w="0" w:type="dxa"/>
              <w:left w:w="108" w:type="dxa"/>
              <w:bottom w:w="0" w:type="dxa"/>
              <w:right w:w="108" w:type="dxa"/>
            </w:tcMar>
            <w:vAlign w:val="bottom"/>
          </w:tcPr>
          <w:p w14:paraId="2F35F1B1" w14:textId="6D9260F7" w:rsidR="0090413B" w:rsidRPr="00985400" w:rsidRDefault="0090413B" w:rsidP="00755975">
            <w:pPr>
              <w:jc w:val="center"/>
              <w:rPr>
                <w:color w:val="000000"/>
                <w:sz w:val="24"/>
                <w:szCs w:val="24"/>
              </w:rPr>
            </w:pPr>
            <w:r w:rsidRPr="00985400">
              <w:rPr>
                <w:color w:val="000000"/>
                <w:sz w:val="24"/>
                <w:szCs w:val="24"/>
              </w:rPr>
              <w:t>1 (0.1)</w:t>
            </w:r>
          </w:p>
        </w:tc>
        <w:tc>
          <w:tcPr>
            <w:tcW w:w="874" w:type="pct"/>
            <w:shd w:val="clear" w:color="auto" w:fill="auto"/>
            <w:tcMar>
              <w:top w:w="0" w:type="dxa"/>
              <w:left w:w="108" w:type="dxa"/>
              <w:bottom w:w="0" w:type="dxa"/>
              <w:right w:w="108" w:type="dxa"/>
            </w:tcMar>
            <w:vAlign w:val="bottom"/>
          </w:tcPr>
          <w:p w14:paraId="4385E5F2" w14:textId="239EC8F6" w:rsidR="0090413B" w:rsidRPr="00985400" w:rsidRDefault="0090413B" w:rsidP="00755975">
            <w:pPr>
              <w:jc w:val="center"/>
              <w:rPr>
                <w:color w:val="000000"/>
                <w:sz w:val="24"/>
                <w:szCs w:val="24"/>
              </w:rPr>
            </w:pPr>
            <w:r w:rsidRPr="00985400">
              <w:rPr>
                <w:color w:val="000000"/>
                <w:sz w:val="24"/>
                <w:szCs w:val="24"/>
              </w:rPr>
              <w:t>0 (0.0)</w:t>
            </w:r>
          </w:p>
        </w:tc>
      </w:tr>
      <w:tr w:rsidR="0090413B" w14:paraId="40A22BF9" w14:textId="77777777" w:rsidTr="00E16062">
        <w:tc>
          <w:tcPr>
            <w:tcW w:w="1165" w:type="pct"/>
            <w:tcBorders>
              <w:right w:val="nil"/>
            </w:tcBorders>
            <w:tcMar>
              <w:top w:w="0" w:type="dxa"/>
              <w:left w:w="108" w:type="dxa"/>
              <w:bottom w:w="0" w:type="dxa"/>
              <w:right w:w="108" w:type="dxa"/>
            </w:tcMar>
            <w:hideMark/>
          </w:tcPr>
          <w:p w14:paraId="01839CA4" w14:textId="77777777" w:rsidR="0090413B" w:rsidRPr="00985400" w:rsidRDefault="0090413B" w:rsidP="00755975">
            <w:pPr>
              <w:rPr>
                <w:color w:val="000000"/>
                <w:sz w:val="24"/>
                <w:szCs w:val="24"/>
              </w:rPr>
            </w:pPr>
            <w:r w:rsidRPr="00985400">
              <w:rPr>
                <w:rFonts w:eastAsia="Times New Roman"/>
                <w:color w:val="000000"/>
                <w:sz w:val="24"/>
                <w:szCs w:val="24"/>
              </w:rPr>
              <w:t>Diarrhea</w:t>
            </w:r>
            <w:r w:rsidRPr="00985400">
              <w:rPr>
                <w:rFonts w:eastAsia="Times New Roman"/>
                <w:color w:val="000000"/>
                <w:sz w:val="24"/>
                <w:szCs w:val="24"/>
                <w:vertAlign w:val="superscript"/>
              </w:rPr>
              <w:t>e</w:t>
            </w:r>
          </w:p>
        </w:tc>
        <w:tc>
          <w:tcPr>
            <w:tcW w:w="1067" w:type="pct"/>
            <w:tcBorders>
              <w:left w:val="nil"/>
              <w:right w:val="nil"/>
            </w:tcBorders>
            <w:tcMar>
              <w:top w:w="0" w:type="dxa"/>
              <w:left w:w="108" w:type="dxa"/>
              <w:bottom w:w="0" w:type="dxa"/>
              <w:right w:w="108" w:type="dxa"/>
            </w:tcMar>
            <w:vAlign w:val="bottom"/>
          </w:tcPr>
          <w:p w14:paraId="311CE9D7" w14:textId="77777777" w:rsidR="0090413B" w:rsidRPr="00985400" w:rsidRDefault="0090413B" w:rsidP="00755975">
            <w:pPr>
              <w:jc w:val="center"/>
              <w:rPr>
                <w:sz w:val="24"/>
                <w:szCs w:val="24"/>
              </w:rPr>
            </w:pPr>
          </w:p>
        </w:tc>
        <w:tc>
          <w:tcPr>
            <w:tcW w:w="852" w:type="pct"/>
            <w:tcBorders>
              <w:left w:val="nil"/>
              <w:right w:val="nil"/>
            </w:tcBorders>
            <w:tcMar>
              <w:top w:w="0" w:type="dxa"/>
              <w:left w:w="108" w:type="dxa"/>
              <w:bottom w:w="0" w:type="dxa"/>
              <w:right w:w="108" w:type="dxa"/>
            </w:tcMar>
            <w:vAlign w:val="bottom"/>
          </w:tcPr>
          <w:p w14:paraId="3D43B8AA" w14:textId="77777777" w:rsidR="0090413B" w:rsidRPr="00985400" w:rsidRDefault="0090413B" w:rsidP="00755975">
            <w:pPr>
              <w:jc w:val="center"/>
              <w:rPr>
                <w:sz w:val="24"/>
                <w:szCs w:val="24"/>
              </w:rPr>
            </w:pPr>
          </w:p>
        </w:tc>
        <w:tc>
          <w:tcPr>
            <w:tcW w:w="1042" w:type="pct"/>
            <w:tcBorders>
              <w:left w:val="nil"/>
              <w:right w:val="nil"/>
            </w:tcBorders>
            <w:tcMar>
              <w:top w:w="0" w:type="dxa"/>
              <w:left w:w="108" w:type="dxa"/>
              <w:bottom w:w="0" w:type="dxa"/>
              <w:right w:w="108" w:type="dxa"/>
            </w:tcMar>
            <w:vAlign w:val="bottom"/>
          </w:tcPr>
          <w:p w14:paraId="6A10171A" w14:textId="77777777" w:rsidR="0090413B" w:rsidRPr="00985400" w:rsidRDefault="0090413B" w:rsidP="00755975">
            <w:pPr>
              <w:jc w:val="center"/>
              <w:rPr>
                <w:sz w:val="24"/>
                <w:szCs w:val="24"/>
              </w:rPr>
            </w:pPr>
          </w:p>
        </w:tc>
        <w:tc>
          <w:tcPr>
            <w:tcW w:w="874" w:type="pct"/>
            <w:tcBorders>
              <w:left w:val="nil"/>
            </w:tcBorders>
            <w:tcMar>
              <w:top w:w="0" w:type="dxa"/>
              <w:left w:w="108" w:type="dxa"/>
              <w:bottom w:w="0" w:type="dxa"/>
              <w:right w:w="108" w:type="dxa"/>
            </w:tcMar>
            <w:vAlign w:val="bottom"/>
          </w:tcPr>
          <w:p w14:paraId="06533197" w14:textId="77777777" w:rsidR="0090413B" w:rsidRPr="00985400" w:rsidRDefault="0090413B" w:rsidP="00755975">
            <w:pPr>
              <w:jc w:val="center"/>
              <w:rPr>
                <w:sz w:val="24"/>
                <w:szCs w:val="24"/>
              </w:rPr>
            </w:pPr>
          </w:p>
        </w:tc>
      </w:tr>
      <w:tr w:rsidR="0090413B" w14:paraId="65F5C342" w14:textId="77777777" w:rsidTr="00E16062">
        <w:tc>
          <w:tcPr>
            <w:tcW w:w="1165" w:type="pct"/>
            <w:tcMar>
              <w:top w:w="0" w:type="dxa"/>
              <w:left w:w="108" w:type="dxa"/>
              <w:bottom w:w="0" w:type="dxa"/>
              <w:right w:w="108" w:type="dxa"/>
            </w:tcMar>
            <w:hideMark/>
          </w:tcPr>
          <w:p w14:paraId="287DB930" w14:textId="77777777" w:rsidR="0090413B" w:rsidRPr="00985400" w:rsidRDefault="0090413B" w:rsidP="00755975">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vAlign w:val="bottom"/>
          </w:tcPr>
          <w:p w14:paraId="7A363615" w14:textId="1D904821" w:rsidR="0090413B" w:rsidRPr="00985400" w:rsidRDefault="0090413B" w:rsidP="00755975">
            <w:pPr>
              <w:jc w:val="center"/>
              <w:rPr>
                <w:color w:val="000000"/>
                <w:sz w:val="24"/>
                <w:szCs w:val="24"/>
              </w:rPr>
            </w:pPr>
            <w:r w:rsidRPr="00985400">
              <w:rPr>
                <w:color w:val="000000"/>
                <w:sz w:val="24"/>
                <w:szCs w:val="24"/>
              </w:rPr>
              <w:t>147 (8.2)</w:t>
            </w:r>
          </w:p>
        </w:tc>
        <w:tc>
          <w:tcPr>
            <w:tcW w:w="852" w:type="pct"/>
            <w:shd w:val="clear" w:color="auto" w:fill="auto"/>
            <w:tcMar>
              <w:top w:w="0" w:type="dxa"/>
              <w:left w:w="108" w:type="dxa"/>
              <w:bottom w:w="0" w:type="dxa"/>
              <w:right w:w="108" w:type="dxa"/>
            </w:tcMar>
            <w:vAlign w:val="bottom"/>
          </w:tcPr>
          <w:p w14:paraId="0CC5C70E" w14:textId="432BEDC2" w:rsidR="0090413B" w:rsidRPr="00985400" w:rsidRDefault="0090413B" w:rsidP="00755975">
            <w:pPr>
              <w:jc w:val="center"/>
              <w:rPr>
                <w:color w:val="000000"/>
                <w:sz w:val="24"/>
                <w:szCs w:val="24"/>
              </w:rPr>
            </w:pPr>
            <w:r w:rsidRPr="00985400">
              <w:rPr>
                <w:color w:val="000000"/>
                <w:sz w:val="24"/>
                <w:szCs w:val="24"/>
              </w:rPr>
              <w:t>118 (6.6)</w:t>
            </w:r>
          </w:p>
        </w:tc>
        <w:tc>
          <w:tcPr>
            <w:tcW w:w="1042" w:type="pct"/>
            <w:shd w:val="clear" w:color="auto" w:fill="auto"/>
            <w:tcMar>
              <w:top w:w="0" w:type="dxa"/>
              <w:left w:w="108" w:type="dxa"/>
              <w:bottom w:w="0" w:type="dxa"/>
              <w:right w:w="108" w:type="dxa"/>
            </w:tcMar>
            <w:vAlign w:val="bottom"/>
          </w:tcPr>
          <w:p w14:paraId="1A722EA4" w14:textId="074D082B" w:rsidR="0090413B" w:rsidRPr="00985400" w:rsidRDefault="0090413B" w:rsidP="00755975">
            <w:pPr>
              <w:jc w:val="center"/>
              <w:rPr>
                <w:color w:val="000000"/>
                <w:sz w:val="24"/>
                <w:szCs w:val="24"/>
              </w:rPr>
            </w:pPr>
            <w:r w:rsidRPr="00985400">
              <w:rPr>
                <w:color w:val="000000"/>
                <w:sz w:val="24"/>
                <w:szCs w:val="24"/>
              </w:rPr>
              <w:t>137 (8.3)</w:t>
            </w:r>
          </w:p>
        </w:tc>
        <w:tc>
          <w:tcPr>
            <w:tcW w:w="874" w:type="pct"/>
            <w:shd w:val="clear" w:color="auto" w:fill="auto"/>
            <w:tcMar>
              <w:top w:w="0" w:type="dxa"/>
              <w:left w:w="108" w:type="dxa"/>
              <w:bottom w:w="0" w:type="dxa"/>
              <w:right w:w="108" w:type="dxa"/>
            </w:tcMar>
            <w:vAlign w:val="bottom"/>
          </w:tcPr>
          <w:p w14:paraId="29741927" w14:textId="313F012F" w:rsidR="0090413B" w:rsidRPr="00985400" w:rsidRDefault="0090413B" w:rsidP="00755975">
            <w:pPr>
              <w:jc w:val="center"/>
              <w:rPr>
                <w:color w:val="000000"/>
                <w:sz w:val="24"/>
                <w:szCs w:val="24"/>
              </w:rPr>
            </w:pPr>
            <w:r w:rsidRPr="00985400">
              <w:rPr>
                <w:color w:val="000000"/>
                <w:sz w:val="24"/>
                <w:szCs w:val="24"/>
              </w:rPr>
              <w:t>99 (6.0)</w:t>
            </w:r>
          </w:p>
        </w:tc>
      </w:tr>
      <w:tr w:rsidR="0090413B" w14:paraId="44818FB8" w14:textId="77777777" w:rsidTr="00E16062">
        <w:tc>
          <w:tcPr>
            <w:tcW w:w="1165" w:type="pct"/>
            <w:tcMar>
              <w:top w:w="0" w:type="dxa"/>
              <w:left w:w="108" w:type="dxa"/>
              <w:bottom w:w="0" w:type="dxa"/>
              <w:right w:w="108" w:type="dxa"/>
            </w:tcMar>
            <w:hideMark/>
          </w:tcPr>
          <w:p w14:paraId="2050AFDE" w14:textId="77777777" w:rsidR="0090413B" w:rsidRPr="00985400" w:rsidRDefault="0090413B" w:rsidP="00755975">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vAlign w:val="bottom"/>
          </w:tcPr>
          <w:p w14:paraId="527798E9" w14:textId="591D3E51" w:rsidR="0090413B" w:rsidRPr="00985400" w:rsidRDefault="0090413B" w:rsidP="00755975">
            <w:pPr>
              <w:jc w:val="center"/>
              <w:rPr>
                <w:color w:val="000000"/>
                <w:sz w:val="24"/>
                <w:szCs w:val="24"/>
              </w:rPr>
            </w:pPr>
            <w:r w:rsidRPr="00985400">
              <w:rPr>
                <w:color w:val="000000"/>
                <w:sz w:val="24"/>
                <w:szCs w:val="24"/>
              </w:rPr>
              <w:t>118 (6.5)</w:t>
            </w:r>
          </w:p>
        </w:tc>
        <w:tc>
          <w:tcPr>
            <w:tcW w:w="852" w:type="pct"/>
            <w:shd w:val="clear" w:color="auto" w:fill="auto"/>
            <w:tcMar>
              <w:top w:w="0" w:type="dxa"/>
              <w:left w:w="108" w:type="dxa"/>
              <w:bottom w:w="0" w:type="dxa"/>
              <w:right w:w="108" w:type="dxa"/>
            </w:tcMar>
            <w:vAlign w:val="bottom"/>
          </w:tcPr>
          <w:p w14:paraId="51320480" w14:textId="51EC85E3" w:rsidR="0090413B" w:rsidRPr="00985400" w:rsidRDefault="0090413B" w:rsidP="00755975">
            <w:pPr>
              <w:jc w:val="center"/>
              <w:rPr>
                <w:color w:val="000000"/>
                <w:sz w:val="24"/>
                <w:szCs w:val="24"/>
              </w:rPr>
            </w:pPr>
            <w:r w:rsidRPr="00985400">
              <w:rPr>
                <w:color w:val="000000"/>
                <w:sz w:val="24"/>
                <w:szCs w:val="24"/>
              </w:rPr>
              <w:t>100 (5.6)</w:t>
            </w:r>
          </w:p>
        </w:tc>
        <w:tc>
          <w:tcPr>
            <w:tcW w:w="1042" w:type="pct"/>
            <w:shd w:val="clear" w:color="auto" w:fill="auto"/>
            <w:tcMar>
              <w:top w:w="0" w:type="dxa"/>
              <w:left w:w="108" w:type="dxa"/>
              <w:bottom w:w="0" w:type="dxa"/>
              <w:right w:w="108" w:type="dxa"/>
            </w:tcMar>
            <w:vAlign w:val="bottom"/>
          </w:tcPr>
          <w:p w14:paraId="06E384E2" w14:textId="79D934D8" w:rsidR="0090413B" w:rsidRPr="00985400" w:rsidRDefault="0090413B" w:rsidP="00755975">
            <w:pPr>
              <w:jc w:val="center"/>
              <w:rPr>
                <w:color w:val="000000"/>
                <w:sz w:val="24"/>
                <w:szCs w:val="24"/>
              </w:rPr>
            </w:pPr>
            <w:r w:rsidRPr="00985400">
              <w:rPr>
                <w:color w:val="000000"/>
                <w:sz w:val="24"/>
                <w:szCs w:val="24"/>
              </w:rPr>
              <w:t>114 (6.9)</w:t>
            </w:r>
          </w:p>
        </w:tc>
        <w:tc>
          <w:tcPr>
            <w:tcW w:w="874" w:type="pct"/>
            <w:shd w:val="clear" w:color="auto" w:fill="auto"/>
            <w:tcMar>
              <w:top w:w="0" w:type="dxa"/>
              <w:left w:w="108" w:type="dxa"/>
              <w:bottom w:w="0" w:type="dxa"/>
              <w:right w:w="108" w:type="dxa"/>
            </w:tcMar>
            <w:vAlign w:val="bottom"/>
          </w:tcPr>
          <w:p w14:paraId="616D9888" w14:textId="1CCD4B71" w:rsidR="0090413B" w:rsidRPr="00985400" w:rsidRDefault="0090413B" w:rsidP="00755975">
            <w:pPr>
              <w:jc w:val="center"/>
              <w:rPr>
                <w:color w:val="000000"/>
                <w:sz w:val="24"/>
                <w:szCs w:val="24"/>
              </w:rPr>
            </w:pPr>
            <w:r w:rsidRPr="00985400">
              <w:rPr>
                <w:color w:val="000000"/>
                <w:sz w:val="24"/>
                <w:szCs w:val="24"/>
              </w:rPr>
              <w:t>73 (4.4)</w:t>
            </w:r>
          </w:p>
        </w:tc>
      </w:tr>
      <w:tr w:rsidR="0090413B" w14:paraId="50A2B417" w14:textId="77777777" w:rsidTr="00E16062">
        <w:tc>
          <w:tcPr>
            <w:tcW w:w="1165" w:type="pct"/>
            <w:tcMar>
              <w:top w:w="0" w:type="dxa"/>
              <w:left w:w="108" w:type="dxa"/>
              <w:bottom w:w="0" w:type="dxa"/>
              <w:right w:w="108" w:type="dxa"/>
            </w:tcMar>
            <w:hideMark/>
          </w:tcPr>
          <w:p w14:paraId="3973586A" w14:textId="77777777" w:rsidR="0090413B" w:rsidRPr="00985400" w:rsidRDefault="0090413B" w:rsidP="00755975">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vAlign w:val="bottom"/>
          </w:tcPr>
          <w:p w14:paraId="1913BACB" w14:textId="0AD3E307" w:rsidR="0090413B" w:rsidRPr="00985400" w:rsidRDefault="0090413B" w:rsidP="00755975">
            <w:pPr>
              <w:jc w:val="center"/>
              <w:rPr>
                <w:color w:val="000000"/>
                <w:sz w:val="24"/>
                <w:szCs w:val="24"/>
              </w:rPr>
            </w:pPr>
            <w:r w:rsidRPr="00985400">
              <w:rPr>
                <w:color w:val="000000"/>
                <w:sz w:val="24"/>
                <w:szCs w:val="24"/>
              </w:rPr>
              <w:t>26 (1.4)</w:t>
            </w:r>
          </w:p>
        </w:tc>
        <w:tc>
          <w:tcPr>
            <w:tcW w:w="852" w:type="pct"/>
            <w:shd w:val="clear" w:color="auto" w:fill="auto"/>
            <w:tcMar>
              <w:top w:w="0" w:type="dxa"/>
              <w:left w:w="108" w:type="dxa"/>
              <w:bottom w:w="0" w:type="dxa"/>
              <w:right w:w="108" w:type="dxa"/>
            </w:tcMar>
            <w:vAlign w:val="bottom"/>
          </w:tcPr>
          <w:p w14:paraId="24F1C0E2" w14:textId="7DB94720" w:rsidR="0090413B" w:rsidRPr="00985400" w:rsidRDefault="0090413B" w:rsidP="00755975">
            <w:pPr>
              <w:jc w:val="center"/>
              <w:rPr>
                <w:color w:val="000000"/>
                <w:sz w:val="24"/>
                <w:szCs w:val="24"/>
              </w:rPr>
            </w:pPr>
            <w:r w:rsidRPr="00985400">
              <w:rPr>
                <w:color w:val="000000"/>
                <w:sz w:val="24"/>
                <w:szCs w:val="24"/>
              </w:rPr>
              <w:t>17 (0.9)</w:t>
            </w:r>
          </w:p>
        </w:tc>
        <w:tc>
          <w:tcPr>
            <w:tcW w:w="1042" w:type="pct"/>
            <w:shd w:val="clear" w:color="auto" w:fill="auto"/>
            <w:tcMar>
              <w:top w:w="0" w:type="dxa"/>
              <w:left w:w="108" w:type="dxa"/>
              <w:bottom w:w="0" w:type="dxa"/>
              <w:right w:w="108" w:type="dxa"/>
            </w:tcMar>
            <w:vAlign w:val="bottom"/>
          </w:tcPr>
          <w:p w14:paraId="69816E59" w14:textId="47EA90AF" w:rsidR="0090413B" w:rsidRPr="00985400" w:rsidRDefault="0090413B" w:rsidP="00755975">
            <w:pPr>
              <w:jc w:val="center"/>
              <w:rPr>
                <w:color w:val="000000"/>
                <w:sz w:val="24"/>
                <w:szCs w:val="24"/>
              </w:rPr>
            </w:pPr>
            <w:r w:rsidRPr="00985400">
              <w:rPr>
                <w:color w:val="000000"/>
                <w:sz w:val="24"/>
                <w:szCs w:val="24"/>
              </w:rPr>
              <w:t>21 (1.3)</w:t>
            </w:r>
          </w:p>
        </w:tc>
        <w:tc>
          <w:tcPr>
            <w:tcW w:w="874" w:type="pct"/>
            <w:shd w:val="clear" w:color="auto" w:fill="auto"/>
            <w:tcMar>
              <w:top w:w="0" w:type="dxa"/>
              <w:left w:w="108" w:type="dxa"/>
              <w:bottom w:w="0" w:type="dxa"/>
              <w:right w:w="108" w:type="dxa"/>
            </w:tcMar>
            <w:vAlign w:val="bottom"/>
          </w:tcPr>
          <w:p w14:paraId="25733AC7" w14:textId="0CBD5F5F" w:rsidR="0090413B" w:rsidRPr="00985400" w:rsidRDefault="0090413B" w:rsidP="00755975">
            <w:pPr>
              <w:jc w:val="center"/>
              <w:rPr>
                <w:color w:val="000000"/>
                <w:sz w:val="24"/>
                <w:szCs w:val="24"/>
              </w:rPr>
            </w:pPr>
            <w:r w:rsidRPr="00985400">
              <w:rPr>
                <w:color w:val="000000"/>
                <w:sz w:val="24"/>
                <w:szCs w:val="24"/>
              </w:rPr>
              <w:t>22 (1.3)</w:t>
            </w:r>
          </w:p>
        </w:tc>
      </w:tr>
      <w:tr w:rsidR="0090413B" w14:paraId="3900A4DF" w14:textId="77777777" w:rsidTr="00E16062">
        <w:tc>
          <w:tcPr>
            <w:tcW w:w="1165" w:type="pct"/>
            <w:tcBorders>
              <w:bottom w:val="single" w:sz="4" w:space="0" w:color="auto"/>
            </w:tcBorders>
            <w:tcMar>
              <w:top w:w="0" w:type="dxa"/>
              <w:left w:w="108" w:type="dxa"/>
              <w:bottom w:w="0" w:type="dxa"/>
              <w:right w:w="108" w:type="dxa"/>
            </w:tcMar>
            <w:hideMark/>
          </w:tcPr>
          <w:p w14:paraId="0CE3C15B" w14:textId="77777777" w:rsidR="0090413B" w:rsidRPr="00985400" w:rsidRDefault="0090413B" w:rsidP="00755975">
            <w:pPr>
              <w:ind w:left="600"/>
              <w:rPr>
                <w:color w:val="000000"/>
                <w:sz w:val="24"/>
                <w:szCs w:val="24"/>
              </w:rPr>
            </w:pPr>
            <w:r w:rsidRPr="00985400">
              <w:rPr>
                <w:color w:val="000000"/>
                <w:sz w:val="24"/>
                <w:szCs w:val="24"/>
              </w:rPr>
              <w:t>Severe</w:t>
            </w:r>
          </w:p>
        </w:tc>
        <w:tc>
          <w:tcPr>
            <w:tcW w:w="1067" w:type="pct"/>
            <w:tcBorders>
              <w:bottom w:val="single" w:sz="4" w:space="0" w:color="auto"/>
            </w:tcBorders>
            <w:shd w:val="clear" w:color="auto" w:fill="auto"/>
            <w:tcMar>
              <w:top w:w="0" w:type="dxa"/>
              <w:left w:w="108" w:type="dxa"/>
              <w:bottom w:w="0" w:type="dxa"/>
              <w:right w:w="108" w:type="dxa"/>
            </w:tcMar>
            <w:vAlign w:val="bottom"/>
          </w:tcPr>
          <w:p w14:paraId="187D8239" w14:textId="58007229" w:rsidR="0090413B" w:rsidRPr="00985400" w:rsidRDefault="0090413B" w:rsidP="00755975">
            <w:pPr>
              <w:jc w:val="center"/>
              <w:rPr>
                <w:color w:val="000000"/>
                <w:sz w:val="24"/>
                <w:szCs w:val="24"/>
              </w:rPr>
            </w:pPr>
            <w:r w:rsidRPr="00985400">
              <w:rPr>
                <w:color w:val="000000"/>
                <w:sz w:val="24"/>
                <w:szCs w:val="24"/>
              </w:rPr>
              <w:t>3 (0.2)</w:t>
            </w:r>
          </w:p>
        </w:tc>
        <w:tc>
          <w:tcPr>
            <w:tcW w:w="852" w:type="pct"/>
            <w:tcBorders>
              <w:bottom w:val="single" w:sz="4" w:space="0" w:color="auto"/>
            </w:tcBorders>
            <w:shd w:val="clear" w:color="auto" w:fill="auto"/>
            <w:tcMar>
              <w:top w:w="0" w:type="dxa"/>
              <w:left w:w="108" w:type="dxa"/>
              <w:bottom w:w="0" w:type="dxa"/>
              <w:right w:w="108" w:type="dxa"/>
            </w:tcMar>
            <w:vAlign w:val="bottom"/>
          </w:tcPr>
          <w:p w14:paraId="21F98718" w14:textId="24288702" w:rsidR="0090413B" w:rsidRPr="00985400" w:rsidRDefault="0090413B" w:rsidP="00755975">
            <w:pPr>
              <w:jc w:val="center"/>
              <w:rPr>
                <w:color w:val="000000"/>
                <w:sz w:val="24"/>
                <w:szCs w:val="24"/>
              </w:rPr>
            </w:pPr>
            <w:r w:rsidRPr="00985400">
              <w:rPr>
                <w:color w:val="000000"/>
                <w:sz w:val="24"/>
                <w:szCs w:val="24"/>
              </w:rPr>
              <w:t>1 (0.1)</w:t>
            </w:r>
          </w:p>
        </w:tc>
        <w:tc>
          <w:tcPr>
            <w:tcW w:w="1042" w:type="pct"/>
            <w:tcBorders>
              <w:bottom w:val="single" w:sz="4" w:space="0" w:color="auto"/>
            </w:tcBorders>
            <w:shd w:val="clear" w:color="auto" w:fill="auto"/>
            <w:tcMar>
              <w:top w:w="0" w:type="dxa"/>
              <w:left w:w="108" w:type="dxa"/>
              <w:bottom w:w="0" w:type="dxa"/>
              <w:right w:w="108" w:type="dxa"/>
            </w:tcMar>
            <w:vAlign w:val="bottom"/>
          </w:tcPr>
          <w:p w14:paraId="7CC07B02" w14:textId="41D011B9" w:rsidR="0090413B" w:rsidRPr="00985400" w:rsidRDefault="0090413B" w:rsidP="00755975">
            <w:pPr>
              <w:jc w:val="center"/>
              <w:rPr>
                <w:color w:val="000000"/>
                <w:sz w:val="24"/>
                <w:szCs w:val="24"/>
              </w:rPr>
            </w:pPr>
            <w:r w:rsidRPr="00985400">
              <w:rPr>
                <w:color w:val="000000"/>
                <w:sz w:val="24"/>
                <w:szCs w:val="24"/>
              </w:rPr>
              <w:t>2 (0.1)</w:t>
            </w:r>
          </w:p>
        </w:tc>
        <w:tc>
          <w:tcPr>
            <w:tcW w:w="874" w:type="pct"/>
            <w:shd w:val="clear" w:color="auto" w:fill="auto"/>
            <w:tcMar>
              <w:top w:w="0" w:type="dxa"/>
              <w:left w:w="108" w:type="dxa"/>
              <w:bottom w:w="0" w:type="dxa"/>
              <w:right w:w="108" w:type="dxa"/>
            </w:tcMar>
            <w:vAlign w:val="bottom"/>
          </w:tcPr>
          <w:p w14:paraId="7F3BED04" w14:textId="6644B04F" w:rsidR="0090413B" w:rsidRPr="00985400" w:rsidRDefault="0090413B" w:rsidP="00755975">
            <w:pPr>
              <w:jc w:val="center"/>
              <w:rPr>
                <w:color w:val="000000"/>
                <w:sz w:val="24"/>
                <w:szCs w:val="24"/>
              </w:rPr>
            </w:pPr>
            <w:r w:rsidRPr="00985400">
              <w:rPr>
                <w:color w:val="000000"/>
                <w:sz w:val="24"/>
                <w:szCs w:val="24"/>
              </w:rPr>
              <w:t>4 (0.2)</w:t>
            </w:r>
          </w:p>
        </w:tc>
      </w:tr>
      <w:tr w:rsidR="0090413B" w14:paraId="3F178B07" w14:textId="77777777" w:rsidTr="00E16062">
        <w:tc>
          <w:tcPr>
            <w:tcW w:w="1165" w:type="pct"/>
            <w:tcBorders>
              <w:right w:val="nil"/>
            </w:tcBorders>
            <w:tcMar>
              <w:top w:w="0" w:type="dxa"/>
              <w:left w:w="108" w:type="dxa"/>
              <w:bottom w:w="0" w:type="dxa"/>
              <w:right w:w="108" w:type="dxa"/>
            </w:tcMar>
            <w:hideMark/>
          </w:tcPr>
          <w:p w14:paraId="68C1C092" w14:textId="77777777" w:rsidR="0090413B" w:rsidRPr="00985400" w:rsidRDefault="0090413B" w:rsidP="00755975">
            <w:pPr>
              <w:rPr>
                <w:color w:val="000000"/>
                <w:sz w:val="24"/>
                <w:szCs w:val="24"/>
                <w:vertAlign w:val="superscript"/>
              </w:rPr>
            </w:pPr>
            <w:r w:rsidRPr="00985400">
              <w:rPr>
                <w:rFonts w:eastAsia="Times New Roman"/>
                <w:color w:val="000000"/>
                <w:sz w:val="24"/>
                <w:szCs w:val="24"/>
              </w:rPr>
              <w:t>New or worsened muscle pain</w:t>
            </w:r>
            <w:r w:rsidRPr="00985400">
              <w:rPr>
                <w:rFonts w:eastAsia="Times New Roman"/>
                <w:color w:val="000000"/>
                <w:sz w:val="24"/>
                <w:szCs w:val="24"/>
                <w:vertAlign w:val="superscript"/>
              </w:rPr>
              <w:t>c</w:t>
            </w:r>
          </w:p>
        </w:tc>
        <w:tc>
          <w:tcPr>
            <w:tcW w:w="1067" w:type="pct"/>
            <w:tcBorders>
              <w:left w:val="nil"/>
              <w:right w:val="nil"/>
            </w:tcBorders>
            <w:tcMar>
              <w:top w:w="0" w:type="dxa"/>
              <w:left w:w="108" w:type="dxa"/>
              <w:bottom w:w="0" w:type="dxa"/>
              <w:right w:w="108" w:type="dxa"/>
            </w:tcMar>
            <w:vAlign w:val="bottom"/>
          </w:tcPr>
          <w:p w14:paraId="6C059EC4" w14:textId="77777777" w:rsidR="0090413B" w:rsidRPr="00985400" w:rsidRDefault="0090413B" w:rsidP="00755975">
            <w:pPr>
              <w:jc w:val="center"/>
              <w:rPr>
                <w:sz w:val="24"/>
                <w:szCs w:val="24"/>
              </w:rPr>
            </w:pPr>
          </w:p>
        </w:tc>
        <w:tc>
          <w:tcPr>
            <w:tcW w:w="852" w:type="pct"/>
            <w:tcBorders>
              <w:left w:val="nil"/>
              <w:right w:val="nil"/>
            </w:tcBorders>
            <w:tcMar>
              <w:top w:w="0" w:type="dxa"/>
              <w:left w:w="108" w:type="dxa"/>
              <w:bottom w:w="0" w:type="dxa"/>
              <w:right w:w="108" w:type="dxa"/>
            </w:tcMar>
            <w:vAlign w:val="bottom"/>
          </w:tcPr>
          <w:p w14:paraId="2EA8BD77" w14:textId="77777777" w:rsidR="0090413B" w:rsidRPr="00985400" w:rsidRDefault="0090413B" w:rsidP="00755975">
            <w:pPr>
              <w:jc w:val="center"/>
              <w:rPr>
                <w:sz w:val="24"/>
                <w:szCs w:val="24"/>
              </w:rPr>
            </w:pPr>
          </w:p>
        </w:tc>
        <w:tc>
          <w:tcPr>
            <w:tcW w:w="1042" w:type="pct"/>
            <w:tcBorders>
              <w:left w:val="nil"/>
              <w:right w:val="nil"/>
            </w:tcBorders>
            <w:tcMar>
              <w:top w:w="0" w:type="dxa"/>
              <w:left w:w="108" w:type="dxa"/>
              <w:bottom w:w="0" w:type="dxa"/>
              <w:right w:w="108" w:type="dxa"/>
            </w:tcMar>
            <w:vAlign w:val="bottom"/>
          </w:tcPr>
          <w:p w14:paraId="1A79463D" w14:textId="77777777" w:rsidR="0090413B" w:rsidRPr="00985400" w:rsidRDefault="0090413B" w:rsidP="00755975">
            <w:pPr>
              <w:jc w:val="center"/>
              <w:rPr>
                <w:sz w:val="24"/>
                <w:szCs w:val="24"/>
              </w:rPr>
            </w:pPr>
          </w:p>
        </w:tc>
        <w:tc>
          <w:tcPr>
            <w:tcW w:w="874" w:type="pct"/>
            <w:tcBorders>
              <w:left w:val="nil"/>
            </w:tcBorders>
            <w:tcMar>
              <w:top w:w="0" w:type="dxa"/>
              <w:left w:w="108" w:type="dxa"/>
              <w:bottom w:w="0" w:type="dxa"/>
              <w:right w:w="108" w:type="dxa"/>
            </w:tcMar>
            <w:vAlign w:val="bottom"/>
          </w:tcPr>
          <w:p w14:paraId="39885AFE" w14:textId="77777777" w:rsidR="0090413B" w:rsidRPr="00985400" w:rsidRDefault="0090413B" w:rsidP="00755975">
            <w:pPr>
              <w:jc w:val="center"/>
              <w:rPr>
                <w:sz w:val="24"/>
                <w:szCs w:val="24"/>
              </w:rPr>
            </w:pPr>
          </w:p>
        </w:tc>
      </w:tr>
      <w:tr w:rsidR="0090413B" w14:paraId="1C8EB3DD" w14:textId="77777777" w:rsidTr="00E16062">
        <w:tc>
          <w:tcPr>
            <w:tcW w:w="1165" w:type="pct"/>
            <w:tcMar>
              <w:top w:w="0" w:type="dxa"/>
              <w:left w:w="108" w:type="dxa"/>
              <w:bottom w:w="0" w:type="dxa"/>
              <w:right w:w="108" w:type="dxa"/>
            </w:tcMar>
            <w:hideMark/>
          </w:tcPr>
          <w:p w14:paraId="053D73B2" w14:textId="77777777" w:rsidR="0090413B" w:rsidRPr="00985400" w:rsidRDefault="0090413B" w:rsidP="00755975">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vAlign w:val="bottom"/>
          </w:tcPr>
          <w:p w14:paraId="218C3993" w14:textId="742CB930" w:rsidR="0090413B" w:rsidRPr="00985400" w:rsidRDefault="0090413B" w:rsidP="00755975">
            <w:pPr>
              <w:jc w:val="center"/>
              <w:rPr>
                <w:color w:val="000000"/>
                <w:sz w:val="24"/>
                <w:szCs w:val="24"/>
              </w:rPr>
            </w:pPr>
            <w:r w:rsidRPr="00985400">
              <w:rPr>
                <w:color w:val="000000"/>
                <w:sz w:val="24"/>
                <w:szCs w:val="24"/>
              </w:rPr>
              <w:t>251 (13.9)</w:t>
            </w:r>
          </w:p>
        </w:tc>
        <w:tc>
          <w:tcPr>
            <w:tcW w:w="852" w:type="pct"/>
            <w:shd w:val="clear" w:color="auto" w:fill="auto"/>
            <w:tcMar>
              <w:top w:w="0" w:type="dxa"/>
              <w:left w:w="108" w:type="dxa"/>
              <w:bottom w:w="0" w:type="dxa"/>
              <w:right w:w="108" w:type="dxa"/>
            </w:tcMar>
            <w:vAlign w:val="bottom"/>
          </w:tcPr>
          <w:p w14:paraId="1B8981F0" w14:textId="72C95541" w:rsidR="0090413B" w:rsidRPr="00985400" w:rsidRDefault="0090413B" w:rsidP="00755975">
            <w:pPr>
              <w:jc w:val="center"/>
              <w:rPr>
                <w:color w:val="000000"/>
                <w:sz w:val="24"/>
                <w:szCs w:val="24"/>
              </w:rPr>
            </w:pPr>
            <w:r w:rsidRPr="00985400">
              <w:rPr>
                <w:color w:val="000000"/>
                <w:sz w:val="24"/>
                <w:szCs w:val="24"/>
              </w:rPr>
              <w:t>149 (8.3)</w:t>
            </w:r>
          </w:p>
        </w:tc>
        <w:tc>
          <w:tcPr>
            <w:tcW w:w="1042" w:type="pct"/>
            <w:shd w:val="clear" w:color="auto" w:fill="auto"/>
            <w:tcMar>
              <w:top w:w="0" w:type="dxa"/>
              <w:left w:w="108" w:type="dxa"/>
              <w:bottom w:w="0" w:type="dxa"/>
              <w:right w:w="108" w:type="dxa"/>
            </w:tcMar>
            <w:vAlign w:val="bottom"/>
          </w:tcPr>
          <w:p w14:paraId="054A9D3F" w14:textId="30D89154" w:rsidR="0090413B" w:rsidRPr="00985400" w:rsidRDefault="0090413B" w:rsidP="00755975">
            <w:pPr>
              <w:jc w:val="center"/>
              <w:rPr>
                <w:color w:val="000000"/>
                <w:sz w:val="24"/>
                <w:szCs w:val="24"/>
              </w:rPr>
            </w:pPr>
            <w:r w:rsidRPr="00985400">
              <w:rPr>
                <w:color w:val="000000"/>
                <w:sz w:val="24"/>
                <w:szCs w:val="24"/>
              </w:rPr>
              <w:t>477 (28.7)</w:t>
            </w:r>
          </w:p>
        </w:tc>
        <w:tc>
          <w:tcPr>
            <w:tcW w:w="874" w:type="pct"/>
            <w:shd w:val="clear" w:color="auto" w:fill="auto"/>
            <w:tcMar>
              <w:top w:w="0" w:type="dxa"/>
              <w:left w:w="108" w:type="dxa"/>
              <w:bottom w:w="0" w:type="dxa"/>
              <w:right w:w="108" w:type="dxa"/>
            </w:tcMar>
            <w:vAlign w:val="bottom"/>
          </w:tcPr>
          <w:p w14:paraId="1A7F3130" w14:textId="7F4C20F3" w:rsidR="0090413B" w:rsidRPr="00985400" w:rsidRDefault="0090413B" w:rsidP="00755975">
            <w:pPr>
              <w:jc w:val="center"/>
              <w:rPr>
                <w:color w:val="000000"/>
                <w:sz w:val="24"/>
                <w:szCs w:val="24"/>
              </w:rPr>
            </w:pPr>
            <w:r w:rsidRPr="00985400">
              <w:rPr>
                <w:color w:val="000000"/>
                <w:sz w:val="24"/>
                <w:szCs w:val="24"/>
              </w:rPr>
              <w:t>87 (5.3)</w:t>
            </w:r>
          </w:p>
        </w:tc>
      </w:tr>
      <w:tr w:rsidR="0090413B" w14:paraId="4CFE0C1D" w14:textId="77777777" w:rsidTr="00E16062">
        <w:tc>
          <w:tcPr>
            <w:tcW w:w="1165" w:type="pct"/>
            <w:tcMar>
              <w:top w:w="0" w:type="dxa"/>
              <w:left w:w="108" w:type="dxa"/>
              <w:bottom w:w="0" w:type="dxa"/>
              <w:right w:w="108" w:type="dxa"/>
            </w:tcMar>
            <w:hideMark/>
          </w:tcPr>
          <w:p w14:paraId="2996EC52" w14:textId="77777777" w:rsidR="0090413B" w:rsidRPr="00985400" w:rsidRDefault="0090413B" w:rsidP="00755975">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vAlign w:val="bottom"/>
          </w:tcPr>
          <w:p w14:paraId="1DF4C0C3" w14:textId="2698F786" w:rsidR="0090413B" w:rsidRPr="00985400" w:rsidRDefault="0090413B" w:rsidP="00755975">
            <w:pPr>
              <w:jc w:val="center"/>
              <w:rPr>
                <w:color w:val="000000"/>
                <w:sz w:val="24"/>
                <w:szCs w:val="24"/>
              </w:rPr>
            </w:pPr>
            <w:r w:rsidRPr="00985400">
              <w:rPr>
                <w:color w:val="000000"/>
                <w:sz w:val="24"/>
                <w:szCs w:val="24"/>
              </w:rPr>
              <w:t>168 (9.3)</w:t>
            </w:r>
          </w:p>
        </w:tc>
        <w:tc>
          <w:tcPr>
            <w:tcW w:w="852" w:type="pct"/>
            <w:shd w:val="clear" w:color="auto" w:fill="auto"/>
            <w:tcMar>
              <w:top w:w="0" w:type="dxa"/>
              <w:left w:w="108" w:type="dxa"/>
              <w:bottom w:w="0" w:type="dxa"/>
              <w:right w:w="108" w:type="dxa"/>
            </w:tcMar>
            <w:vAlign w:val="bottom"/>
          </w:tcPr>
          <w:p w14:paraId="5193AA71" w14:textId="555CA339" w:rsidR="0090413B" w:rsidRPr="00985400" w:rsidRDefault="0090413B" w:rsidP="00755975">
            <w:pPr>
              <w:jc w:val="center"/>
              <w:rPr>
                <w:color w:val="000000"/>
                <w:sz w:val="24"/>
                <w:szCs w:val="24"/>
              </w:rPr>
            </w:pPr>
            <w:r w:rsidRPr="00985400">
              <w:rPr>
                <w:color w:val="000000"/>
                <w:sz w:val="24"/>
                <w:szCs w:val="24"/>
              </w:rPr>
              <w:t>100 (5.6)</w:t>
            </w:r>
          </w:p>
        </w:tc>
        <w:tc>
          <w:tcPr>
            <w:tcW w:w="1042" w:type="pct"/>
            <w:shd w:val="clear" w:color="auto" w:fill="auto"/>
            <w:tcMar>
              <w:top w:w="0" w:type="dxa"/>
              <w:left w:w="108" w:type="dxa"/>
              <w:bottom w:w="0" w:type="dxa"/>
              <w:right w:w="108" w:type="dxa"/>
            </w:tcMar>
            <w:vAlign w:val="bottom"/>
          </w:tcPr>
          <w:p w14:paraId="28FE9455" w14:textId="5DEEAFDA" w:rsidR="0090413B" w:rsidRPr="00985400" w:rsidRDefault="0090413B" w:rsidP="00755975">
            <w:pPr>
              <w:jc w:val="center"/>
              <w:rPr>
                <w:color w:val="000000"/>
                <w:sz w:val="24"/>
                <w:szCs w:val="24"/>
              </w:rPr>
            </w:pPr>
            <w:r w:rsidRPr="00985400">
              <w:rPr>
                <w:color w:val="000000"/>
                <w:sz w:val="24"/>
                <w:szCs w:val="24"/>
              </w:rPr>
              <w:t>202 (12.2)</w:t>
            </w:r>
          </w:p>
        </w:tc>
        <w:tc>
          <w:tcPr>
            <w:tcW w:w="874" w:type="pct"/>
            <w:shd w:val="clear" w:color="auto" w:fill="auto"/>
            <w:tcMar>
              <w:top w:w="0" w:type="dxa"/>
              <w:left w:w="108" w:type="dxa"/>
              <w:bottom w:w="0" w:type="dxa"/>
              <w:right w:w="108" w:type="dxa"/>
            </w:tcMar>
            <w:vAlign w:val="bottom"/>
          </w:tcPr>
          <w:p w14:paraId="498D4E34" w14:textId="28DD187C" w:rsidR="0090413B" w:rsidRPr="00985400" w:rsidRDefault="0090413B" w:rsidP="00755975">
            <w:pPr>
              <w:jc w:val="center"/>
              <w:rPr>
                <w:color w:val="000000"/>
                <w:sz w:val="24"/>
                <w:szCs w:val="24"/>
              </w:rPr>
            </w:pPr>
            <w:r w:rsidRPr="00985400">
              <w:rPr>
                <w:color w:val="000000"/>
                <w:sz w:val="24"/>
                <w:szCs w:val="24"/>
              </w:rPr>
              <w:t>57 (3.5)</w:t>
            </w:r>
          </w:p>
        </w:tc>
      </w:tr>
      <w:tr w:rsidR="0090413B" w14:paraId="5E4D9857" w14:textId="77777777" w:rsidTr="00E16062">
        <w:tc>
          <w:tcPr>
            <w:tcW w:w="1165" w:type="pct"/>
            <w:tcMar>
              <w:top w:w="0" w:type="dxa"/>
              <w:left w:w="108" w:type="dxa"/>
              <w:bottom w:w="0" w:type="dxa"/>
              <w:right w:w="108" w:type="dxa"/>
            </w:tcMar>
            <w:hideMark/>
          </w:tcPr>
          <w:p w14:paraId="49238B9A" w14:textId="77777777" w:rsidR="0090413B" w:rsidRPr="00985400" w:rsidRDefault="0090413B" w:rsidP="00755975">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vAlign w:val="bottom"/>
          </w:tcPr>
          <w:p w14:paraId="73AF6F54" w14:textId="4501222A" w:rsidR="0090413B" w:rsidRPr="00985400" w:rsidRDefault="0090413B" w:rsidP="00755975">
            <w:pPr>
              <w:jc w:val="center"/>
              <w:rPr>
                <w:color w:val="000000"/>
                <w:sz w:val="24"/>
                <w:szCs w:val="24"/>
              </w:rPr>
            </w:pPr>
            <w:r w:rsidRPr="00985400">
              <w:rPr>
                <w:color w:val="000000"/>
                <w:sz w:val="24"/>
                <w:szCs w:val="24"/>
              </w:rPr>
              <w:t>82 (4.6)</w:t>
            </w:r>
          </w:p>
        </w:tc>
        <w:tc>
          <w:tcPr>
            <w:tcW w:w="852" w:type="pct"/>
            <w:shd w:val="clear" w:color="auto" w:fill="auto"/>
            <w:tcMar>
              <w:top w:w="0" w:type="dxa"/>
              <w:left w:w="108" w:type="dxa"/>
              <w:bottom w:w="0" w:type="dxa"/>
              <w:right w:w="108" w:type="dxa"/>
            </w:tcMar>
            <w:vAlign w:val="bottom"/>
          </w:tcPr>
          <w:p w14:paraId="2C4EE84C" w14:textId="57888C48" w:rsidR="0090413B" w:rsidRPr="00985400" w:rsidRDefault="0090413B" w:rsidP="00755975">
            <w:pPr>
              <w:jc w:val="center"/>
              <w:rPr>
                <w:color w:val="000000"/>
                <w:sz w:val="24"/>
                <w:szCs w:val="24"/>
              </w:rPr>
            </w:pPr>
            <w:r w:rsidRPr="00985400">
              <w:rPr>
                <w:color w:val="000000"/>
                <w:sz w:val="24"/>
                <w:szCs w:val="24"/>
              </w:rPr>
              <w:t>46 (2.6)</w:t>
            </w:r>
          </w:p>
        </w:tc>
        <w:tc>
          <w:tcPr>
            <w:tcW w:w="1042" w:type="pct"/>
            <w:shd w:val="clear" w:color="auto" w:fill="auto"/>
            <w:tcMar>
              <w:top w:w="0" w:type="dxa"/>
              <w:left w:w="108" w:type="dxa"/>
              <w:bottom w:w="0" w:type="dxa"/>
              <w:right w:w="108" w:type="dxa"/>
            </w:tcMar>
            <w:vAlign w:val="bottom"/>
          </w:tcPr>
          <w:p w14:paraId="6A326BF8" w14:textId="2C7A9CFE" w:rsidR="0090413B" w:rsidRPr="00985400" w:rsidRDefault="0090413B" w:rsidP="00755975">
            <w:pPr>
              <w:jc w:val="center"/>
              <w:rPr>
                <w:color w:val="000000"/>
                <w:sz w:val="24"/>
                <w:szCs w:val="24"/>
              </w:rPr>
            </w:pPr>
            <w:r w:rsidRPr="00985400">
              <w:rPr>
                <w:color w:val="000000"/>
                <w:sz w:val="24"/>
                <w:szCs w:val="24"/>
              </w:rPr>
              <w:t>259 (15.6)</w:t>
            </w:r>
          </w:p>
        </w:tc>
        <w:tc>
          <w:tcPr>
            <w:tcW w:w="874" w:type="pct"/>
            <w:shd w:val="clear" w:color="auto" w:fill="auto"/>
            <w:tcMar>
              <w:top w:w="0" w:type="dxa"/>
              <w:left w:w="108" w:type="dxa"/>
              <w:bottom w:w="0" w:type="dxa"/>
              <w:right w:w="108" w:type="dxa"/>
            </w:tcMar>
            <w:vAlign w:val="bottom"/>
          </w:tcPr>
          <w:p w14:paraId="2B650A6C" w14:textId="76E59942" w:rsidR="0090413B" w:rsidRPr="00985400" w:rsidRDefault="0090413B" w:rsidP="00755975">
            <w:pPr>
              <w:jc w:val="center"/>
              <w:rPr>
                <w:color w:val="000000"/>
                <w:sz w:val="24"/>
                <w:szCs w:val="24"/>
              </w:rPr>
            </w:pPr>
            <w:r w:rsidRPr="00985400">
              <w:rPr>
                <w:color w:val="000000"/>
                <w:sz w:val="24"/>
                <w:szCs w:val="24"/>
              </w:rPr>
              <w:t>29 (1.8)</w:t>
            </w:r>
          </w:p>
        </w:tc>
      </w:tr>
      <w:tr w:rsidR="0090413B" w14:paraId="4F03867C" w14:textId="77777777" w:rsidTr="00E16062">
        <w:tc>
          <w:tcPr>
            <w:tcW w:w="1165" w:type="pct"/>
            <w:tcBorders>
              <w:bottom w:val="single" w:sz="4" w:space="0" w:color="auto"/>
            </w:tcBorders>
            <w:tcMar>
              <w:top w:w="0" w:type="dxa"/>
              <w:left w:w="108" w:type="dxa"/>
              <w:bottom w:w="0" w:type="dxa"/>
              <w:right w:w="108" w:type="dxa"/>
            </w:tcMar>
            <w:hideMark/>
          </w:tcPr>
          <w:p w14:paraId="61DA29E7" w14:textId="77777777" w:rsidR="0090413B" w:rsidRPr="00985400" w:rsidRDefault="0090413B" w:rsidP="00755975">
            <w:pPr>
              <w:ind w:left="600"/>
              <w:rPr>
                <w:color w:val="000000"/>
                <w:sz w:val="24"/>
                <w:szCs w:val="24"/>
              </w:rPr>
            </w:pPr>
            <w:r w:rsidRPr="00985400">
              <w:rPr>
                <w:color w:val="000000"/>
                <w:sz w:val="24"/>
                <w:szCs w:val="24"/>
              </w:rPr>
              <w:t>Severe</w:t>
            </w:r>
          </w:p>
        </w:tc>
        <w:tc>
          <w:tcPr>
            <w:tcW w:w="1067" w:type="pct"/>
            <w:tcBorders>
              <w:bottom w:val="single" w:sz="4" w:space="0" w:color="auto"/>
            </w:tcBorders>
            <w:shd w:val="clear" w:color="auto" w:fill="auto"/>
            <w:tcMar>
              <w:top w:w="0" w:type="dxa"/>
              <w:left w:w="108" w:type="dxa"/>
              <w:bottom w:w="0" w:type="dxa"/>
              <w:right w:w="108" w:type="dxa"/>
            </w:tcMar>
            <w:vAlign w:val="bottom"/>
          </w:tcPr>
          <w:p w14:paraId="09867D21" w14:textId="613562C6" w:rsidR="0090413B" w:rsidRPr="00985400" w:rsidRDefault="0090413B" w:rsidP="00755975">
            <w:pPr>
              <w:jc w:val="center"/>
              <w:rPr>
                <w:color w:val="000000"/>
                <w:sz w:val="24"/>
                <w:szCs w:val="24"/>
              </w:rPr>
            </w:pPr>
            <w:r w:rsidRPr="00985400">
              <w:rPr>
                <w:color w:val="000000"/>
                <w:sz w:val="24"/>
                <w:szCs w:val="24"/>
              </w:rPr>
              <w:t>1 (0.1)</w:t>
            </w:r>
          </w:p>
        </w:tc>
        <w:tc>
          <w:tcPr>
            <w:tcW w:w="852" w:type="pct"/>
            <w:tcBorders>
              <w:bottom w:val="single" w:sz="4" w:space="0" w:color="auto"/>
            </w:tcBorders>
            <w:shd w:val="clear" w:color="auto" w:fill="auto"/>
            <w:tcMar>
              <w:top w:w="0" w:type="dxa"/>
              <w:left w:w="108" w:type="dxa"/>
              <w:bottom w:w="0" w:type="dxa"/>
              <w:right w:w="108" w:type="dxa"/>
            </w:tcMar>
            <w:vAlign w:val="bottom"/>
          </w:tcPr>
          <w:p w14:paraId="077B1849" w14:textId="581B320D" w:rsidR="0090413B" w:rsidRPr="00985400" w:rsidRDefault="0090413B" w:rsidP="00755975">
            <w:pPr>
              <w:jc w:val="center"/>
              <w:rPr>
                <w:color w:val="000000"/>
                <w:sz w:val="24"/>
                <w:szCs w:val="24"/>
              </w:rPr>
            </w:pPr>
            <w:r w:rsidRPr="00985400">
              <w:rPr>
                <w:color w:val="000000"/>
                <w:sz w:val="24"/>
                <w:szCs w:val="24"/>
              </w:rPr>
              <w:t>3 (0.2)</w:t>
            </w:r>
          </w:p>
        </w:tc>
        <w:tc>
          <w:tcPr>
            <w:tcW w:w="1042" w:type="pct"/>
            <w:tcBorders>
              <w:bottom w:val="single" w:sz="4" w:space="0" w:color="auto"/>
            </w:tcBorders>
            <w:shd w:val="clear" w:color="auto" w:fill="auto"/>
            <w:tcMar>
              <w:top w:w="0" w:type="dxa"/>
              <w:left w:w="108" w:type="dxa"/>
              <w:bottom w:w="0" w:type="dxa"/>
              <w:right w:w="108" w:type="dxa"/>
            </w:tcMar>
            <w:vAlign w:val="bottom"/>
          </w:tcPr>
          <w:p w14:paraId="185F4BF7" w14:textId="265BFAAF" w:rsidR="0090413B" w:rsidRPr="00985400" w:rsidRDefault="0090413B" w:rsidP="00755975">
            <w:pPr>
              <w:jc w:val="center"/>
              <w:rPr>
                <w:color w:val="000000"/>
                <w:sz w:val="24"/>
                <w:szCs w:val="24"/>
              </w:rPr>
            </w:pPr>
            <w:r w:rsidRPr="00985400">
              <w:rPr>
                <w:color w:val="000000"/>
                <w:sz w:val="24"/>
                <w:szCs w:val="24"/>
              </w:rPr>
              <w:t>16 (1.0)</w:t>
            </w:r>
          </w:p>
        </w:tc>
        <w:tc>
          <w:tcPr>
            <w:tcW w:w="874" w:type="pct"/>
            <w:shd w:val="clear" w:color="auto" w:fill="auto"/>
            <w:tcMar>
              <w:top w:w="0" w:type="dxa"/>
              <w:left w:w="108" w:type="dxa"/>
              <w:bottom w:w="0" w:type="dxa"/>
              <w:right w:w="108" w:type="dxa"/>
            </w:tcMar>
            <w:vAlign w:val="bottom"/>
          </w:tcPr>
          <w:p w14:paraId="1AF1F2FD" w14:textId="31ACDCDF" w:rsidR="0090413B" w:rsidRPr="00985400" w:rsidRDefault="0090413B" w:rsidP="00755975">
            <w:pPr>
              <w:jc w:val="center"/>
              <w:rPr>
                <w:color w:val="000000"/>
                <w:sz w:val="24"/>
                <w:szCs w:val="24"/>
              </w:rPr>
            </w:pPr>
            <w:r w:rsidRPr="00985400">
              <w:rPr>
                <w:color w:val="000000"/>
                <w:sz w:val="24"/>
                <w:szCs w:val="24"/>
              </w:rPr>
              <w:t>1 (0.1)</w:t>
            </w:r>
          </w:p>
        </w:tc>
      </w:tr>
      <w:tr w:rsidR="0090413B" w14:paraId="36A1AF10" w14:textId="77777777" w:rsidTr="00E16062">
        <w:tc>
          <w:tcPr>
            <w:tcW w:w="1165" w:type="pct"/>
            <w:tcBorders>
              <w:right w:val="nil"/>
            </w:tcBorders>
            <w:tcMar>
              <w:top w:w="0" w:type="dxa"/>
              <w:left w:w="108" w:type="dxa"/>
              <w:bottom w:w="0" w:type="dxa"/>
              <w:right w:w="108" w:type="dxa"/>
            </w:tcMar>
            <w:hideMark/>
          </w:tcPr>
          <w:p w14:paraId="554B3430" w14:textId="77777777" w:rsidR="0090413B" w:rsidRPr="00985400" w:rsidRDefault="0090413B" w:rsidP="00755975">
            <w:pPr>
              <w:rPr>
                <w:rFonts w:eastAsia="Times New Roman"/>
                <w:color w:val="000000"/>
                <w:sz w:val="24"/>
                <w:szCs w:val="24"/>
                <w:vertAlign w:val="superscript"/>
              </w:rPr>
            </w:pPr>
            <w:r w:rsidRPr="00985400">
              <w:rPr>
                <w:rFonts w:eastAsia="Times New Roman"/>
                <w:color w:val="000000"/>
                <w:sz w:val="24"/>
                <w:szCs w:val="24"/>
              </w:rPr>
              <w:t>New or worsened joint pain</w:t>
            </w:r>
            <w:r w:rsidRPr="00985400">
              <w:rPr>
                <w:rFonts w:eastAsia="Times New Roman"/>
                <w:color w:val="000000"/>
                <w:sz w:val="24"/>
                <w:szCs w:val="24"/>
                <w:vertAlign w:val="superscript"/>
              </w:rPr>
              <w:t>c</w:t>
            </w:r>
          </w:p>
        </w:tc>
        <w:tc>
          <w:tcPr>
            <w:tcW w:w="1067" w:type="pct"/>
            <w:tcBorders>
              <w:left w:val="nil"/>
              <w:right w:val="nil"/>
            </w:tcBorders>
            <w:tcMar>
              <w:top w:w="0" w:type="dxa"/>
              <w:left w:w="108" w:type="dxa"/>
              <w:bottom w:w="0" w:type="dxa"/>
              <w:right w:w="108" w:type="dxa"/>
            </w:tcMar>
            <w:vAlign w:val="bottom"/>
          </w:tcPr>
          <w:p w14:paraId="411DF9EB" w14:textId="77777777" w:rsidR="0090413B" w:rsidRPr="00985400" w:rsidRDefault="0090413B" w:rsidP="00755975">
            <w:pPr>
              <w:jc w:val="center"/>
              <w:rPr>
                <w:sz w:val="24"/>
                <w:szCs w:val="24"/>
              </w:rPr>
            </w:pPr>
          </w:p>
        </w:tc>
        <w:tc>
          <w:tcPr>
            <w:tcW w:w="852" w:type="pct"/>
            <w:tcBorders>
              <w:left w:val="nil"/>
              <w:right w:val="nil"/>
            </w:tcBorders>
            <w:tcMar>
              <w:top w:w="0" w:type="dxa"/>
              <w:left w:w="108" w:type="dxa"/>
              <w:bottom w:w="0" w:type="dxa"/>
              <w:right w:w="108" w:type="dxa"/>
            </w:tcMar>
            <w:vAlign w:val="bottom"/>
          </w:tcPr>
          <w:p w14:paraId="3609761A" w14:textId="77777777" w:rsidR="0090413B" w:rsidRPr="00985400" w:rsidRDefault="0090413B" w:rsidP="00755975">
            <w:pPr>
              <w:jc w:val="center"/>
              <w:rPr>
                <w:sz w:val="24"/>
                <w:szCs w:val="24"/>
              </w:rPr>
            </w:pPr>
          </w:p>
        </w:tc>
        <w:tc>
          <w:tcPr>
            <w:tcW w:w="1042" w:type="pct"/>
            <w:tcBorders>
              <w:left w:val="nil"/>
              <w:right w:val="nil"/>
            </w:tcBorders>
            <w:tcMar>
              <w:top w:w="0" w:type="dxa"/>
              <w:left w:w="108" w:type="dxa"/>
              <w:bottom w:w="0" w:type="dxa"/>
              <w:right w:w="108" w:type="dxa"/>
            </w:tcMar>
            <w:vAlign w:val="bottom"/>
          </w:tcPr>
          <w:p w14:paraId="24049319" w14:textId="77777777" w:rsidR="0090413B" w:rsidRPr="00985400" w:rsidRDefault="0090413B" w:rsidP="00755975">
            <w:pPr>
              <w:jc w:val="center"/>
              <w:rPr>
                <w:sz w:val="24"/>
                <w:szCs w:val="24"/>
              </w:rPr>
            </w:pPr>
          </w:p>
        </w:tc>
        <w:tc>
          <w:tcPr>
            <w:tcW w:w="874" w:type="pct"/>
            <w:tcBorders>
              <w:left w:val="nil"/>
            </w:tcBorders>
            <w:tcMar>
              <w:top w:w="0" w:type="dxa"/>
              <w:left w:w="108" w:type="dxa"/>
              <w:bottom w:w="0" w:type="dxa"/>
              <w:right w:w="108" w:type="dxa"/>
            </w:tcMar>
            <w:vAlign w:val="bottom"/>
          </w:tcPr>
          <w:p w14:paraId="5E8BDCC7" w14:textId="77777777" w:rsidR="0090413B" w:rsidRPr="00985400" w:rsidRDefault="0090413B" w:rsidP="00755975">
            <w:pPr>
              <w:jc w:val="center"/>
              <w:rPr>
                <w:sz w:val="24"/>
                <w:szCs w:val="24"/>
              </w:rPr>
            </w:pPr>
          </w:p>
        </w:tc>
      </w:tr>
      <w:tr w:rsidR="0090413B" w14:paraId="10FA831C" w14:textId="77777777" w:rsidTr="00E16062">
        <w:tc>
          <w:tcPr>
            <w:tcW w:w="1165" w:type="pct"/>
            <w:tcMar>
              <w:top w:w="0" w:type="dxa"/>
              <w:left w:w="108" w:type="dxa"/>
              <w:bottom w:w="0" w:type="dxa"/>
              <w:right w:w="108" w:type="dxa"/>
            </w:tcMar>
            <w:hideMark/>
          </w:tcPr>
          <w:p w14:paraId="73C5BA72" w14:textId="77777777" w:rsidR="0090413B" w:rsidRPr="00985400" w:rsidRDefault="0090413B" w:rsidP="00755975">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vAlign w:val="bottom"/>
          </w:tcPr>
          <w:p w14:paraId="038EAC1E" w14:textId="4FA233EC" w:rsidR="0090413B" w:rsidRPr="00985400" w:rsidRDefault="0090413B" w:rsidP="00755975">
            <w:pPr>
              <w:jc w:val="center"/>
              <w:rPr>
                <w:color w:val="000000"/>
                <w:sz w:val="24"/>
                <w:szCs w:val="24"/>
              </w:rPr>
            </w:pPr>
            <w:r w:rsidRPr="00985400">
              <w:rPr>
                <w:color w:val="000000"/>
                <w:sz w:val="24"/>
                <w:szCs w:val="24"/>
              </w:rPr>
              <w:t>155 (8.6)</w:t>
            </w:r>
          </w:p>
        </w:tc>
        <w:tc>
          <w:tcPr>
            <w:tcW w:w="852" w:type="pct"/>
            <w:shd w:val="clear" w:color="auto" w:fill="auto"/>
            <w:tcMar>
              <w:top w:w="0" w:type="dxa"/>
              <w:left w:w="108" w:type="dxa"/>
              <w:bottom w:w="0" w:type="dxa"/>
              <w:right w:w="108" w:type="dxa"/>
            </w:tcMar>
            <w:vAlign w:val="bottom"/>
          </w:tcPr>
          <w:p w14:paraId="136DA264" w14:textId="1CAEC791" w:rsidR="0090413B" w:rsidRPr="00985400" w:rsidRDefault="0090413B" w:rsidP="00755975">
            <w:pPr>
              <w:jc w:val="center"/>
              <w:rPr>
                <w:color w:val="000000"/>
                <w:sz w:val="24"/>
                <w:szCs w:val="24"/>
              </w:rPr>
            </w:pPr>
            <w:r w:rsidRPr="00985400">
              <w:rPr>
                <w:color w:val="000000"/>
                <w:sz w:val="24"/>
                <w:szCs w:val="24"/>
              </w:rPr>
              <w:t>109 (6.1)</w:t>
            </w:r>
          </w:p>
        </w:tc>
        <w:tc>
          <w:tcPr>
            <w:tcW w:w="1042" w:type="pct"/>
            <w:shd w:val="clear" w:color="auto" w:fill="auto"/>
            <w:tcMar>
              <w:top w:w="0" w:type="dxa"/>
              <w:left w:w="108" w:type="dxa"/>
              <w:bottom w:w="0" w:type="dxa"/>
              <w:right w:w="108" w:type="dxa"/>
            </w:tcMar>
            <w:vAlign w:val="bottom"/>
          </w:tcPr>
          <w:p w14:paraId="6FFB7F3D" w14:textId="782ACF8D" w:rsidR="0090413B" w:rsidRPr="00985400" w:rsidRDefault="0090413B" w:rsidP="00755975">
            <w:pPr>
              <w:jc w:val="center"/>
              <w:rPr>
                <w:color w:val="000000"/>
                <w:sz w:val="24"/>
                <w:szCs w:val="24"/>
              </w:rPr>
            </w:pPr>
            <w:r w:rsidRPr="00985400">
              <w:rPr>
                <w:color w:val="000000"/>
                <w:sz w:val="24"/>
                <w:szCs w:val="24"/>
              </w:rPr>
              <w:t>313 (18.9)</w:t>
            </w:r>
          </w:p>
        </w:tc>
        <w:tc>
          <w:tcPr>
            <w:tcW w:w="874" w:type="pct"/>
            <w:shd w:val="clear" w:color="auto" w:fill="auto"/>
            <w:tcMar>
              <w:top w:w="0" w:type="dxa"/>
              <w:left w:w="108" w:type="dxa"/>
              <w:bottom w:w="0" w:type="dxa"/>
              <w:right w:w="108" w:type="dxa"/>
            </w:tcMar>
            <w:vAlign w:val="bottom"/>
          </w:tcPr>
          <w:p w14:paraId="1E4D27BF" w14:textId="1D69582C" w:rsidR="0090413B" w:rsidRPr="00985400" w:rsidRDefault="0090413B" w:rsidP="00755975">
            <w:pPr>
              <w:jc w:val="center"/>
              <w:rPr>
                <w:color w:val="000000"/>
                <w:sz w:val="24"/>
                <w:szCs w:val="24"/>
              </w:rPr>
            </w:pPr>
            <w:r w:rsidRPr="00985400">
              <w:rPr>
                <w:color w:val="000000"/>
                <w:sz w:val="24"/>
                <w:szCs w:val="24"/>
              </w:rPr>
              <w:t>61 (3.7)</w:t>
            </w:r>
          </w:p>
        </w:tc>
      </w:tr>
      <w:tr w:rsidR="0090413B" w14:paraId="739D27E1" w14:textId="77777777" w:rsidTr="00E16062">
        <w:tc>
          <w:tcPr>
            <w:tcW w:w="1165" w:type="pct"/>
            <w:tcMar>
              <w:top w:w="0" w:type="dxa"/>
              <w:left w:w="108" w:type="dxa"/>
              <w:bottom w:w="0" w:type="dxa"/>
              <w:right w:w="108" w:type="dxa"/>
            </w:tcMar>
            <w:hideMark/>
          </w:tcPr>
          <w:p w14:paraId="75848FE7" w14:textId="77777777" w:rsidR="0090413B" w:rsidRPr="00985400" w:rsidRDefault="0090413B" w:rsidP="00755975">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vAlign w:val="bottom"/>
          </w:tcPr>
          <w:p w14:paraId="79917CBD" w14:textId="6D6864E0" w:rsidR="0090413B" w:rsidRPr="00985400" w:rsidRDefault="0090413B" w:rsidP="00755975">
            <w:pPr>
              <w:jc w:val="center"/>
              <w:rPr>
                <w:color w:val="000000"/>
                <w:sz w:val="24"/>
                <w:szCs w:val="24"/>
              </w:rPr>
            </w:pPr>
            <w:r w:rsidRPr="00985400">
              <w:rPr>
                <w:color w:val="000000"/>
                <w:sz w:val="24"/>
                <w:szCs w:val="24"/>
              </w:rPr>
              <w:t>101 (5.6)</w:t>
            </w:r>
          </w:p>
        </w:tc>
        <w:tc>
          <w:tcPr>
            <w:tcW w:w="852" w:type="pct"/>
            <w:shd w:val="clear" w:color="auto" w:fill="auto"/>
            <w:tcMar>
              <w:top w:w="0" w:type="dxa"/>
              <w:left w:w="108" w:type="dxa"/>
              <w:bottom w:w="0" w:type="dxa"/>
              <w:right w:w="108" w:type="dxa"/>
            </w:tcMar>
            <w:vAlign w:val="bottom"/>
          </w:tcPr>
          <w:p w14:paraId="5D6B472F" w14:textId="58F2DDDC" w:rsidR="0090413B" w:rsidRPr="00985400" w:rsidRDefault="0090413B" w:rsidP="00755975">
            <w:pPr>
              <w:jc w:val="center"/>
              <w:rPr>
                <w:color w:val="000000"/>
                <w:sz w:val="24"/>
                <w:szCs w:val="24"/>
              </w:rPr>
            </w:pPr>
            <w:r w:rsidRPr="00985400">
              <w:rPr>
                <w:color w:val="000000"/>
                <w:sz w:val="24"/>
                <w:szCs w:val="24"/>
              </w:rPr>
              <w:t>68 (3.8)</w:t>
            </w:r>
          </w:p>
        </w:tc>
        <w:tc>
          <w:tcPr>
            <w:tcW w:w="1042" w:type="pct"/>
            <w:shd w:val="clear" w:color="auto" w:fill="auto"/>
            <w:tcMar>
              <w:top w:w="0" w:type="dxa"/>
              <w:left w:w="108" w:type="dxa"/>
              <w:bottom w:w="0" w:type="dxa"/>
              <w:right w:w="108" w:type="dxa"/>
            </w:tcMar>
            <w:vAlign w:val="bottom"/>
          </w:tcPr>
          <w:p w14:paraId="7796BEE5" w14:textId="78361DC1" w:rsidR="0090413B" w:rsidRPr="00985400" w:rsidRDefault="0090413B" w:rsidP="00755975">
            <w:pPr>
              <w:jc w:val="center"/>
              <w:rPr>
                <w:color w:val="000000"/>
                <w:sz w:val="24"/>
                <w:szCs w:val="24"/>
              </w:rPr>
            </w:pPr>
            <w:r w:rsidRPr="00985400">
              <w:rPr>
                <w:color w:val="000000"/>
                <w:sz w:val="24"/>
                <w:szCs w:val="24"/>
              </w:rPr>
              <w:t>161 (9.7)</w:t>
            </w:r>
          </w:p>
        </w:tc>
        <w:tc>
          <w:tcPr>
            <w:tcW w:w="874" w:type="pct"/>
            <w:shd w:val="clear" w:color="auto" w:fill="auto"/>
            <w:tcMar>
              <w:top w:w="0" w:type="dxa"/>
              <w:left w:w="108" w:type="dxa"/>
              <w:bottom w:w="0" w:type="dxa"/>
              <w:right w:w="108" w:type="dxa"/>
            </w:tcMar>
            <w:vAlign w:val="bottom"/>
          </w:tcPr>
          <w:p w14:paraId="6D265BD0" w14:textId="4F207757" w:rsidR="0090413B" w:rsidRPr="00985400" w:rsidRDefault="0090413B" w:rsidP="00755975">
            <w:pPr>
              <w:jc w:val="center"/>
              <w:rPr>
                <w:color w:val="000000"/>
                <w:sz w:val="24"/>
                <w:szCs w:val="24"/>
              </w:rPr>
            </w:pPr>
            <w:r w:rsidRPr="00985400">
              <w:rPr>
                <w:color w:val="000000"/>
                <w:sz w:val="24"/>
                <w:szCs w:val="24"/>
              </w:rPr>
              <w:t>35 (2.1)</w:t>
            </w:r>
          </w:p>
        </w:tc>
      </w:tr>
      <w:tr w:rsidR="0090413B" w14:paraId="17A748F2" w14:textId="77777777" w:rsidTr="00E16062">
        <w:tc>
          <w:tcPr>
            <w:tcW w:w="1165" w:type="pct"/>
            <w:tcMar>
              <w:top w:w="0" w:type="dxa"/>
              <w:left w:w="108" w:type="dxa"/>
              <w:bottom w:w="0" w:type="dxa"/>
              <w:right w:w="108" w:type="dxa"/>
            </w:tcMar>
            <w:hideMark/>
          </w:tcPr>
          <w:p w14:paraId="6F0FE38A" w14:textId="77777777" w:rsidR="0090413B" w:rsidRPr="00985400" w:rsidRDefault="0090413B" w:rsidP="00755975">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vAlign w:val="bottom"/>
          </w:tcPr>
          <w:p w14:paraId="4F990843" w14:textId="2B8F12C2" w:rsidR="0090413B" w:rsidRPr="00985400" w:rsidRDefault="0090413B" w:rsidP="00755975">
            <w:pPr>
              <w:jc w:val="center"/>
              <w:rPr>
                <w:color w:val="000000"/>
                <w:sz w:val="24"/>
                <w:szCs w:val="24"/>
              </w:rPr>
            </w:pPr>
            <w:r w:rsidRPr="00985400">
              <w:rPr>
                <w:color w:val="000000"/>
                <w:sz w:val="24"/>
                <w:szCs w:val="24"/>
              </w:rPr>
              <w:t>52 (2.9)</w:t>
            </w:r>
          </w:p>
        </w:tc>
        <w:tc>
          <w:tcPr>
            <w:tcW w:w="852" w:type="pct"/>
            <w:shd w:val="clear" w:color="auto" w:fill="auto"/>
            <w:tcMar>
              <w:top w:w="0" w:type="dxa"/>
              <w:left w:w="108" w:type="dxa"/>
              <w:bottom w:w="0" w:type="dxa"/>
              <w:right w:w="108" w:type="dxa"/>
            </w:tcMar>
            <w:vAlign w:val="bottom"/>
          </w:tcPr>
          <w:p w14:paraId="3CDED82B" w14:textId="2ACF6143" w:rsidR="0090413B" w:rsidRPr="00985400" w:rsidRDefault="0090413B" w:rsidP="00755975">
            <w:pPr>
              <w:jc w:val="center"/>
              <w:rPr>
                <w:color w:val="000000"/>
                <w:sz w:val="24"/>
                <w:szCs w:val="24"/>
              </w:rPr>
            </w:pPr>
            <w:r w:rsidRPr="00985400">
              <w:rPr>
                <w:color w:val="000000"/>
                <w:sz w:val="24"/>
                <w:szCs w:val="24"/>
              </w:rPr>
              <w:t>40 (2.2)</w:t>
            </w:r>
          </w:p>
        </w:tc>
        <w:tc>
          <w:tcPr>
            <w:tcW w:w="1042" w:type="pct"/>
            <w:shd w:val="clear" w:color="auto" w:fill="auto"/>
            <w:tcMar>
              <w:top w:w="0" w:type="dxa"/>
              <w:left w:w="108" w:type="dxa"/>
              <w:bottom w:w="0" w:type="dxa"/>
              <w:right w:w="108" w:type="dxa"/>
            </w:tcMar>
            <w:vAlign w:val="bottom"/>
          </w:tcPr>
          <w:p w14:paraId="4C17BDB1" w14:textId="70D3176F" w:rsidR="0090413B" w:rsidRPr="00985400" w:rsidRDefault="0090413B" w:rsidP="00755975">
            <w:pPr>
              <w:jc w:val="center"/>
              <w:rPr>
                <w:color w:val="000000"/>
                <w:sz w:val="24"/>
                <w:szCs w:val="24"/>
              </w:rPr>
            </w:pPr>
            <w:r w:rsidRPr="00985400">
              <w:rPr>
                <w:color w:val="000000"/>
                <w:sz w:val="24"/>
                <w:szCs w:val="24"/>
              </w:rPr>
              <w:t>145 (8.7)</w:t>
            </w:r>
          </w:p>
        </w:tc>
        <w:tc>
          <w:tcPr>
            <w:tcW w:w="874" w:type="pct"/>
            <w:shd w:val="clear" w:color="auto" w:fill="auto"/>
            <w:tcMar>
              <w:top w:w="0" w:type="dxa"/>
              <w:left w:w="108" w:type="dxa"/>
              <w:bottom w:w="0" w:type="dxa"/>
              <w:right w:w="108" w:type="dxa"/>
            </w:tcMar>
            <w:vAlign w:val="bottom"/>
          </w:tcPr>
          <w:p w14:paraId="45D5017F" w14:textId="6D370431" w:rsidR="0090413B" w:rsidRPr="00985400" w:rsidRDefault="0090413B" w:rsidP="00755975">
            <w:pPr>
              <w:jc w:val="center"/>
              <w:rPr>
                <w:color w:val="000000"/>
                <w:sz w:val="24"/>
                <w:szCs w:val="24"/>
              </w:rPr>
            </w:pPr>
            <w:r w:rsidRPr="00985400">
              <w:rPr>
                <w:color w:val="000000"/>
                <w:sz w:val="24"/>
                <w:szCs w:val="24"/>
              </w:rPr>
              <w:t>25 (1.5)</w:t>
            </w:r>
          </w:p>
        </w:tc>
      </w:tr>
      <w:tr w:rsidR="0090413B" w14:paraId="3FFD2347" w14:textId="77777777" w:rsidTr="00E16062">
        <w:tc>
          <w:tcPr>
            <w:tcW w:w="1165" w:type="pct"/>
            <w:tcMar>
              <w:top w:w="0" w:type="dxa"/>
              <w:left w:w="108" w:type="dxa"/>
              <w:bottom w:w="0" w:type="dxa"/>
              <w:right w:w="108" w:type="dxa"/>
            </w:tcMar>
            <w:hideMark/>
          </w:tcPr>
          <w:p w14:paraId="07A61D4C" w14:textId="77777777" w:rsidR="0090413B" w:rsidRPr="00985400" w:rsidRDefault="0090413B" w:rsidP="00755975">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vAlign w:val="bottom"/>
          </w:tcPr>
          <w:p w14:paraId="0ABE94A0" w14:textId="72A8CA34" w:rsidR="0090413B" w:rsidRPr="00985400" w:rsidRDefault="0090413B" w:rsidP="00755975">
            <w:pPr>
              <w:jc w:val="center"/>
              <w:rPr>
                <w:color w:val="000000"/>
                <w:sz w:val="24"/>
                <w:szCs w:val="24"/>
              </w:rPr>
            </w:pPr>
            <w:r w:rsidRPr="00985400">
              <w:rPr>
                <w:color w:val="000000"/>
                <w:sz w:val="24"/>
                <w:szCs w:val="24"/>
              </w:rPr>
              <w:t>2 (0.1)</w:t>
            </w:r>
          </w:p>
        </w:tc>
        <w:tc>
          <w:tcPr>
            <w:tcW w:w="852" w:type="pct"/>
            <w:shd w:val="clear" w:color="auto" w:fill="auto"/>
            <w:tcMar>
              <w:top w:w="0" w:type="dxa"/>
              <w:left w:w="108" w:type="dxa"/>
              <w:bottom w:w="0" w:type="dxa"/>
              <w:right w:w="108" w:type="dxa"/>
            </w:tcMar>
            <w:vAlign w:val="bottom"/>
          </w:tcPr>
          <w:p w14:paraId="4C587173" w14:textId="50621737" w:rsidR="0090413B" w:rsidRPr="00985400" w:rsidRDefault="0090413B" w:rsidP="00755975">
            <w:pPr>
              <w:jc w:val="center"/>
              <w:rPr>
                <w:color w:val="000000"/>
                <w:sz w:val="24"/>
                <w:szCs w:val="24"/>
              </w:rPr>
            </w:pPr>
            <w:r w:rsidRPr="00985400">
              <w:rPr>
                <w:color w:val="000000"/>
                <w:sz w:val="24"/>
                <w:szCs w:val="24"/>
              </w:rPr>
              <w:t>1 (0.1)</w:t>
            </w:r>
          </w:p>
        </w:tc>
        <w:tc>
          <w:tcPr>
            <w:tcW w:w="1042" w:type="pct"/>
            <w:shd w:val="clear" w:color="auto" w:fill="auto"/>
            <w:tcMar>
              <w:top w:w="0" w:type="dxa"/>
              <w:left w:w="108" w:type="dxa"/>
              <w:bottom w:w="0" w:type="dxa"/>
              <w:right w:w="108" w:type="dxa"/>
            </w:tcMar>
            <w:vAlign w:val="bottom"/>
          </w:tcPr>
          <w:p w14:paraId="780532DF" w14:textId="5E21693A" w:rsidR="0090413B" w:rsidRPr="00985400" w:rsidRDefault="0090413B" w:rsidP="00755975">
            <w:pPr>
              <w:jc w:val="center"/>
              <w:rPr>
                <w:color w:val="000000"/>
                <w:sz w:val="24"/>
                <w:szCs w:val="24"/>
              </w:rPr>
            </w:pPr>
            <w:r w:rsidRPr="00985400">
              <w:rPr>
                <w:color w:val="000000"/>
                <w:sz w:val="24"/>
                <w:szCs w:val="24"/>
              </w:rPr>
              <w:t>7 (0.4)</w:t>
            </w:r>
          </w:p>
        </w:tc>
        <w:tc>
          <w:tcPr>
            <w:tcW w:w="874" w:type="pct"/>
            <w:shd w:val="clear" w:color="auto" w:fill="auto"/>
            <w:tcMar>
              <w:top w:w="0" w:type="dxa"/>
              <w:left w:w="108" w:type="dxa"/>
              <w:bottom w:w="0" w:type="dxa"/>
              <w:right w:w="108" w:type="dxa"/>
            </w:tcMar>
            <w:vAlign w:val="bottom"/>
          </w:tcPr>
          <w:p w14:paraId="7A7D9D01" w14:textId="42CEC484" w:rsidR="0090413B" w:rsidRPr="00985400" w:rsidRDefault="0090413B" w:rsidP="00755975">
            <w:pPr>
              <w:jc w:val="center"/>
              <w:rPr>
                <w:color w:val="000000"/>
                <w:sz w:val="24"/>
                <w:szCs w:val="24"/>
              </w:rPr>
            </w:pPr>
            <w:r w:rsidRPr="00985400">
              <w:rPr>
                <w:color w:val="000000"/>
                <w:sz w:val="24"/>
                <w:szCs w:val="24"/>
              </w:rPr>
              <w:t>1 (0.1)</w:t>
            </w:r>
          </w:p>
        </w:tc>
      </w:tr>
      <w:tr w:rsidR="0090413B" w14:paraId="7396EDCA" w14:textId="77777777" w:rsidTr="00E16062">
        <w:tc>
          <w:tcPr>
            <w:tcW w:w="1165" w:type="pct"/>
            <w:tcBorders>
              <w:bottom w:val="single" w:sz="4" w:space="0" w:color="auto"/>
            </w:tcBorders>
            <w:tcMar>
              <w:top w:w="0" w:type="dxa"/>
              <w:left w:w="108" w:type="dxa"/>
              <w:bottom w:w="0" w:type="dxa"/>
              <w:right w:w="108" w:type="dxa"/>
            </w:tcMar>
            <w:hideMark/>
          </w:tcPr>
          <w:p w14:paraId="2F2E7ACE" w14:textId="748E3053" w:rsidR="0090413B" w:rsidRPr="00985400" w:rsidRDefault="0090413B" w:rsidP="00755975">
            <w:pPr>
              <w:rPr>
                <w:rFonts w:eastAsia="Times New Roman"/>
                <w:color w:val="000000"/>
                <w:sz w:val="24"/>
                <w:szCs w:val="24"/>
              </w:rPr>
            </w:pPr>
            <w:r w:rsidRPr="00985400">
              <w:rPr>
                <w:rFonts w:eastAsia="Times New Roman"/>
                <w:color w:val="000000"/>
                <w:sz w:val="24"/>
                <w:szCs w:val="24"/>
              </w:rPr>
              <w:t>Use of antipyretic or pain medication</w:t>
            </w:r>
          </w:p>
        </w:tc>
        <w:tc>
          <w:tcPr>
            <w:tcW w:w="1067" w:type="pct"/>
            <w:tcBorders>
              <w:bottom w:val="single" w:sz="4" w:space="0" w:color="auto"/>
            </w:tcBorders>
            <w:shd w:val="clear" w:color="auto" w:fill="auto"/>
            <w:tcMar>
              <w:top w:w="0" w:type="dxa"/>
              <w:left w:w="108" w:type="dxa"/>
              <w:bottom w:w="0" w:type="dxa"/>
              <w:right w:w="108" w:type="dxa"/>
            </w:tcMar>
            <w:vAlign w:val="bottom"/>
          </w:tcPr>
          <w:p w14:paraId="252A0282" w14:textId="1155CBC1" w:rsidR="0090413B" w:rsidRPr="00985400" w:rsidRDefault="0090413B" w:rsidP="00755975">
            <w:pPr>
              <w:jc w:val="center"/>
              <w:rPr>
                <w:color w:val="000000"/>
                <w:sz w:val="24"/>
                <w:szCs w:val="24"/>
              </w:rPr>
            </w:pPr>
            <w:r w:rsidRPr="00985400">
              <w:rPr>
                <w:color w:val="000000"/>
                <w:sz w:val="24"/>
                <w:szCs w:val="24"/>
              </w:rPr>
              <w:t>358 (19.9)</w:t>
            </w:r>
          </w:p>
        </w:tc>
        <w:tc>
          <w:tcPr>
            <w:tcW w:w="852" w:type="pct"/>
            <w:tcBorders>
              <w:bottom w:val="single" w:sz="4" w:space="0" w:color="auto"/>
            </w:tcBorders>
            <w:shd w:val="clear" w:color="auto" w:fill="auto"/>
            <w:tcMar>
              <w:top w:w="0" w:type="dxa"/>
              <w:left w:w="108" w:type="dxa"/>
              <w:bottom w:w="0" w:type="dxa"/>
              <w:right w:w="108" w:type="dxa"/>
            </w:tcMar>
            <w:vAlign w:val="bottom"/>
          </w:tcPr>
          <w:p w14:paraId="57AF0E9D" w14:textId="23766FC0" w:rsidR="0090413B" w:rsidRPr="00985400" w:rsidRDefault="0090413B" w:rsidP="00755975">
            <w:pPr>
              <w:jc w:val="center"/>
              <w:rPr>
                <w:color w:val="000000"/>
                <w:sz w:val="24"/>
                <w:szCs w:val="24"/>
              </w:rPr>
            </w:pPr>
            <w:r w:rsidRPr="00985400">
              <w:rPr>
                <w:color w:val="000000"/>
                <w:sz w:val="24"/>
                <w:szCs w:val="24"/>
              </w:rPr>
              <w:t>213 (11.9)</w:t>
            </w:r>
          </w:p>
        </w:tc>
        <w:tc>
          <w:tcPr>
            <w:tcW w:w="1042" w:type="pct"/>
            <w:tcBorders>
              <w:bottom w:val="single" w:sz="4" w:space="0" w:color="auto"/>
            </w:tcBorders>
            <w:shd w:val="clear" w:color="auto" w:fill="auto"/>
            <w:tcMar>
              <w:top w:w="0" w:type="dxa"/>
              <w:left w:w="108" w:type="dxa"/>
              <w:bottom w:w="0" w:type="dxa"/>
              <w:right w:w="108" w:type="dxa"/>
            </w:tcMar>
            <w:vAlign w:val="bottom"/>
          </w:tcPr>
          <w:p w14:paraId="71D0919F" w14:textId="11A9DAEA" w:rsidR="0090413B" w:rsidRPr="00985400" w:rsidRDefault="0090413B" w:rsidP="00755975">
            <w:pPr>
              <w:jc w:val="center"/>
              <w:rPr>
                <w:color w:val="000000"/>
                <w:sz w:val="24"/>
                <w:szCs w:val="24"/>
              </w:rPr>
            </w:pPr>
            <w:r w:rsidRPr="00985400">
              <w:rPr>
                <w:color w:val="000000"/>
                <w:sz w:val="24"/>
                <w:szCs w:val="24"/>
              </w:rPr>
              <w:t>625 (37.7)</w:t>
            </w:r>
          </w:p>
        </w:tc>
        <w:tc>
          <w:tcPr>
            <w:tcW w:w="874" w:type="pct"/>
            <w:tcBorders>
              <w:bottom w:val="single" w:sz="4" w:space="0" w:color="auto"/>
            </w:tcBorders>
            <w:shd w:val="clear" w:color="auto" w:fill="auto"/>
            <w:tcMar>
              <w:top w:w="0" w:type="dxa"/>
              <w:left w:w="108" w:type="dxa"/>
              <w:bottom w:w="0" w:type="dxa"/>
              <w:right w:w="108" w:type="dxa"/>
            </w:tcMar>
            <w:vAlign w:val="bottom"/>
          </w:tcPr>
          <w:p w14:paraId="696F72E0" w14:textId="3C400565" w:rsidR="0090413B" w:rsidRPr="00985400" w:rsidRDefault="0090413B" w:rsidP="00755975">
            <w:pPr>
              <w:jc w:val="center"/>
              <w:rPr>
                <w:color w:val="000000"/>
                <w:sz w:val="24"/>
                <w:szCs w:val="24"/>
              </w:rPr>
            </w:pPr>
            <w:r w:rsidRPr="00985400">
              <w:rPr>
                <w:color w:val="000000"/>
                <w:sz w:val="24"/>
                <w:szCs w:val="24"/>
              </w:rPr>
              <w:t>161 (9.8)</w:t>
            </w:r>
          </w:p>
        </w:tc>
      </w:tr>
      <w:tr w:rsidR="0090413B" w14:paraId="64A9E0CE" w14:textId="77777777" w:rsidTr="00BC0AD8">
        <w:tc>
          <w:tcPr>
            <w:tcW w:w="5000" w:type="pct"/>
            <w:gridSpan w:val="5"/>
            <w:tcBorders>
              <w:top w:val="single" w:sz="4" w:space="0" w:color="auto"/>
              <w:left w:val="nil"/>
              <w:bottom w:val="nil"/>
              <w:right w:val="nil"/>
            </w:tcBorders>
            <w:tcMar>
              <w:top w:w="0" w:type="dxa"/>
              <w:left w:w="108" w:type="dxa"/>
              <w:bottom w:w="0" w:type="dxa"/>
              <w:right w:w="108" w:type="dxa"/>
            </w:tcMar>
          </w:tcPr>
          <w:p w14:paraId="725A7505" w14:textId="0487F24E" w:rsidR="00A114A2" w:rsidRDefault="00A114A2" w:rsidP="00755975">
            <w:pPr>
              <w:rPr>
                <w:color w:val="000000"/>
              </w:rPr>
            </w:pPr>
            <w:r w:rsidRPr="00050B12">
              <w:rPr>
                <w:color w:val="000000"/>
              </w:rPr>
              <w:t>Note: Events and use of antipyretic or pain medication were collected in the electronic diary (e-diary) from Day 1 to Day 7 after each dose.</w:t>
            </w:r>
          </w:p>
          <w:p w14:paraId="69A8E20B" w14:textId="4ACD427E" w:rsidR="00FE5533" w:rsidRDefault="00FE5533" w:rsidP="00755975">
            <w:pPr>
              <w:tabs>
                <w:tab w:val="left" w:pos="240"/>
              </w:tabs>
              <w:ind w:left="240" w:hanging="240"/>
              <w:rPr>
                <w:color w:val="000000"/>
              </w:rPr>
            </w:pPr>
            <w:r>
              <w:rPr>
                <w:color w:val="000000"/>
              </w:rPr>
              <w:t>a</w:t>
            </w:r>
            <w:r w:rsidRPr="00AF6533">
              <w:rPr>
                <w:color w:val="000000"/>
              </w:rPr>
              <w:t>.</w:t>
            </w:r>
            <w:r>
              <w:rPr>
                <w:color w:val="000000"/>
              </w:rPr>
              <w:tab/>
            </w:r>
            <w:r w:rsidRPr="00AF6533">
              <w:rPr>
                <w:color w:val="000000"/>
              </w:rPr>
              <w:t xml:space="preserve">N = </w:t>
            </w:r>
            <w:r>
              <w:rPr>
                <w:color w:val="000000"/>
              </w:rPr>
              <w:t>N</w:t>
            </w:r>
            <w:r w:rsidRPr="00AF6533">
              <w:rPr>
                <w:color w:val="000000"/>
              </w:rPr>
              <w:t>umber of participants reporting at least 1 yes or no response for the specified event after the specified dose.</w:t>
            </w:r>
          </w:p>
          <w:p w14:paraId="78D3DFEC" w14:textId="7B6F1546" w:rsidR="0090413B" w:rsidRDefault="00FE5533" w:rsidP="00755975">
            <w:pPr>
              <w:tabs>
                <w:tab w:val="left" w:pos="240"/>
              </w:tabs>
              <w:ind w:left="240" w:hanging="240"/>
              <w:rPr>
                <w:color w:val="000000"/>
              </w:rPr>
            </w:pPr>
            <w:r>
              <w:rPr>
                <w:color w:val="000000"/>
              </w:rPr>
              <w:t>b</w:t>
            </w:r>
            <w:r w:rsidR="0090413B" w:rsidRPr="00AF6533">
              <w:rPr>
                <w:color w:val="000000"/>
              </w:rPr>
              <w:t>.</w:t>
            </w:r>
            <w:r w:rsidR="0090413B">
              <w:rPr>
                <w:color w:val="000000"/>
              </w:rPr>
              <w:tab/>
            </w:r>
            <w:r w:rsidR="0090413B" w:rsidRPr="00AF6533">
              <w:rPr>
                <w:color w:val="000000"/>
              </w:rPr>
              <w:t xml:space="preserve">n = Number of participants with the specified reaction. </w:t>
            </w:r>
          </w:p>
          <w:p w14:paraId="734254CC" w14:textId="3F6702F9" w:rsidR="0090413B" w:rsidRDefault="0090413B" w:rsidP="00755975">
            <w:pPr>
              <w:tabs>
                <w:tab w:val="left" w:pos="240"/>
              </w:tabs>
              <w:ind w:left="240" w:hanging="240"/>
              <w:rPr>
                <w:color w:val="000000"/>
              </w:rPr>
            </w:pPr>
            <w:r w:rsidRPr="00AF6533">
              <w:rPr>
                <w:color w:val="000000"/>
              </w:rPr>
              <w:t>c.</w:t>
            </w:r>
            <w:r>
              <w:rPr>
                <w:color w:val="000000"/>
              </w:rPr>
              <w:tab/>
            </w:r>
            <w:r w:rsidRPr="00AF6533">
              <w:rPr>
                <w:color w:val="000000"/>
              </w:rPr>
              <w:t xml:space="preserve">Mild: does not interfere with activity; </w:t>
            </w:r>
            <w:r w:rsidR="009C2C25">
              <w:rPr>
                <w:color w:val="000000"/>
              </w:rPr>
              <w:t>M</w:t>
            </w:r>
            <w:r w:rsidRPr="00AF6533">
              <w:rPr>
                <w:color w:val="000000"/>
              </w:rPr>
              <w:t xml:space="preserve">oderate: some interference with activity; </w:t>
            </w:r>
            <w:r w:rsidR="009C2C25">
              <w:rPr>
                <w:color w:val="000000"/>
              </w:rPr>
              <w:t>S</w:t>
            </w:r>
            <w:r w:rsidRPr="00AF6533">
              <w:rPr>
                <w:color w:val="000000"/>
              </w:rPr>
              <w:t xml:space="preserve">evere: prevents daily activity. </w:t>
            </w:r>
          </w:p>
          <w:p w14:paraId="52BBFDE2" w14:textId="6DE9E4BE" w:rsidR="0090413B" w:rsidRDefault="0090413B" w:rsidP="00755975">
            <w:pPr>
              <w:tabs>
                <w:tab w:val="left" w:pos="240"/>
              </w:tabs>
              <w:ind w:left="240" w:hanging="240"/>
              <w:rPr>
                <w:color w:val="000000"/>
              </w:rPr>
            </w:pPr>
            <w:r w:rsidRPr="00AF6533">
              <w:rPr>
                <w:color w:val="000000"/>
              </w:rPr>
              <w:t>d.</w:t>
            </w:r>
            <w:r>
              <w:rPr>
                <w:color w:val="000000"/>
              </w:rPr>
              <w:tab/>
            </w:r>
            <w:r w:rsidRPr="00AF6533">
              <w:rPr>
                <w:color w:val="000000"/>
              </w:rPr>
              <w:t xml:space="preserve">Mild: 1 to 2 times in 24 hours; </w:t>
            </w:r>
            <w:r w:rsidR="009C2C25">
              <w:rPr>
                <w:color w:val="000000"/>
              </w:rPr>
              <w:t>M</w:t>
            </w:r>
            <w:r w:rsidRPr="00AF6533">
              <w:rPr>
                <w:color w:val="000000"/>
              </w:rPr>
              <w:t xml:space="preserve">oderate: &gt;2 times in 24 hours; </w:t>
            </w:r>
            <w:r w:rsidR="009C2C25">
              <w:rPr>
                <w:color w:val="000000"/>
              </w:rPr>
              <w:t>S</w:t>
            </w:r>
            <w:r w:rsidRPr="00AF6533">
              <w:rPr>
                <w:color w:val="000000"/>
              </w:rPr>
              <w:t>evere: requires intravenous hydration</w:t>
            </w:r>
            <w:r w:rsidR="00E70E78">
              <w:rPr>
                <w:color w:val="000000"/>
              </w:rPr>
              <w:t>.</w:t>
            </w:r>
          </w:p>
          <w:p w14:paraId="445072F4" w14:textId="4BA09110" w:rsidR="0090413B" w:rsidRPr="00AF6533" w:rsidRDefault="0090413B" w:rsidP="00755975">
            <w:pPr>
              <w:tabs>
                <w:tab w:val="left" w:pos="240"/>
              </w:tabs>
              <w:ind w:left="240" w:hanging="240"/>
              <w:rPr>
                <w:color w:val="000000"/>
              </w:rPr>
            </w:pPr>
            <w:r w:rsidRPr="00AF6533">
              <w:rPr>
                <w:color w:val="000000"/>
              </w:rPr>
              <w:t>e.</w:t>
            </w:r>
            <w:r>
              <w:rPr>
                <w:color w:val="000000"/>
              </w:rPr>
              <w:tab/>
            </w:r>
            <w:r w:rsidRPr="00AF6533">
              <w:rPr>
                <w:color w:val="000000"/>
              </w:rPr>
              <w:t xml:space="preserve">Mild: 2 to 3 loose stools in 24 hours; </w:t>
            </w:r>
            <w:r w:rsidR="009C2C25">
              <w:rPr>
                <w:color w:val="000000"/>
              </w:rPr>
              <w:t>M</w:t>
            </w:r>
            <w:r w:rsidRPr="00AF6533">
              <w:rPr>
                <w:color w:val="000000"/>
              </w:rPr>
              <w:t xml:space="preserve">oderate: 4 to 5 loose stools in 24 hours; </w:t>
            </w:r>
            <w:r w:rsidR="009C2C25">
              <w:rPr>
                <w:color w:val="000000"/>
              </w:rPr>
              <w:t>S</w:t>
            </w:r>
            <w:r w:rsidRPr="00AF6533">
              <w:rPr>
                <w:color w:val="000000"/>
              </w:rPr>
              <w:t xml:space="preserve">evere: 6 or more loose stools in 24 hours. </w:t>
            </w:r>
          </w:p>
          <w:p w14:paraId="5D56C3FE" w14:textId="5BD00133" w:rsidR="0090413B" w:rsidRPr="0065101A" w:rsidRDefault="0090413B" w:rsidP="00755975">
            <w:pPr>
              <w:tabs>
                <w:tab w:val="left" w:pos="240"/>
              </w:tabs>
              <w:ind w:left="240" w:hanging="240"/>
              <w:rPr>
                <w:color w:val="000000"/>
              </w:rPr>
            </w:pPr>
            <w:r w:rsidRPr="00113C0C">
              <w:rPr>
                <w:color w:val="000000"/>
              </w:rPr>
              <w:t>*</w:t>
            </w:r>
            <w:r>
              <w:rPr>
                <w:color w:val="000000"/>
              </w:rPr>
              <w:tab/>
            </w:r>
            <w:r w:rsidR="001D5B20">
              <w:rPr>
                <w:color w:val="000000"/>
              </w:rPr>
              <w:t>R</w:t>
            </w:r>
            <w:r w:rsidRPr="00113C0C">
              <w:rPr>
                <w:color w:val="000000"/>
              </w:rPr>
              <w:t xml:space="preserve">andomized participants </w:t>
            </w:r>
            <w:r w:rsidR="001D5B20" w:rsidRPr="009D3AF8">
              <w:rPr>
                <w:rFonts w:eastAsia="SimSun"/>
                <w:color w:val="000000" w:themeColor="text1"/>
              </w:rPr>
              <w:t xml:space="preserve">in the safety analysis population </w:t>
            </w:r>
            <w:r w:rsidRPr="00113C0C">
              <w:rPr>
                <w:color w:val="000000"/>
              </w:rPr>
              <w:t>who received at least 1 dose of the study intervention.</w:t>
            </w:r>
          </w:p>
        </w:tc>
      </w:tr>
    </w:tbl>
    <w:p w14:paraId="1F877C3C" w14:textId="77777777" w:rsidR="0090413B" w:rsidRDefault="0090413B" w:rsidP="00755975">
      <w:pPr>
        <w:shd w:val="clear" w:color="auto" w:fill="FFFFFF" w:themeFill="background1"/>
        <w:rPr>
          <w:rFonts w:eastAsia="Times New Roman"/>
          <w:sz w:val="24"/>
          <w:szCs w:val="24"/>
          <w:u w:val="single"/>
        </w:rPr>
      </w:pPr>
    </w:p>
    <w:p w14:paraId="28D5C7C4" w14:textId="7449C479" w:rsidR="00F77335" w:rsidRDefault="00F77335" w:rsidP="00755975">
      <w:pPr>
        <w:keepNext/>
        <w:shd w:val="clear" w:color="auto" w:fill="FFFFFF" w:themeFill="background1"/>
        <w:rPr>
          <w:rFonts w:eastAsia="Times New Roman"/>
          <w:sz w:val="24"/>
          <w:szCs w:val="24"/>
          <w:u w:val="single"/>
        </w:rPr>
      </w:pPr>
      <w:r w:rsidRPr="00D65F9D">
        <w:rPr>
          <w:rFonts w:eastAsia="Times New Roman"/>
          <w:sz w:val="24"/>
          <w:szCs w:val="24"/>
          <w:u w:val="single"/>
        </w:rPr>
        <w:lastRenderedPageBreak/>
        <w:t>Unsolic</w:t>
      </w:r>
      <w:r w:rsidR="00ED5B5C">
        <w:rPr>
          <w:rFonts w:eastAsia="Times New Roman"/>
          <w:sz w:val="24"/>
          <w:szCs w:val="24"/>
          <w:u w:val="single"/>
        </w:rPr>
        <w:t>i</w:t>
      </w:r>
      <w:r w:rsidRPr="00D65F9D">
        <w:rPr>
          <w:rFonts w:eastAsia="Times New Roman"/>
          <w:sz w:val="24"/>
          <w:szCs w:val="24"/>
          <w:u w:val="single"/>
        </w:rPr>
        <w:t>t</w:t>
      </w:r>
      <w:r w:rsidR="005D7295" w:rsidRPr="00D65F9D">
        <w:rPr>
          <w:rFonts w:eastAsia="Times New Roman"/>
          <w:sz w:val="24"/>
          <w:szCs w:val="24"/>
          <w:u w:val="single"/>
        </w:rPr>
        <w:t>ed</w:t>
      </w:r>
      <w:r w:rsidRPr="00D65F9D">
        <w:rPr>
          <w:rFonts w:eastAsia="Times New Roman"/>
          <w:sz w:val="24"/>
          <w:szCs w:val="24"/>
          <w:u w:val="single"/>
        </w:rPr>
        <w:t xml:space="preserve"> Adverse Events</w:t>
      </w:r>
    </w:p>
    <w:p w14:paraId="1715F469" w14:textId="77777777" w:rsidR="00F77335" w:rsidRDefault="00F77335" w:rsidP="00755975">
      <w:pPr>
        <w:keepNext/>
        <w:shd w:val="clear" w:color="auto" w:fill="FFFFFF" w:themeFill="background1"/>
        <w:rPr>
          <w:rFonts w:eastAsia="Times New Roman"/>
          <w:sz w:val="24"/>
          <w:szCs w:val="24"/>
          <w:u w:val="single"/>
        </w:rPr>
      </w:pPr>
    </w:p>
    <w:p w14:paraId="62E124A0" w14:textId="451966B2" w:rsidR="00D32316" w:rsidRPr="003D7047" w:rsidRDefault="00D32316" w:rsidP="00755975">
      <w:pPr>
        <w:keepNext/>
        <w:shd w:val="clear" w:color="auto" w:fill="FFFFFF"/>
        <w:rPr>
          <w:rFonts w:eastAsia="Times New Roman"/>
          <w:i/>
          <w:sz w:val="24"/>
          <w:szCs w:val="24"/>
        </w:rPr>
      </w:pPr>
      <w:r w:rsidRPr="003D7047">
        <w:rPr>
          <w:rFonts w:eastAsia="Times New Roman"/>
          <w:i/>
          <w:sz w:val="24"/>
          <w:szCs w:val="24"/>
        </w:rPr>
        <w:t>Serious Adverse Events</w:t>
      </w:r>
    </w:p>
    <w:p w14:paraId="724707CE" w14:textId="77777777" w:rsidR="00D32316" w:rsidRPr="00D32316" w:rsidRDefault="00D32316" w:rsidP="00755975">
      <w:pPr>
        <w:keepNext/>
        <w:shd w:val="clear" w:color="auto" w:fill="FFFFFF"/>
        <w:rPr>
          <w:rFonts w:eastAsia="Times New Roman"/>
          <w:sz w:val="24"/>
        </w:rPr>
      </w:pPr>
    </w:p>
    <w:p w14:paraId="4D7A77E6" w14:textId="3F850848" w:rsidR="002877C9" w:rsidRDefault="00D32316" w:rsidP="00755975">
      <w:pPr>
        <w:shd w:val="clear" w:color="auto" w:fill="FFFFFF"/>
        <w:rPr>
          <w:rFonts w:eastAsia="Times New Roman"/>
          <w:sz w:val="24"/>
        </w:rPr>
      </w:pPr>
      <w:r w:rsidRPr="0087669B">
        <w:rPr>
          <w:rFonts w:eastAsia="Times New Roman"/>
          <w:sz w:val="24"/>
        </w:rPr>
        <w:t>In Study 2</w:t>
      </w:r>
      <w:r w:rsidR="00540215" w:rsidRPr="0087669B">
        <w:rPr>
          <w:rFonts w:eastAsia="Times New Roman"/>
          <w:sz w:val="24"/>
        </w:rPr>
        <w:t>,</w:t>
      </w:r>
      <w:r w:rsidRPr="0087669B">
        <w:rPr>
          <w:rFonts w:eastAsia="Times New Roman"/>
          <w:sz w:val="24"/>
        </w:rPr>
        <w:t xml:space="preserve"> </w:t>
      </w:r>
      <w:r w:rsidR="002E7B31">
        <w:rPr>
          <w:rFonts w:eastAsia="Times New Roman"/>
          <w:sz w:val="24"/>
        </w:rPr>
        <w:t xml:space="preserve">among </w:t>
      </w:r>
      <w:r w:rsidR="0091232D" w:rsidRPr="0087669B">
        <w:rPr>
          <w:rFonts w:eastAsia="Times New Roman"/>
          <w:sz w:val="24"/>
        </w:rPr>
        <w:t xml:space="preserve">participants </w:t>
      </w:r>
      <w:r w:rsidR="00073E76" w:rsidRPr="0087669B">
        <w:rPr>
          <w:rFonts w:eastAsia="Times New Roman"/>
          <w:sz w:val="24"/>
        </w:rPr>
        <w:t xml:space="preserve">16 </w:t>
      </w:r>
      <w:r w:rsidRPr="0087669B">
        <w:rPr>
          <w:rFonts w:eastAsia="Times New Roman"/>
          <w:sz w:val="24"/>
        </w:rPr>
        <w:t>t</w:t>
      </w:r>
      <w:r w:rsidR="009C0C49">
        <w:rPr>
          <w:rFonts w:eastAsia="Times New Roman"/>
          <w:sz w:val="24"/>
        </w:rPr>
        <w:t>hrough</w:t>
      </w:r>
      <w:r w:rsidRPr="0087669B">
        <w:rPr>
          <w:rFonts w:eastAsia="Times New Roman"/>
          <w:sz w:val="24"/>
        </w:rPr>
        <w:t xml:space="preserve"> 55 years of age </w:t>
      </w:r>
      <w:r w:rsidR="002E7B31">
        <w:rPr>
          <w:rFonts w:eastAsia="Times New Roman"/>
          <w:sz w:val="24"/>
        </w:rPr>
        <w:t xml:space="preserve">who had received at least 1 dose of vaccine or placebo </w:t>
      </w:r>
      <w:r w:rsidRPr="0087669B">
        <w:rPr>
          <w:rFonts w:eastAsia="Times New Roman"/>
          <w:sz w:val="24"/>
        </w:rPr>
        <w:t>(</w:t>
      </w:r>
      <w:r w:rsidR="00E710F6" w:rsidRPr="0087669B">
        <w:rPr>
          <w:rFonts w:eastAsia="Arial"/>
          <w:bCs/>
          <w:sz w:val="24"/>
          <w:szCs w:val="24"/>
        </w:rPr>
        <w:t>Pfizer</w:t>
      </w:r>
      <w:r w:rsidR="00E710F6" w:rsidRPr="0087669B">
        <w:rPr>
          <w:bCs/>
          <w:sz w:val="24"/>
          <w:szCs w:val="24"/>
        </w:rPr>
        <w:noBreakHyphen/>
      </w:r>
      <w:r w:rsidR="00E710F6" w:rsidRPr="0087669B">
        <w:rPr>
          <w:rFonts w:eastAsia="Arial"/>
          <w:sz w:val="24"/>
          <w:szCs w:val="24"/>
        </w:rPr>
        <w:t>BioNTech</w:t>
      </w:r>
      <w:r w:rsidR="00E710F6" w:rsidRPr="0087669B">
        <w:rPr>
          <w:rFonts w:eastAsia="Arial"/>
          <w:bCs/>
          <w:sz w:val="24"/>
          <w:szCs w:val="24"/>
        </w:rPr>
        <w:t xml:space="preserve"> COVID-19 Vaccine</w:t>
      </w:r>
      <w:r w:rsidR="00E710F6" w:rsidRPr="0087669B">
        <w:rPr>
          <w:sz w:val="24"/>
          <w:szCs w:val="24"/>
        </w:rPr>
        <w:t xml:space="preserve"> </w:t>
      </w:r>
      <w:r w:rsidRPr="0087669B">
        <w:rPr>
          <w:rFonts w:eastAsia="Times New Roman"/>
          <w:sz w:val="24"/>
        </w:rPr>
        <w:t xml:space="preserve">= </w:t>
      </w:r>
      <w:r w:rsidR="00B66F69" w:rsidRPr="0087669B">
        <w:rPr>
          <w:rFonts w:eastAsia="Times New Roman"/>
          <w:sz w:val="24"/>
        </w:rPr>
        <w:t>10</w:t>
      </w:r>
      <w:r w:rsidR="0092276B" w:rsidRPr="0087669B">
        <w:rPr>
          <w:rFonts w:eastAsia="Times New Roman"/>
          <w:sz w:val="24"/>
        </w:rPr>
        <w:t>,</w:t>
      </w:r>
      <w:r w:rsidR="00B66F69" w:rsidRPr="0087669B">
        <w:rPr>
          <w:rFonts w:eastAsia="Times New Roman"/>
          <w:sz w:val="24"/>
        </w:rPr>
        <w:t>841</w:t>
      </w:r>
      <w:r w:rsidR="00783B64">
        <w:rPr>
          <w:rFonts w:eastAsia="Times New Roman"/>
          <w:sz w:val="24"/>
        </w:rPr>
        <w:t>;</w:t>
      </w:r>
      <w:r w:rsidRPr="0087669B">
        <w:rPr>
          <w:rFonts w:eastAsia="Times New Roman"/>
          <w:sz w:val="24"/>
        </w:rPr>
        <w:t xml:space="preserve"> </w:t>
      </w:r>
      <w:r w:rsidR="0091232D" w:rsidRPr="0087669B">
        <w:rPr>
          <w:rFonts w:eastAsia="Times New Roman"/>
          <w:sz w:val="24"/>
        </w:rPr>
        <w:t>placebo </w:t>
      </w:r>
      <w:r w:rsidRPr="0087669B">
        <w:rPr>
          <w:rFonts w:eastAsia="Times New Roman"/>
          <w:sz w:val="24"/>
        </w:rPr>
        <w:t>=</w:t>
      </w:r>
      <w:r w:rsidR="00C86378">
        <w:rPr>
          <w:rFonts w:eastAsia="Times New Roman"/>
          <w:sz w:val="24"/>
        </w:rPr>
        <w:t> </w:t>
      </w:r>
      <w:r w:rsidR="00F92F2F" w:rsidRPr="0087669B">
        <w:rPr>
          <w:rFonts w:eastAsia="Times New Roman"/>
          <w:sz w:val="24"/>
        </w:rPr>
        <w:t>10</w:t>
      </w:r>
      <w:r w:rsidR="0092276B" w:rsidRPr="0087669B">
        <w:rPr>
          <w:rFonts w:eastAsia="Times New Roman"/>
          <w:sz w:val="24"/>
        </w:rPr>
        <w:t>,</w:t>
      </w:r>
      <w:r w:rsidR="00F92F2F" w:rsidRPr="0087669B">
        <w:rPr>
          <w:rFonts w:eastAsia="Times New Roman"/>
          <w:sz w:val="24"/>
        </w:rPr>
        <w:t>851</w:t>
      </w:r>
      <w:r w:rsidRPr="0087669B">
        <w:rPr>
          <w:rFonts w:eastAsia="Times New Roman"/>
          <w:sz w:val="24"/>
        </w:rPr>
        <w:t xml:space="preserve">), </w:t>
      </w:r>
      <w:r w:rsidR="00540215" w:rsidRPr="0087669B">
        <w:rPr>
          <w:rFonts w:eastAsia="Times New Roman"/>
          <w:sz w:val="24"/>
        </w:rPr>
        <w:t>s</w:t>
      </w:r>
      <w:r w:rsidRPr="0087669B">
        <w:rPr>
          <w:rFonts w:eastAsia="Times New Roman"/>
          <w:sz w:val="24"/>
        </w:rPr>
        <w:t xml:space="preserve">erious </w:t>
      </w:r>
      <w:r w:rsidR="00540215" w:rsidRPr="0087669B">
        <w:rPr>
          <w:rFonts w:eastAsia="Times New Roman"/>
          <w:sz w:val="24"/>
        </w:rPr>
        <w:t>a</w:t>
      </w:r>
      <w:r w:rsidRPr="0087669B">
        <w:rPr>
          <w:rFonts w:eastAsia="Times New Roman"/>
          <w:sz w:val="24"/>
        </w:rPr>
        <w:t xml:space="preserve">dverse </w:t>
      </w:r>
      <w:r w:rsidR="00D00E24" w:rsidRPr="0087669B">
        <w:rPr>
          <w:rFonts w:eastAsia="Times New Roman"/>
          <w:sz w:val="24"/>
        </w:rPr>
        <w:t>e</w:t>
      </w:r>
      <w:r w:rsidRPr="0087669B">
        <w:rPr>
          <w:rFonts w:eastAsia="Times New Roman"/>
          <w:sz w:val="24"/>
        </w:rPr>
        <w:t xml:space="preserve">vents </w:t>
      </w:r>
      <w:r w:rsidR="00970E3C" w:rsidRPr="0087669B">
        <w:rPr>
          <w:rFonts w:eastAsia="Times New Roman"/>
          <w:sz w:val="24"/>
        </w:rPr>
        <w:t>from Dose</w:t>
      </w:r>
      <w:r w:rsidR="00C7145D">
        <w:rPr>
          <w:rFonts w:eastAsia="Times New Roman"/>
          <w:sz w:val="24"/>
        </w:rPr>
        <w:t> </w:t>
      </w:r>
      <w:r w:rsidR="00970E3C" w:rsidRPr="0087669B">
        <w:rPr>
          <w:rFonts w:eastAsia="Times New Roman"/>
          <w:sz w:val="24"/>
        </w:rPr>
        <w:t xml:space="preserve">1 through </w:t>
      </w:r>
      <w:r w:rsidR="007D36E6">
        <w:rPr>
          <w:rFonts w:eastAsia="Times New Roman"/>
          <w:sz w:val="24"/>
        </w:rPr>
        <w:t xml:space="preserve">up to </w:t>
      </w:r>
      <w:r w:rsidR="00970E3C" w:rsidRPr="0087669B">
        <w:rPr>
          <w:rFonts w:eastAsia="Times New Roman"/>
          <w:sz w:val="24"/>
        </w:rPr>
        <w:t xml:space="preserve">30 days after Dose 2 </w:t>
      </w:r>
      <w:r w:rsidR="007D36E6">
        <w:rPr>
          <w:rFonts w:eastAsia="Times New Roman"/>
          <w:sz w:val="24"/>
        </w:rPr>
        <w:t xml:space="preserve">in ongoing follow-up </w:t>
      </w:r>
      <w:r w:rsidRPr="0087669B">
        <w:rPr>
          <w:rFonts w:eastAsia="Times New Roman"/>
          <w:sz w:val="24"/>
        </w:rPr>
        <w:t xml:space="preserve">were reported by </w:t>
      </w:r>
      <w:r w:rsidR="00CE4C24" w:rsidRPr="0087669B">
        <w:rPr>
          <w:rFonts w:eastAsia="Times New Roman"/>
          <w:sz w:val="24"/>
        </w:rPr>
        <w:t xml:space="preserve">0.4% </w:t>
      </w:r>
      <w:r w:rsidR="002D79E1" w:rsidRPr="0087669B">
        <w:rPr>
          <w:rFonts w:eastAsia="Times New Roman"/>
          <w:sz w:val="24"/>
        </w:rPr>
        <w:t xml:space="preserve">of </w:t>
      </w:r>
      <w:r w:rsidR="002E7B31" w:rsidRPr="0087669B">
        <w:rPr>
          <w:rFonts w:eastAsia="Arial"/>
          <w:bCs/>
          <w:sz w:val="24"/>
          <w:szCs w:val="24"/>
        </w:rPr>
        <w:t>Pfizer</w:t>
      </w:r>
      <w:r w:rsidR="002E7B31" w:rsidRPr="0087669B">
        <w:rPr>
          <w:bCs/>
          <w:sz w:val="24"/>
          <w:szCs w:val="24"/>
        </w:rPr>
        <w:noBreakHyphen/>
      </w:r>
      <w:r w:rsidR="002E7B31" w:rsidRPr="0087669B">
        <w:rPr>
          <w:rFonts w:eastAsia="Arial"/>
          <w:sz w:val="24"/>
          <w:szCs w:val="24"/>
        </w:rPr>
        <w:t>BioNTech</w:t>
      </w:r>
      <w:r w:rsidR="002E7B31" w:rsidRPr="0087669B">
        <w:rPr>
          <w:rFonts w:eastAsia="Arial"/>
          <w:bCs/>
          <w:sz w:val="24"/>
          <w:szCs w:val="24"/>
        </w:rPr>
        <w:t xml:space="preserve"> COVID</w:t>
      </w:r>
      <w:r w:rsidR="00C7145D">
        <w:rPr>
          <w:rFonts w:eastAsia="Arial"/>
          <w:bCs/>
          <w:sz w:val="24"/>
          <w:szCs w:val="24"/>
        </w:rPr>
        <w:noBreakHyphen/>
      </w:r>
      <w:r w:rsidR="002E7B31" w:rsidRPr="0087669B">
        <w:rPr>
          <w:rFonts w:eastAsia="Arial"/>
          <w:bCs/>
          <w:sz w:val="24"/>
          <w:szCs w:val="24"/>
        </w:rPr>
        <w:t>19 Vaccine</w:t>
      </w:r>
      <w:r w:rsidR="002E7B31" w:rsidDel="00CF62B3">
        <w:rPr>
          <w:rFonts w:eastAsia="Times New Roman"/>
          <w:sz w:val="24"/>
        </w:rPr>
        <w:t xml:space="preserve"> </w:t>
      </w:r>
      <w:r w:rsidR="002E7B31">
        <w:rPr>
          <w:rFonts w:eastAsia="Times New Roman"/>
          <w:sz w:val="24"/>
        </w:rPr>
        <w:t xml:space="preserve">recipients </w:t>
      </w:r>
      <w:r w:rsidRPr="0087669B">
        <w:rPr>
          <w:rFonts w:eastAsia="Times New Roman"/>
          <w:sz w:val="24"/>
        </w:rPr>
        <w:t xml:space="preserve">and by </w:t>
      </w:r>
      <w:r w:rsidR="002D79E1" w:rsidRPr="0087669B">
        <w:rPr>
          <w:rFonts w:eastAsia="Times New Roman"/>
          <w:sz w:val="24"/>
        </w:rPr>
        <w:t>0.3% of</w:t>
      </w:r>
      <w:r w:rsidRPr="0087669B">
        <w:rPr>
          <w:rFonts w:eastAsia="Times New Roman"/>
          <w:sz w:val="24"/>
        </w:rPr>
        <w:t xml:space="preserve"> </w:t>
      </w:r>
      <w:r w:rsidR="002E7B31">
        <w:rPr>
          <w:rFonts w:eastAsia="Times New Roman"/>
          <w:sz w:val="24"/>
        </w:rPr>
        <w:t>placebo recipients</w:t>
      </w:r>
      <w:r w:rsidRPr="0087669B">
        <w:rPr>
          <w:rFonts w:eastAsia="Times New Roman"/>
          <w:sz w:val="24"/>
        </w:rPr>
        <w:t xml:space="preserve">. In </w:t>
      </w:r>
      <w:r w:rsidR="007D36E6">
        <w:rPr>
          <w:rFonts w:eastAsia="Times New Roman"/>
          <w:sz w:val="24"/>
        </w:rPr>
        <w:t>a similar analysis</w:t>
      </w:r>
      <w:r w:rsidR="003F3D90" w:rsidRPr="0087669B">
        <w:rPr>
          <w:rFonts w:eastAsia="Times New Roman"/>
          <w:sz w:val="24"/>
        </w:rPr>
        <w:t>,</w:t>
      </w:r>
      <w:r w:rsidRPr="0087669B">
        <w:rPr>
          <w:rFonts w:eastAsia="Times New Roman"/>
          <w:sz w:val="24"/>
        </w:rPr>
        <w:t xml:space="preserve"> in </w:t>
      </w:r>
      <w:r w:rsidR="0043388B" w:rsidRPr="0087669B">
        <w:rPr>
          <w:rFonts w:eastAsia="Times New Roman"/>
          <w:sz w:val="24"/>
        </w:rPr>
        <w:t xml:space="preserve">participants </w:t>
      </w:r>
      <w:r w:rsidRPr="0087669B">
        <w:rPr>
          <w:rFonts w:eastAsia="Times New Roman"/>
          <w:sz w:val="24"/>
        </w:rPr>
        <w:t>56</w:t>
      </w:r>
      <w:r w:rsidR="005B2D22" w:rsidRPr="0087669B">
        <w:rPr>
          <w:rFonts w:eastAsia="Times New Roman"/>
          <w:sz w:val="24"/>
        </w:rPr>
        <w:t> </w:t>
      </w:r>
      <w:r w:rsidRPr="0087669B">
        <w:rPr>
          <w:rFonts w:eastAsia="Times New Roman"/>
          <w:sz w:val="24"/>
        </w:rPr>
        <w:t xml:space="preserve">years </w:t>
      </w:r>
      <w:r w:rsidR="003F3D90" w:rsidRPr="0087669B">
        <w:rPr>
          <w:rFonts w:eastAsia="Times New Roman"/>
          <w:sz w:val="24"/>
        </w:rPr>
        <w:t xml:space="preserve">of </w:t>
      </w:r>
      <w:r w:rsidRPr="0087669B">
        <w:rPr>
          <w:rFonts w:eastAsia="Times New Roman"/>
          <w:sz w:val="24"/>
        </w:rPr>
        <w:t>age and older (</w:t>
      </w:r>
      <w:r w:rsidR="00E710F6" w:rsidRPr="0087669B">
        <w:rPr>
          <w:rFonts w:eastAsia="Arial"/>
          <w:bCs/>
          <w:sz w:val="24"/>
          <w:szCs w:val="24"/>
        </w:rPr>
        <w:t>Pfizer</w:t>
      </w:r>
      <w:r w:rsidR="00E710F6" w:rsidRPr="0087669B">
        <w:rPr>
          <w:bCs/>
          <w:sz w:val="24"/>
          <w:szCs w:val="24"/>
        </w:rPr>
        <w:noBreakHyphen/>
      </w:r>
      <w:r w:rsidR="00E710F6" w:rsidRPr="0087669B">
        <w:rPr>
          <w:rFonts w:eastAsia="Arial"/>
          <w:sz w:val="24"/>
          <w:szCs w:val="24"/>
        </w:rPr>
        <w:t>BioNTech</w:t>
      </w:r>
      <w:r w:rsidR="00E710F6" w:rsidRPr="0087669B">
        <w:rPr>
          <w:rFonts w:eastAsia="Arial"/>
          <w:bCs/>
          <w:sz w:val="24"/>
          <w:szCs w:val="24"/>
        </w:rPr>
        <w:t xml:space="preserve"> COVID-19 Vaccine</w:t>
      </w:r>
      <w:r w:rsidRPr="0087669B">
        <w:rPr>
          <w:rFonts w:eastAsia="Times New Roman"/>
          <w:sz w:val="24"/>
        </w:rPr>
        <w:t xml:space="preserve"> = </w:t>
      </w:r>
      <w:r w:rsidR="00226608" w:rsidRPr="0087669B">
        <w:rPr>
          <w:rFonts w:eastAsia="Times New Roman"/>
          <w:sz w:val="24"/>
        </w:rPr>
        <w:t>7</w:t>
      </w:r>
      <w:r w:rsidR="00C7145D">
        <w:rPr>
          <w:rFonts w:eastAsia="Times New Roman"/>
          <w:sz w:val="24"/>
        </w:rPr>
        <w:t>,</w:t>
      </w:r>
      <w:r w:rsidR="00226608" w:rsidRPr="0087669B">
        <w:rPr>
          <w:rFonts w:eastAsia="Times New Roman"/>
          <w:sz w:val="24"/>
        </w:rPr>
        <w:t>960</w:t>
      </w:r>
      <w:r w:rsidRPr="0087669B">
        <w:rPr>
          <w:rFonts w:eastAsia="Times New Roman"/>
          <w:sz w:val="24"/>
        </w:rPr>
        <w:t xml:space="preserve">, </w:t>
      </w:r>
      <w:r w:rsidR="0043388B" w:rsidRPr="0087669B">
        <w:rPr>
          <w:rFonts w:eastAsia="Times New Roman"/>
          <w:sz w:val="24"/>
        </w:rPr>
        <w:t>placebo </w:t>
      </w:r>
      <w:r w:rsidRPr="0087669B">
        <w:rPr>
          <w:rFonts w:eastAsia="Times New Roman"/>
          <w:sz w:val="24"/>
        </w:rPr>
        <w:t xml:space="preserve">= </w:t>
      </w:r>
      <w:r w:rsidR="00C663B4" w:rsidRPr="0087669B">
        <w:rPr>
          <w:rFonts w:eastAsia="Times New Roman"/>
          <w:sz w:val="24"/>
        </w:rPr>
        <w:t>7</w:t>
      </w:r>
      <w:r w:rsidR="00C7145D">
        <w:rPr>
          <w:rFonts w:eastAsia="Times New Roman"/>
          <w:sz w:val="24"/>
        </w:rPr>
        <w:t>,</w:t>
      </w:r>
      <w:r w:rsidR="00C663B4" w:rsidRPr="0087669B">
        <w:rPr>
          <w:rFonts w:eastAsia="Times New Roman"/>
          <w:sz w:val="24"/>
        </w:rPr>
        <w:t>934</w:t>
      </w:r>
      <w:r w:rsidRPr="0087669B">
        <w:rPr>
          <w:rFonts w:eastAsia="Times New Roman"/>
          <w:sz w:val="24"/>
        </w:rPr>
        <w:t xml:space="preserve">), </w:t>
      </w:r>
      <w:r w:rsidR="00ED5B5C" w:rsidRPr="0087669B">
        <w:rPr>
          <w:rFonts w:eastAsia="Times New Roman"/>
          <w:sz w:val="24"/>
        </w:rPr>
        <w:t>s</w:t>
      </w:r>
      <w:r w:rsidRPr="0087669B">
        <w:rPr>
          <w:rFonts w:eastAsia="Times New Roman"/>
          <w:sz w:val="24"/>
        </w:rPr>
        <w:t xml:space="preserve">erious </w:t>
      </w:r>
      <w:r w:rsidR="00ED5B5C" w:rsidRPr="0087669B">
        <w:rPr>
          <w:rFonts w:eastAsia="Times New Roman"/>
          <w:sz w:val="24"/>
        </w:rPr>
        <w:t>a</w:t>
      </w:r>
      <w:r w:rsidRPr="0087669B">
        <w:rPr>
          <w:rFonts w:eastAsia="Times New Roman"/>
          <w:sz w:val="24"/>
        </w:rPr>
        <w:t xml:space="preserve">dverse </w:t>
      </w:r>
      <w:r w:rsidR="00ED5B5C" w:rsidRPr="0087669B">
        <w:rPr>
          <w:rFonts w:eastAsia="Times New Roman"/>
          <w:sz w:val="24"/>
        </w:rPr>
        <w:t>e</w:t>
      </w:r>
      <w:r w:rsidRPr="0087669B">
        <w:rPr>
          <w:rFonts w:eastAsia="Times New Roman"/>
          <w:sz w:val="24"/>
        </w:rPr>
        <w:t xml:space="preserve">vents were reported by </w:t>
      </w:r>
      <w:r w:rsidR="005A54EB" w:rsidRPr="0087669B">
        <w:rPr>
          <w:rFonts w:eastAsia="Times New Roman"/>
          <w:sz w:val="24"/>
        </w:rPr>
        <w:t>0</w:t>
      </w:r>
      <w:r w:rsidR="00816813" w:rsidRPr="0087669B">
        <w:rPr>
          <w:rFonts w:eastAsia="Times New Roman"/>
          <w:sz w:val="24"/>
        </w:rPr>
        <w:t>.8</w:t>
      </w:r>
      <w:r w:rsidR="00816813" w:rsidRPr="00407658">
        <w:rPr>
          <w:rFonts w:eastAsia="Times New Roman"/>
          <w:sz w:val="24"/>
        </w:rPr>
        <w:t>%</w:t>
      </w:r>
      <w:r w:rsidRPr="00407658">
        <w:rPr>
          <w:rFonts w:eastAsia="Times New Roman"/>
          <w:sz w:val="24"/>
        </w:rPr>
        <w:t xml:space="preserve"> </w:t>
      </w:r>
      <w:r w:rsidR="005A54EB" w:rsidRPr="00407658">
        <w:rPr>
          <w:rFonts w:eastAsia="Times New Roman"/>
          <w:sz w:val="24"/>
        </w:rPr>
        <w:t xml:space="preserve">of </w:t>
      </w:r>
      <w:r w:rsidR="00EE0BE7" w:rsidRPr="00407658">
        <w:rPr>
          <w:rFonts w:eastAsia="Arial"/>
          <w:bCs/>
          <w:sz w:val="24"/>
          <w:szCs w:val="24"/>
        </w:rPr>
        <w:t>Pfizer</w:t>
      </w:r>
      <w:r w:rsidR="00EE0BE7" w:rsidRPr="00407658">
        <w:rPr>
          <w:bCs/>
          <w:sz w:val="24"/>
          <w:szCs w:val="24"/>
        </w:rPr>
        <w:noBreakHyphen/>
      </w:r>
      <w:r w:rsidR="00EE0BE7" w:rsidRPr="00407658">
        <w:rPr>
          <w:rFonts w:eastAsia="Arial"/>
          <w:sz w:val="24"/>
          <w:szCs w:val="24"/>
        </w:rPr>
        <w:t>BioNTech</w:t>
      </w:r>
      <w:r w:rsidR="00EE0BE7" w:rsidRPr="00407658">
        <w:rPr>
          <w:rFonts w:eastAsia="Arial"/>
          <w:bCs/>
          <w:sz w:val="24"/>
          <w:szCs w:val="24"/>
        </w:rPr>
        <w:t xml:space="preserve"> COVID</w:t>
      </w:r>
      <w:r w:rsidR="00B14C1A">
        <w:rPr>
          <w:rFonts w:eastAsia="Arial"/>
          <w:bCs/>
          <w:sz w:val="24"/>
          <w:szCs w:val="24"/>
        </w:rPr>
        <w:noBreakHyphen/>
      </w:r>
      <w:r w:rsidR="00EE0BE7" w:rsidRPr="00407658">
        <w:rPr>
          <w:rFonts w:eastAsia="Arial"/>
          <w:bCs/>
          <w:sz w:val="24"/>
          <w:szCs w:val="24"/>
        </w:rPr>
        <w:t xml:space="preserve">19 </w:t>
      </w:r>
      <w:r w:rsidR="000610FB" w:rsidRPr="00407658">
        <w:rPr>
          <w:rFonts w:eastAsia="Times New Roman"/>
          <w:sz w:val="24"/>
        </w:rPr>
        <w:t>V</w:t>
      </w:r>
      <w:r w:rsidR="002E7B31" w:rsidRPr="00407658">
        <w:rPr>
          <w:rFonts w:eastAsia="Times New Roman"/>
          <w:sz w:val="24"/>
        </w:rPr>
        <w:t xml:space="preserve">accine recipients </w:t>
      </w:r>
      <w:r w:rsidRPr="00407658">
        <w:rPr>
          <w:rFonts w:eastAsia="Times New Roman"/>
          <w:sz w:val="24"/>
        </w:rPr>
        <w:t xml:space="preserve">and by </w:t>
      </w:r>
      <w:r w:rsidR="005A54EB" w:rsidRPr="00407658">
        <w:rPr>
          <w:rFonts w:eastAsia="Times New Roman"/>
          <w:sz w:val="24"/>
        </w:rPr>
        <w:t>0.6% of</w:t>
      </w:r>
      <w:r w:rsidRPr="00407658">
        <w:rPr>
          <w:rFonts w:eastAsia="Times New Roman"/>
          <w:sz w:val="24"/>
        </w:rPr>
        <w:t xml:space="preserve"> </w:t>
      </w:r>
      <w:r w:rsidR="002E7B31" w:rsidRPr="00407658">
        <w:rPr>
          <w:rFonts w:eastAsia="Times New Roman"/>
          <w:sz w:val="24"/>
        </w:rPr>
        <w:t xml:space="preserve">placebo recipients </w:t>
      </w:r>
      <w:r w:rsidRPr="00407658">
        <w:rPr>
          <w:rFonts w:eastAsia="Times New Roman"/>
          <w:sz w:val="24"/>
        </w:rPr>
        <w:t xml:space="preserve">who received at least 1 dose of </w:t>
      </w:r>
      <w:r w:rsidR="00E710F6" w:rsidRPr="00407658">
        <w:rPr>
          <w:rFonts w:eastAsia="Arial"/>
          <w:bCs/>
          <w:sz w:val="24"/>
          <w:szCs w:val="24"/>
        </w:rPr>
        <w:t>Pfizer</w:t>
      </w:r>
      <w:r w:rsidR="00E710F6" w:rsidRPr="00407658">
        <w:rPr>
          <w:bCs/>
          <w:sz w:val="24"/>
          <w:szCs w:val="24"/>
        </w:rPr>
        <w:noBreakHyphen/>
      </w:r>
      <w:r w:rsidR="00E710F6" w:rsidRPr="00407658">
        <w:rPr>
          <w:rFonts w:eastAsia="Arial"/>
          <w:sz w:val="24"/>
          <w:szCs w:val="24"/>
        </w:rPr>
        <w:t>BioNTech</w:t>
      </w:r>
      <w:r w:rsidR="00E710F6" w:rsidRPr="00407658">
        <w:rPr>
          <w:rFonts w:eastAsia="Arial"/>
          <w:bCs/>
          <w:sz w:val="24"/>
          <w:szCs w:val="24"/>
        </w:rPr>
        <w:t xml:space="preserve"> COVID</w:t>
      </w:r>
      <w:r w:rsidR="00E920C7" w:rsidRPr="00407658">
        <w:rPr>
          <w:rFonts w:eastAsia="Arial"/>
          <w:bCs/>
          <w:sz w:val="24"/>
          <w:szCs w:val="24"/>
        </w:rPr>
        <w:noBreakHyphen/>
      </w:r>
      <w:r w:rsidR="00E710F6" w:rsidRPr="00407658">
        <w:rPr>
          <w:rFonts w:eastAsia="Arial"/>
          <w:bCs/>
          <w:sz w:val="24"/>
          <w:szCs w:val="24"/>
        </w:rPr>
        <w:t>19 Vaccine</w:t>
      </w:r>
      <w:r w:rsidRPr="00407658">
        <w:rPr>
          <w:rFonts w:eastAsia="Times New Roman"/>
          <w:sz w:val="24"/>
        </w:rPr>
        <w:t xml:space="preserve"> or</w:t>
      </w:r>
      <w:r w:rsidR="0043388B" w:rsidRPr="00407658">
        <w:rPr>
          <w:rFonts w:eastAsia="Times New Roman"/>
          <w:sz w:val="24"/>
        </w:rPr>
        <w:t xml:space="preserve"> placebo</w:t>
      </w:r>
      <w:r w:rsidRPr="00407658">
        <w:rPr>
          <w:rFonts w:eastAsia="Times New Roman"/>
          <w:sz w:val="24"/>
        </w:rPr>
        <w:t>, respectively.</w:t>
      </w:r>
      <w:r w:rsidR="002E7B31" w:rsidRPr="00407658">
        <w:rPr>
          <w:rFonts w:eastAsia="Times New Roman"/>
          <w:sz w:val="24"/>
        </w:rPr>
        <w:t xml:space="preserve"> </w:t>
      </w:r>
      <w:r w:rsidR="007D36E6">
        <w:rPr>
          <w:rFonts w:eastAsia="Times New Roman"/>
          <w:sz w:val="24"/>
        </w:rPr>
        <w:t>In these analyses, 91.6% of study participants had at least 30 days of follow-up af</w:t>
      </w:r>
      <w:r w:rsidR="007D36E6" w:rsidRPr="00DA4A81">
        <w:rPr>
          <w:rFonts w:eastAsia="Times New Roman"/>
          <w:sz w:val="24"/>
        </w:rPr>
        <w:t xml:space="preserve">ter Dose 2. </w:t>
      </w:r>
    </w:p>
    <w:p w14:paraId="0AE73E43" w14:textId="77777777" w:rsidR="002877C9" w:rsidRDefault="002877C9" w:rsidP="00755975">
      <w:pPr>
        <w:shd w:val="clear" w:color="auto" w:fill="FFFFFF"/>
        <w:rPr>
          <w:rFonts w:eastAsia="Times New Roman"/>
          <w:sz w:val="24"/>
        </w:rPr>
      </w:pPr>
    </w:p>
    <w:p w14:paraId="2A036971" w14:textId="7EAB2AD1" w:rsidR="00D32316" w:rsidRPr="00D32316" w:rsidRDefault="003E4051" w:rsidP="00755975">
      <w:pPr>
        <w:shd w:val="clear" w:color="auto" w:fill="FFFFFF"/>
        <w:rPr>
          <w:rFonts w:eastAsia="Times New Roman"/>
          <w:sz w:val="24"/>
        </w:rPr>
      </w:pPr>
      <w:r w:rsidRPr="00DA4A81">
        <w:rPr>
          <w:rFonts w:eastAsia="Times New Roman"/>
          <w:sz w:val="24"/>
          <w:szCs w:val="24"/>
        </w:rPr>
        <w:t xml:space="preserve">Appendicitis was reported as a </w:t>
      </w:r>
      <w:r w:rsidR="00D031D7" w:rsidRPr="00DA4A81">
        <w:rPr>
          <w:rFonts w:eastAsia="Times New Roman"/>
          <w:sz w:val="24"/>
          <w:szCs w:val="24"/>
        </w:rPr>
        <w:t>serious adverse event</w:t>
      </w:r>
      <w:r w:rsidRPr="00DA4A81">
        <w:rPr>
          <w:rFonts w:eastAsia="Times New Roman"/>
          <w:sz w:val="24"/>
          <w:szCs w:val="24"/>
        </w:rPr>
        <w:t xml:space="preserve"> for 12 participants, and numerically higher in the vaccine group</w:t>
      </w:r>
      <w:r w:rsidR="00D031D7" w:rsidRPr="00DA4A81">
        <w:rPr>
          <w:rFonts w:eastAsia="Times New Roman"/>
          <w:sz w:val="24"/>
          <w:szCs w:val="24"/>
        </w:rPr>
        <w:t>,</w:t>
      </w:r>
      <w:r w:rsidRPr="00DA4A81">
        <w:rPr>
          <w:rFonts w:eastAsia="Times New Roman"/>
          <w:sz w:val="24"/>
          <w:szCs w:val="24"/>
        </w:rPr>
        <w:t xml:space="preserve"> 8 vaccine participants and 4 placebo participants. </w:t>
      </w:r>
      <w:r w:rsidR="00CF1D01">
        <w:rPr>
          <w:rFonts w:eastAsia="Times New Roman"/>
          <w:sz w:val="24"/>
          <w:szCs w:val="24"/>
        </w:rPr>
        <w:t xml:space="preserve">Currently available information </w:t>
      </w:r>
      <w:r w:rsidR="002C0E98">
        <w:rPr>
          <w:rFonts w:eastAsia="Times New Roman"/>
          <w:sz w:val="24"/>
          <w:szCs w:val="24"/>
        </w:rPr>
        <w:t xml:space="preserve">is </w:t>
      </w:r>
      <w:r w:rsidR="00CF1D01">
        <w:rPr>
          <w:rFonts w:eastAsia="Times New Roman"/>
          <w:sz w:val="24"/>
          <w:szCs w:val="24"/>
        </w:rPr>
        <w:t>insufficient</w:t>
      </w:r>
      <w:r w:rsidRPr="00DA4A81">
        <w:rPr>
          <w:rFonts w:eastAsia="Times New Roman"/>
          <w:sz w:val="24"/>
          <w:szCs w:val="24"/>
        </w:rPr>
        <w:t xml:space="preserve"> to </w:t>
      </w:r>
      <w:r w:rsidR="00CF1D01">
        <w:rPr>
          <w:rFonts w:eastAsia="Times New Roman"/>
          <w:sz w:val="24"/>
          <w:szCs w:val="24"/>
        </w:rPr>
        <w:t>determine a causal relationship with</w:t>
      </w:r>
      <w:r w:rsidRPr="00DA4A81">
        <w:rPr>
          <w:rFonts w:eastAsia="Times New Roman"/>
          <w:sz w:val="24"/>
          <w:szCs w:val="24"/>
        </w:rPr>
        <w:t xml:space="preserve"> the </w:t>
      </w:r>
      <w:r w:rsidR="00CF1D01">
        <w:rPr>
          <w:rFonts w:eastAsia="Times New Roman"/>
          <w:sz w:val="24"/>
          <w:szCs w:val="24"/>
        </w:rPr>
        <w:t>vaccine.</w:t>
      </w:r>
      <w:r>
        <w:rPr>
          <w:rFonts w:eastAsia="Times New Roman"/>
          <w:sz w:val="24"/>
          <w:szCs w:val="24"/>
        </w:rPr>
        <w:t xml:space="preserve"> </w:t>
      </w:r>
      <w:r w:rsidR="002E7B31" w:rsidRPr="00407658">
        <w:rPr>
          <w:rFonts w:eastAsia="Times New Roman"/>
          <w:sz w:val="24"/>
        </w:rPr>
        <w:t xml:space="preserve">There were no </w:t>
      </w:r>
      <w:r w:rsidR="00CF1D01">
        <w:rPr>
          <w:rFonts w:eastAsia="Times New Roman"/>
          <w:sz w:val="24"/>
        </w:rPr>
        <w:t xml:space="preserve">other </w:t>
      </w:r>
      <w:r w:rsidR="002E7B31" w:rsidRPr="00407658">
        <w:rPr>
          <w:rFonts w:eastAsia="Times New Roman"/>
          <w:sz w:val="24"/>
        </w:rPr>
        <w:t>notable patterns or nu</w:t>
      </w:r>
      <w:r w:rsidR="002E7B31">
        <w:rPr>
          <w:rFonts w:eastAsia="Times New Roman"/>
          <w:sz w:val="24"/>
        </w:rPr>
        <w:t>merical imbalances between treatment groups for specific categories of serious adverse events (including neurologic, neuro</w:t>
      </w:r>
      <w:r w:rsidR="00C7145D">
        <w:rPr>
          <w:rFonts w:eastAsia="Times New Roman"/>
          <w:sz w:val="24"/>
        </w:rPr>
        <w:noBreakHyphen/>
      </w:r>
      <w:r w:rsidR="002E7B31">
        <w:rPr>
          <w:rFonts w:eastAsia="Times New Roman"/>
          <w:sz w:val="24"/>
        </w:rPr>
        <w:t>inflammatory, and thrombotic events) that would suggest a causal relationship to Pfizer</w:t>
      </w:r>
      <w:r w:rsidR="007D36E6">
        <w:rPr>
          <w:rFonts w:eastAsia="Times New Roman"/>
          <w:sz w:val="24"/>
        </w:rPr>
        <w:noBreakHyphen/>
      </w:r>
      <w:r w:rsidR="002E7B31" w:rsidRPr="0024519C">
        <w:rPr>
          <w:rFonts w:eastAsia="Times New Roman"/>
          <w:sz w:val="24"/>
        </w:rPr>
        <w:t>BioNTech COVID</w:t>
      </w:r>
      <w:r w:rsidR="002E7B31">
        <w:rPr>
          <w:rFonts w:eastAsia="Times New Roman"/>
          <w:sz w:val="24"/>
        </w:rPr>
        <w:t>-</w:t>
      </w:r>
      <w:r w:rsidR="002E7B31" w:rsidRPr="0024519C">
        <w:rPr>
          <w:rFonts w:eastAsia="Times New Roman"/>
          <w:sz w:val="24"/>
        </w:rPr>
        <w:t>19 Vaccine</w:t>
      </w:r>
      <w:r w:rsidR="002E7B31">
        <w:rPr>
          <w:rFonts w:eastAsia="Times New Roman"/>
          <w:sz w:val="24"/>
        </w:rPr>
        <w:t>.</w:t>
      </w:r>
    </w:p>
    <w:p w14:paraId="6273FC91" w14:textId="64E54F4E" w:rsidR="00F72268" w:rsidRDefault="00F72268" w:rsidP="00755975">
      <w:pPr>
        <w:shd w:val="clear" w:color="auto" w:fill="FFFFFF" w:themeFill="background1"/>
        <w:rPr>
          <w:rFonts w:eastAsia="Times New Roman"/>
          <w:sz w:val="24"/>
          <w:szCs w:val="24"/>
        </w:rPr>
      </w:pPr>
    </w:p>
    <w:p w14:paraId="3511C179" w14:textId="77777777" w:rsidR="00E710F6" w:rsidRPr="003D7047" w:rsidRDefault="00E710F6" w:rsidP="00755975">
      <w:pPr>
        <w:keepNext/>
        <w:shd w:val="clear" w:color="auto" w:fill="FFFFFF"/>
        <w:rPr>
          <w:rFonts w:eastAsia="Times New Roman"/>
          <w:i/>
          <w:sz w:val="24"/>
          <w:szCs w:val="24"/>
        </w:rPr>
      </w:pPr>
      <w:r w:rsidRPr="003D7047">
        <w:rPr>
          <w:rFonts w:eastAsia="Times New Roman"/>
          <w:i/>
          <w:sz w:val="24"/>
          <w:szCs w:val="24"/>
        </w:rPr>
        <w:t>Non-Serious Adverse Events</w:t>
      </w:r>
    </w:p>
    <w:p w14:paraId="05380611" w14:textId="77777777" w:rsidR="00E710F6" w:rsidRPr="00E710F6" w:rsidRDefault="00E710F6" w:rsidP="00755975">
      <w:pPr>
        <w:keepNext/>
        <w:shd w:val="clear" w:color="auto" w:fill="FFFFFF"/>
        <w:rPr>
          <w:rFonts w:eastAsia="Times New Roman"/>
          <w:sz w:val="24"/>
        </w:rPr>
      </w:pPr>
    </w:p>
    <w:p w14:paraId="7F1EB3D7" w14:textId="6D9B7EF5" w:rsidR="00851999" w:rsidRDefault="00012695" w:rsidP="00755975">
      <w:pPr>
        <w:shd w:val="clear" w:color="auto" w:fill="FFFFFF"/>
        <w:rPr>
          <w:rFonts w:eastAsia="Times New Roman"/>
          <w:sz w:val="24"/>
        </w:rPr>
      </w:pPr>
      <w:r>
        <w:rPr>
          <w:rFonts w:eastAsia="Times New Roman"/>
          <w:sz w:val="24"/>
        </w:rPr>
        <w:t>I</w:t>
      </w:r>
      <w:r w:rsidR="00E710F6" w:rsidRPr="0087669B">
        <w:rPr>
          <w:rFonts w:eastAsia="Times New Roman"/>
          <w:sz w:val="24"/>
        </w:rPr>
        <w:t xml:space="preserve">n Study 2 in which </w:t>
      </w:r>
      <w:r w:rsidR="00043A16" w:rsidRPr="0087669B">
        <w:rPr>
          <w:rFonts w:eastAsia="Times New Roman"/>
          <w:sz w:val="24"/>
        </w:rPr>
        <w:t xml:space="preserve">10,841 </w:t>
      </w:r>
      <w:r w:rsidR="003E4B3B" w:rsidRPr="0087669B">
        <w:rPr>
          <w:rFonts w:eastAsia="Times New Roman"/>
          <w:sz w:val="24"/>
        </w:rPr>
        <w:t xml:space="preserve">participants </w:t>
      </w:r>
      <w:r w:rsidR="00073E76" w:rsidRPr="0087669B">
        <w:rPr>
          <w:rFonts w:eastAsia="Times New Roman"/>
          <w:sz w:val="24"/>
        </w:rPr>
        <w:t xml:space="preserve">16 </w:t>
      </w:r>
      <w:r w:rsidR="00E710F6" w:rsidRPr="0087669B">
        <w:rPr>
          <w:rFonts w:eastAsia="Times New Roman"/>
          <w:sz w:val="24"/>
        </w:rPr>
        <w:t>t</w:t>
      </w:r>
      <w:r w:rsidR="005525BE">
        <w:rPr>
          <w:rFonts w:eastAsia="Times New Roman"/>
          <w:sz w:val="24"/>
        </w:rPr>
        <w:t>hrough</w:t>
      </w:r>
      <w:r w:rsidR="00E710F6" w:rsidRPr="0087669B">
        <w:rPr>
          <w:rFonts w:eastAsia="Times New Roman"/>
          <w:sz w:val="24"/>
        </w:rPr>
        <w:t xml:space="preserve"> 55 years of age received</w:t>
      </w:r>
      <w:r w:rsidR="00E710F6" w:rsidRPr="0087669B">
        <w:rPr>
          <w:rFonts w:eastAsia="Arial"/>
          <w:bCs/>
          <w:sz w:val="24"/>
          <w:szCs w:val="24"/>
        </w:rPr>
        <w:t xml:space="preserve"> Pfizer</w:t>
      </w:r>
      <w:r w:rsidR="00E710F6" w:rsidRPr="0087669B">
        <w:rPr>
          <w:bCs/>
          <w:sz w:val="24"/>
          <w:szCs w:val="24"/>
        </w:rPr>
        <w:noBreakHyphen/>
      </w:r>
      <w:r w:rsidR="00E710F6" w:rsidRPr="0087669B">
        <w:rPr>
          <w:rFonts w:eastAsia="Arial"/>
          <w:sz w:val="24"/>
          <w:szCs w:val="24"/>
        </w:rPr>
        <w:t>BioNTech</w:t>
      </w:r>
      <w:r w:rsidR="00E710F6" w:rsidRPr="0087669B">
        <w:rPr>
          <w:rFonts w:eastAsia="Arial"/>
          <w:bCs/>
          <w:sz w:val="24"/>
          <w:szCs w:val="24"/>
        </w:rPr>
        <w:t xml:space="preserve"> COVID-19 Vaccine</w:t>
      </w:r>
      <w:r w:rsidR="006C54D9">
        <w:rPr>
          <w:rFonts w:eastAsia="Arial"/>
          <w:bCs/>
          <w:sz w:val="24"/>
          <w:szCs w:val="24"/>
        </w:rPr>
        <w:t xml:space="preserve"> and 10,851 participants received placebo</w:t>
      </w:r>
      <w:r w:rsidR="00E710F6" w:rsidRPr="0087669B">
        <w:rPr>
          <w:rFonts w:eastAsia="Times New Roman"/>
          <w:sz w:val="24"/>
        </w:rPr>
        <w:t xml:space="preserve">, non-serious adverse events </w:t>
      </w:r>
      <w:r w:rsidR="001E4FE0" w:rsidRPr="0087669B">
        <w:rPr>
          <w:rFonts w:eastAsia="Times New Roman"/>
          <w:sz w:val="24"/>
        </w:rPr>
        <w:t>from Dose 1</w:t>
      </w:r>
      <w:r w:rsidR="007C6A0E" w:rsidRPr="0087669B">
        <w:rPr>
          <w:rFonts w:eastAsia="Times New Roman"/>
          <w:sz w:val="24"/>
        </w:rPr>
        <w:t xml:space="preserve"> through </w:t>
      </w:r>
      <w:r w:rsidR="007D36E6">
        <w:rPr>
          <w:rFonts w:eastAsia="Times New Roman"/>
          <w:sz w:val="24"/>
        </w:rPr>
        <w:t xml:space="preserve">up to </w:t>
      </w:r>
      <w:r w:rsidR="00E710F6" w:rsidRPr="0087669B">
        <w:rPr>
          <w:rFonts w:eastAsia="Times New Roman"/>
          <w:sz w:val="24"/>
        </w:rPr>
        <w:t>30</w:t>
      </w:r>
      <w:r w:rsidR="007D36E6">
        <w:rPr>
          <w:rFonts w:eastAsia="Times New Roman"/>
          <w:sz w:val="24"/>
        </w:rPr>
        <w:t> </w:t>
      </w:r>
      <w:r w:rsidR="00E710F6" w:rsidRPr="0087669B">
        <w:rPr>
          <w:rFonts w:eastAsia="Times New Roman"/>
          <w:sz w:val="24"/>
        </w:rPr>
        <w:t xml:space="preserve">days </w:t>
      </w:r>
      <w:r w:rsidR="00543FE8" w:rsidRPr="0087669B">
        <w:rPr>
          <w:rFonts w:eastAsia="Times New Roman"/>
          <w:sz w:val="24"/>
        </w:rPr>
        <w:t xml:space="preserve">after Dose 2 </w:t>
      </w:r>
      <w:r w:rsidR="007D36E6">
        <w:rPr>
          <w:rFonts w:eastAsia="Times New Roman"/>
          <w:sz w:val="24"/>
        </w:rPr>
        <w:t xml:space="preserve">in ongoing follow-up </w:t>
      </w:r>
      <w:r w:rsidR="00E710F6" w:rsidRPr="0087669B">
        <w:rPr>
          <w:rFonts w:eastAsia="Times New Roman"/>
          <w:sz w:val="24"/>
        </w:rPr>
        <w:t xml:space="preserve">were reported in </w:t>
      </w:r>
      <w:r w:rsidR="00963EDB" w:rsidRPr="0087669B">
        <w:rPr>
          <w:rFonts w:eastAsia="Times New Roman"/>
          <w:sz w:val="24"/>
        </w:rPr>
        <w:t>29.3</w:t>
      </w:r>
      <w:r w:rsidR="00E710F6" w:rsidRPr="0087669B">
        <w:rPr>
          <w:rFonts w:eastAsia="Times New Roman"/>
          <w:sz w:val="24"/>
        </w:rPr>
        <w:t>%</w:t>
      </w:r>
      <w:r w:rsidR="00963EDB" w:rsidRPr="0087669B">
        <w:rPr>
          <w:rFonts w:eastAsia="Times New Roman"/>
          <w:sz w:val="24"/>
        </w:rPr>
        <w:t xml:space="preserve"> of</w:t>
      </w:r>
      <w:r w:rsidR="00E710F6" w:rsidRPr="0087669B">
        <w:rPr>
          <w:rFonts w:eastAsia="Times New Roman"/>
          <w:sz w:val="24"/>
        </w:rPr>
        <w:t xml:space="preserve"> </w:t>
      </w:r>
      <w:r w:rsidR="003E4B3B" w:rsidRPr="0087669B">
        <w:rPr>
          <w:rFonts w:eastAsia="Times New Roman"/>
          <w:sz w:val="24"/>
        </w:rPr>
        <w:t xml:space="preserve">participants </w:t>
      </w:r>
      <w:r w:rsidR="00E710F6" w:rsidRPr="0087669B">
        <w:rPr>
          <w:rFonts w:eastAsia="Times New Roman"/>
          <w:sz w:val="24"/>
        </w:rPr>
        <w:t xml:space="preserve">who received </w:t>
      </w:r>
      <w:r w:rsidR="00E710F6" w:rsidRPr="0087669B">
        <w:rPr>
          <w:rFonts w:eastAsia="Arial"/>
          <w:bCs/>
          <w:sz w:val="24"/>
          <w:szCs w:val="24"/>
        </w:rPr>
        <w:t>Pfizer</w:t>
      </w:r>
      <w:r w:rsidR="00E710F6" w:rsidRPr="0087669B">
        <w:rPr>
          <w:bCs/>
          <w:sz w:val="24"/>
          <w:szCs w:val="24"/>
        </w:rPr>
        <w:noBreakHyphen/>
      </w:r>
      <w:r w:rsidR="00E710F6" w:rsidRPr="0087669B">
        <w:rPr>
          <w:rFonts w:eastAsia="Arial"/>
          <w:sz w:val="24"/>
          <w:szCs w:val="24"/>
        </w:rPr>
        <w:t>BioNTech</w:t>
      </w:r>
      <w:r w:rsidR="00E710F6" w:rsidRPr="0087669B">
        <w:rPr>
          <w:rFonts w:eastAsia="Arial"/>
          <w:bCs/>
          <w:sz w:val="24"/>
          <w:szCs w:val="24"/>
        </w:rPr>
        <w:t xml:space="preserve"> COVID-19 Vaccine</w:t>
      </w:r>
      <w:r w:rsidR="00E710F6" w:rsidRPr="0087669B">
        <w:rPr>
          <w:rFonts w:eastAsia="Times New Roman"/>
          <w:sz w:val="24"/>
        </w:rPr>
        <w:t xml:space="preserve"> and </w:t>
      </w:r>
      <w:r w:rsidR="00963EDB" w:rsidRPr="0087669B">
        <w:rPr>
          <w:rFonts w:eastAsia="Times New Roman"/>
          <w:sz w:val="24"/>
        </w:rPr>
        <w:t>13.2</w:t>
      </w:r>
      <w:r w:rsidR="00E710F6" w:rsidRPr="0087669B">
        <w:rPr>
          <w:rFonts w:eastAsia="Times New Roman"/>
          <w:sz w:val="24"/>
        </w:rPr>
        <w:t>%</w:t>
      </w:r>
      <w:r w:rsidR="00963EDB" w:rsidRPr="0087669B">
        <w:rPr>
          <w:rFonts w:eastAsia="Times New Roman"/>
          <w:sz w:val="24"/>
        </w:rPr>
        <w:t xml:space="preserve"> of</w:t>
      </w:r>
      <w:r w:rsidR="00E710F6" w:rsidRPr="0087669B">
        <w:rPr>
          <w:rFonts w:eastAsia="Times New Roman"/>
          <w:sz w:val="24"/>
        </w:rPr>
        <w:t xml:space="preserve"> </w:t>
      </w:r>
      <w:r w:rsidR="003E4B3B" w:rsidRPr="0087669B">
        <w:rPr>
          <w:rFonts w:eastAsia="Times New Roman"/>
          <w:sz w:val="24"/>
        </w:rPr>
        <w:t xml:space="preserve">participants </w:t>
      </w:r>
      <w:r w:rsidR="00E710F6" w:rsidRPr="0087669B">
        <w:rPr>
          <w:rFonts w:eastAsia="Times New Roman"/>
          <w:sz w:val="24"/>
        </w:rPr>
        <w:t xml:space="preserve">in the </w:t>
      </w:r>
      <w:r w:rsidR="003E4B3B" w:rsidRPr="0087669B">
        <w:rPr>
          <w:rFonts w:eastAsia="Times New Roman"/>
          <w:sz w:val="24"/>
        </w:rPr>
        <w:t xml:space="preserve">placebo </w:t>
      </w:r>
      <w:r w:rsidR="00E710F6" w:rsidRPr="0087669B">
        <w:rPr>
          <w:rFonts w:eastAsia="Times New Roman"/>
          <w:sz w:val="24"/>
        </w:rPr>
        <w:t xml:space="preserve">group, for </w:t>
      </w:r>
      <w:r w:rsidR="003E4B3B" w:rsidRPr="0087669B">
        <w:rPr>
          <w:rFonts w:eastAsia="Times New Roman"/>
          <w:sz w:val="24"/>
        </w:rPr>
        <w:t xml:space="preserve">participants </w:t>
      </w:r>
      <w:r w:rsidR="00E710F6" w:rsidRPr="0087669B">
        <w:rPr>
          <w:rFonts w:eastAsia="Times New Roman"/>
          <w:sz w:val="24"/>
        </w:rPr>
        <w:t xml:space="preserve">who received at least </w:t>
      </w:r>
      <w:r w:rsidR="004F7800" w:rsidRPr="0087669B">
        <w:rPr>
          <w:rFonts w:eastAsia="Times New Roman"/>
          <w:sz w:val="24"/>
        </w:rPr>
        <w:t>1</w:t>
      </w:r>
      <w:r w:rsidR="00E710F6" w:rsidRPr="0087669B">
        <w:rPr>
          <w:rFonts w:eastAsia="Times New Roman"/>
          <w:sz w:val="24"/>
        </w:rPr>
        <w:t xml:space="preserve"> dose. Overall in</w:t>
      </w:r>
      <w:r w:rsidR="007D36E6">
        <w:rPr>
          <w:rFonts w:eastAsia="Times New Roman"/>
          <w:sz w:val="24"/>
        </w:rPr>
        <w:t xml:space="preserve"> a similar analysis</w:t>
      </w:r>
      <w:r w:rsidR="00E710F6" w:rsidRPr="0087669B">
        <w:rPr>
          <w:rFonts w:eastAsia="Times New Roman"/>
          <w:sz w:val="24"/>
        </w:rPr>
        <w:t xml:space="preserve"> in which</w:t>
      </w:r>
      <w:r w:rsidR="00E710F6" w:rsidRPr="0087669B" w:rsidDel="00C172A1">
        <w:rPr>
          <w:rFonts w:eastAsia="Times New Roman"/>
          <w:sz w:val="24"/>
        </w:rPr>
        <w:t xml:space="preserve"> </w:t>
      </w:r>
      <w:r w:rsidR="00576150" w:rsidRPr="0087669B">
        <w:rPr>
          <w:rFonts w:eastAsia="Times New Roman"/>
          <w:sz w:val="24"/>
        </w:rPr>
        <w:t xml:space="preserve">7960 </w:t>
      </w:r>
      <w:r w:rsidR="003E4B3B" w:rsidRPr="0087669B">
        <w:rPr>
          <w:rFonts w:eastAsia="Times New Roman"/>
          <w:sz w:val="24"/>
        </w:rPr>
        <w:t xml:space="preserve">participants </w:t>
      </w:r>
      <w:r w:rsidR="00E710F6" w:rsidRPr="0087669B">
        <w:rPr>
          <w:rFonts w:eastAsia="Times New Roman"/>
          <w:sz w:val="24"/>
        </w:rPr>
        <w:t xml:space="preserve">56 years of age and older received </w:t>
      </w:r>
      <w:r w:rsidR="00E710F6" w:rsidRPr="0087669B">
        <w:rPr>
          <w:rFonts w:eastAsia="Arial"/>
          <w:bCs/>
          <w:sz w:val="24"/>
          <w:szCs w:val="24"/>
        </w:rPr>
        <w:t>Pfizer</w:t>
      </w:r>
      <w:r w:rsidR="00E710F6" w:rsidRPr="0087669B">
        <w:rPr>
          <w:bCs/>
          <w:sz w:val="24"/>
          <w:szCs w:val="24"/>
        </w:rPr>
        <w:noBreakHyphen/>
      </w:r>
      <w:r w:rsidR="00E710F6" w:rsidRPr="0087669B">
        <w:rPr>
          <w:rFonts w:eastAsia="Arial"/>
          <w:sz w:val="24"/>
          <w:szCs w:val="24"/>
        </w:rPr>
        <w:t>BioNTech</w:t>
      </w:r>
      <w:r w:rsidR="00E710F6" w:rsidRPr="0087669B">
        <w:rPr>
          <w:rFonts w:eastAsia="Arial"/>
          <w:bCs/>
          <w:sz w:val="24"/>
          <w:szCs w:val="24"/>
        </w:rPr>
        <w:t xml:space="preserve"> COVID-19 Vaccine</w:t>
      </w:r>
      <w:r w:rsidR="00E710F6" w:rsidRPr="0087669B">
        <w:rPr>
          <w:rFonts w:eastAsia="Times New Roman"/>
          <w:sz w:val="24"/>
        </w:rPr>
        <w:t>, non</w:t>
      </w:r>
      <w:r w:rsidR="00CB1F94" w:rsidRPr="0087669B">
        <w:rPr>
          <w:rFonts w:eastAsia="Times New Roman"/>
          <w:sz w:val="24"/>
        </w:rPr>
        <w:noBreakHyphen/>
      </w:r>
      <w:r w:rsidR="00E710F6" w:rsidRPr="0087669B">
        <w:rPr>
          <w:rFonts w:eastAsia="Times New Roman"/>
          <w:sz w:val="24"/>
        </w:rPr>
        <w:t xml:space="preserve">serious adverse events within 30 days were reported in </w:t>
      </w:r>
      <w:r w:rsidR="00F33F76" w:rsidRPr="0087669B">
        <w:rPr>
          <w:rFonts w:eastAsia="Times New Roman"/>
          <w:sz w:val="24"/>
        </w:rPr>
        <w:t>23.8% of</w:t>
      </w:r>
      <w:r w:rsidR="00E710F6" w:rsidRPr="0087669B">
        <w:rPr>
          <w:rFonts w:eastAsia="Times New Roman"/>
          <w:sz w:val="24"/>
        </w:rPr>
        <w:t xml:space="preserve"> </w:t>
      </w:r>
      <w:r w:rsidR="003E4B3B" w:rsidRPr="0087669B">
        <w:rPr>
          <w:rFonts w:eastAsia="Times New Roman"/>
          <w:sz w:val="24"/>
        </w:rPr>
        <w:t>partic</w:t>
      </w:r>
      <w:r w:rsidR="000353EF" w:rsidRPr="0087669B">
        <w:rPr>
          <w:rFonts w:eastAsia="Times New Roman"/>
          <w:sz w:val="24"/>
        </w:rPr>
        <w:t xml:space="preserve">ipants </w:t>
      </w:r>
      <w:r w:rsidR="00E710F6" w:rsidRPr="0087669B">
        <w:rPr>
          <w:rFonts w:eastAsia="Times New Roman"/>
          <w:sz w:val="24"/>
        </w:rPr>
        <w:t xml:space="preserve">who received </w:t>
      </w:r>
      <w:r w:rsidR="00E710F6" w:rsidRPr="0087669B">
        <w:rPr>
          <w:rFonts w:eastAsia="Arial"/>
          <w:bCs/>
          <w:sz w:val="24"/>
          <w:szCs w:val="24"/>
        </w:rPr>
        <w:t>Pfizer</w:t>
      </w:r>
      <w:r w:rsidR="00E710F6" w:rsidRPr="0087669B">
        <w:rPr>
          <w:bCs/>
          <w:sz w:val="24"/>
          <w:szCs w:val="24"/>
        </w:rPr>
        <w:noBreakHyphen/>
      </w:r>
      <w:r w:rsidR="00E710F6" w:rsidRPr="0087669B">
        <w:rPr>
          <w:rFonts w:eastAsia="Arial"/>
          <w:sz w:val="24"/>
          <w:szCs w:val="24"/>
        </w:rPr>
        <w:t>BioNTech</w:t>
      </w:r>
      <w:r w:rsidR="00E710F6" w:rsidRPr="0087669B">
        <w:rPr>
          <w:rFonts w:eastAsia="Arial"/>
          <w:bCs/>
          <w:sz w:val="24"/>
          <w:szCs w:val="24"/>
        </w:rPr>
        <w:t xml:space="preserve"> COVID</w:t>
      </w:r>
      <w:r w:rsidR="00C86378">
        <w:rPr>
          <w:rFonts w:eastAsia="Arial"/>
          <w:bCs/>
          <w:sz w:val="24"/>
          <w:szCs w:val="24"/>
        </w:rPr>
        <w:noBreakHyphen/>
      </w:r>
      <w:r w:rsidR="00E710F6" w:rsidRPr="0087669B">
        <w:rPr>
          <w:rFonts w:eastAsia="Arial"/>
          <w:bCs/>
          <w:sz w:val="24"/>
          <w:szCs w:val="24"/>
        </w:rPr>
        <w:t>19 Vaccine</w:t>
      </w:r>
      <w:r w:rsidR="00E710F6" w:rsidRPr="0087669B">
        <w:rPr>
          <w:rFonts w:eastAsia="Times New Roman"/>
          <w:sz w:val="24"/>
        </w:rPr>
        <w:t xml:space="preserve"> and </w:t>
      </w:r>
      <w:r w:rsidR="000952B3" w:rsidRPr="0087669B">
        <w:rPr>
          <w:rFonts w:eastAsia="Times New Roman"/>
          <w:sz w:val="24"/>
        </w:rPr>
        <w:t>11.7% of</w:t>
      </w:r>
      <w:r w:rsidR="00E710F6" w:rsidRPr="0087669B">
        <w:rPr>
          <w:rFonts w:eastAsia="Times New Roman"/>
          <w:sz w:val="24"/>
        </w:rPr>
        <w:t xml:space="preserve"> </w:t>
      </w:r>
      <w:r w:rsidR="000353EF" w:rsidRPr="0087669B">
        <w:rPr>
          <w:rFonts w:eastAsia="Times New Roman"/>
          <w:sz w:val="24"/>
        </w:rPr>
        <w:t xml:space="preserve">participants </w:t>
      </w:r>
      <w:r w:rsidR="00E710F6" w:rsidRPr="0087669B">
        <w:rPr>
          <w:rFonts w:eastAsia="Times New Roman"/>
          <w:sz w:val="24"/>
        </w:rPr>
        <w:t xml:space="preserve">in the </w:t>
      </w:r>
      <w:r w:rsidR="000353EF" w:rsidRPr="0087669B">
        <w:rPr>
          <w:rFonts w:eastAsia="Times New Roman"/>
          <w:sz w:val="24"/>
        </w:rPr>
        <w:t xml:space="preserve">placebo </w:t>
      </w:r>
      <w:r w:rsidR="00E710F6" w:rsidRPr="0087669B">
        <w:rPr>
          <w:rFonts w:eastAsia="Times New Roman"/>
          <w:sz w:val="24"/>
        </w:rPr>
        <w:t xml:space="preserve">group, for </w:t>
      </w:r>
      <w:r w:rsidR="000353EF" w:rsidRPr="0087669B">
        <w:rPr>
          <w:rFonts w:eastAsia="Times New Roman"/>
          <w:sz w:val="24"/>
        </w:rPr>
        <w:t xml:space="preserve">participants </w:t>
      </w:r>
      <w:r w:rsidR="00E710F6" w:rsidRPr="0087669B">
        <w:rPr>
          <w:rFonts w:eastAsia="Times New Roman"/>
          <w:sz w:val="24"/>
        </w:rPr>
        <w:t xml:space="preserve">who received at least </w:t>
      </w:r>
      <w:r w:rsidR="00CB1F94" w:rsidRPr="0087669B">
        <w:rPr>
          <w:rFonts w:eastAsia="Times New Roman"/>
          <w:sz w:val="24"/>
        </w:rPr>
        <w:t>1</w:t>
      </w:r>
      <w:r w:rsidR="00C86378">
        <w:rPr>
          <w:rFonts w:eastAsia="Times New Roman"/>
          <w:sz w:val="24"/>
        </w:rPr>
        <w:t> </w:t>
      </w:r>
      <w:r w:rsidR="00E710F6" w:rsidRPr="0087669B">
        <w:rPr>
          <w:rFonts w:eastAsia="Times New Roman"/>
          <w:sz w:val="24"/>
        </w:rPr>
        <w:t>dose.</w:t>
      </w:r>
      <w:r w:rsidR="002E7B31">
        <w:rPr>
          <w:rFonts w:eastAsia="Times New Roman"/>
          <w:sz w:val="24"/>
        </w:rPr>
        <w:t xml:space="preserve"> </w:t>
      </w:r>
      <w:r w:rsidR="007D36E6">
        <w:rPr>
          <w:rFonts w:eastAsia="Times New Roman"/>
          <w:sz w:val="24"/>
        </w:rPr>
        <w:t xml:space="preserve">In these analyses, 91.6% of study participants had at least 30 days of follow-up after Dose 2. </w:t>
      </w:r>
    </w:p>
    <w:p w14:paraId="38F1D608" w14:textId="77777777" w:rsidR="00851999" w:rsidRDefault="00851999" w:rsidP="00755975">
      <w:pPr>
        <w:shd w:val="clear" w:color="auto" w:fill="FFFFFF"/>
        <w:rPr>
          <w:rFonts w:eastAsia="Times New Roman"/>
          <w:sz w:val="24"/>
        </w:rPr>
      </w:pPr>
    </w:p>
    <w:p w14:paraId="514D7C1D" w14:textId="396B2582" w:rsidR="00E710F6" w:rsidRDefault="002E7B31" w:rsidP="00755975">
      <w:pPr>
        <w:shd w:val="clear" w:color="auto" w:fill="FFFFFF"/>
        <w:rPr>
          <w:rFonts w:eastAsia="Times New Roman"/>
          <w:sz w:val="24"/>
        </w:rPr>
      </w:pPr>
      <w:r>
        <w:rPr>
          <w:rFonts w:eastAsia="Times New Roman"/>
          <w:sz w:val="24"/>
        </w:rPr>
        <w:t>The higher frequency of reported unsolicited non-serious adverse events among P</w:t>
      </w:r>
      <w:r w:rsidRPr="00841B6D">
        <w:rPr>
          <w:rFonts w:eastAsia="Times New Roman"/>
          <w:sz w:val="24"/>
        </w:rPr>
        <w:t>fizer</w:t>
      </w:r>
      <w:r w:rsidR="002B74BB">
        <w:rPr>
          <w:rFonts w:eastAsia="Times New Roman"/>
          <w:sz w:val="24"/>
        </w:rPr>
        <w:noBreakHyphen/>
      </w:r>
      <w:r w:rsidRPr="00841B6D">
        <w:rPr>
          <w:rFonts w:eastAsia="Times New Roman"/>
          <w:sz w:val="24"/>
        </w:rPr>
        <w:t>BioNTech COVID</w:t>
      </w:r>
      <w:r>
        <w:rPr>
          <w:rFonts w:eastAsia="Times New Roman"/>
          <w:sz w:val="24"/>
        </w:rPr>
        <w:t>-</w:t>
      </w:r>
      <w:r w:rsidRPr="00841B6D">
        <w:rPr>
          <w:rFonts w:eastAsia="Times New Roman"/>
          <w:sz w:val="24"/>
        </w:rPr>
        <w:t xml:space="preserve">19 Vaccine </w:t>
      </w:r>
      <w:r>
        <w:rPr>
          <w:rFonts w:eastAsia="Times New Roman"/>
          <w:sz w:val="24"/>
        </w:rPr>
        <w:t xml:space="preserve">recipients compared to placebo recipients was primarily </w:t>
      </w:r>
      <w:r w:rsidRPr="007C2A5F">
        <w:rPr>
          <w:rFonts w:eastAsia="Times New Roman"/>
          <w:sz w:val="24"/>
        </w:rPr>
        <w:t xml:space="preserve">attributed to local and systemic adverse events reported during the first 7 days following vaccination that are consistent with adverse reactions solicited among participants in the reactogenicity subset and presented in Tables </w:t>
      </w:r>
      <w:r w:rsidRPr="00C55E0F">
        <w:rPr>
          <w:rFonts w:eastAsia="Times New Roman"/>
          <w:sz w:val="24"/>
        </w:rPr>
        <w:t>3</w:t>
      </w:r>
      <w:r w:rsidRPr="007C2A5F">
        <w:rPr>
          <w:rFonts w:eastAsia="Times New Roman"/>
          <w:sz w:val="24"/>
        </w:rPr>
        <w:t xml:space="preserve"> and </w:t>
      </w:r>
      <w:r w:rsidRPr="00C55E0F">
        <w:rPr>
          <w:rFonts w:eastAsia="Times New Roman"/>
          <w:sz w:val="24"/>
        </w:rPr>
        <w:t>4</w:t>
      </w:r>
      <w:r w:rsidRPr="007C2A5F">
        <w:rPr>
          <w:rFonts w:eastAsia="Times New Roman"/>
          <w:sz w:val="24"/>
        </w:rPr>
        <w:t>.</w:t>
      </w:r>
      <w:r>
        <w:rPr>
          <w:rFonts w:eastAsia="Times New Roman"/>
          <w:sz w:val="24"/>
        </w:rPr>
        <w:t xml:space="preserve"> From Dose 1 through 30 days after Dose 2, r</w:t>
      </w:r>
      <w:r w:rsidRPr="00EB03BF">
        <w:rPr>
          <w:rFonts w:eastAsia="Times New Roman"/>
          <w:sz w:val="24"/>
        </w:rPr>
        <w:t xml:space="preserve">eports of lymphadenopathy were imbalanced with notably more cases in the </w:t>
      </w:r>
      <w:r w:rsidR="00164B84" w:rsidRPr="00897201">
        <w:rPr>
          <w:rFonts w:eastAsia="Arial"/>
          <w:bCs/>
          <w:sz w:val="24"/>
          <w:szCs w:val="24"/>
        </w:rPr>
        <w:t>Pfizer</w:t>
      </w:r>
      <w:r w:rsidR="00164B84" w:rsidRPr="00897201">
        <w:rPr>
          <w:bCs/>
          <w:sz w:val="24"/>
          <w:szCs w:val="24"/>
        </w:rPr>
        <w:noBreakHyphen/>
      </w:r>
      <w:r w:rsidR="00164B84" w:rsidRPr="00897201">
        <w:rPr>
          <w:rFonts w:eastAsia="Arial"/>
          <w:sz w:val="24"/>
          <w:szCs w:val="24"/>
        </w:rPr>
        <w:t>BioNTech</w:t>
      </w:r>
      <w:r w:rsidR="00164B84" w:rsidRPr="00897201">
        <w:rPr>
          <w:rFonts w:eastAsia="Arial"/>
          <w:bCs/>
          <w:sz w:val="24"/>
          <w:szCs w:val="24"/>
        </w:rPr>
        <w:t xml:space="preserve"> COVID</w:t>
      </w:r>
      <w:r w:rsidR="00980E7F">
        <w:rPr>
          <w:rFonts w:eastAsia="Arial"/>
          <w:bCs/>
          <w:sz w:val="24"/>
          <w:szCs w:val="24"/>
        </w:rPr>
        <w:noBreakHyphen/>
      </w:r>
      <w:r w:rsidR="00164B84" w:rsidRPr="00897201">
        <w:rPr>
          <w:rFonts w:eastAsia="Arial"/>
          <w:bCs/>
          <w:sz w:val="24"/>
          <w:szCs w:val="24"/>
        </w:rPr>
        <w:t xml:space="preserve">19 </w:t>
      </w:r>
      <w:r w:rsidR="00164B84" w:rsidRPr="00897201">
        <w:rPr>
          <w:rFonts w:eastAsia="Times New Roman"/>
          <w:sz w:val="24"/>
        </w:rPr>
        <w:t>V</w:t>
      </w:r>
      <w:r w:rsidRPr="00897201">
        <w:rPr>
          <w:rFonts w:eastAsia="Times New Roman"/>
          <w:sz w:val="24"/>
        </w:rPr>
        <w:t xml:space="preserve">accine group (64) vs. the placebo group (6), which is plausibly related to vaccination. </w:t>
      </w:r>
      <w:r w:rsidR="00E96D25">
        <w:rPr>
          <w:rFonts w:eastAsia="Times New Roman"/>
          <w:sz w:val="24"/>
        </w:rPr>
        <w:t xml:space="preserve">Throughout the safety follow-up period to date, </w:t>
      </w:r>
      <w:r w:rsidR="00E96D25" w:rsidRPr="00897201" w:rsidDel="00651BBB">
        <w:rPr>
          <w:rFonts w:eastAsia="Times New Roman"/>
          <w:sz w:val="24"/>
        </w:rPr>
        <w:t xml:space="preserve">Bell’s palsy </w:t>
      </w:r>
      <w:r w:rsidR="00E96D25" w:rsidRPr="005D47DB">
        <w:rPr>
          <w:rFonts w:eastAsia="Times New Roman"/>
          <w:sz w:val="24"/>
        </w:rPr>
        <w:t>(facial paralysis) was reported by four participants in the Pfizer</w:t>
      </w:r>
      <w:r w:rsidR="00980E7F">
        <w:rPr>
          <w:rFonts w:eastAsia="Times New Roman"/>
          <w:sz w:val="24"/>
        </w:rPr>
        <w:noBreakHyphen/>
      </w:r>
      <w:r w:rsidR="00E96D25" w:rsidRPr="005D47DB">
        <w:rPr>
          <w:rFonts w:eastAsia="Times New Roman"/>
          <w:sz w:val="24"/>
        </w:rPr>
        <w:t>BioNTech COVID-19 Vaccine group. Onset of facial paralysis was Day 37 after Dose 1 (parti</w:t>
      </w:r>
      <w:r w:rsidR="00E96D25" w:rsidRPr="00DA4A81">
        <w:rPr>
          <w:rFonts w:eastAsia="Times New Roman"/>
          <w:sz w:val="24"/>
        </w:rPr>
        <w:t xml:space="preserve">cipant did not receive Dose 2) and Days 3, 9, and 48 after Dose 2. No cases of Bell’s palsy were reported in the placebo group. Currently available information is insufficient to determine a causal relationship with the vaccine. </w:t>
      </w:r>
      <w:r w:rsidRPr="00DA4A81">
        <w:rPr>
          <w:rFonts w:eastAsia="Times New Roman"/>
          <w:sz w:val="24"/>
        </w:rPr>
        <w:t>There</w:t>
      </w:r>
      <w:r w:rsidRPr="00421525">
        <w:rPr>
          <w:rFonts w:eastAsia="Times New Roman"/>
          <w:sz w:val="24"/>
        </w:rPr>
        <w:t xml:space="preserve"> were no </w:t>
      </w:r>
      <w:r>
        <w:rPr>
          <w:rFonts w:eastAsia="Times New Roman"/>
          <w:sz w:val="24"/>
        </w:rPr>
        <w:t xml:space="preserve">other </w:t>
      </w:r>
      <w:r w:rsidRPr="00421525">
        <w:rPr>
          <w:rFonts w:eastAsia="Times New Roman"/>
          <w:sz w:val="24"/>
        </w:rPr>
        <w:t xml:space="preserve">notable patterns or numerical imbalances between </w:t>
      </w:r>
      <w:r>
        <w:rPr>
          <w:rFonts w:eastAsia="Times New Roman"/>
          <w:sz w:val="24"/>
        </w:rPr>
        <w:t xml:space="preserve">treatment </w:t>
      </w:r>
      <w:r w:rsidRPr="00421525">
        <w:rPr>
          <w:rFonts w:eastAsia="Times New Roman"/>
          <w:sz w:val="24"/>
        </w:rPr>
        <w:t xml:space="preserve">groups for specific categories of </w:t>
      </w:r>
      <w:r>
        <w:rPr>
          <w:rFonts w:eastAsia="Times New Roman"/>
          <w:sz w:val="24"/>
        </w:rPr>
        <w:t>non-</w:t>
      </w:r>
      <w:r w:rsidRPr="00421525">
        <w:rPr>
          <w:rFonts w:eastAsia="Times New Roman"/>
          <w:sz w:val="24"/>
        </w:rPr>
        <w:t>serious adverse events (including</w:t>
      </w:r>
      <w:r>
        <w:rPr>
          <w:rFonts w:eastAsia="Times New Roman"/>
          <w:sz w:val="24"/>
        </w:rPr>
        <w:t xml:space="preserve"> other </w:t>
      </w:r>
      <w:r w:rsidRPr="00421525">
        <w:rPr>
          <w:rFonts w:eastAsia="Times New Roman"/>
          <w:sz w:val="24"/>
        </w:rPr>
        <w:t xml:space="preserve">neurologic </w:t>
      </w:r>
      <w:r>
        <w:rPr>
          <w:rFonts w:eastAsia="Times New Roman"/>
          <w:sz w:val="24"/>
        </w:rPr>
        <w:t xml:space="preserve">or </w:t>
      </w:r>
      <w:r w:rsidRPr="00421525">
        <w:rPr>
          <w:rFonts w:eastAsia="Times New Roman"/>
          <w:sz w:val="24"/>
        </w:rPr>
        <w:t>neuro-inflammatory, and thrombotic events) that would suggest a causal relationship to Pfizer</w:t>
      </w:r>
      <w:r w:rsidR="00CF6D19">
        <w:rPr>
          <w:rFonts w:eastAsia="Times New Roman"/>
          <w:sz w:val="24"/>
        </w:rPr>
        <w:noBreakHyphen/>
      </w:r>
      <w:r w:rsidRPr="00421525">
        <w:rPr>
          <w:rFonts w:eastAsia="Times New Roman"/>
          <w:sz w:val="24"/>
        </w:rPr>
        <w:t>BioNTech COVID</w:t>
      </w:r>
      <w:r>
        <w:rPr>
          <w:rFonts w:eastAsia="Times New Roman"/>
          <w:sz w:val="24"/>
        </w:rPr>
        <w:t>-</w:t>
      </w:r>
      <w:r w:rsidRPr="00421525">
        <w:rPr>
          <w:rFonts w:eastAsia="Times New Roman"/>
          <w:sz w:val="24"/>
        </w:rPr>
        <w:t>19 Vaccine</w:t>
      </w:r>
      <w:r>
        <w:rPr>
          <w:rFonts w:eastAsia="Times New Roman"/>
          <w:sz w:val="24"/>
        </w:rPr>
        <w:t>.</w:t>
      </w:r>
    </w:p>
    <w:p w14:paraId="6D27ED2E" w14:textId="407A6DE7" w:rsidR="006626BC" w:rsidRDefault="006626BC" w:rsidP="00755975">
      <w:pPr>
        <w:shd w:val="clear" w:color="auto" w:fill="FFFFFF"/>
        <w:rPr>
          <w:rFonts w:eastAsia="Times New Roman"/>
          <w:sz w:val="24"/>
        </w:rPr>
      </w:pPr>
    </w:p>
    <w:p w14:paraId="5EC71BD5" w14:textId="3B5A05A3" w:rsidR="007138E7" w:rsidRPr="0043525E" w:rsidRDefault="007138E7" w:rsidP="00755975">
      <w:pPr>
        <w:keepNext/>
        <w:shd w:val="clear" w:color="auto" w:fill="FFFFFF"/>
        <w:rPr>
          <w:rFonts w:eastAsia="Times New Roman"/>
          <w:sz w:val="24"/>
          <w:u w:val="single"/>
        </w:rPr>
      </w:pPr>
      <w:r w:rsidRPr="0043525E">
        <w:rPr>
          <w:rFonts w:eastAsia="Times New Roman"/>
          <w:sz w:val="24"/>
          <w:u w:val="single"/>
        </w:rPr>
        <w:t xml:space="preserve">Adolescents 12 </w:t>
      </w:r>
      <w:r w:rsidR="00256809">
        <w:rPr>
          <w:rFonts w:eastAsia="Times New Roman"/>
          <w:sz w:val="24"/>
          <w:u w:val="single"/>
        </w:rPr>
        <w:t>T</w:t>
      </w:r>
      <w:r w:rsidR="00FA3506">
        <w:rPr>
          <w:rFonts w:eastAsia="Times New Roman"/>
          <w:sz w:val="24"/>
          <w:u w:val="single"/>
        </w:rPr>
        <w:t>hrough</w:t>
      </w:r>
      <w:r w:rsidRPr="0043525E">
        <w:rPr>
          <w:rFonts w:eastAsia="Times New Roman"/>
          <w:sz w:val="24"/>
          <w:u w:val="single"/>
        </w:rPr>
        <w:t xml:space="preserve"> 15 Years of Age </w:t>
      </w:r>
    </w:p>
    <w:p w14:paraId="1783B2A4" w14:textId="77777777" w:rsidR="007138E7" w:rsidRDefault="007138E7" w:rsidP="00755975">
      <w:pPr>
        <w:keepNext/>
        <w:shd w:val="clear" w:color="auto" w:fill="FFFFFF"/>
        <w:rPr>
          <w:rFonts w:eastAsia="Times New Roman"/>
          <w:sz w:val="24"/>
        </w:rPr>
      </w:pPr>
    </w:p>
    <w:p w14:paraId="32690583" w14:textId="4EB0913B" w:rsidR="007138E7" w:rsidRPr="000918D9" w:rsidRDefault="007138E7" w:rsidP="00755975">
      <w:pPr>
        <w:rPr>
          <w:sz w:val="24"/>
          <w:szCs w:val="24"/>
        </w:rPr>
      </w:pPr>
      <w:r w:rsidRPr="671867EF">
        <w:rPr>
          <w:sz w:val="24"/>
          <w:szCs w:val="24"/>
        </w:rPr>
        <w:t xml:space="preserve">In an analysis of Study 2, </w:t>
      </w:r>
      <w:r w:rsidRPr="671867EF">
        <w:rPr>
          <w:rStyle w:val="normaltextrun"/>
          <w:sz w:val="24"/>
          <w:szCs w:val="24"/>
        </w:rPr>
        <w:t xml:space="preserve">based on data up to the cutoff date of March </w:t>
      </w:r>
      <w:r>
        <w:rPr>
          <w:rStyle w:val="normaltextrun"/>
          <w:sz w:val="24"/>
          <w:szCs w:val="24"/>
        </w:rPr>
        <w:t xml:space="preserve">13, </w:t>
      </w:r>
      <w:r w:rsidRPr="671867EF">
        <w:rPr>
          <w:rStyle w:val="normaltextrun"/>
          <w:sz w:val="24"/>
          <w:szCs w:val="24"/>
        </w:rPr>
        <w:t>2021</w:t>
      </w:r>
      <w:r w:rsidRPr="671867EF">
        <w:rPr>
          <w:sz w:val="24"/>
          <w:szCs w:val="24"/>
        </w:rPr>
        <w:t>, 2</w:t>
      </w:r>
      <w:r w:rsidR="00C7145D">
        <w:rPr>
          <w:sz w:val="24"/>
          <w:szCs w:val="24"/>
        </w:rPr>
        <w:t>,</w:t>
      </w:r>
      <w:r w:rsidRPr="671867EF">
        <w:rPr>
          <w:sz w:val="24"/>
          <w:szCs w:val="24"/>
        </w:rPr>
        <w:t>260 adolescents (1</w:t>
      </w:r>
      <w:r w:rsidR="00AD74DE">
        <w:rPr>
          <w:sz w:val="24"/>
          <w:szCs w:val="24"/>
        </w:rPr>
        <w:t>,</w:t>
      </w:r>
      <w:r w:rsidRPr="671867EF">
        <w:rPr>
          <w:sz w:val="24"/>
          <w:szCs w:val="24"/>
        </w:rPr>
        <w:t>131</w:t>
      </w:r>
      <w:r>
        <w:rPr>
          <w:sz w:val="24"/>
          <w:szCs w:val="24"/>
        </w:rPr>
        <w:t> </w:t>
      </w:r>
      <w:r w:rsidRPr="671867EF">
        <w:rPr>
          <w:sz w:val="24"/>
          <w:szCs w:val="24"/>
        </w:rPr>
        <w:t>Pfizer</w:t>
      </w:r>
      <w:r w:rsidRPr="000918D9">
        <w:rPr>
          <w:sz w:val="24"/>
          <w:szCs w:val="24"/>
          <w:shd w:val="clear" w:color="auto" w:fill="FFFFFF"/>
        </w:rPr>
        <w:noBreakHyphen/>
      </w:r>
      <w:r w:rsidRPr="671867EF">
        <w:rPr>
          <w:sz w:val="24"/>
          <w:szCs w:val="24"/>
        </w:rPr>
        <w:t>BioNTech COVID</w:t>
      </w:r>
      <w:r>
        <w:rPr>
          <w:sz w:val="24"/>
          <w:szCs w:val="24"/>
          <w:shd w:val="clear" w:color="auto" w:fill="FFFFFF"/>
        </w:rPr>
        <w:noBreakHyphen/>
      </w:r>
      <w:r w:rsidRPr="671867EF">
        <w:rPr>
          <w:sz w:val="24"/>
          <w:szCs w:val="24"/>
        </w:rPr>
        <w:t>19 Vaccine; 1</w:t>
      </w:r>
      <w:r w:rsidR="00AD74DE">
        <w:rPr>
          <w:sz w:val="24"/>
          <w:szCs w:val="24"/>
        </w:rPr>
        <w:t>,</w:t>
      </w:r>
      <w:r w:rsidRPr="671867EF">
        <w:rPr>
          <w:sz w:val="24"/>
          <w:szCs w:val="24"/>
        </w:rPr>
        <w:t>129 placebo) were 12 t</w:t>
      </w:r>
      <w:r w:rsidR="00144BCD">
        <w:rPr>
          <w:sz w:val="24"/>
          <w:szCs w:val="24"/>
        </w:rPr>
        <w:t>hrough</w:t>
      </w:r>
      <w:r w:rsidRPr="671867EF">
        <w:rPr>
          <w:sz w:val="24"/>
          <w:szCs w:val="24"/>
        </w:rPr>
        <w:t xml:space="preserve"> 15 years of age. Of these, 1</w:t>
      </w:r>
      <w:r w:rsidR="00AD74DE">
        <w:rPr>
          <w:sz w:val="24"/>
          <w:szCs w:val="24"/>
        </w:rPr>
        <w:t>,</w:t>
      </w:r>
      <w:r w:rsidRPr="671867EF">
        <w:rPr>
          <w:sz w:val="24"/>
          <w:szCs w:val="24"/>
        </w:rPr>
        <w:t>308</w:t>
      </w:r>
      <w:r>
        <w:rPr>
          <w:sz w:val="24"/>
          <w:szCs w:val="24"/>
        </w:rPr>
        <w:t> </w:t>
      </w:r>
      <w:r w:rsidRPr="671867EF">
        <w:rPr>
          <w:sz w:val="24"/>
          <w:szCs w:val="24"/>
        </w:rPr>
        <w:t>(660</w:t>
      </w:r>
      <w:r>
        <w:rPr>
          <w:sz w:val="24"/>
          <w:szCs w:val="24"/>
        </w:rPr>
        <w:t> </w:t>
      </w:r>
      <w:r w:rsidRPr="671867EF">
        <w:rPr>
          <w:sz w:val="24"/>
          <w:szCs w:val="24"/>
        </w:rPr>
        <w:t>Pfizer</w:t>
      </w:r>
      <w:r w:rsidRPr="000918D9">
        <w:rPr>
          <w:sz w:val="24"/>
          <w:szCs w:val="24"/>
        </w:rPr>
        <w:noBreakHyphen/>
      </w:r>
      <w:r w:rsidRPr="671867EF">
        <w:rPr>
          <w:sz w:val="24"/>
          <w:szCs w:val="24"/>
        </w:rPr>
        <w:t>BioNTech COVID</w:t>
      </w:r>
      <w:r>
        <w:rPr>
          <w:sz w:val="24"/>
          <w:szCs w:val="24"/>
        </w:rPr>
        <w:noBreakHyphen/>
      </w:r>
      <w:r w:rsidRPr="671867EF">
        <w:rPr>
          <w:sz w:val="24"/>
          <w:szCs w:val="24"/>
        </w:rPr>
        <w:t xml:space="preserve">19 Vaccine and 648 placebo) adolescents have been followed for at least </w:t>
      </w:r>
      <w:r w:rsidRPr="671867EF">
        <w:rPr>
          <w:sz w:val="24"/>
          <w:szCs w:val="24"/>
        </w:rPr>
        <w:lastRenderedPageBreak/>
        <w:t>2</w:t>
      </w:r>
      <w:r>
        <w:rPr>
          <w:sz w:val="24"/>
          <w:szCs w:val="24"/>
        </w:rPr>
        <w:t> </w:t>
      </w:r>
      <w:r w:rsidRPr="671867EF">
        <w:rPr>
          <w:sz w:val="24"/>
          <w:szCs w:val="24"/>
        </w:rPr>
        <w:t>months after the second dose of Pfizer</w:t>
      </w:r>
      <w:r w:rsidRPr="000918D9">
        <w:rPr>
          <w:sz w:val="24"/>
          <w:szCs w:val="24"/>
        </w:rPr>
        <w:noBreakHyphen/>
      </w:r>
      <w:r w:rsidRPr="671867EF">
        <w:rPr>
          <w:sz w:val="24"/>
          <w:szCs w:val="24"/>
        </w:rPr>
        <w:t>BioNTech COVID</w:t>
      </w:r>
      <w:r>
        <w:rPr>
          <w:sz w:val="24"/>
          <w:szCs w:val="24"/>
        </w:rPr>
        <w:noBreakHyphen/>
      </w:r>
      <w:r w:rsidRPr="671867EF">
        <w:rPr>
          <w:sz w:val="24"/>
          <w:szCs w:val="24"/>
        </w:rPr>
        <w:t>19 Vaccine.</w:t>
      </w:r>
      <w:r w:rsidRPr="671867EF">
        <w:rPr>
          <w:rFonts w:eastAsia="Times New Roman"/>
          <w:sz w:val="24"/>
          <w:szCs w:val="24"/>
        </w:rPr>
        <w:t xml:space="preserve"> The safety evaluation in Study 2 is ongoing.</w:t>
      </w:r>
    </w:p>
    <w:p w14:paraId="62ED3FB4" w14:textId="77777777" w:rsidR="003E2498" w:rsidRDefault="003E2498" w:rsidP="00755975">
      <w:pPr>
        <w:rPr>
          <w:rFonts w:eastAsia="Times New Roman"/>
          <w:sz w:val="24"/>
          <w:szCs w:val="24"/>
        </w:rPr>
      </w:pPr>
    </w:p>
    <w:p w14:paraId="0B437FDF" w14:textId="7B7F6FB4" w:rsidR="007138E7" w:rsidRPr="003E2C4D" w:rsidRDefault="007138E7" w:rsidP="00755975">
      <w:pPr>
        <w:rPr>
          <w:rFonts w:eastAsia="Times New Roman"/>
          <w:sz w:val="24"/>
          <w:szCs w:val="24"/>
        </w:rPr>
      </w:pPr>
      <w:r w:rsidRPr="00CF2BAB">
        <w:rPr>
          <w:rFonts w:eastAsia="Times New Roman"/>
          <w:sz w:val="24"/>
          <w:szCs w:val="24"/>
        </w:rPr>
        <w:t xml:space="preserve">Demographic characteristics in Study 2 were generally similar with regard to age, gender, race, and ethnicity among </w:t>
      </w:r>
      <w:r>
        <w:rPr>
          <w:rFonts w:eastAsia="Times New Roman"/>
          <w:sz w:val="24"/>
          <w:szCs w:val="24"/>
        </w:rPr>
        <w:t xml:space="preserve">adolescents </w:t>
      </w:r>
      <w:r w:rsidRPr="00CF2BAB">
        <w:rPr>
          <w:rFonts w:eastAsia="Times New Roman"/>
          <w:sz w:val="24"/>
          <w:szCs w:val="24"/>
        </w:rPr>
        <w:t xml:space="preserve">who received </w:t>
      </w:r>
      <w:r w:rsidRPr="00535891">
        <w:rPr>
          <w:sz w:val="24"/>
          <w:szCs w:val="24"/>
        </w:rPr>
        <w:t>Pfizer</w:t>
      </w:r>
      <w:r w:rsidRPr="00535891">
        <w:rPr>
          <w:sz w:val="24"/>
          <w:szCs w:val="24"/>
        </w:rPr>
        <w:noBreakHyphen/>
        <w:t>BioNTech COVID</w:t>
      </w:r>
      <w:r w:rsidRPr="00535891">
        <w:rPr>
          <w:sz w:val="24"/>
          <w:szCs w:val="24"/>
        </w:rPr>
        <w:noBreakHyphen/>
        <w:t>19 Vaccine</w:t>
      </w:r>
      <w:r w:rsidRPr="00CF2BAB">
        <w:rPr>
          <w:rFonts w:eastAsia="Times New Roman"/>
          <w:sz w:val="24"/>
          <w:szCs w:val="24"/>
        </w:rPr>
        <w:t xml:space="preserve"> and those who received</w:t>
      </w:r>
      <w:r>
        <w:rPr>
          <w:rFonts w:eastAsia="Times New Roman"/>
          <w:sz w:val="24"/>
          <w:szCs w:val="24"/>
        </w:rPr>
        <w:t xml:space="preserve"> placebo</w:t>
      </w:r>
      <w:r w:rsidRPr="00CF2BAB">
        <w:rPr>
          <w:rFonts w:eastAsia="Times New Roman"/>
          <w:sz w:val="24"/>
          <w:szCs w:val="24"/>
        </w:rPr>
        <w:t xml:space="preserve">. Overall, among the </w:t>
      </w:r>
      <w:r>
        <w:rPr>
          <w:rFonts w:eastAsia="Times New Roman"/>
          <w:sz w:val="24"/>
          <w:szCs w:val="24"/>
        </w:rPr>
        <w:t xml:space="preserve">adolescents </w:t>
      </w:r>
      <w:r w:rsidRPr="008C0758">
        <w:rPr>
          <w:rFonts w:eastAsia="Times New Roman"/>
          <w:sz w:val="24"/>
          <w:szCs w:val="24"/>
        </w:rPr>
        <w:t xml:space="preserve">who received </w:t>
      </w:r>
      <w:r>
        <w:rPr>
          <w:rFonts w:eastAsia="Times New Roman"/>
          <w:sz w:val="24"/>
          <w:szCs w:val="24"/>
        </w:rPr>
        <w:t xml:space="preserve">the </w:t>
      </w:r>
      <w:r w:rsidRPr="008C0758">
        <w:rPr>
          <w:sz w:val="24"/>
          <w:szCs w:val="24"/>
        </w:rPr>
        <w:t>Pfizer</w:t>
      </w:r>
      <w:r w:rsidRPr="008C0758">
        <w:rPr>
          <w:sz w:val="24"/>
          <w:szCs w:val="24"/>
        </w:rPr>
        <w:noBreakHyphen/>
        <w:t>BioNTech COVID</w:t>
      </w:r>
      <w:r w:rsidRPr="008C0758">
        <w:rPr>
          <w:sz w:val="24"/>
          <w:szCs w:val="24"/>
        </w:rPr>
        <w:noBreakHyphen/>
        <w:t>19 Vaccine</w:t>
      </w:r>
      <w:r w:rsidRPr="008C0758">
        <w:rPr>
          <w:rFonts w:eastAsia="Times New Roman"/>
          <w:sz w:val="24"/>
          <w:szCs w:val="24"/>
        </w:rPr>
        <w:t>,</w:t>
      </w:r>
      <w:r w:rsidRPr="00CF2BAB">
        <w:rPr>
          <w:rFonts w:eastAsia="Times New Roman"/>
          <w:sz w:val="24"/>
          <w:szCs w:val="24"/>
        </w:rPr>
        <w:t xml:space="preserve"> </w:t>
      </w:r>
      <w:r>
        <w:rPr>
          <w:rFonts w:eastAsia="Times New Roman"/>
          <w:sz w:val="24"/>
          <w:szCs w:val="24"/>
        </w:rPr>
        <w:t xml:space="preserve">50.1% </w:t>
      </w:r>
      <w:r w:rsidRPr="00CF2BAB">
        <w:rPr>
          <w:rFonts w:eastAsia="Times New Roman"/>
          <w:sz w:val="24"/>
          <w:szCs w:val="24"/>
        </w:rPr>
        <w:t xml:space="preserve">were male and </w:t>
      </w:r>
      <w:r>
        <w:rPr>
          <w:rFonts w:eastAsia="Times New Roman"/>
          <w:sz w:val="24"/>
          <w:szCs w:val="24"/>
        </w:rPr>
        <w:t xml:space="preserve">49.9% </w:t>
      </w:r>
      <w:r w:rsidRPr="00CF2BAB">
        <w:rPr>
          <w:rFonts w:eastAsia="Times New Roman"/>
          <w:sz w:val="24"/>
          <w:szCs w:val="24"/>
        </w:rPr>
        <w:t>were female</w:t>
      </w:r>
      <w:r>
        <w:rPr>
          <w:rFonts w:eastAsia="Times New Roman"/>
          <w:sz w:val="24"/>
          <w:szCs w:val="24"/>
        </w:rPr>
        <w:t>,</w:t>
      </w:r>
      <w:r w:rsidRPr="00CF2BAB">
        <w:rPr>
          <w:rFonts w:eastAsia="Times New Roman"/>
          <w:sz w:val="24"/>
          <w:szCs w:val="24"/>
        </w:rPr>
        <w:t xml:space="preserve"> </w:t>
      </w:r>
      <w:r>
        <w:rPr>
          <w:sz w:val="24"/>
          <w:szCs w:val="24"/>
        </w:rPr>
        <w:t>85.9</w:t>
      </w:r>
      <w:r>
        <w:rPr>
          <w:rFonts w:eastAsia="Times New Roman"/>
          <w:sz w:val="24"/>
          <w:szCs w:val="24"/>
        </w:rPr>
        <w:t>% were</w:t>
      </w:r>
      <w:r w:rsidRPr="00CF2BAB">
        <w:rPr>
          <w:rFonts w:eastAsia="Times New Roman"/>
          <w:sz w:val="24"/>
          <w:szCs w:val="24"/>
        </w:rPr>
        <w:t xml:space="preserve"> White</w:t>
      </w:r>
      <w:r>
        <w:rPr>
          <w:rFonts w:eastAsia="Times New Roman"/>
          <w:sz w:val="24"/>
          <w:szCs w:val="24"/>
        </w:rPr>
        <w:t xml:space="preserve">, </w:t>
      </w:r>
      <w:r>
        <w:rPr>
          <w:sz w:val="24"/>
          <w:szCs w:val="24"/>
        </w:rPr>
        <w:t>4.6</w:t>
      </w:r>
      <w:r>
        <w:rPr>
          <w:rFonts w:eastAsia="Times New Roman"/>
          <w:sz w:val="24"/>
          <w:szCs w:val="24"/>
        </w:rPr>
        <w:t xml:space="preserve">% were </w:t>
      </w:r>
      <w:r w:rsidRPr="00CF2BAB">
        <w:rPr>
          <w:rFonts w:eastAsia="Times New Roman"/>
          <w:sz w:val="24"/>
          <w:szCs w:val="24"/>
        </w:rPr>
        <w:t xml:space="preserve">Black or African American, </w:t>
      </w:r>
      <w:r>
        <w:rPr>
          <w:rFonts w:eastAsia="Times New Roman"/>
          <w:sz w:val="24"/>
          <w:szCs w:val="24"/>
        </w:rPr>
        <w:t xml:space="preserve">11.7% were </w:t>
      </w:r>
      <w:r w:rsidRPr="00CF2BAB">
        <w:rPr>
          <w:rFonts w:eastAsia="Times New Roman"/>
          <w:sz w:val="24"/>
          <w:szCs w:val="24"/>
        </w:rPr>
        <w:t>Hispanic/Latino</w:t>
      </w:r>
      <w:r>
        <w:rPr>
          <w:rFonts w:eastAsia="Times New Roman"/>
          <w:sz w:val="24"/>
          <w:szCs w:val="24"/>
        </w:rPr>
        <w:t>, 6.4% were</w:t>
      </w:r>
      <w:r w:rsidRPr="00CF2BAB">
        <w:rPr>
          <w:rFonts w:eastAsia="Times New Roman"/>
          <w:sz w:val="24"/>
          <w:szCs w:val="24"/>
        </w:rPr>
        <w:t xml:space="preserve"> Asian</w:t>
      </w:r>
      <w:r>
        <w:rPr>
          <w:rFonts w:eastAsia="Times New Roman"/>
          <w:sz w:val="24"/>
          <w:szCs w:val="24"/>
        </w:rPr>
        <w:t xml:space="preserve">, </w:t>
      </w:r>
      <w:r w:rsidRPr="00CF2BAB">
        <w:rPr>
          <w:rFonts w:eastAsia="Times New Roman"/>
          <w:sz w:val="24"/>
          <w:szCs w:val="24"/>
        </w:rPr>
        <w:t xml:space="preserve">and </w:t>
      </w:r>
      <w:r>
        <w:rPr>
          <w:rFonts w:eastAsia="Times New Roman"/>
          <w:sz w:val="24"/>
          <w:szCs w:val="24"/>
        </w:rPr>
        <w:t xml:space="preserve">0.4% were </w:t>
      </w:r>
      <w:r w:rsidRPr="00CF2BAB">
        <w:rPr>
          <w:rFonts w:eastAsia="Times New Roman"/>
          <w:sz w:val="24"/>
          <w:szCs w:val="24"/>
        </w:rPr>
        <w:t>American</w:t>
      </w:r>
      <w:r>
        <w:rPr>
          <w:rFonts w:eastAsia="Times New Roman"/>
          <w:sz w:val="24"/>
          <w:szCs w:val="24"/>
        </w:rPr>
        <w:t xml:space="preserve"> Indian</w:t>
      </w:r>
      <w:r w:rsidRPr="00CF2BAB">
        <w:rPr>
          <w:rFonts w:eastAsia="Times New Roman"/>
          <w:sz w:val="24"/>
          <w:szCs w:val="24"/>
        </w:rPr>
        <w:t xml:space="preserve">/Alaska </w:t>
      </w:r>
      <w:r>
        <w:rPr>
          <w:rFonts w:eastAsia="Times New Roman"/>
          <w:sz w:val="24"/>
          <w:szCs w:val="24"/>
        </w:rPr>
        <w:t>N</w:t>
      </w:r>
      <w:r w:rsidRPr="00CF2BAB">
        <w:rPr>
          <w:rFonts w:eastAsia="Times New Roman"/>
          <w:sz w:val="24"/>
          <w:szCs w:val="24"/>
        </w:rPr>
        <w:t>ative.</w:t>
      </w:r>
      <w:r>
        <w:rPr>
          <w:rFonts w:eastAsia="Times New Roman"/>
          <w:sz w:val="24"/>
          <w:szCs w:val="24"/>
        </w:rPr>
        <w:t xml:space="preserve"> </w:t>
      </w:r>
    </w:p>
    <w:p w14:paraId="378D38B9" w14:textId="77777777" w:rsidR="007138E7" w:rsidRPr="003943CF" w:rsidRDefault="007138E7" w:rsidP="00755975">
      <w:pPr>
        <w:shd w:val="clear" w:color="auto" w:fill="FFFFFF"/>
        <w:rPr>
          <w:rFonts w:eastAsia="Times New Roman"/>
          <w:sz w:val="24"/>
          <w:szCs w:val="24"/>
        </w:rPr>
      </w:pPr>
    </w:p>
    <w:p w14:paraId="3FC5D937" w14:textId="5ED191A5" w:rsidR="007138E7" w:rsidRPr="00C539A2" w:rsidRDefault="003E193B" w:rsidP="00755975">
      <w:pPr>
        <w:keepNext/>
        <w:shd w:val="clear" w:color="auto" w:fill="FFFFFF"/>
        <w:rPr>
          <w:rFonts w:eastAsia="Times New Roman"/>
          <w:sz w:val="24"/>
          <w:szCs w:val="24"/>
          <w:u w:val="single"/>
        </w:rPr>
      </w:pPr>
      <w:r w:rsidRPr="00901FD9">
        <w:rPr>
          <w:rFonts w:eastAsia="Times New Roman"/>
          <w:sz w:val="24"/>
          <w:szCs w:val="24"/>
          <w:u w:val="single"/>
        </w:rPr>
        <w:t>Solicited</w:t>
      </w:r>
      <w:r w:rsidRPr="00C539A2">
        <w:rPr>
          <w:rFonts w:eastAsia="Times New Roman"/>
          <w:sz w:val="24"/>
          <w:szCs w:val="24"/>
          <w:u w:val="single"/>
        </w:rPr>
        <w:t xml:space="preserve"> </w:t>
      </w:r>
      <w:r w:rsidR="007138E7" w:rsidRPr="00C539A2">
        <w:rPr>
          <w:rFonts w:eastAsia="Times New Roman"/>
          <w:sz w:val="24"/>
          <w:szCs w:val="24"/>
          <w:u w:val="single"/>
        </w:rPr>
        <w:t xml:space="preserve">Local and Systemic </w:t>
      </w:r>
      <w:r w:rsidR="007138E7" w:rsidRPr="00901FD9">
        <w:rPr>
          <w:rFonts w:eastAsia="Times New Roman"/>
          <w:sz w:val="24"/>
          <w:szCs w:val="24"/>
          <w:u w:val="single"/>
        </w:rPr>
        <w:t xml:space="preserve">Adverse </w:t>
      </w:r>
      <w:r w:rsidR="007138E7">
        <w:rPr>
          <w:rFonts w:eastAsia="Times New Roman"/>
          <w:sz w:val="24"/>
          <w:szCs w:val="24"/>
          <w:u w:val="single"/>
        </w:rPr>
        <w:t>Reactions</w:t>
      </w:r>
    </w:p>
    <w:p w14:paraId="3F492B75" w14:textId="29A754A0" w:rsidR="007138E7" w:rsidRDefault="007138E7" w:rsidP="00755975">
      <w:pPr>
        <w:shd w:val="clear" w:color="auto" w:fill="FFFFFF"/>
        <w:rPr>
          <w:rFonts w:eastAsia="Times New Roman"/>
          <w:sz w:val="24"/>
        </w:rPr>
      </w:pPr>
    </w:p>
    <w:p w14:paraId="7514F786" w14:textId="77777777" w:rsidR="007138E7" w:rsidRDefault="007138E7" w:rsidP="00755975">
      <w:pPr>
        <w:shd w:val="clear" w:color="auto" w:fill="FFFFFF"/>
        <w:rPr>
          <w:rFonts w:eastAsia="Times New Roman"/>
          <w:sz w:val="24"/>
        </w:rPr>
      </w:pPr>
      <w:r>
        <w:rPr>
          <w:rFonts w:eastAsia="Times New Roman"/>
          <w:sz w:val="24"/>
        </w:rPr>
        <w:t>The</w:t>
      </w:r>
      <w:r w:rsidRPr="004D512A">
        <w:rPr>
          <w:rFonts w:eastAsia="Times New Roman"/>
          <w:sz w:val="24"/>
        </w:rPr>
        <w:t xml:space="preserve"> mean duration of pain at the injection site after Dose </w:t>
      </w:r>
      <w:r>
        <w:rPr>
          <w:rFonts w:eastAsia="Times New Roman"/>
          <w:sz w:val="24"/>
        </w:rPr>
        <w:t>1</w:t>
      </w:r>
      <w:r w:rsidRPr="004D512A">
        <w:rPr>
          <w:rFonts w:eastAsia="Times New Roman"/>
          <w:sz w:val="24"/>
        </w:rPr>
        <w:t xml:space="preserve"> was </w:t>
      </w:r>
      <w:r w:rsidDel="0051354F">
        <w:rPr>
          <w:rFonts w:eastAsia="Times New Roman"/>
          <w:sz w:val="24"/>
        </w:rPr>
        <w:t>2.</w:t>
      </w:r>
      <w:r w:rsidDel="00300DF0">
        <w:rPr>
          <w:rFonts w:eastAsia="Times New Roman"/>
          <w:sz w:val="24"/>
        </w:rPr>
        <w:t>4</w:t>
      </w:r>
      <w:r>
        <w:rPr>
          <w:rFonts w:eastAsia="Times New Roman"/>
          <w:sz w:val="24"/>
        </w:rPr>
        <w:t> </w:t>
      </w:r>
      <w:r w:rsidRPr="004D512A">
        <w:rPr>
          <w:rFonts w:eastAsia="Times New Roman"/>
          <w:sz w:val="24"/>
        </w:rPr>
        <w:t xml:space="preserve">days (range </w:t>
      </w:r>
      <w:r w:rsidDel="00300DF0">
        <w:rPr>
          <w:rFonts w:eastAsia="Times New Roman"/>
          <w:sz w:val="24"/>
        </w:rPr>
        <w:t>1</w:t>
      </w:r>
      <w:r>
        <w:rPr>
          <w:rFonts w:eastAsia="Times New Roman"/>
          <w:sz w:val="24"/>
        </w:rPr>
        <w:t xml:space="preserve"> to </w:t>
      </w:r>
      <w:r w:rsidDel="00300DF0">
        <w:rPr>
          <w:rFonts w:eastAsia="Times New Roman"/>
          <w:sz w:val="24"/>
        </w:rPr>
        <w:t>10</w:t>
      </w:r>
      <w:r>
        <w:rPr>
          <w:rFonts w:eastAsia="Times New Roman"/>
          <w:sz w:val="24"/>
        </w:rPr>
        <w:t xml:space="preserve"> </w:t>
      </w:r>
      <w:r w:rsidRPr="004D512A">
        <w:rPr>
          <w:rFonts w:eastAsia="Times New Roman"/>
          <w:sz w:val="24"/>
        </w:rPr>
        <w:t xml:space="preserve">days), for redness </w:t>
      </w:r>
      <w:r>
        <w:rPr>
          <w:rFonts w:eastAsia="Times New Roman"/>
          <w:sz w:val="24"/>
        </w:rPr>
        <w:t>2.4</w:t>
      </w:r>
      <w:r w:rsidRPr="004D512A">
        <w:rPr>
          <w:rFonts w:eastAsia="Times New Roman"/>
          <w:sz w:val="24"/>
        </w:rPr>
        <w:t> days (range</w:t>
      </w:r>
      <w:r w:rsidRPr="009B2B0A">
        <w:rPr>
          <w:rFonts w:eastAsia="Times New Roman"/>
          <w:sz w:val="24"/>
        </w:rPr>
        <w:t xml:space="preserve"> </w:t>
      </w:r>
      <w:r>
        <w:rPr>
          <w:rFonts w:eastAsia="Times New Roman"/>
          <w:sz w:val="24"/>
        </w:rPr>
        <w:t xml:space="preserve">1 to 16 </w:t>
      </w:r>
      <w:r w:rsidRPr="009B2B0A">
        <w:rPr>
          <w:rFonts w:eastAsia="Times New Roman"/>
          <w:sz w:val="24"/>
        </w:rPr>
        <w:t xml:space="preserve">days), and for swelling </w:t>
      </w:r>
      <w:r>
        <w:rPr>
          <w:rFonts w:eastAsia="Times New Roman"/>
          <w:sz w:val="24"/>
        </w:rPr>
        <w:t>1.9</w:t>
      </w:r>
      <w:r w:rsidRPr="009B2B0A">
        <w:rPr>
          <w:rFonts w:eastAsia="Times New Roman"/>
          <w:sz w:val="24"/>
        </w:rPr>
        <w:t xml:space="preserve"> days (range </w:t>
      </w:r>
      <w:r>
        <w:rPr>
          <w:rFonts w:eastAsia="Times New Roman"/>
          <w:sz w:val="24"/>
        </w:rPr>
        <w:t>1 to 5</w:t>
      </w:r>
      <w:r w:rsidRPr="009B2B0A">
        <w:rPr>
          <w:rFonts w:eastAsia="Times New Roman"/>
          <w:sz w:val="24"/>
        </w:rPr>
        <w:t xml:space="preserve"> days) for </w:t>
      </w:r>
      <w:r>
        <w:rPr>
          <w:rFonts w:eastAsia="Times New Roman"/>
          <w:sz w:val="24"/>
        </w:rPr>
        <w:t>adolescents</w:t>
      </w:r>
      <w:r w:rsidRPr="009B2B0A">
        <w:rPr>
          <w:rFonts w:eastAsia="Times New Roman"/>
          <w:sz w:val="24"/>
        </w:rPr>
        <w:t xml:space="preserve"> in the Pfizer</w:t>
      </w:r>
      <w:r>
        <w:rPr>
          <w:rFonts w:eastAsia="Times New Roman"/>
          <w:sz w:val="24"/>
        </w:rPr>
        <w:noBreakHyphen/>
      </w:r>
      <w:r w:rsidRPr="009B2B0A">
        <w:rPr>
          <w:rFonts w:eastAsia="Times New Roman"/>
          <w:sz w:val="24"/>
        </w:rPr>
        <w:t>BioNTech COVID</w:t>
      </w:r>
      <w:r>
        <w:rPr>
          <w:rFonts w:eastAsia="Times New Roman"/>
          <w:sz w:val="24"/>
        </w:rPr>
        <w:noBreakHyphen/>
      </w:r>
      <w:r w:rsidRPr="009B2B0A">
        <w:rPr>
          <w:rFonts w:eastAsia="Times New Roman"/>
          <w:sz w:val="24"/>
        </w:rPr>
        <w:t>19 Vaccine group.</w:t>
      </w:r>
    </w:p>
    <w:p w14:paraId="33D71ED8" w14:textId="12E1BC79" w:rsidR="007138E7" w:rsidRDefault="007138E7" w:rsidP="00755975">
      <w:pPr>
        <w:shd w:val="clear" w:color="auto" w:fill="FFFFFF"/>
        <w:rPr>
          <w:rFonts w:eastAsia="Times New Roman"/>
          <w:sz w:val="24"/>
        </w:rPr>
      </w:pPr>
    </w:p>
    <w:p w14:paraId="790824F4" w14:textId="01625DD1" w:rsidR="00842EA7" w:rsidRDefault="00743B14" w:rsidP="00F10CC1">
      <w:pPr>
        <w:keepNext/>
        <w:tabs>
          <w:tab w:val="left" w:pos="1080"/>
        </w:tabs>
        <w:ind w:left="1080" w:hanging="1080"/>
        <w:rPr>
          <w:b/>
          <w:bCs/>
          <w:sz w:val="24"/>
          <w:szCs w:val="24"/>
        </w:rPr>
      </w:pPr>
      <w:r w:rsidRPr="00743B14">
        <w:rPr>
          <w:b/>
          <w:bCs/>
          <w:sz w:val="24"/>
          <w:szCs w:val="24"/>
        </w:rPr>
        <w:t xml:space="preserve">Table 5: </w:t>
      </w:r>
      <w:r w:rsidRPr="00743B14">
        <w:rPr>
          <w:b/>
          <w:bCs/>
          <w:sz w:val="24"/>
          <w:szCs w:val="24"/>
        </w:rPr>
        <w:tab/>
        <w:t xml:space="preserve">Study 2 – Frequency and Percentages of Adolescents With Solicited Local Reactions, by Maximum Severity, Within 7 Days After Each Dose – Adolescents 12 </w:t>
      </w:r>
      <w:r w:rsidR="00256809">
        <w:rPr>
          <w:b/>
          <w:bCs/>
          <w:sz w:val="24"/>
          <w:szCs w:val="24"/>
        </w:rPr>
        <w:t>T</w:t>
      </w:r>
      <w:r w:rsidR="00144BCD">
        <w:rPr>
          <w:b/>
          <w:bCs/>
          <w:sz w:val="24"/>
          <w:szCs w:val="24"/>
        </w:rPr>
        <w:t>hrough</w:t>
      </w:r>
      <w:r w:rsidRPr="00743B14">
        <w:rPr>
          <w:b/>
          <w:bCs/>
          <w:sz w:val="24"/>
          <w:szCs w:val="24"/>
        </w:rPr>
        <w:t xml:space="preserve"> 15 Years of Age –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35"/>
        <w:gridCol w:w="2443"/>
        <w:gridCol w:w="1966"/>
        <w:gridCol w:w="2339"/>
        <w:gridCol w:w="1707"/>
      </w:tblGrid>
      <w:tr w:rsidR="00630758" w:rsidRPr="00C66281" w14:paraId="09ECF28A" w14:textId="77777777" w:rsidTr="00001E1E">
        <w:trPr>
          <w:tblHeader/>
        </w:trPr>
        <w:tc>
          <w:tcPr>
            <w:tcW w:w="1082" w:type="pct"/>
            <w:tcBorders>
              <w:bottom w:val="single" w:sz="4" w:space="0" w:color="auto"/>
            </w:tcBorders>
            <w:tcMar>
              <w:top w:w="0" w:type="dxa"/>
              <w:left w:w="108" w:type="dxa"/>
              <w:bottom w:w="0" w:type="dxa"/>
              <w:right w:w="108" w:type="dxa"/>
            </w:tcMar>
            <w:vAlign w:val="bottom"/>
          </w:tcPr>
          <w:p w14:paraId="085C2B25" w14:textId="77777777" w:rsidR="00630758" w:rsidRPr="00985400" w:rsidRDefault="00630758" w:rsidP="00755975">
            <w:pPr>
              <w:keepNext/>
              <w:jc w:val="center"/>
              <w:rPr>
                <w:b/>
                <w:color w:val="000000"/>
                <w:sz w:val="24"/>
                <w:szCs w:val="24"/>
              </w:rPr>
            </w:pPr>
          </w:p>
        </w:tc>
        <w:tc>
          <w:tcPr>
            <w:tcW w:w="1132" w:type="pct"/>
            <w:tcBorders>
              <w:bottom w:val="single" w:sz="4" w:space="0" w:color="auto"/>
            </w:tcBorders>
            <w:tcMar>
              <w:top w:w="0" w:type="dxa"/>
              <w:left w:w="108" w:type="dxa"/>
              <w:bottom w:w="0" w:type="dxa"/>
              <w:right w:w="108" w:type="dxa"/>
            </w:tcMar>
            <w:vAlign w:val="bottom"/>
            <w:hideMark/>
          </w:tcPr>
          <w:p w14:paraId="52EFD42D" w14:textId="77777777" w:rsidR="00630758" w:rsidRPr="004D512A" w:rsidRDefault="00630758" w:rsidP="00755975">
            <w:pPr>
              <w:keepNext/>
              <w:jc w:val="center"/>
              <w:rPr>
                <w:rFonts w:eastAsia="Times New Roman"/>
                <w:b/>
                <w:color w:val="000000"/>
                <w:sz w:val="24"/>
                <w:szCs w:val="24"/>
              </w:rPr>
            </w:pPr>
            <w:r w:rsidRPr="004D512A">
              <w:rPr>
                <w:rFonts w:eastAsia="Times New Roman"/>
                <w:b/>
                <w:color w:val="000000"/>
                <w:sz w:val="24"/>
                <w:szCs w:val="24"/>
              </w:rPr>
              <w:t>Pfizer-BioNTech</w:t>
            </w:r>
            <w:r w:rsidRPr="004D512A">
              <w:rPr>
                <w:rFonts w:eastAsia="Times New Roman"/>
                <w:b/>
                <w:color w:val="000000"/>
                <w:sz w:val="24"/>
                <w:szCs w:val="24"/>
              </w:rPr>
              <w:br/>
              <w:t>COVID-19 Vaccine</w:t>
            </w:r>
          </w:p>
          <w:p w14:paraId="55ABA2DB" w14:textId="77777777" w:rsidR="00630758" w:rsidRPr="004D512A" w:rsidRDefault="00630758" w:rsidP="00755975">
            <w:pPr>
              <w:keepNext/>
              <w:jc w:val="center"/>
              <w:rPr>
                <w:b/>
                <w:color w:val="000000"/>
                <w:sz w:val="24"/>
                <w:szCs w:val="24"/>
              </w:rPr>
            </w:pPr>
            <w:r w:rsidRPr="004D512A">
              <w:rPr>
                <w:b/>
                <w:color w:val="000000"/>
                <w:sz w:val="24"/>
                <w:szCs w:val="24"/>
              </w:rPr>
              <w:t xml:space="preserve">Dose 1 </w:t>
            </w:r>
          </w:p>
          <w:p w14:paraId="3493839A" w14:textId="77777777" w:rsidR="00630758" w:rsidRPr="004D512A" w:rsidRDefault="00630758" w:rsidP="00755975">
            <w:pPr>
              <w:keepNext/>
              <w:jc w:val="center"/>
              <w:rPr>
                <w:b/>
                <w:sz w:val="24"/>
                <w:szCs w:val="24"/>
              </w:rPr>
            </w:pPr>
            <w:r w:rsidRPr="004D512A">
              <w:rPr>
                <w:rFonts w:eastAsia="Times New Roman"/>
                <w:b/>
                <w:color w:val="000000"/>
                <w:sz w:val="24"/>
                <w:szCs w:val="24"/>
              </w:rPr>
              <w:t>N</w:t>
            </w:r>
            <w:r w:rsidRPr="004D512A">
              <w:rPr>
                <w:rFonts w:eastAsia="Times New Roman"/>
                <w:b/>
                <w:color w:val="000000"/>
                <w:sz w:val="24"/>
                <w:szCs w:val="24"/>
                <w:vertAlign w:val="superscript"/>
              </w:rPr>
              <w:t>a</w:t>
            </w:r>
            <w:r w:rsidRPr="004D512A">
              <w:rPr>
                <w:rFonts w:eastAsia="Times New Roman"/>
                <w:b/>
                <w:color w:val="000000"/>
                <w:sz w:val="24"/>
                <w:szCs w:val="24"/>
              </w:rPr>
              <w:t>=</w:t>
            </w:r>
            <w:r>
              <w:rPr>
                <w:rFonts w:eastAsia="Times New Roman"/>
                <w:b/>
                <w:color w:val="000000"/>
                <w:sz w:val="24"/>
                <w:szCs w:val="24"/>
              </w:rPr>
              <w:t>1127</w:t>
            </w:r>
          </w:p>
          <w:p w14:paraId="1A2C6ED5" w14:textId="77777777" w:rsidR="00630758" w:rsidRPr="004D512A" w:rsidRDefault="00630758" w:rsidP="00755975">
            <w:pPr>
              <w:keepNext/>
              <w:jc w:val="center"/>
              <w:rPr>
                <w:b/>
                <w:color w:val="000000"/>
                <w:sz w:val="24"/>
                <w:szCs w:val="24"/>
              </w:rPr>
            </w:pPr>
            <w:r w:rsidRPr="004D512A">
              <w:rPr>
                <w:b/>
                <w:color w:val="000000"/>
                <w:sz w:val="24"/>
                <w:szCs w:val="24"/>
              </w:rPr>
              <w:t>n</w:t>
            </w:r>
            <w:r w:rsidRPr="004D512A">
              <w:rPr>
                <w:b/>
                <w:color w:val="000000"/>
                <w:sz w:val="24"/>
                <w:szCs w:val="24"/>
                <w:vertAlign w:val="superscript"/>
              </w:rPr>
              <w:t>b</w:t>
            </w:r>
            <w:r w:rsidRPr="004D512A">
              <w:rPr>
                <w:b/>
                <w:color w:val="000000"/>
                <w:sz w:val="24"/>
                <w:szCs w:val="24"/>
              </w:rPr>
              <w:t xml:space="preserve"> (%)</w:t>
            </w:r>
          </w:p>
        </w:tc>
        <w:tc>
          <w:tcPr>
            <w:tcW w:w="911" w:type="pct"/>
            <w:tcBorders>
              <w:bottom w:val="single" w:sz="4" w:space="0" w:color="auto"/>
            </w:tcBorders>
            <w:tcMar>
              <w:top w:w="0" w:type="dxa"/>
              <w:left w:w="108" w:type="dxa"/>
              <w:bottom w:w="0" w:type="dxa"/>
              <w:right w:w="108" w:type="dxa"/>
            </w:tcMar>
            <w:vAlign w:val="bottom"/>
            <w:hideMark/>
          </w:tcPr>
          <w:p w14:paraId="35A4AA96" w14:textId="77777777" w:rsidR="00630758" w:rsidRPr="004D512A" w:rsidRDefault="00630758" w:rsidP="00755975">
            <w:pPr>
              <w:keepNext/>
              <w:jc w:val="center"/>
              <w:rPr>
                <w:b/>
                <w:color w:val="000000"/>
                <w:sz w:val="24"/>
                <w:szCs w:val="24"/>
              </w:rPr>
            </w:pPr>
            <w:r w:rsidRPr="004D512A">
              <w:rPr>
                <w:b/>
                <w:color w:val="000000"/>
                <w:sz w:val="24"/>
                <w:szCs w:val="24"/>
              </w:rPr>
              <w:t>Placebo</w:t>
            </w:r>
          </w:p>
          <w:p w14:paraId="093101BB" w14:textId="77777777" w:rsidR="00630758" w:rsidRPr="004D512A" w:rsidRDefault="00630758" w:rsidP="00755975">
            <w:pPr>
              <w:keepNext/>
              <w:jc w:val="center"/>
              <w:rPr>
                <w:b/>
                <w:color w:val="000000"/>
                <w:sz w:val="24"/>
                <w:szCs w:val="24"/>
              </w:rPr>
            </w:pPr>
            <w:r w:rsidRPr="004D512A">
              <w:rPr>
                <w:b/>
                <w:color w:val="000000"/>
                <w:sz w:val="24"/>
                <w:szCs w:val="24"/>
              </w:rPr>
              <w:t>Dose 1</w:t>
            </w:r>
          </w:p>
          <w:p w14:paraId="381C101E" w14:textId="77777777" w:rsidR="00630758" w:rsidRPr="004D512A" w:rsidRDefault="00630758" w:rsidP="00755975">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1127</w:t>
            </w:r>
          </w:p>
          <w:p w14:paraId="27A316AE" w14:textId="77777777" w:rsidR="00630758" w:rsidRPr="004D512A" w:rsidRDefault="00630758" w:rsidP="00755975">
            <w:pPr>
              <w:keepNext/>
              <w:jc w:val="center"/>
              <w:rPr>
                <w:b/>
                <w:color w:val="000000"/>
                <w:sz w:val="24"/>
                <w:szCs w:val="24"/>
              </w:rPr>
            </w:pPr>
            <w:r w:rsidRPr="004D512A">
              <w:rPr>
                <w:b/>
                <w:color w:val="000000"/>
                <w:sz w:val="24"/>
                <w:szCs w:val="24"/>
              </w:rPr>
              <w:t>n</w:t>
            </w:r>
            <w:r w:rsidRPr="004D512A">
              <w:rPr>
                <w:b/>
                <w:color w:val="000000"/>
                <w:sz w:val="24"/>
                <w:szCs w:val="24"/>
                <w:vertAlign w:val="superscript"/>
              </w:rPr>
              <w:t>b</w:t>
            </w:r>
            <w:r w:rsidRPr="004D512A">
              <w:rPr>
                <w:b/>
                <w:color w:val="000000"/>
                <w:sz w:val="24"/>
                <w:szCs w:val="24"/>
              </w:rPr>
              <w:t xml:space="preserve"> (%)</w:t>
            </w:r>
          </w:p>
        </w:tc>
        <w:tc>
          <w:tcPr>
            <w:tcW w:w="1084" w:type="pct"/>
            <w:tcBorders>
              <w:bottom w:val="single" w:sz="4" w:space="0" w:color="auto"/>
            </w:tcBorders>
            <w:tcMar>
              <w:top w:w="0" w:type="dxa"/>
              <w:left w:w="108" w:type="dxa"/>
              <w:bottom w:w="0" w:type="dxa"/>
              <w:right w:w="108" w:type="dxa"/>
            </w:tcMar>
            <w:vAlign w:val="bottom"/>
            <w:hideMark/>
          </w:tcPr>
          <w:p w14:paraId="36A9EB80" w14:textId="77777777" w:rsidR="00630758" w:rsidRPr="004D512A" w:rsidRDefault="00630758" w:rsidP="00755975">
            <w:pPr>
              <w:keepNext/>
              <w:jc w:val="center"/>
              <w:rPr>
                <w:b/>
                <w:color w:val="000000"/>
                <w:sz w:val="24"/>
                <w:szCs w:val="24"/>
              </w:rPr>
            </w:pPr>
            <w:r w:rsidRPr="004D512A">
              <w:rPr>
                <w:rFonts w:eastAsia="Times New Roman"/>
                <w:b/>
                <w:color w:val="000000"/>
                <w:sz w:val="24"/>
                <w:szCs w:val="24"/>
              </w:rPr>
              <w:t>Pfizer-BioNTech</w:t>
            </w:r>
            <w:r w:rsidRPr="004D512A">
              <w:rPr>
                <w:rFonts w:eastAsia="Times New Roman"/>
                <w:b/>
                <w:color w:val="000000"/>
                <w:sz w:val="24"/>
                <w:szCs w:val="24"/>
              </w:rPr>
              <w:br/>
              <w:t>COVID-19 Vaccine</w:t>
            </w:r>
          </w:p>
          <w:p w14:paraId="2FBC629F" w14:textId="77777777" w:rsidR="00630758" w:rsidRPr="004D512A" w:rsidRDefault="00630758" w:rsidP="00755975">
            <w:pPr>
              <w:keepNext/>
              <w:jc w:val="center"/>
              <w:rPr>
                <w:b/>
                <w:color w:val="000000"/>
                <w:sz w:val="24"/>
                <w:szCs w:val="24"/>
              </w:rPr>
            </w:pPr>
            <w:r w:rsidRPr="004D512A">
              <w:rPr>
                <w:b/>
                <w:color w:val="000000"/>
                <w:sz w:val="24"/>
                <w:szCs w:val="24"/>
              </w:rPr>
              <w:t>Dose 2</w:t>
            </w:r>
          </w:p>
          <w:p w14:paraId="69202E6C" w14:textId="77777777" w:rsidR="00630758" w:rsidRPr="004D512A" w:rsidRDefault="00630758" w:rsidP="00755975">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1097</w:t>
            </w:r>
          </w:p>
          <w:p w14:paraId="12A1DC13" w14:textId="77777777" w:rsidR="00630758" w:rsidRPr="004D512A" w:rsidRDefault="00630758" w:rsidP="00755975">
            <w:pPr>
              <w:keepNext/>
              <w:jc w:val="center"/>
              <w:rPr>
                <w:b/>
                <w:color w:val="000000"/>
                <w:sz w:val="24"/>
                <w:szCs w:val="24"/>
              </w:rPr>
            </w:pPr>
            <w:r w:rsidRPr="004D512A">
              <w:rPr>
                <w:b/>
                <w:color w:val="000000"/>
                <w:sz w:val="24"/>
                <w:szCs w:val="24"/>
              </w:rPr>
              <w:t>n</w:t>
            </w:r>
            <w:r w:rsidRPr="004D512A">
              <w:rPr>
                <w:b/>
                <w:color w:val="000000"/>
                <w:sz w:val="24"/>
                <w:szCs w:val="24"/>
                <w:vertAlign w:val="superscript"/>
              </w:rPr>
              <w:t>b</w:t>
            </w:r>
            <w:r w:rsidRPr="004D512A">
              <w:rPr>
                <w:b/>
                <w:color w:val="000000"/>
                <w:sz w:val="24"/>
                <w:szCs w:val="24"/>
              </w:rPr>
              <w:t xml:space="preserve"> (%)</w:t>
            </w:r>
          </w:p>
        </w:tc>
        <w:tc>
          <w:tcPr>
            <w:tcW w:w="791" w:type="pct"/>
            <w:tcBorders>
              <w:bottom w:val="single" w:sz="4" w:space="0" w:color="auto"/>
            </w:tcBorders>
            <w:tcMar>
              <w:top w:w="0" w:type="dxa"/>
              <w:left w:w="108" w:type="dxa"/>
              <w:bottom w:w="0" w:type="dxa"/>
              <w:right w:w="108" w:type="dxa"/>
            </w:tcMar>
            <w:vAlign w:val="bottom"/>
            <w:hideMark/>
          </w:tcPr>
          <w:p w14:paraId="66847B86" w14:textId="77777777" w:rsidR="00630758" w:rsidRPr="004D512A" w:rsidRDefault="00630758" w:rsidP="00755975">
            <w:pPr>
              <w:keepNext/>
              <w:jc w:val="center"/>
              <w:rPr>
                <w:b/>
                <w:color w:val="000000"/>
                <w:sz w:val="24"/>
                <w:szCs w:val="24"/>
              </w:rPr>
            </w:pPr>
            <w:r w:rsidRPr="004D512A">
              <w:rPr>
                <w:b/>
                <w:color w:val="000000"/>
                <w:sz w:val="24"/>
                <w:szCs w:val="24"/>
              </w:rPr>
              <w:t>Placebo</w:t>
            </w:r>
          </w:p>
          <w:p w14:paraId="0383AD7C" w14:textId="77777777" w:rsidR="00630758" w:rsidRPr="004D512A" w:rsidRDefault="00630758" w:rsidP="00755975">
            <w:pPr>
              <w:keepNext/>
              <w:jc w:val="center"/>
              <w:rPr>
                <w:b/>
                <w:color w:val="000000"/>
                <w:sz w:val="24"/>
                <w:szCs w:val="24"/>
              </w:rPr>
            </w:pPr>
            <w:r w:rsidRPr="004D512A">
              <w:rPr>
                <w:b/>
                <w:color w:val="000000"/>
                <w:sz w:val="24"/>
                <w:szCs w:val="24"/>
              </w:rPr>
              <w:t>Dose 2</w:t>
            </w:r>
          </w:p>
          <w:p w14:paraId="6DA30D70" w14:textId="77777777" w:rsidR="00630758" w:rsidRPr="004D512A" w:rsidRDefault="00630758" w:rsidP="00755975">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1078</w:t>
            </w:r>
          </w:p>
          <w:p w14:paraId="23478603" w14:textId="77777777" w:rsidR="00630758" w:rsidRPr="004D512A" w:rsidRDefault="00630758" w:rsidP="00755975">
            <w:pPr>
              <w:keepNext/>
              <w:jc w:val="center"/>
              <w:rPr>
                <w:b/>
                <w:color w:val="000000"/>
                <w:sz w:val="24"/>
                <w:szCs w:val="24"/>
              </w:rPr>
            </w:pPr>
            <w:r w:rsidRPr="004D512A">
              <w:rPr>
                <w:b/>
                <w:color w:val="000000"/>
                <w:sz w:val="24"/>
                <w:szCs w:val="24"/>
              </w:rPr>
              <w:t>n</w:t>
            </w:r>
            <w:r w:rsidRPr="004D512A">
              <w:rPr>
                <w:b/>
                <w:color w:val="000000"/>
                <w:sz w:val="24"/>
                <w:szCs w:val="24"/>
                <w:vertAlign w:val="superscript"/>
              </w:rPr>
              <w:t>b</w:t>
            </w:r>
            <w:r w:rsidRPr="004D512A">
              <w:rPr>
                <w:b/>
                <w:color w:val="000000"/>
                <w:sz w:val="24"/>
                <w:szCs w:val="24"/>
              </w:rPr>
              <w:t xml:space="preserve"> (%)</w:t>
            </w:r>
          </w:p>
        </w:tc>
      </w:tr>
      <w:tr w:rsidR="00630758" w:rsidRPr="00C66281" w14:paraId="5C6AD830" w14:textId="77777777" w:rsidTr="00001E1E">
        <w:tc>
          <w:tcPr>
            <w:tcW w:w="1082" w:type="pct"/>
            <w:tcBorders>
              <w:right w:val="nil"/>
            </w:tcBorders>
            <w:tcMar>
              <w:top w:w="0" w:type="dxa"/>
              <w:left w:w="108" w:type="dxa"/>
              <w:bottom w:w="0" w:type="dxa"/>
              <w:right w:w="108" w:type="dxa"/>
            </w:tcMar>
            <w:hideMark/>
          </w:tcPr>
          <w:p w14:paraId="62215C9E" w14:textId="77777777" w:rsidR="00630758" w:rsidRPr="00985400" w:rsidRDefault="00630758" w:rsidP="00755975">
            <w:pPr>
              <w:rPr>
                <w:color w:val="000000"/>
                <w:sz w:val="24"/>
                <w:szCs w:val="24"/>
              </w:rPr>
            </w:pPr>
            <w:r w:rsidRPr="00985400">
              <w:rPr>
                <w:color w:val="000000"/>
                <w:sz w:val="24"/>
                <w:szCs w:val="24"/>
              </w:rPr>
              <w:t>Redness</w:t>
            </w:r>
            <w:r w:rsidRPr="00985400">
              <w:rPr>
                <w:color w:val="000000"/>
                <w:sz w:val="24"/>
                <w:szCs w:val="24"/>
                <w:vertAlign w:val="superscript"/>
              </w:rPr>
              <w:t>c</w:t>
            </w:r>
            <w:r w:rsidRPr="00985400">
              <w:rPr>
                <w:color w:val="000000"/>
                <w:sz w:val="24"/>
                <w:szCs w:val="24"/>
              </w:rPr>
              <w:t xml:space="preserve"> </w:t>
            </w:r>
          </w:p>
        </w:tc>
        <w:tc>
          <w:tcPr>
            <w:tcW w:w="1132" w:type="pct"/>
            <w:tcBorders>
              <w:left w:val="nil"/>
              <w:right w:val="nil"/>
            </w:tcBorders>
            <w:tcMar>
              <w:top w:w="0" w:type="dxa"/>
              <w:left w:w="108" w:type="dxa"/>
              <w:bottom w:w="0" w:type="dxa"/>
              <w:right w:w="108" w:type="dxa"/>
            </w:tcMar>
          </w:tcPr>
          <w:p w14:paraId="34EAF3FD" w14:textId="77777777" w:rsidR="00630758" w:rsidRPr="00985400" w:rsidRDefault="00630758" w:rsidP="00755975">
            <w:pPr>
              <w:jc w:val="center"/>
              <w:rPr>
                <w:sz w:val="24"/>
                <w:szCs w:val="24"/>
              </w:rPr>
            </w:pPr>
          </w:p>
        </w:tc>
        <w:tc>
          <w:tcPr>
            <w:tcW w:w="911" w:type="pct"/>
            <w:tcBorders>
              <w:left w:val="nil"/>
              <w:right w:val="nil"/>
            </w:tcBorders>
            <w:tcMar>
              <w:top w:w="0" w:type="dxa"/>
              <w:left w:w="108" w:type="dxa"/>
              <w:bottom w:w="0" w:type="dxa"/>
              <w:right w:w="108" w:type="dxa"/>
            </w:tcMar>
          </w:tcPr>
          <w:p w14:paraId="349EFB8A" w14:textId="77777777" w:rsidR="00630758" w:rsidRPr="00985400" w:rsidRDefault="00630758" w:rsidP="00755975">
            <w:pPr>
              <w:jc w:val="center"/>
              <w:rPr>
                <w:sz w:val="24"/>
                <w:szCs w:val="24"/>
              </w:rPr>
            </w:pPr>
          </w:p>
        </w:tc>
        <w:tc>
          <w:tcPr>
            <w:tcW w:w="1084" w:type="pct"/>
            <w:tcBorders>
              <w:left w:val="nil"/>
              <w:right w:val="nil"/>
            </w:tcBorders>
            <w:tcMar>
              <w:top w:w="0" w:type="dxa"/>
              <w:left w:w="108" w:type="dxa"/>
              <w:bottom w:w="0" w:type="dxa"/>
              <w:right w:w="108" w:type="dxa"/>
            </w:tcMar>
          </w:tcPr>
          <w:p w14:paraId="5224B3AD" w14:textId="77777777" w:rsidR="00630758" w:rsidRPr="00985400" w:rsidRDefault="00630758" w:rsidP="00755975">
            <w:pPr>
              <w:jc w:val="center"/>
              <w:rPr>
                <w:sz w:val="24"/>
                <w:szCs w:val="24"/>
              </w:rPr>
            </w:pPr>
          </w:p>
        </w:tc>
        <w:tc>
          <w:tcPr>
            <w:tcW w:w="791" w:type="pct"/>
            <w:tcBorders>
              <w:left w:val="nil"/>
            </w:tcBorders>
            <w:tcMar>
              <w:top w:w="0" w:type="dxa"/>
              <w:left w:w="108" w:type="dxa"/>
              <w:bottom w:w="0" w:type="dxa"/>
              <w:right w:w="108" w:type="dxa"/>
            </w:tcMar>
          </w:tcPr>
          <w:p w14:paraId="650DC5D1" w14:textId="77777777" w:rsidR="00630758" w:rsidRPr="00985400" w:rsidRDefault="00630758" w:rsidP="00755975">
            <w:pPr>
              <w:jc w:val="center"/>
              <w:rPr>
                <w:sz w:val="24"/>
                <w:szCs w:val="24"/>
              </w:rPr>
            </w:pPr>
          </w:p>
        </w:tc>
      </w:tr>
      <w:tr w:rsidR="00630758" w:rsidRPr="00C66281" w14:paraId="251D6FEB" w14:textId="77777777" w:rsidTr="00001E1E">
        <w:tc>
          <w:tcPr>
            <w:tcW w:w="1082" w:type="pct"/>
            <w:tcMar>
              <w:top w:w="0" w:type="dxa"/>
              <w:left w:w="108" w:type="dxa"/>
              <w:bottom w:w="0" w:type="dxa"/>
              <w:right w:w="108" w:type="dxa"/>
            </w:tcMar>
            <w:hideMark/>
          </w:tcPr>
          <w:p w14:paraId="09F48D8C" w14:textId="77777777" w:rsidR="00630758" w:rsidRPr="00985400" w:rsidRDefault="00630758" w:rsidP="00755975">
            <w:pPr>
              <w:ind w:left="330"/>
              <w:rPr>
                <w:color w:val="000000"/>
                <w:sz w:val="24"/>
                <w:szCs w:val="24"/>
              </w:rPr>
            </w:pPr>
            <w:r w:rsidRPr="00985400">
              <w:rPr>
                <w:color w:val="000000"/>
                <w:sz w:val="24"/>
                <w:szCs w:val="24"/>
              </w:rPr>
              <w:t>Any</w:t>
            </w:r>
            <w:r>
              <w:rPr>
                <w:color w:val="000000"/>
                <w:sz w:val="24"/>
                <w:szCs w:val="24"/>
              </w:rPr>
              <w:t xml:space="preserve"> (&gt;2 cm)</w:t>
            </w:r>
          </w:p>
        </w:tc>
        <w:tc>
          <w:tcPr>
            <w:tcW w:w="1132" w:type="pct"/>
            <w:shd w:val="clear" w:color="auto" w:fill="auto"/>
            <w:tcMar>
              <w:top w:w="0" w:type="dxa"/>
              <w:left w:w="108" w:type="dxa"/>
              <w:bottom w:w="0" w:type="dxa"/>
              <w:right w:w="108" w:type="dxa"/>
            </w:tcMar>
          </w:tcPr>
          <w:p w14:paraId="05E6DAC0" w14:textId="77777777" w:rsidR="00630758" w:rsidRPr="005A35D9" w:rsidRDefault="00630758" w:rsidP="00755975">
            <w:pPr>
              <w:jc w:val="center"/>
              <w:rPr>
                <w:sz w:val="24"/>
                <w:szCs w:val="24"/>
              </w:rPr>
            </w:pPr>
            <w:r w:rsidRPr="005A35D9">
              <w:rPr>
                <w:sz w:val="24"/>
                <w:szCs w:val="24"/>
              </w:rPr>
              <w:t>65 (5.8)</w:t>
            </w:r>
          </w:p>
        </w:tc>
        <w:tc>
          <w:tcPr>
            <w:tcW w:w="911" w:type="pct"/>
            <w:shd w:val="clear" w:color="auto" w:fill="auto"/>
            <w:tcMar>
              <w:top w:w="0" w:type="dxa"/>
              <w:left w:w="108" w:type="dxa"/>
              <w:bottom w:w="0" w:type="dxa"/>
              <w:right w:w="108" w:type="dxa"/>
            </w:tcMar>
          </w:tcPr>
          <w:p w14:paraId="0462B5A5" w14:textId="77777777" w:rsidR="00630758" w:rsidRPr="005A35D9" w:rsidRDefault="00630758" w:rsidP="00755975">
            <w:pPr>
              <w:jc w:val="center"/>
              <w:rPr>
                <w:sz w:val="24"/>
                <w:szCs w:val="24"/>
              </w:rPr>
            </w:pPr>
            <w:r w:rsidRPr="005A35D9">
              <w:rPr>
                <w:sz w:val="24"/>
                <w:szCs w:val="24"/>
              </w:rPr>
              <w:t>12 (1.1)</w:t>
            </w:r>
          </w:p>
        </w:tc>
        <w:tc>
          <w:tcPr>
            <w:tcW w:w="1084" w:type="pct"/>
            <w:shd w:val="clear" w:color="auto" w:fill="auto"/>
            <w:tcMar>
              <w:top w:w="0" w:type="dxa"/>
              <w:left w:w="108" w:type="dxa"/>
              <w:bottom w:w="0" w:type="dxa"/>
              <w:right w:w="108" w:type="dxa"/>
            </w:tcMar>
          </w:tcPr>
          <w:p w14:paraId="59DF2FC4" w14:textId="77777777" w:rsidR="00630758" w:rsidRPr="005A35D9" w:rsidRDefault="00630758" w:rsidP="00755975">
            <w:pPr>
              <w:jc w:val="center"/>
              <w:rPr>
                <w:sz w:val="24"/>
                <w:szCs w:val="24"/>
              </w:rPr>
            </w:pPr>
            <w:r w:rsidRPr="005A35D9">
              <w:rPr>
                <w:sz w:val="24"/>
                <w:szCs w:val="24"/>
              </w:rPr>
              <w:t>55 (5.0)</w:t>
            </w:r>
          </w:p>
        </w:tc>
        <w:tc>
          <w:tcPr>
            <w:tcW w:w="791" w:type="pct"/>
            <w:shd w:val="clear" w:color="auto" w:fill="auto"/>
            <w:tcMar>
              <w:top w:w="0" w:type="dxa"/>
              <w:left w:w="108" w:type="dxa"/>
              <w:bottom w:w="0" w:type="dxa"/>
              <w:right w:w="108" w:type="dxa"/>
            </w:tcMar>
          </w:tcPr>
          <w:p w14:paraId="62384E37" w14:textId="77777777" w:rsidR="00630758" w:rsidRPr="005A35D9" w:rsidRDefault="00630758" w:rsidP="00755975">
            <w:pPr>
              <w:jc w:val="center"/>
              <w:rPr>
                <w:sz w:val="24"/>
                <w:szCs w:val="24"/>
              </w:rPr>
            </w:pPr>
            <w:r w:rsidRPr="005A35D9">
              <w:rPr>
                <w:sz w:val="24"/>
                <w:szCs w:val="24"/>
              </w:rPr>
              <w:t>10 (0.9)</w:t>
            </w:r>
          </w:p>
        </w:tc>
      </w:tr>
      <w:tr w:rsidR="00630758" w:rsidRPr="00C66281" w14:paraId="1498B649" w14:textId="77777777" w:rsidTr="00001E1E">
        <w:tc>
          <w:tcPr>
            <w:tcW w:w="1082" w:type="pct"/>
            <w:tcMar>
              <w:top w:w="0" w:type="dxa"/>
              <w:left w:w="108" w:type="dxa"/>
              <w:bottom w:w="0" w:type="dxa"/>
              <w:right w:w="108" w:type="dxa"/>
            </w:tcMar>
            <w:hideMark/>
          </w:tcPr>
          <w:p w14:paraId="755B5F56" w14:textId="77777777" w:rsidR="00630758" w:rsidRPr="00985400" w:rsidRDefault="00630758" w:rsidP="00755975">
            <w:pPr>
              <w:ind w:left="600"/>
              <w:rPr>
                <w:color w:val="000000"/>
                <w:sz w:val="24"/>
                <w:szCs w:val="24"/>
              </w:rPr>
            </w:pPr>
            <w:r w:rsidRPr="00985400">
              <w:rPr>
                <w:color w:val="000000"/>
                <w:sz w:val="24"/>
                <w:szCs w:val="24"/>
              </w:rPr>
              <w:t>Mild</w:t>
            </w:r>
          </w:p>
        </w:tc>
        <w:tc>
          <w:tcPr>
            <w:tcW w:w="1132" w:type="pct"/>
            <w:shd w:val="clear" w:color="auto" w:fill="auto"/>
            <w:tcMar>
              <w:top w:w="0" w:type="dxa"/>
              <w:left w:w="108" w:type="dxa"/>
              <w:bottom w:w="0" w:type="dxa"/>
              <w:right w:w="108" w:type="dxa"/>
            </w:tcMar>
          </w:tcPr>
          <w:p w14:paraId="4D6565B2" w14:textId="77777777" w:rsidR="00630758" w:rsidRPr="005A35D9" w:rsidRDefault="00630758" w:rsidP="00755975">
            <w:pPr>
              <w:jc w:val="center"/>
              <w:rPr>
                <w:sz w:val="24"/>
                <w:szCs w:val="24"/>
              </w:rPr>
            </w:pPr>
            <w:r w:rsidRPr="005A35D9">
              <w:rPr>
                <w:sz w:val="24"/>
                <w:szCs w:val="24"/>
              </w:rPr>
              <w:t>44 (3.9)</w:t>
            </w:r>
          </w:p>
        </w:tc>
        <w:tc>
          <w:tcPr>
            <w:tcW w:w="911" w:type="pct"/>
            <w:shd w:val="clear" w:color="auto" w:fill="auto"/>
            <w:tcMar>
              <w:top w:w="0" w:type="dxa"/>
              <w:left w:w="108" w:type="dxa"/>
              <w:bottom w:w="0" w:type="dxa"/>
              <w:right w:w="108" w:type="dxa"/>
            </w:tcMar>
          </w:tcPr>
          <w:p w14:paraId="45FB3674" w14:textId="77777777" w:rsidR="00630758" w:rsidRPr="005A35D9" w:rsidRDefault="00630758" w:rsidP="00755975">
            <w:pPr>
              <w:jc w:val="center"/>
              <w:rPr>
                <w:sz w:val="24"/>
                <w:szCs w:val="24"/>
              </w:rPr>
            </w:pPr>
            <w:r w:rsidRPr="005A35D9">
              <w:rPr>
                <w:sz w:val="24"/>
                <w:szCs w:val="24"/>
              </w:rPr>
              <w:t>11 (1.0)</w:t>
            </w:r>
          </w:p>
        </w:tc>
        <w:tc>
          <w:tcPr>
            <w:tcW w:w="1084" w:type="pct"/>
            <w:shd w:val="clear" w:color="auto" w:fill="auto"/>
            <w:tcMar>
              <w:top w:w="0" w:type="dxa"/>
              <w:left w:w="108" w:type="dxa"/>
              <w:bottom w:w="0" w:type="dxa"/>
              <w:right w:w="108" w:type="dxa"/>
            </w:tcMar>
          </w:tcPr>
          <w:p w14:paraId="5164E358" w14:textId="77777777" w:rsidR="00630758" w:rsidRPr="005A35D9" w:rsidRDefault="00630758" w:rsidP="00755975">
            <w:pPr>
              <w:jc w:val="center"/>
              <w:rPr>
                <w:sz w:val="24"/>
                <w:szCs w:val="24"/>
              </w:rPr>
            </w:pPr>
            <w:r w:rsidRPr="005A35D9">
              <w:rPr>
                <w:sz w:val="24"/>
                <w:szCs w:val="24"/>
              </w:rPr>
              <w:t>29 (2.6)</w:t>
            </w:r>
          </w:p>
        </w:tc>
        <w:tc>
          <w:tcPr>
            <w:tcW w:w="791" w:type="pct"/>
            <w:shd w:val="clear" w:color="auto" w:fill="auto"/>
            <w:tcMar>
              <w:top w:w="0" w:type="dxa"/>
              <w:left w:w="108" w:type="dxa"/>
              <w:bottom w:w="0" w:type="dxa"/>
              <w:right w:w="108" w:type="dxa"/>
            </w:tcMar>
          </w:tcPr>
          <w:p w14:paraId="267293B1" w14:textId="77777777" w:rsidR="00630758" w:rsidRPr="005A35D9" w:rsidRDefault="00630758" w:rsidP="00755975">
            <w:pPr>
              <w:jc w:val="center"/>
              <w:rPr>
                <w:sz w:val="24"/>
                <w:szCs w:val="24"/>
              </w:rPr>
            </w:pPr>
            <w:r w:rsidRPr="005A35D9">
              <w:rPr>
                <w:sz w:val="24"/>
                <w:szCs w:val="24"/>
              </w:rPr>
              <w:t>8 (0.7)</w:t>
            </w:r>
          </w:p>
        </w:tc>
      </w:tr>
      <w:tr w:rsidR="00630758" w:rsidRPr="00C66281" w14:paraId="4902D815" w14:textId="77777777" w:rsidTr="00001E1E">
        <w:tc>
          <w:tcPr>
            <w:tcW w:w="1082" w:type="pct"/>
            <w:tcMar>
              <w:top w:w="0" w:type="dxa"/>
              <w:left w:w="108" w:type="dxa"/>
              <w:bottom w:w="0" w:type="dxa"/>
              <w:right w:w="108" w:type="dxa"/>
            </w:tcMar>
            <w:hideMark/>
          </w:tcPr>
          <w:p w14:paraId="4195BED9" w14:textId="77777777" w:rsidR="00630758" w:rsidRPr="00985400" w:rsidRDefault="00630758" w:rsidP="00755975">
            <w:pPr>
              <w:ind w:left="600"/>
              <w:rPr>
                <w:color w:val="000000"/>
                <w:sz w:val="24"/>
                <w:szCs w:val="24"/>
              </w:rPr>
            </w:pPr>
            <w:r w:rsidRPr="00985400">
              <w:rPr>
                <w:color w:val="000000"/>
                <w:sz w:val="24"/>
                <w:szCs w:val="24"/>
              </w:rPr>
              <w:t>Moderate</w:t>
            </w:r>
          </w:p>
        </w:tc>
        <w:tc>
          <w:tcPr>
            <w:tcW w:w="1132" w:type="pct"/>
            <w:shd w:val="clear" w:color="auto" w:fill="auto"/>
            <w:tcMar>
              <w:top w:w="0" w:type="dxa"/>
              <w:left w:w="108" w:type="dxa"/>
              <w:bottom w:w="0" w:type="dxa"/>
              <w:right w:w="108" w:type="dxa"/>
            </w:tcMar>
          </w:tcPr>
          <w:p w14:paraId="28C76ABE" w14:textId="77777777" w:rsidR="00630758" w:rsidRPr="005A35D9" w:rsidRDefault="00630758" w:rsidP="00755975">
            <w:pPr>
              <w:jc w:val="center"/>
              <w:rPr>
                <w:sz w:val="24"/>
                <w:szCs w:val="24"/>
              </w:rPr>
            </w:pPr>
            <w:r w:rsidRPr="005A35D9">
              <w:rPr>
                <w:sz w:val="24"/>
                <w:szCs w:val="24"/>
              </w:rPr>
              <w:t>20 (1.8)</w:t>
            </w:r>
          </w:p>
        </w:tc>
        <w:tc>
          <w:tcPr>
            <w:tcW w:w="911" w:type="pct"/>
            <w:shd w:val="clear" w:color="auto" w:fill="auto"/>
            <w:tcMar>
              <w:top w:w="0" w:type="dxa"/>
              <w:left w:w="108" w:type="dxa"/>
              <w:bottom w:w="0" w:type="dxa"/>
              <w:right w:w="108" w:type="dxa"/>
            </w:tcMar>
          </w:tcPr>
          <w:p w14:paraId="0556C1AF" w14:textId="77777777" w:rsidR="00630758" w:rsidRPr="005A35D9" w:rsidRDefault="00630758" w:rsidP="00755975">
            <w:pPr>
              <w:jc w:val="center"/>
              <w:rPr>
                <w:sz w:val="24"/>
                <w:szCs w:val="24"/>
              </w:rPr>
            </w:pPr>
            <w:r w:rsidRPr="005A35D9">
              <w:rPr>
                <w:sz w:val="24"/>
                <w:szCs w:val="24"/>
              </w:rPr>
              <w:t>1 (0.1)</w:t>
            </w:r>
          </w:p>
        </w:tc>
        <w:tc>
          <w:tcPr>
            <w:tcW w:w="1084" w:type="pct"/>
            <w:shd w:val="clear" w:color="auto" w:fill="auto"/>
            <w:tcMar>
              <w:top w:w="0" w:type="dxa"/>
              <w:left w:w="108" w:type="dxa"/>
              <w:bottom w:w="0" w:type="dxa"/>
              <w:right w:w="108" w:type="dxa"/>
            </w:tcMar>
          </w:tcPr>
          <w:p w14:paraId="6C511510" w14:textId="77777777" w:rsidR="00630758" w:rsidRPr="005A35D9" w:rsidRDefault="00630758" w:rsidP="00755975">
            <w:pPr>
              <w:jc w:val="center"/>
              <w:rPr>
                <w:sz w:val="24"/>
                <w:szCs w:val="24"/>
              </w:rPr>
            </w:pPr>
            <w:r w:rsidRPr="005A35D9">
              <w:rPr>
                <w:sz w:val="24"/>
                <w:szCs w:val="24"/>
              </w:rPr>
              <w:t>26 (2.4)</w:t>
            </w:r>
          </w:p>
        </w:tc>
        <w:tc>
          <w:tcPr>
            <w:tcW w:w="791" w:type="pct"/>
            <w:shd w:val="clear" w:color="auto" w:fill="auto"/>
            <w:tcMar>
              <w:top w:w="0" w:type="dxa"/>
              <w:left w:w="108" w:type="dxa"/>
              <w:bottom w:w="0" w:type="dxa"/>
              <w:right w:w="108" w:type="dxa"/>
            </w:tcMar>
          </w:tcPr>
          <w:p w14:paraId="7DA1F361" w14:textId="77777777" w:rsidR="00630758" w:rsidRPr="005A35D9" w:rsidRDefault="00630758" w:rsidP="00755975">
            <w:pPr>
              <w:jc w:val="center"/>
              <w:rPr>
                <w:sz w:val="24"/>
                <w:szCs w:val="24"/>
              </w:rPr>
            </w:pPr>
            <w:r w:rsidRPr="005A35D9">
              <w:rPr>
                <w:sz w:val="24"/>
                <w:szCs w:val="24"/>
              </w:rPr>
              <w:t>2 (0.2)</w:t>
            </w:r>
          </w:p>
        </w:tc>
      </w:tr>
      <w:tr w:rsidR="00630758" w:rsidRPr="00C66281" w14:paraId="3FD505F1" w14:textId="77777777" w:rsidTr="00001E1E">
        <w:tc>
          <w:tcPr>
            <w:tcW w:w="1082" w:type="pct"/>
            <w:tcBorders>
              <w:bottom w:val="single" w:sz="4" w:space="0" w:color="auto"/>
            </w:tcBorders>
            <w:tcMar>
              <w:top w:w="0" w:type="dxa"/>
              <w:left w:w="108" w:type="dxa"/>
              <w:bottom w:w="0" w:type="dxa"/>
              <w:right w:w="108" w:type="dxa"/>
            </w:tcMar>
            <w:hideMark/>
          </w:tcPr>
          <w:p w14:paraId="0D28839C" w14:textId="77777777" w:rsidR="00630758" w:rsidRPr="00985400" w:rsidRDefault="00630758" w:rsidP="00755975">
            <w:pPr>
              <w:ind w:left="600"/>
              <w:rPr>
                <w:color w:val="000000"/>
                <w:sz w:val="24"/>
                <w:szCs w:val="24"/>
              </w:rPr>
            </w:pPr>
            <w:r w:rsidRPr="00985400">
              <w:rPr>
                <w:color w:val="000000"/>
                <w:sz w:val="24"/>
                <w:szCs w:val="24"/>
              </w:rPr>
              <w:t>Severe</w:t>
            </w:r>
          </w:p>
        </w:tc>
        <w:tc>
          <w:tcPr>
            <w:tcW w:w="1132" w:type="pct"/>
            <w:tcBorders>
              <w:bottom w:val="single" w:sz="4" w:space="0" w:color="auto"/>
            </w:tcBorders>
            <w:shd w:val="clear" w:color="auto" w:fill="auto"/>
            <w:tcMar>
              <w:top w:w="0" w:type="dxa"/>
              <w:left w:w="108" w:type="dxa"/>
              <w:bottom w:w="0" w:type="dxa"/>
              <w:right w:w="108" w:type="dxa"/>
            </w:tcMar>
          </w:tcPr>
          <w:p w14:paraId="664DB350" w14:textId="77777777" w:rsidR="00630758" w:rsidRPr="005A35D9" w:rsidRDefault="00630758" w:rsidP="00755975">
            <w:pPr>
              <w:jc w:val="center"/>
              <w:rPr>
                <w:sz w:val="24"/>
                <w:szCs w:val="24"/>
              </w:rPr>
            </w:pPr>
            <w:r w:rsidRPr="005A35D9">
              <w:rPr>
                <w:sz w:val="24"/>
                <w:szCs w:val="24"/>
              </w:rPr>
              <w:t>1 (0.1)</w:t>
            </w:r>
          </w:p>
        </w:tc>
        <w:tc>
          <w:tcPr>
            <w:tcW w:w="911" w:type="pct"/>
            <w:tcBorders>
              <w:bottom w:val="single" w:sz="4" w:space="0" w:color="auto"/>
            </w:tcBorders>
            <w:shd w:val="clear" w:color="auto" w:fill="auto"/>
            <w:tcMar>
              <w:top w:w="0" w:type="dxa"/>
              <w:left w:w="108" w:type="dxa"/>
              <w:bottom w:w="0" w:type="dxa"/>
              <w:right w:w="108" w:type="dxa"/>
            </w:tcMar>
          </w:tcPr>
          <w:p w14:paraId="4DE4F461" w14:textId="77777777" w:rsidR="00630758" w:rsidRPr="005A35D9" w:rsidRDefault="00630758" w:rsidP="00755975">
            <w:pPr>
              <w:jc w:val="center"/>
              <w:rPr>
                <w:sz w:val="24"/>
                <w:szCs w:val="24"/>
              </w:rPr>
            </w:pPr>
            <w:r w:rsidRPr="005A35D9">
              <w:rPr>
                <w:sz w:val="24"/>
                <w:szCs w:val="24"/>
              </w:rPr>
              <w:t>0</w:t>
            </w:r>
            <w:r>
              <w:rPr>
                <w:sz w:val="24"/>
                <w:szCs w:val="24"/>
              </w:rPr>
              <w:t xml:space="preserve"> (0.0)</w:t>
            </w:r>
          </w:p>
        </w:tc>
        <w:tc>
          <w:tcPr>
            <w:tcW w:w="1084" w:type="pct"/>
            <w:tcBorders>
              <w:bottom w:val="single" w:sz="4" w:space="0" w:color="auto"/>
            </w:tcBorders>
            <w:shd w:val="clear" w:color="auto" w:fill="auto"/>
            <w:tcMar>
              <w:top w:w="0" w:type="dxa"/>
              <w:left w:w="108" w:type="dxa"/>
              <w:bottom w:w="0" w:type="dxa"/>
              <w:right w:w="108" w:type="dxa"/>
            </w:tcMar>
          </w:tcPr>
          <w:p w14:paraId="638011CA" w14:textId="77777777" w:rsidR="00630758" w:rsidRPr="005A35D9" w:rsidRDefault="00630758" w:rsidP="00755975">
            <w:pPr>
              <w:jc w:val="center"/>
              <w:rPr>
                <w:sz w:val="24"/>
                <w:szCs w:val="24"/>
              </w:rPr>
            </w:pPr>
            <w:r w:rsidRPr="005A35D9">
              <w:rPr>
                <w:sz w:val="24"/>
                <w:szCs w:val="24"/>
              </w:rPr>
              <w:t>0</w:t>
            </w:r>
            <w:r>
              <w:rPr>
                <w:sz w:val="24"/>
                <w:szCs w:val="24"/>
              </w:rPr>
              <w:t xml:space="preserve"> (0.0)</w:t>
            </w:r>
          </w:p>
        </w:tc>
        <w:tc>
          <w:tcPr>
            <w:tcW w:w="791" w:type="pct"/>
            <w:tcBorders>
              <w:bottom w:val="single" w:sz="4" w:space="0" w:color="auto"/>
            </w:tcBorders>
            <w:shd w:val="clear" w:color="auto" w:fill="auto"/>
            <w:tcMar>
              <w:top w:w="0" w:type="dxa"/>
              <w:left w:w="108" w:type="dxa"/>
              <w:bottom w:w="0" w:type="dxa"/>
              <w:right w:w="108" w:type="dxa"/>
            </w:tcMar>
          </w:tcPr>
          <w:p w14:paraId="43376972" w14:textId="77777777" w:rsidR="00630758" w:rsidRPr="005A35D9" w:rsidRDefault="00630758" w:rsidP="00755975">
            <w:pPr>
              <w:jc w:val="center"/>
              <w:rPr>
                <w:sz w:val="24"/>
                <w:szCs w:val="24"/>
              </w:rPr>
            </w:pPr>
            <w:r w:rsidRPr="005A35D9">
              <w:rPr>
                <w:sz w:val="24"/>
                <w:szCs w:val="24"/>
              </w:rPr>
              <w:t>0</w:t>
            </w:r>
            <w:r>
              <w:rPr>
                <w:sz w:val="24"/>
                <w:szCs w:val="24"/>
              </w:rPr>
              <w:t xml:space="preserve"> (0.0)</w:t>
            </w:r>
          </w:p>
        </w:tc>
      </w:tr>
      <w:tr w:rsidR="00630758" w:rsidRPr="00C66281" w14:paraId="05607519" w14:textId="77777777" w:rsidTr="00001E1E">
        <w:tc>
          <w:tcPr>
            <w:tcW w:w="1082" w:type="pct"/>
            <w:tcBorders>
              <w:right w:val="nil"/>
            </w:tcBorders>
            <w:tcMar>
              <w:top w:w="0" w:type="dxa"/>
              <w:left w:w="108" w:type="dxa"/>
              <w:bottom w:w="0" w:type="dxa"/>
              <w:right w:w="108" w:type="dxa"/>
            </w:tcMar>
            <w:hideMark/>
          </w:tcPr>
          <w:p w14:paraId="6A51CBFC" w14:textId="77777777" w:rsidR="00630758" w:rsidRPr="00985400" w:rsidRDefault="00630758" w:rsidP="00755975">
            <w:pPr>
              <w:rPr>
                <w:color w:val="000000"/>
                <w:sz w:val="24"/>
                <w:szCs w:val="24"/>
              </w:rPr>
            </w:pPr>
            <w:r w:rsidRPr="00985400">
              <w:rPr>
                <w:color w:val="000000"/>
                <w:sz w:val="24"/>
                <w:szCs w:val="24"/>
              </w:rPr>
              <w:t>Swelling</w:t>
            </w:r>
            <w:r w:rsidRPr="00985400">
              <w:rPr>
                <w:color w:val="000000"/>
                <w:sz w:val="24"/>
                <w:szCs w:val="24"/>
                <w:vertAlign w:val="superscript"/>
              </w:rPr>
              <w:t>c</w:t>
            </w:r>
          </w:p>
        </w:tc>
        <w:tc>
          <w:tcPr>
            <w:tcW w:w="1132" w:type="pct"/>
            <w:tcBorders>
              <w:left w:val="nil"/>
              <w:right w:val="nil"/>
            </w:tcBorders>
            <w:tcMar>
              <w:top w:w="0" w:type="dxa"/>
              <w:left w:w="108" w:type="dxa"/>
              <w:bottom w:w="0" w:type="dxa"/>
              <w:right w:w="108" w:type="dxa"/>
            </w:tcMar>
          </w:tcPr>
          <w:p w14:paraId="5F0B6FCA" w14:textId="77777777" w:rsidR="00630758" w:rsidRPr="00985400" w:rsidRDefault="00630758" w:rsidP="00755975">
            <w:pPr>
              <w:jc w:val="center"/>
              <w:rPr>
                <w:sz w:val="24"/>
                <w:szCs w:val="24"/>
              </w:rPr>
            </w:pPr>
          </w:p>
        </w:tc>
        <w:tc>
          <w:tcPr>
            <w:tcW w:w="911" w:type="pct"/>
            <w:tcBorders>
              <w:left w:val="nil"/>
              <w:right w:val="nil"/>
            </w:tcBorders>
            <w:tcMar>
              <w:top w:w="0" w:type="dxa"/>
              <w:left w:w="108" w:type="dxa"/>
              <w:bottom w:w="0" w:type="dxa"/>
              <w:right w:w="108" w:type="dxa"/>
            </w:tcMar>
          </w:tcPr>
          <w:p w14:paraId="54CC9224" w14:textId="77777777" w:rsidR="00630758" w:rsidRPr="00985400" w:rsidRDefault="00630758" w:rsidP="00755975">
            <w:pPr>
              <w:jc w:val="center"/>
              <w:rPr>
                <w:sz w:val="24"/>
                <w:szCs w:val="24"/>
              </w:rPr>
            </w:pPr>
          </w:p>
        </w:tc>
        <w:tc>
          <w:tcPr>
            <w:tcW w:w="1084" w:type="pct"/>
            <w:tcBorders>
              <w:left w:val="nil"/>
              <w:right w:val="nil"/>
            </w:tcBorders>
            <w:tcMar>
              <w:top w:w="0" w:type="dxa"/>
              <w:left w:w="108" w:type="dxa"/>
              <w:bottom w:w="0" w:type="dxa"/>
              <w:right w:w="108" w:type="dxa"/>
            </w:tcMar>
          </w:tcPr>
          <w:p w14:paraId="470F4F49" w14:textId="77777777" w:rsidR="00630758" w:rsidRPr="00985400" w:rsidRDefault="00630758" w:rsidP="00755975">
            <w:pPr>
              <w:jc w:val="center"/>
              <w:rPr>
                <w:sz w:val="24"/>
                <w:szCs w:val="24"/>
              </w:rPr>
            </w:pPr>
          </w:p>
        </w:tc>
        <w:tc>
          <w:tcPr>
            <w:tcW w:w="791" w:type="pct"/>
            <w:tcBorders>
              <w:left w:val="nil"/>
            </w:tcBorders>
            <w:tcMar>
              <w:top w:w="0" w:type="dxa"/>
              <w:left w:w="108" w:type="dxa"/>
              <w:bottom w:w="0" w:type="dxa"/>
              <w:right w:w="108" w:type="dxa"/>
            </w:tcMar>
          </w:tcPr>
          <w:p w14:paraId="3161860D" w14:textId="77777777" w:rsidR="00630758" w:rsidRPr="00985400" w:rsidRDefault="00630758" w:rsidP="00755975">
            <w:pPr>
              <w:jc w:val="center"/>
              <w:rPr>
                <w:sz w:val="24"/>
                <w:szCs w:val="24"/>
              </w:rPr>
            </w:pPr>
          </w:p>
        </w:tc>
      </w:tr>
      <w:tr w:rsidR="00630758" w:rsidRPr="00C66281" w14:paraId="69B93508" w14:textId="77777777" w:rsidTr="00001E1E">
        <w:tc>
          <w:tcPr>
            <w:tcW w:w="1082" w:type="pct"/>
            <w:tcMar>
              <w:top w:w="0" w:type="dxa"/>
              <w:left w:w="108" w:type="dxa"/>
              <w:bottom w:w="0" w:type="dxa"/>
              <w:right w:w="108" w:type="dxa"/>
            </w:tcMar>
            <w:hideMark/>
          </w:tcPr>
          <w:p w14:paraId="6078E16C" w14:textId="77777777" w:rsidR="00630758" w:rsidRPr="00985400" w:rsidRDefault="00630758" w:rsidP="00755975">
            <w:pPr>
              <w:ind w:left="330"/>
              <w:rPr>
                <w:color w:val="000000"/>
                <w:sz w:val="24"/>
                <w:szCs w:val="24"/>
              </w:rPr>
            </w:pPr>
            <w:r w:rsidRPr="00985400">
              <w:rPr>
                <w:color w:val="000000"/>
                <w:sz w:val="24"/>
                <w:szCs w:val="24"/>
              </w:rPr>
              <w:t>Any</w:t>
            </w:r>
            <w:r>
              <w:rPr>
                <w:color w:val="000000"/>
                <w:sz w:val="24"/>
                <w:szCs w:val="24"/>
              </w:rPr>
              <w:t xml:space="preserve"> (&gt;2 cm)</w:t>
            </w:r>
          </w:p>
        </w:tc>
        <w:tc>
          <w:tcPr>
            <w:tcW w:w="1132" w:type="pct"/>
            <w:shd w:val="clear" w:color="auto" w:fill="auto"/>
            <w:tcMar>
              <w:top w:w="0" w:type="dxa"/>
              <w:left w:w="108" w:type="dxa"/>
              <w:bottom w:w="0" w:type="dxa"/>
              <w:right w:w="108" w:type="dxa"/>
            </w:tcMar>
          </w:tcPr>
          <w:p w14:paraId="186CE5EC" w14:textId="77777777" w:rsidR="00630758" w:rsidRPr="005A35D9" w:rsidRDefault="00630758" w:rsidP="00755975">
            <w:pPr>
              <w:jc w:val="center"/>
              <w:rPr>
                <w:sz w:val="24"/>
                <w:szCs w:val="24"/>
              </w:rPr>
            </w:pPr>
            <w:r w:rsidRPr="005A35D9">
              <w:rPr>
                <w:sz w:val="24"/>
                <w:szCs w:val="24"/>
              </w:rPr>
              <w:t>78 (6.9)</w:t>
            </w:r>
          </w:p>
        </w:tc>
        <w:tc>
          <w:tcPr>
            <w:tcW w:w="911" w:type="pct"/>
            <w:shd w:val="clear" w:color="auto" w:fill="auto"/>
            <w:tcMar>
              <w:top w:w="0" w:type="dxa"/>
              <w:left w:w="108" w:type="dxa"/>
              <w:bottom w:w="0" w:type="dxa"/>
              <w:right w:w="108" w:type="dxa"/>
            </w:tcMar>
          </w:tcPr>
          <w:p w14:paraId="24BD419D" w14:textId="77777777" w:rsidR="00630758" w:rsidRPr="005A35D9" w:rsidRDefault="00630758" w:rsidP="00755975">
            <w:pPr>
              <w:jc w:val="center"/>
              <w:rPr>
                <w:sz w:val="24"/>
                <w:szCs w:val="24"/>
              </w:rPr>
            </w:pPr>
            <w:r w:rsidRPr="005A35D9">
              <w:rPr>
                <w:sz w:val="24"/>
                <w:szCs w:val="24"/>
              </w:rPr>
              <w:t>11 (1.0)</w:t>
            </w:r>
          </w:p>
        </w:tc>
        <w:tc>
          <w:tcPr>
            <w:tcW w:w="1084" w:type="pct"/>
            <w:shd w:val="clear" w:color="auto" w:fill="auto"/>
            <w:tcMar>
              <w:top w:w="0" w:type="dxa"/>
              <w:left w:w="108" w:type="dxa"/>
              <w:bottom w:w="0" w:type="dxa"/>
              <w:right w:w="108" w:type="dxa"/>
            </w:tcMar>
          </w:tcPr>
          <w:p w14:paraId="0B8AE454" w14:textId="77777777" w:rsidR="00630758" w:rsidRPr="005A35D9" w:rsidRDefault="00630758" w:rsidP="00755975">
            <w:pPr>
              <w:jc w:val="center"/>
              <w:rPr>
                <w:sz w:val="24"/>
                <w:szCs w:val="24"/>
              </w:rPr>
            </w:pPr>
            <w:r w:rsidRPr="005A35D9">
              <w:rPr>
                <w:sz w:val="24"/>
                <w:szCs w:val="24"/>
              </w:rPr>
              <w:t>54 (4.9)</w:t>
            </w:r>
          </w:p>
        </w:tc>
        <w:tc>
          <w:tcPr>
            <w:tcW w:w="791" w:type="pct"/>
            <w:shd w:val="clear" w:color="auto" w:fill="auto"/>
            <w:tcMar>
              <w:top w:w="0" w:type="dxa"/>
              <w:left w:w="108" w:type="dxa"/>
              <w:bottom w:w="0" w:type="dxa"/>
              <w:right w:w="108" w:type="dxa"/>
            </w:tcMar>
          </w:tcPr>
          <w:p w14:paraId="6A661825" w14:textId="77777777" w:rsidR="00630758" w:rsidRPr="005A35D9" w:rsidRDefault="00630758" w:rsidP="00755975">
            <w:pPr>
              <w:jc w:val="center"/>
              <w:rPr>
                <w:sz w:val="24"/>
                <w:szCs w:val="24"/>
              </w:rPr>
            </w:pPr>
            <w:r w:rsidRPr="005A35D9">
              <w:rPr>
                <w:sz w:val="24"/>
                <w:szCs w:val="24"/>
              </w:rPr>
              <w:t>6 (0.6)</w:t>
            </w:r>
          </w:p>
        </w:tc>
      </w:tr>
      <w:tr w:rsidR="00630758" w:rsidRPr="00C66281" w14:paraId="4DE09E83" w14:textId="77777777" w:rsidTr="00001E1E">
        <w:tc>
          <w:tcPr>
            <w:tcW w:w="1082" w:type="pct"/>
            <w:tcMar>
              <w:top w:w="0" w:type="dxa"/>
              <w:left w:w="108" w:type="dxa"/>
              <w:bottom w:w="0" w:type="dxa"/>
              <w:right w:w="108" w:type="dxa"/>
            </w:tcMar>
            <w:hideMark/>
          </w:tcPr>
          <w:p w14:paraId="01345BD6" w14:textId="77777777" w:rsidR="00630758" w:rsidRPr="00985400" w:rsidRDefault="00630758" w:rsidP="00755975">
            <w:pPr>
              <w:ind w:left="600"/>
              <w:rPr>
                <w:color w:val="000000"/>
                <w:sz w:val="24"/>
                <w:szCs w:val="24"/>
              </w:rPr>
            </w:pPr>
            <w:r w:rsidRPr="00985400">
              <w:rPr>
                <w:color w:val="000000"/>
                <w:sz w:val="24"/>
                <w:szCs w:val="24"/>
              </w:rPr>
              <w:t>Mild</w:t>
            </w:r>
          </w:p>
        </w:tc>
        <w:tc>
          <w:tcPr>
            <w:tcW w:w="1132" w:type="pct"/>
            <w:shd w:val="clear" w:color="auto" w:fill="auto"/>
            <w:tcMar>
              <w:top w:w="0" w:type="dxa"/>
              <w:left w:w="108" w:type="dxa"/>
              <w:bottom w:w="0" w:type="dxa"/>
              <w:right w:w="108" w:type="dxa"/>
            </w:tcMar>
          </w:tcPr>
          <w:p w14:paraId="50B3D1BF" w14:textId="77777777" w:rsidR="00630758" w:rsidRPr="005A35D9" w:rsidRDefault="00630758" w:rsidP="00755975">
            <w:pPr>
              <w:jc w:val="center"/>
              <w:rPr>
                <w:sz w:val="24"/>
                <w:szCs w:val="24"/>
              </w:rPr>
            </w:pPr>
            <w:r w:rsidRPr="005A35D9">
              <w:rPr>
                <w:sz w:val="24"/>
                <w:szCs w:val="24"/>
              </w:rPr>
              <w:t>55 (4.9)</w:t>
            </w:r>
          </w:p>
        </w:tc>
        <w:tc>
          <w:tcPr>
            <w:tcW w:w="911" w:type="pct"/>
            <w:shd w:val="clear" w:color="auto" w:fill="auto"/>
            <w:tcMar>
              <w:top w:w="0" w:type="dxa"/>
              <w:left w:w="108" w:type="dxa"/>
              <w:bottom w:w="0" w:type="dxa"/>
              <w:right w:w="108" w:type="dxa"/>
            </w:tcMar>
          </w:tcPr>
          <w:p w14:paraId="1D825E49" w14:textId="77777777" w:rsidR="00630758" w:rsidRPr="005A35D9" w:rsidRDefault="00630758" w:rsidP="00755975">
            <w:pPr>
              <w:jc w:val="center"/>
              <w:rPr>
                <w:sz w:val="24"/>
                <w:szCs w:val="24"/>
              </w:rPr>
            </w:pPr>
            <w:r w:rsidRPr="005A35D9">
              <w:rPr>
                <w:sz w:val="24"/>
                <w:szCs w:val="24"/>
              </w:rPr>
              <w:t>9 (0.8)</w:t>
            </w:r>
          </w:p>
        </w:tc>
        <w:tc>
          <w:tcPr>
            <w:tcW w:w="1084" w:type="pct"/>
            <w:shd w:val="clear" w:color="auto" w:fill="auto"/>
            <w:tcMar>
              <w:top w:w="0" w:type="dxa"/>
              <w:left w:w="108" w:type="dxa"/>
              <w:bottom w:w="0" w:type="dxa"/>
              <w:right w:w="108" w:type="dxa"/>
            </w:tcMar>
          </w:tcPr>
          <w:p w14:paraId="2D67E9EB" w14:textId="77777777" w:rsidR="00630758" w:rsidRPr="005A35D9" w:rsidRDefault="00630758" w:rsidP="00755975">
            <w:pPr>
              <w:jc w:val="center"/>
              <w:rPr>
                <w:sz w:val="24"/>
                <w:szCs w:val="24"/>
              </w:rPr>
            </w:pPr>
            <w:r w:rsidRPr="005A35D9">
              <w:rPr>
                <w:sz w:val="24"/>
                <w:szCs w:val="24"/>
              </w:rPr>
              <w:t>36 (3.3)</w:t>
            </w:r>
          </w:p>
        </w:tc>
        <w:tc>
          <w:tcPr>
            <w:tcW w:w="791" w:type="pct"/>
            <w:shd w:val="clear" w:color="auto" w:fill="auto"/>
            <w:tcMar>
              <w:top w:w="0" w:type="dxa"/>
              <w:left w:w="108" w:type="dxa"/>
              <w:bottom w:w="0" w:type="dxa"/>
              <w:right w:w="108" w:type="dxa"/>
            </w:tcMar>
          </w:tcPr>
          <w:p w14:paraId="06859638" w14:textId="77777777" w:rsidR="00630758" w:rsidRPr="005A35D9" w:rsidRDefault="00630758" w:rsidP="00755975">
            <w:pPr>
              <w:jc w:val="center"/>
              <w:rPr>
                <w:sz w:val="24"/>
                <w:szCs w:val="24"/>
              </w:rPr>
            </w:pPr>
            <w:r w:rsidRPr="005A35D9">
              <w:rPr>
                <w:sz w:val="24"/>
                <w:szCs w:val="24"/>
              </w:rPr>
              <w:t>4 (0.4)</w:t>
            </w:r>
          </w:p>
        </w:tc>
      </w:tr>
      <w:tr w:rsidR="00630758" w:rsidRPr="00C66281" w14:paraId="33FD5BAC" w14:textId="77777777" w:rsidTr="00001E1E">
        <w:tc>
          <w:tcPr>
            <w:tcW w:w="1082" w:type="pct"/>
            <w:tcMar>
              <w:top w:w="0" w:type="dxa"/>
              <w:left w:w="108" w:type="dxa"/>
              <w:bottom w:w="0" w:type="dxa"/>
              <w:right w:w="108" w:type="dxa"/>
            </w:tcMar>
            <w:hideMark/>
          </w:tcPr>
          <w:p w14:paraId="3D2DDBF6" w14:textId="77777777" w:rsidR="00630758" w:rsidRPr="00985400" w:rsidRDefault="00630758" w:rsidP="00755975">
            <w:pPr>
              <w:ind w:left="600"/>
              <w:rPr>
                <w:color w:val="000000"/>
                <w:sz w:val="24"/>
                <w:szCs w:val="24"/>
              </w:rPr>
            </w:pPr>
            <w:r w:rsidRPr="00985400">
              <w:rPr>
                <w:color w:val="000000"/>
                <w:sz w:val="24"/>
                <w:szCs w:val="24"/>
              </w:rPr>
              <w:t>Moderate</w:t>
            </w:r>
          </w:p>
        </w:tc>
        <w:tc>
          <w:tcPr>
            <w:tcW w:w="1132" w:type="pct"/>
            <w:shd w:val="clear" w:color="auto" w:fill="auto"/>
            <w:tcMar>
              <w:top w:w="0" w:type="dxa"/>
              <w:left w:w="108" w:type="dxa"/>
              <w:bottom w:w="0" w:type="dxa"/>
              <w:right w:w="108" w:type="dxa"/>
            </w:tcMar>
          </w:tcPr>
          <w:p w14:paraId="235C3413" w14:textId="77777777" w:rsidR="00630758" w:rsidRPr="005A35D9" w:rsidRDefault="00630758" w:rsidP="00755975">
            <w:pPr>
              <w:jc w:val="center"/>
              <w:rPr>
                <w:sz w:val="24"/>
                <w:szCs w:val="24"/>
              </w:rPr>
            </w:pPr>
            <w:r w:rsidRPr="005A35D9">
              <w:rPr>
                <w:sz w:val="24"/>
                <w:szCs w:val="24"/>
              </w:rPr>
              <w:t>23 (2.0)</w:t>
            </w:r>
          </w:p>
        </w:tc>
        <w:tc>
          <w:tcPr>
            <w:tcW w:w="911" w:type="pct"/>
            <w:shd w:val="clear" w:color="auto" w:fill="auto"/>
            <w:tcMar>
              <w:top w:w="0" w:type="dxa"/>
              <w:left w:w="108" w:type="dxa"/>
              <w:bottom w:w="0" w:type="dxa"/>
              <w:right w:w="108" w:type="dxa"/>
            </w:tcMar>
          </w:tcPr>
          <w:p w14:paraId="2346903A" w14:textId="77777777" w:rsidR="00630758" w:rsidRPr="005A35D9" w:rsidRDefault="00630758" w:rsidP="00755975">
            <w:pPr>
              <w:jc w:val="center"/>
              <w:rPr>
                <w:sz w:val="24"/>
                <w:szCs w:val="24"/>
              </w:rPr>
            </w:pPr>
            <w:r w:rsidRPr="005A35D9">
              <w:rPr>
                <w:sz w:val="24"/>
                <w:szCs w:val="24"/>
              </w:rPr>
              <w:t>2 (0.2)</w:t>
            </w:r>
          </w:p>
        </w:tc>
        <w:tc>
          <w:tcPr>
            <w:tcW w:w="1084" w:type="pct"/>
            <w:shd w:val="clear" w:color="auto" w:fill="auto"/>
            <w:tcMar>
              <w:top w:w="0" w:type="dxa"/>
              <w:left w:w="108" w:type="dxa"/>
              <w:bottom w:w="0" w:type="dxa"/>
              <w:right w:w="108" w:type="dxa"/>
            </w:tcMar>
          </w:tcPr>
          <w:p w14:paraId="6517B3F2" w14:textId="77777777" w:rsidR="00630758" w:rsidRPr="005A35D9" w:rsidRDefault="00630758" w:rsidP="00755975">
            <w:pPr>
              <w:jc w:val="center"/>
              <w:rPr>
                <w:sz w:val="24"/>
                <w:szCs w:val="24"/>
              </w:rPr>
            </w:pPr>
            <w:r w:rsidRPr="005A35D9">
              <w:rPr>
                <w:sz w:val="24"/>
                <w:szCs w:val="24"/>
              </w:rPr>
              <w:t>18 (1.6)</w:t>
            </w:r>
          </w:p>
        </w:tc>
        <w:tc>
          <w:tcPr>
            <w:tcW w:w="791" w:type="pct"/>
            <w:shd w:val="clear" w:color="auto" w:fill="auto"/>
            <w:tcMar>
              <w:top w:w="0" w:type="dxa"/>
              <w:left w:w="108" w:type="dxa"/>
              <w:bottom w:w="0" w:type="dxa"/>
              <w:right w:w="108" w:type="dxa"/>
            </w:tcMar>
          </w:tcPr>
          <w:p w14:paraId="595F3191" w14:textId="77777777" w:rsidR="00630758" w:rsidRPr="005A35D9" w:rsidRDefault="00630758" w:rsidP="00755975">
            <w:pPr>
              <w:jc w:val="center"/>
              <w:rPr>
                <w:sz w:val="24"/>
                <w:szCs w:val="24"/>
              </w:rPr>
            </w:pPr>
            <w:r w:rsidRPr="005A35D9">
              <w:rPr>
                <w:sz w:val="24"/>
                <w:szCs w:val="24"/>
              </w:rPr>
              <w:t>2 (0.2)</w:t>
            </w:r>
          </w:p>
        </w:tc>
      </w:tr>
      <w:tr w:rsidR="00630758" w:rsidRPr="00C66281" w14:paraId="549B15DE" w14:textId="77777777" w:rsidTr="00001E1E">
        <w:tc>
          <w:tcPr>
            <w:tcW w:w="1082" w:type="pct"/>
            <w:tcBorders>
              <w:bottom w:val="single" w:sz="4" w:space="0" w:color="auto"/>
            </w:tcBorders>
            <w:tcMar>
              <w:top w:w="0" w:type="dxa"/>
              <w:left w:w="108" w:type="dxa"/>
              <w:bottom w:w="0" w:type="dxa"/>
              <w:right w:w="108" w:type="dxa"/>
            </w:tcMar>
            <w:hideMark/>
          </w:tcPr>
          <w:p w14:paraId="19B2A0B7" w14:textId="77777777" w:rsidR="00630758" w:rsidRPr="00985400" w:rsidRDefault="00630758" w:rsidP="00755975">
            <w:pPr>
              <w:ind w:left="600"/>
              <w:rPr>
                <w:color w:val="000000"/>
                <w:sz w:val="24"/>
                <w:szCs w:val="24"/>
              </w:rPr>
            </w:pPr>
            <w:r w:rsidRPr="00985400">
              <w:rPr>
                <w:color w:val="000000"/>
                <w:sz w:val="24"/>
                <w:szCs w:val="24"/>
              </w:rPr>
              <w:t>Severe</w:t>
            </w:r>
          </w:p>
        </w:tc>
        <w:tc>
          <w:tcPr>
            <w:tcW w:w="1132" w:type="pct"/>
            <w:tcBorders>
              <w:bottom w:val="single" w:sz="4" w:space="0" w:color="auto"/>
            </w:tcBorders>
            <w:shd w:val="clear" w:color="auto" w:fill="auto"/>
            <w:tcMar>
              <w:top w:w="0" w:type="dxa"/>
              <w:left w:w="108" w:type="dxa"/>
              <w:bottom w:w="0" w:type="dxa"/>
              <w:right w:w="108" w:type="dxa"/>
            </w:tcMar>
          </w:tcPr>
          <w:p w14:paraId="74CC4E0A" w14:textId="77777777" w:rsidR="00630758" w:rsidRPr="005A35D9" w:rsidRDefault="00630758" w:rsidP="00755975">
            <w:pPr>
              <w:jc w:val="center"/>
              <w:rPr>
                <w:sz w:val="24"/>
                <w:szCs w:val="24"/>
              </w:rPr>
            </w:pPr>
            <w:r w:rsidRPr="005A35D9">
              <w:rPr>
                <w:sz w:val="24"/>
                <w:szCs w:val="24"/>
              </w:rPr>
              <w:t>0</w:t>
            </w:r>
            <w:r>
              <w:rPr>
                <w:sz w:val="24"/>
                <w:szCs w:val="24"/>
              </w:rPr>
              <w:t xml:space="preserve"> (0.0)</w:t>
            </w:r>
          </w:p>
        </w:tc>
        <w:tc>
          <w:tcPr>
            <w:tcW w:w="911" w:type="pct"/>
            <w:tcBorders>
              <w:bottom w:val="single" w:sz="4" w:space="0" w:color="auto"/>
            </w:tcBorders>
            <w:shd w:val="clear" w:color="auto" w:fill="auto"/>
            <w:tcMar>
              <w:top w:w="0" w:type="dxa"/>
              <w:left w:w="108" w:type="dxa"/>
              <w:bottom w:w="0" w:type="dxa"/>
              <w:right w:w="108" w:type="dxa"/>
            </w:tcMar>
          </w:tcPr>
          <w:p w14:paraId="5CDAD35C" w14:textId="77777777" w:rsidR="00630758" w:rsidRPr="005A35D9" w:rsidRDefault="00630758" w:rsidP="00755975">
            <w:pPr>
              <w:jc w:val="center"/>
              <w:rPr>
                <w:sz w:val="24"/>
                <w:szCs w:val="24"/>
              </w:rPr>
            </w:pPr>
            <w:r w:rsidRPr="005A35D9">
              <w:rPr>
                <w:sz w:val="24"/>
                <w:szCs w:val="24"/>
              </w:rPr>
              <w:t>0</w:t>
            </w:r>
            <w:r>
              <w:rPr>
                <w:sz w:val="24"/>
                <w:szCs w:val="24"/>
              </w:rPr>
              <w:t xml:space="preserve"> (0.0)</w:t>
            </w:r>
          </w:p>
        </w:tc>
        <w:tc>
          <w:tcPr>
            <w:tcW w:w="1084" w:type="pct"/>
            <w:tcBorders>
              <w:bottom w:val="single" w:sz="4" w:space="0" w:color="auto"/>
            </w:tcBorders>
            <w:shd w:val="clear" w:color="auto" w:fill="auto"/>
            <w:tcMar>
              <w:top w:w="0" w:type="dxa"/>
              <w:left w:w="108" w:type="dxa"/>
              <w:bottom w:w="0" w:type="dxa"/>
              <w:right w:w="108" w:type="dxa"/>
            </w:tcMar>
          </w:tcPr>
          <w:p w14:paraId="51EB68D5" w14:textId="77777777" w:rsidR="00630758" w:rsidRPr="005A35D9" w:rsidRDefault="00630758" w:rsidP="00755975">
            <w:pPr>
              <w:jc w:val="center"/>
              <w:rPr>
                <w:sz w:val="24"/>
                <w:szCs w:val="24"/>
              </w:rPr>
            </w:pPr>
            <w:r w:rsidRPr="005A35D9">
              <w:rPr>
                <w:sz w:val="24"/>
                <w:szCs w:val="24"/>
              </w:rPr>
              <w:t>0</w:t>
            </w:r>
            <w:r>
              <w:rPr>
                <w:sz w:val="24"/>
                <w:szCs w:val="24"/>
              </w:rPr>
              <w:t xml:space="preserve"> (0.0)</w:t>
            </w:r>
          </w:p>
        </w:tc>
        <w:tc>
          <w:tcPr>
            <w:tcW w:w="791" w:type="pct"/>
            <w:tcBorders>
              <w:bottom w:val="single" w:sz="4" w:space="0" w:color="auto"/>
            </w:tcBorders>
            <w:shd w:val="clear" w:color="auto" w:fill="auto"/>
            <w:tcMar>
              <w:top w:w="0" w:type="dxa"/>
              <w:left w:w="108" w:type="dxa"/>
              <w:bottom w:w="0" w:type="dxa"/>
              <w:right w:w="108" w:type="dxa"/>
            </w:tcMar>
          </w:tcPr>
          <w:p w14:paraId="4F21893F" w14:textId="77777777" w:rsidR="00630758" w:rsidRPr="005A35D9" w:rsidRDefault="00630758" w:rsidP="00755975">
            <w:pPr>
              <w:jc w:val="center"/>
              <w:rPr>
                <w:sz w:val="24"/>
                <w:szCs w:val="24"/>
              </w:rPr>
            </w:pPr>
            <w:r w:rsidRPr="005A35D9">
              <w:rPr>
                <w:sz w:val="24"/>
                <w:szCs w:val="24"/>
              </w:rPr>
              <w:t>0</w:t>
            </w:r>
            <w:r>
              <w:rPr>
                <w:sz w:val="24"/>
                <w:szCs w:val="24"/>
              </w:rPr>
              <w:t xml:space="preserve"> (0.0)</w:t>
            </w:r>
          </w:p>
        </w:tc>
      </w:tr>
      <w:tr w:rsidR="00630758" w:rsidRPr="00C66281" w14:paraId="18931202" w14:textId="77777777" w:rsidTr="00001E1E">
        <w:tc>
          <w:tcPr>
            <w:tcW w:w="1082" w:type="pct"/>
            <w:tcBorders>
              <w:right w:val="nil"/>
            </w:tcBorders>
            <w:tcMar>
              <w:top w:w="0" w:type="dxa"/>
              <w:left w:w="108" w:type="dxa"/>
              <w:bottom w:w="0" w:type="dxa"/>
              <w:right w:w="108" w:type="dxa"/>
            </w:tcMar>
            <w:hideMark/>
          </w:tcPr>
          <w:p w14:paraId="5CA2D9A3" w14:textId="77777777" w:rsidR="00630758" w:rsidRPr="00985400" w:rsidRDefault="00630758" w:rsidP="00755975">
            <w:pPr>
              <w:keepNext/>
              <w:rPr>
                <w:sz w:val="24"/>
                <w:szCs w:val="24"/>
              </w:rPr>
            </w:pPr>
            <w:r w:rsidRPr="00985400">
              <w:rPr>
                <w:color w:val="000000"/>
                <w:sz w:val="24"/>
                <w:szCs w:val="24"/>
              </w:rPr>
              <w:t>Pain at the injection site</w:t>
            </w:r>
            <w:r w:rsidRPr="00985400">
              <w:rPr>
                <w:color w:val="000000"/>
                <w:sz w:val="24"/>
                <w:szCs w:val="24"/>
                <w:vertAlign w:val="superscript"/>
              </w:rPr>
              <w:t>d</w:t>
            </w:r>
          </w:p>
        </w:tc>
        <w:tc>
          <w:tcPr>
            <w:tcW w:w="1132" w:type="pct"/>
            <w:tcBorders>
              <w:left w:val="nil"/>
              <w:right w:val="nil"/>
            </w:tcBorders>
            <w:tcMar>
              <w:top w:w="0" w:type="dxa"/>
              <w:left w:w="108" w:type="dxa"/>
              <w:bottom w:w="0" w:type="dxa"/>
              <w:right w:w="108" w:type="dxa"/>
            </w:tcMar>
          </w:tcPr>
          <w:p w14:paraId="6E8422F2" w14:textId="77777777" w:rsidR="00630758" w:rsidRPr="00985400" w:rsidRDefault="00630758" w:rsidP="00755975">
            <w:pPr>
              <w:keepNext/>
              <w:jc w:val="center"/>
              <w:rPr>
                <w:sz w:val="24"/>
                <w:szCs w:val="24"/>
              </w:rPr>
            </w:pPr>
          </w:p>
        </w:tc>
        <w:tc>
          <w:tcPr>
            <w:tcW w:w="911" w:type="pct"/>
            <w:tcBorders>
              <w:left w:val="nil"/>
              <w:right w:val="nil"/>
            </w:tcBorders>
            <w:tcMar>
              <w:top w:w="0" w:type="dxa"/>
              <w:left w:w="108" w:type="dxa"/>
              <w:bottom w:w="0" w:type="dxa"/>
              <w:right w:w="108" w:type="dxa"/>
            </w:tcMar>
          </w:tcPr>
          <w:p w14:paraId="5E3D8ADC" w14:textId="77777777" w:rsidR="00630758" w:rsidRPr="00985400" w:rsidRDefault="00630758" w:rsidP="00755975">
            <w:pPr>
              <w:keepNext/>
              <w:jc w:val="center"/>
              <w:rPr>
                <w:sz w:val="24"/>
                <w:szCs w:val="24"/>
              </w:rPr>
            </w:pPr>
          </w:p>
        </w:tc>
        <w:tc>
          <w:tcPr>
            <w:tcW w:w="1084" w:type="pct"/>
            <w:tcBorders>
              <w:left w:val="nil"/>
              <w:right w:val="nil"/>
            </w:tcBorders>
            <w:tcMar>
              <w:top w:w="0" w:type="dxa"/>
              <w:left w:w="108" w:type="dxa"/>
              <w:bottom w:w="0" w:type="dxa"/>
              <w:right w:w="108" w:type="dxa"/>
            </w:tcMar>
          </w:tcPr>
          <w:p w14:paraId="7A04F7F4" w14:textId="77777777" w:rsidR="00630758" w:rsidRPr="00985400" w:rsidRDefault="00630758" w:rsidP="00755975">
            <w:pPr>
              <w:keepNext/>
              <w:jc w:val="center"/>
              <w:rPr>
                <w:sz w:val="24"/>
                <w:szCs w:val="24"/>
              </w:rPr>
            </w:pPr>
          </w:p>
        </w:tc>
        <w:tc>
          <w:tcPr>
            <w:tcW w:w="791" w:type="pct"/>
            <w:tcBorders>
              <w:left w:val="nil"/>
            </w:tcBorders>
            <w:tcMar>
              <w:top w:w="0" w:type="dxa"/>
              <w:left w:w="108" w:type="dxa"/>
              <w:bottom w:w="0" w:type="dxa"/>
              <w:right w:w="108" w:type="dxa"/>
            </w:tcMar>
          </w:tcPr>
          <w:p w14:paraId="2BA94A45" w14:textId="77777777" w:rsidR="00630758" w:rsidRPr="00985400" w:rsidRDefault="00630758" w:rsidP="00755975">
            <w:pPr>
              <w:keepNext/>
              <w:jc w:val="center"/>
              <w:rPr>
                <w:sz w:val="24"/>
                <w:szCs w:val="24"/>
              </w:rPr>
            </w:pPr>
          </w:p>
        </w:tc>
      </w:tr>
      <w:tr w:rsidR="00630758" w:rsidRPr="00C66281" w14:paraId="7F1B5F0B" w14:textId="77777777" w:rsidTr="00001E1E">
        <w:tc>
          <w:tcPr>
            <w:tcW w:w="1082" w:type="pct"/>
            <w:tcMar>
              <w:top w:w="0" w:type="dxa"/>
              <w:left w:w="108" w:type="dxa"/>
              <w:bottom w:w="0" w:type="dxa"/>
              <w:right w:w="108" w:type="dxa"/>
            </w:tcMar>
            <w:hideMark/>
          </w:tcPr>
          <w:p w14:paraId="5D26A181" w14:textId="77777777" w:rsidR="00630758" w:rsidRPr="00985400" w:rsidRDefault="00630758" w:rsidP="00755975">
            <w:pPr>
              <w:keepNext/>
              <w:ind w:left="330"/>
              <w:rPr>
                <w:color w:val="000000"/>
                <w:sz w:val="24"/>
                <w:szCs w:val="24"/>
              </w:rPr>
            </w:pPr>
            <w:r w:rsidRPr="00985400">
              <w:rPr>
                <w:color w:val="000000"/>
                <w:sz w:val="24"/>
                <w:szCs w:val="24"/>
              </w:rPr>
              <w:t>Any</w:t>
            </w:r>
          </w:p>
        </w:tc>
        <w:tc>
          <w:tcPr>
            <w:tcW w:w="1132" w:type="pct"/>
            <w:shd w:val="clear" w:color="auto" w:fill="auto"/>
            <w:tcMar>
              <w:top w:w="0" w:type="dxa"/>
              <w:left w:w="108" w:type="dxa"/>
              <w:bottom w:w="0" w:type="dxa"/>
              <w:right w:w="108" w:type="dxa"/>
            </w:tcMar>
          </w:tcPr>
          <w:p w14:paraId="2E0EB658" w14:textId="77777777" w:rsidR="00630758" w:rsidRPr="005A35D9" w:rsidRDefault="00630758" w:rsidP="00755975">
            <w:pPr>
              <w:keepNext/>
              <w:jc w:val="center"/>
              <w:rPr>
                <w:sz w:val="24"/>
                <w:szCs w:val="24"/>
              </w:rPr>
            </w:pPr>
            <w:r w:rsidRPr="005A35D9">
              <w:rPr>
                <w:sz w:val="24"/>
                <w:szCs w:val="24"/>
              </w:rPr>
              <w:t>971 (86.2)</w:t>
            </w:r>
          </w:p>
        </w:tc>
        <w:tc>
          <w:tcPr>
            <w:tcW w:w="911" w:type="pct"/>
            <w:shd w:val="clear" w:color="auto" w:fill="auto"/>
            <w:tcMar>
              <w:top w:w="0" w:type="dxa"/>
              <w:left w:w="108" w:type="dxa"/>
              <w:bottom w:w="0" w:type="dxa"/>
              <w:right w:w="108" w:type="dxa"/>
            </w:tcMar>
          </w:tcPr>
          <w:p w14:paraId="057617B4" w14:textId="77777777" w:rsidR="00630758" w:rsidRPr="005A35D9" w:rsidRDefault="00630758" w:rsidP="00755975">
            <w:pPr>
              <w:keepNext/>
              <w:jc w:val="center"/>
              <w:rPr>
                <w:sz w:val="24"/>
                <w:szCs w:val="24"/>
              </w:rPr>
            </w:pPr>
            <w:r w:rsidRPr="005A35D9">
              <w:rPr>
                <w:sz w:val="24"/>
                <w:szCs w:val="24"/>
              </w:rPr>
              <w:t>263 (23.3)</w:t>
            </w:r>
          </w:p>
        </w:tc>
        <w:tc>
          <w:tcPr>
            <w:tcW w:w="1084" w:type="pct"/>
            <w:shd w:val="clear" w:color="auto" w:fill="auto"/>
            <w:tcMar>
              <w:top w:w="0" w:type="dxa"/>
              <w:left w:w="108" w:type="dxa"/>
              <w:bottom w:w="0" w:type="dxa"/>
              <w:right w:w="108" w:type="dxa"/>
            </w:tcMar>
          </w:tcPr>
          <w:p w14:paraId="1E77FDAE" w14:textId="77777777" w:rsidR="00630758" w:rsidRPr="005A35D9" w:rsidRDefault="00630758" w:rsidP="00755975">
            <w:pPr>
              <w:keepNext/>
              <w:jc w:val="center"/>
              <w:rPr>
                <w:sz w:val="24"/>
                <w:szCs w:val="24"/>
              </w:rPr>
            </w:pPr>
            <w:r w:rsidRPr="005A35D9">
              <w:rPr>
                <w:sz w:val="24"/>
                <w:szCs w:val="24"/>
              </w:rPr>
              <w:t>866 (78.9)</w:t>
            </w:r>
          </w:p>
        </w:tc>
        <w:tc>
          <w:tcPr>
            <w:tcW w:w="791" w:type="pct"/>
            <w:shd w:val="clear" w:color="auto" w:fill="auto"/>
            <w:tcMar>
              <w:top w:w="0" w:type="dxa"/>
              <w:left w:w="108" w:type="dxa"/>
              <w:bottom w:w="0" w:type="dxa"/>
              <w:right w:w="108" w:type="dxa"/>
            </w:tcMar>
          </w:tcPr>
          <w:p w14:paraId="7C4BB2E8" w14:textId="77777777" w:rsidR="00630758" w:rsidRPr="005A35D9" w:rsidRDefault="00630758" w:rsidP="00755975">
            <w:pPr>
              <w:keepNext/>
              <w:jc w:val="center"/>
              <w:rPr>
                <w:sz w:val="24"/>
                <w:szCs w:val="24"/>
              </w:rPr>
            </w:pPr>
            <w:r w:rsidRPr="005A35D9">
              <w:rPr>
                <w:sz w:val="24"/>
                <w:szCs w:val="24"/>
              </w:rPr>
              <w:t>193 (17.9)</w:t>
            </w:r>
          </w:p>
        </w:tc>
      </w:tr>
      <w:tr w:rsidR="00630758" w:rsidRPr="00C66281" w14:paraId="5BBDD906" w14:textId="77777777" w:rsidTr="00001E1E">
        <w:tc>
          <w:tcPr>
            <w:tcW w:w="1082" w:type="pct"/>
            <w:tcMar>
              <w:top w:w="0" w:type="dxa"/>
              <w:left w:w="108" w:type="dxa"/>
              <w:bottom w:w="0" w:type="dxa"/>
              <w:right w:w="108" w:type="dxa"/>
            </w:tcMar>
            <w:hideMark/>
          </w:tcPr>
          <w:p w14:paraId="581A376F" w14:textId="77777777" w:rsidR="00630758" w:rsidRPr="00985400" w:rsidRDefault="00630758" w:rsidP="00755975">
            <w:pPr>
              <w:keepNext/>
              <w:ind w:left="600"/>
              <w:rPr>
                <w:color w:val="000000"/>
                <w:sz w:val="24"/>
                <w:szCs w:val="24"/>
              </w:rPr>
            </w:pPr>
            <w:r w:rsidRPr="00985400">
              <w:rPr>
                <w:color w:val="000000"/>
                <w:sz w:val="24"/>
                <w:szCs w:val="24"/>
              </w:rPr>
              <w:t>Mild</w:t>
            </w:r>
          </w:p>
        </w:tc>
        <w:tc>
          <w:tcPr>
            <w:tcW w:w="1132" w:type="pct"/>
            <w:shd w:val="clear" w:color="auto" w:fill="auto"/>
            <w:tcMar>
              <w:top w:w="0" w:type="dxa"/>
              <w:left w:w="108" w:type="dxa"/>
              <w:bottom w:w="0" w:type="dxa"/>
              <w:right w:w="108" w:type="dxa"/>
            </w:tcMar>
          </w:tcPr>
          <w:p w14:paraId="00CD82B5" w14:textId="77777777" w:rsidR="00630758" w:rsidRPr="005A35D9" w:rsidRDefault="00630758" w:rsidP="00755975">
            <w:pPr>
              <w:keepNext/>
              <w:jc w:val="center"/>
              <w:rPr>
                <w:sz w:val="24"/>
                <w:szCs w:val="24"/>
              </w:rPr>
            </w:pPr>
            <w:r w:rsidRPr="005A35D9">
              <w:rPr>
                <w:sz w:val="24"/>
                <w:szCs w:val="24"/>
              </w:rPr>
              <w:t>467 (41.4)</w:t>
            </w:r>
          </w:p>
        </w:tc>
        <w:tc>
          <w:tcPr>
            <w:tcW w:w="911" w:type="pct"/>
            <w:shd w:val="clear" w:color="auto" w:fill="auto"/>
            <w:tcMar>
              <w:top w:w="0" w:type="dxa"/>
              <w:left w:w="108" w:type="dxa"/>
              <w:bottom w:w="0" w:type="dxa"/>
              <w:right w:w="108" w:type="dxa"/>
            </w:tcMar>
          </w:tcPr>
          <w:p w14:paraId="671C0403" w14:textId="77777777" w:rsidR="00630758" w:rsidRPr="005A35D9" w:rsidRDefault="00630758" w:rsidP="00755975">
            <w:pPr>
              <w:keepNext/>
              <w:jc w:val="center"/>
              <w:rPr>
                <w:sz w:val="24"/>
                <w:szCs w:val="24"/>
              </w:rPr>
            </w:pPr>
            <w:r w:rsidRPr="005A35D9">
              <w:rPr>
                <w:sz w:val="24"/>
                <w:szCs w:val="24"/>
              </w:rPr>
              <w:t>227 (20.1)</w:t>
            </w:r>
          </w:p>
        </w:tc>
        <w:tc>
          <w:tcPr>
            <w:tcW w:w="1084" w:type="pct"/>
            <w:shd w:val="clear" w:color="auto" w:fill="auto"/>
            <w:tcMar>
              <w:top w:w="0" w:type="dxa"/>
              <w:left w:w="108" w:type="dxa"/>
              <w:bottom w:w="0" w:type="dxa"/>
              <w:right w:w="108" w:type="dxa"/>
            </w:tcMar>
          </w:tcPr>
          <w:p w14:paraId="38D2D204" w14:textId="77777777" w:rsidR="00630758" w:rsidRPr="005A35D9" w:rsidRDefault="00630758" w:rsidP="00755975">
            <w:pPr>
              <w:keepNext/>
              <w:jc w:val="center"/>
              <w:rPr>
                <w:sz w:val="24"/>
                <w:szCs w:val="24"/>
              </w:rPr>
            </w:pPr>
            <w:r w:rsidRPr="005A35D9">
              <w:rPr>
                <w:sz w:val="24"/>
                <w:szCs w:val="24"/>
              </w:rPr>
              <w:t>466 (42.5)</w:t>
            </w:r>
          </w:p>
        </w:tc>
        <w:tc>
          <w:tcPr>
            <w:tcW w:w="791" w:type="pct"/>
            <w:shd w:val="clear" w:color="auto" w:fill="auto"/>
            <w:tcMar>
              <w:top w:w="0" w:type="dxa"/>
              <w:left w:w="108" w:type="dxa"/>
              <w:bottom w:w="0" w:type="dxa"/>
              <w:right w:w="108" w:type="dxa"/>
            </w:tcMar>
          </w:tcPr>
          <w:p w14:paraId="0ACFAA1D" w14:textId="77777777" w:rsidR="00630758" w:rsidRPr="005A35D9" w:rsidRDefault="00630758" w:rsidP="00755975">
            <w:pPr>
              <w:keepNext/>
              <w:jc w:val="center"/>
              <w:rPr>
                <w:sz w:val="24"/>
                <w:szCs w:val="24"/>
              </w:rPr>
            </w:pPr>
            <w:r w:rsidRPr="005A35D9">
              <w:rPr>
                <w:sz w:val="24"/>
                <w:szCs w:val="24"/>
              </w:rPr>
              <w:t>164 (15.2)</w:t>
            </w:r>
          </w:p>
        </w:tc>
      </w:tr>
      <w:tr w:rsidR="00630758" w:rsidRPr="00C66281" w14:paraId="7137ED3E" w14:textId="77777777" w:rsidTr="00001E1E">
        <w:tc>
          <w:tcPr>
            <w:tcW w:w="1082" w:type="pct"/>
            <w:tcMar>
              <w:top w:w="0" w:type="dxa"/>
              <w:left w:w="108" w:type="dxa"/>
              <w:bottom w:w="0" w:type="dxa"/>
              <w:right w:w="108" w:type="dxa"/>
            </w:tcMar>
            <w:hideMark/>
          </w:tcPr>
          <w:p w14:paraId="1D3BA7C1" w14:textId="77777777" w:rsidR="00630758" w:rsidRPr="00985400" w:rsidRDefault="00630758" w:rsidP="00755975">
            <w:pPr>
              <w:keepNext/>
              <w:ind w:left="600"/>
              <w:rPr>
                <w:color w:val="000000"/>
                <w:sz w:val="24"/>
                <w:szCs w:val="24"/>
              </w:rPr>
            </w:pPr>
            <w:r w:rsidRPr="00985400">
              <w:rPr>
                <w:color w:val="000000"/>
                <w:sz w:val="24"/>
                <w:szCs w:val="24"/>
              </w:rPr>
              <w:t>Moderate</w:t>
            </w:r>
          </w:p>
        </w:tc>
        <w:tc>
          <w:tcPr>
            <w:tcW w:w="1132" w:type="pct"/>
            <w:shd w:val="clear" w:color="auto" w:fill="auto"/>
            <w:tcMar>
              <w:top w:w="0" w:type="dxa"/>
              <w:left w:w="108" w:type="dxa"/>
              <w:bottom w:w="0" w:type="dxa"/>
              <w:right w:w="108" w:type="dxa"/>
            </w:tcMar>
          </w:tcPr>
          <w:p w14:paraId="149F5229" w14:textId="77777777" w:rsidR="00630758" w:rsidRPr="005A35D9" w:rsidRDefault="00630758" w:rsidP="00755975">
            <w:pPr>
              <w:keepNext/>
              <w:jc w:val="center"/>
              <w:rPr>
                <w:sz w:val="24"/>
                <w:szCs w:val="24"/>
              </w:rPr>
            </w:pPr>
            <w:r w:rsidRPr="005A35D9">
              <w:rPr>
                <w:sz w:val="24"/>
                <w:szCs w:val="24"/>
              </w:rPr>
              <w:t>493 (43.7)</w:t>
            </w:r>
          </w:p>
        </w:tc>
        <w:tc>
          <w:tcPr>
            <w:tcW w:w="911" w:type="pct"/>
            <w:shd w:val="clear" w:color="auto" w:fill="auto"/>
            <w:tcMar>
              <w:top w:w="0" w:type="dxa"/>
              <w:left w:w="108" w:type="dxa"/>
              <w:bottom w:w="0" w:type="dxa"/>
              <w:right w:w="108" w:type="dxa"/>
            </w:tcMar>
          </w:tcPr>
          <w:p w14:paraId="3F1FA777" w14:textId="77777777" w:rsidR="00630758" w:rsidRPr="005A35D9" w:rsidRDefault="00630758" w:rsidP="00755975">
            <w:pPr>
              <w:keepNext/>
              <w:jc w:val="center"/>
              <w:rPr>
                <w:sz w:val="24"/>
                <w:szCs w:val="24"/>
              </w:rPr>
            </w:pPr>
            <w:r w:rsidRPr="005A35D9">
              <w:rPr>
                <w:sz w:val="24"/>
                <w:szCs w:val="24"/>
              </w:rPr>
              <w:t>36 (3.2)</w:t>
            </w:r>
          </w:p>
        </w:tc>
        <w:tc>
          <w:tcPr>
            <w:tcW w:w="1084" w:type="pct"/>
            <w:shd w:val="clear" w:color="auto" w:fill="auto"/>
            <w:tcMar>
              <w:top w:w="0" w:type="dxa"/>
              <w:left w:w="108" w:type="dxa"/>
              <w:bottom w:w="0" w:type="dxa"/>
              <w:right w:w="108" w:type="dxa"/>
            </w:tcMar>
          </w:tcPr>
          <w:p w14:paraId="3C685F64" w14:textId="77777777" w:rsidR="00630758" w:rsidRPr="005A35D9" w:rsidRDefault="00630758" w:rsidP="00755975">
            <w:pPr>
              <w:keepNext/>
              <w:jc w:val="center"/>
              <w:rPr>
                <w:sz w:val="24"/>
                <w:szCs w:val="24"/>
              </w:rPr>
            </w:pPr>
            <w:r w:rsidRPr="005A35D9">
              <w:rPr>
                <w:sz w:val="24"/>
                <w:szCs w:val="24"/>
              </w:rPr>
              <w:t>393 (35.8)</w:t>
            </w:r>
          </w:p>
        </w:tc>
        <w:tc>
          <w:tcPr>
            <w:tcW w:w="791" w:type="pct"/>
            <w:shd w:val="clear" w:color="auto" w:fill="auto"/>
            <w:tcMar>
              <w:top w:w="0" w:type="dxa"/>
              <w:left w:w="108" w:type="dxa"/>
              <w:bottom w:w="0" w:type="dxa"/>
              <w:right w:w="108" w:type="dxa"/>
            </w:tcMar>
          </w:tcPr>
          <w:p w14:paraId="0B204D08" w14:textId="77777777" w:rsidR="00630758" w:rsidRPr="005A35D9" w:rsidRDefault="00630758" w:rsidP="00755975">
            <w:pPr>
              <w:keepNext/>
              <w:jc w:val="center"/>
              <w:rPr>
                <w:sz w:val="24"/>
                <w:szCs w:val="24"/>
              </w:rPr>
            </w:pPr>
            <w:r w:rsidRPr="005A35D9">
              <w:rPr>
                <w:sz w:val="24"/>
                <w:szCs w:val="24"/>
              </w:rPr>
              <w:t>29 (2.7)</w:t>
            </w:r>
          </w:p>
        </w:tc>
      </w:tr>
      <w:tr w:rsidR="00630758" w:rsidRPr="00C66281" w14:paraId="3E512CC3" w14:textId="77777777" w:rsidTr="00001E1E">
        <w:tc>
          <w:tcPr>
            <w:tcW w:w="1082" w:type="pct"/>
            <w:tcMar>
              <w:top w:w="0" w:type="dxa"/>
              <w:left w:w="108" w:type="dxa"/>
              <w:bottom w:w="0" w:type="dxa"/>
              <w:right w:w="108" w:type="dxa"/>
            </w:tcMar>
            <w:hideMark/>
          </w:tcPr>
          <w:p w14:paraId="09954C5A" w14:textId="77777777" w:rsidR="00630758" w:rsidRPr="00985400" w:rsidRDefault="00630758" w:rsidP="00755975">
            <w:pPr>
              <w:keepNext/>
              <w:ind w:left="600"/>
              <w:rPr>
                <w:color w:val="000000"/>
                <w:sz w:val="24"/>
                <w:szCs w:val="24"/>
              </w:rPr>
            </w:pPr>
            <w:r w:rsidRPr="00985400">
              <w:rPr>
                <w:color w:val="000000"/>
                <w:sz w:val="24"/>
                <w:szCs w:val="24"/>
              </w:rPr>
              <w:t>Severe</w:t>
            </w:r>
          </w:p>
        </w:tc>
        <w:tc>
          <w:tcPr>
            <w:tcW w:w="1132" w:type="pct"/>
            <w:shd w:val="clear" w:color="auto" w:fill="auto"/>
            <w:tcMar>
              <w:top w:w="0" w:type="dxa"/>
              <w:left w:w="108" w:type="dxa"/>
              <w:bottom w:w="0" w:type="dxa"/>
              <w:right w:w="108" w:type="dxa"/>
            </w:tcMar>
          </w:tcPr>
          <w:p w14:paraId="3F9ED0AB" w14:textId="77777777" w:rsidR="00630758" w:rsidRPr="005A35D9" w:rsidRDefault="00630758" w:rsidP="00755975">
            <w:pPr>
              <w:keepNext/>
              <w:jc w:val="center"/>
              <w:rPr>
                <w:sz w:val="24"/>
                <w:szCs w:val="24"/>
              </w:rPr>
            </w:pPr>
            <w:r w:rsidRPr="005A35D9">
              <w:rPr>
                <w:sz w:val="24"/>
                <w:szCs w:val="24"/>
              </w:rPr>
              <w:t>11 (1.0)</w:t>
            </w:r>
          </w:p>
        </w:tc>
        <w:tc>
          <w:tcPr>
            <w:tcW w:w="911" w:type="pct"/>
            <w:shd w:val="clear" w:color="auto" w:fill="auto"/>
            <w:tcMar>
              <w:top w:w="0" w:type="dxa"/>
              <w:left w:w="108" w:type="dxa"/>
              <w:bottom w:w="0" w:type="dxa"/>
              <w:right w:w="108" w:type="dxa"/>
            </w:tcMar>
          </w:tcPr>
          <w:p w14:paraId="4AB7FDE5" w14:textId="77777777" w:rsidR="00630758" w:rsidRPr="005A35D9" w:rsidRDefault="00630758" w:rsidP="00755975">
            <w:pPr>
              <w:keepNext/>
              <w:jc w:val="center"/>
              <w:rPr>
                <w:sz w:val="24"/>
                <w:szCs w:val="24"/>
              </w:rPr>
            </w:pPr>
            <w:r w:rsidRPr="005A35D9">
              <w:rPr>
                <w:sz w:val="24"/>
                <w:szCs w:val="24"/>
              </w:rPr>
              <w:t>0</w:t>
            </w:r>
            <w:r>
              <w:rPr>
                <w:sz w:val="24"/>
                <w:szCs w:val="24"/>
              </w:rPr>
              <w:t xml:space="preserve"> (0.0)</w:t>
            </w:r>
          </w:p>
        </w:tc>
        <w:tc>
          <w:tcPr>
            <w:tcW w:w="1084" w:type="pct"/>
            <w:shd w:val="clear" w:color="auto" w:fill="auto"/>
            <w:tcMar>
              <w:top w:w="0" w:type="dxa"/>
              <w:left w:w="108" w:type="dxa"/>
              <w:bottom w:w="0" w:type="dxa"/>
              <w:right w:w="108" w:type="dxa"/>
            </w:tcMar>
          </w:tcPr>
          <w:p w14:paraId="0F9428DD" w14:textId="77777777" w:rsidR="00630758" w:rsidRPr="005A35D9" w:rsidRDefault="00630758" w:rsidP="00755975">
            <w:pPr>
              <w:keepNext/>
              <w:jc w:val="center"/>
              <w:rPr>
                <w:sz w:val="24"/>
                <w:szCs w:val="24"/>
              </w:rPr>
            </w:pPr>
            <w:r w:rsidRPr="005A35D9">
              <w:rPr>
                <w:sz w:val="24"/>
                <w:szCs w:val="24"/>
              </w:rPr>
              <w:t>7 (0.6)</w:t>
            </w:r>
          </w:p>
        </w:tc>
        <w:tc>
          <w:tcPr>
            <w:tcW w:w="791" w:type="pct"/>
            <w:shd w:val="clear" w:color="auto" w:fill="auto"/>
            <w:tcMar>
              <w:top w:w="0" w:type="dxa"/>
              <w:left w:w="108" w:type="dxa"/>
              <w:bottom w:w="0" w:type="dxa"/>
              <w:right w:w="108" w:type="dxa"/>
            </w:tcMar>
          </w:tcPr>
          <w:p w14:paraId="41F064A0" w14:textId="77777777" w:rsidR="00630758" w:rsidRPr="005A35D9" w:rsidRDefault="00630758" w:rsidP="00755975">
            <w:pPr>
              <w:keepNext/>
              <w:jc w:val="center"/>
              <w:rPr>
                <w:sz w:val="24"/>
                <w:szCs w:val="24"/>
              </w:rPr>
            </w:pPr>
            <w:r w:rsidRPr="005A35D9">
              <w:rPr>
                <w:sz w:val="24"/>
                <w:szCs w:val="24"/>
              </w:rPr>
              <w:t>0</w:t>
            </w:r>
            <w:r>
              <w:rPr>
                <w:sz w:val="24"/>
                <w:szCs w:val="24"/>
              </w:rPr>
              <w:t xml:space="preserve"> (0.0)</w:t>
            </w:r>
          </w:p>
        </w:tc>
      </w:tr>
      <w:tr w:rsidR="00630758" w:rsidRPr="00C66281" w14:paraId="505EA87D" w14:textId="77777777" w:rsidTr="00001E1E">
        <w:tc>
          <w:tcPr>
            <w:tcW w:w="5000" w:type="pct"/>
            <w:gridSpan w:val="5"/>
            <w:tcBorders>
              <w:top w:val="single" w:sz="4" w:space="0" w:color="auto"/>
              <w:left w:val="nil"/>
              <w:bottom w:val="nil"/>
              <w:right w:val="nil"/>
            </w:tcBorders>
            <w:tcMar>
              <w:top w:w="0" w:type="dxa"/>
              <w:left w:w="108" w:type="dxa"/>
              <w:bottom w:w="0" w:type="dxa"/>
              <w:right w:w="108" w:type="dxa"/>
            </w:tcMar>
          </w:tcPr>
          <w:p w14:paraId="4B2EF820" w14:textId="77777777" w:rsidR="00630758" w:rsidRDefault="00630758" w:rsidP="00755975">
            <w:pPr>
              <w:keepNext/>
              <w:tabs>
                <w:tab w:val="left" w:pos="240"/>
              </w:tabs>
              <w:ind w:left="240" w:hanging="240"/>
              <w:rPr>
                <w:color w:val="000000"/>
              </w:rPr>
            </w:pPr>
            <w:r w:rsidRPr="00C66281">
              <w:rPr>
                <w:color w:val="000000"/>
              </w:rPr>
              <w:t>Note: Reactions were collected in the electronic diary (e-diary) from Day 1 to Day 7 after vaccination.</w:t>
            </w:r>
          </w:p>
          <w:p w14:paraId="63F1C1CF" w14:textId="77777777" w:rsidR="00630758" w:rsidRDefault="00630758" w:rsidP="00755975">
            <w:pPr>
              <w:keepNext/>
              <w:tabs>
                <w:tab w:val="left" w:pos="240"/>
              </w:tabs>
              <w:ind w:left="240" w:hanging="240"/>
              <w:rPr>
                <w:color w:val="000000"/>
              </w:rPr>
            </w:pPr>
            <w:r>
              <w:rPr>
                <w:color w:val="000000"/>
              </w:rPr>
              <w:t xml:space="preserve">a. </w:t>
            </w:r>
            <w:r>
              <w:rPr>
                <w:color w:val="000000"/>
              </w:rPr>
              <w:tab/>
            </w:r>
            <w:r w:rsidRPr="00C66281">
              <w:rPr>
                <w:color w:val="000000"/>
              </w:rPr>
              <w:t xml:space="preserve">N = </w:t>
            </w:r>
            <w:r>
              <w:rPr>
                <w:color w:val="000000"/>
              </w:rPr>
              <w:t>N</w:t>
            </w:r>
            <w:r w:rsidRPr="00C66281">
              <w:rPr>
                <w:color w:val="000000"/>
              </w:rPr>
              <w:t xml:space="preserve">umber of participants reporting at least 1 yes or no response for the specified reaction after the specified dose. </w:t>
            </w:r>
          </w:p>
          <w:p w14:paraId="4CA50867" w14:textId="77777777" w:rsidR="00630758" w:rsidRDefault="00630758" w:rsidP="00755975">
            <w:pPr>
              <w:keepNext/>
              <w:tabs>
                <w:tab w:val="left" w:pos="240"/>
              </w:tabs>
              <w:ind w:left="240" w:hanging="240"/>
              <w:rPr>
                <w:color w:val="000000"/>
              </w:rPr>
            </w:pPr>
            <w:r>
              <w:rPr>
                <w:color w:val="000000"/>
              </w:rPr>
              <w:t>b</w:t>
            </w:r>
            <w:r w:rsidRPr="00C66281">
              <w:rPr>
                <w:color w:val="000000"/>
              </w:rPr>
              <w:t>.</w:t>
            </w:r>
            <w:r>
              <w:rPr>
                <w:color w:val="000000"/>
              </w:rPr>
              <w:tab/>
            </w:r>
            <w:r w:rsidRPr="00C66281">
              <w:rPr>
                <w:color w:val="000000"/>
              </w:rPr>
              <w:t xml:space="preserve">n = </w:t>
            </w:r>
            <w:r>
              <w:rPr>
                <w:color w:val="000000"/>
              </w:rPr>
              <w:t>N</w:t>
            </w:r>
            <w:r w:rsidRPr="00C66281">
              <w:rPr>
                <w:color w:val="000000"/>
              </w:rPr>
              <w:t>umber of participants with the specified reaction.</w:t>
            </w:r>
            <w:r w:rsidDel="00CB3DDF">
              <w:rPr>
                <w:color w:val="000000"/>
              </w:rPr>
              <w:t xml:space="preserve"> </w:t>
            </w:r>
          </w:p>
          <w:p w14:paraId="724027F7" w14:textId="77777777" w:rsidR="00630758" w:rsidRDefault="00630758" w:rsidP="00755975">
            <w:pPr>
              <w:keepNext/>
              <w:tabs>
                <w:tab w:val="left" w:pos="240"/>
              </w:tabs>
              <w:ind w:left="240" w:hanging="240"/>
              <w:rPr>
                <w:color w:val="000000"/>
              </w:rPr>
            </w:pPr>
            <w:r w:rsidRPr="00C66281">
              <w:rPr>
                <w:color w:val="000000"/>
              </w:rPr>
              <w:t>c.</w:t>
            </w:r>
            <w:r>
              <w:rPr>
                <w:color w:val="000000"/>
              </w:rPr>
              <w:tab/>
            </w:r>
            <w:r w:rsidRPr="00C66281">
              <w:rPr>
                <w:color w:val="000000"/>
              </w:rPr>
              <w:t xml:space="preserve">Mild: &gt;2.0 to </w:t>
            </w:r>
            <w:r>
              <w:rPr>
                <w:color w:val="000000"/>
              </w:rPr>
              <w:t>≤</w:t>
            </w:r>
            <w:r w:rsidRPr="00C66281">
              <w:rPr>
                <w:color w:val="000000"/>
              </w:rPr>
              <w:t xml:space="preserve">5.0 cm; </w:t>
            </w:r>
            <w:r>
              <w:rPr>
                <w:color w:val="000000"/>
              </w:rPr>
              <w:t>M</w:t>
            </w:r>
            <w:r w:rsidRPr="00C66281">
              <w:rPr>
                <w:color w:val="000000"/>
              </w:rPr>
              <w:t xml:space="preserve">oderate: &gt;5.0 to </w:t>
            </w:r>
            <w:r>
              <w:rPr>
                <w:color w:val="000000"/>
              </w:rPr>
              <w:t>≤</w:t>
            </w:r>
            <w:r w:rsidRPr="00C66281">
              <w:rPr>
                <w:color w:val="000000"/>
              </w:rPr>
              <w:t xml:space="preserve">10.0 cm; </w:t>
            </w:r>
            <w:r>
              <w:rPr>
                <w:color w:val="000000"/>
              </w:rPr>
              <w:t>S</w:t>
            </w:r>
            <w:r w:rsidRPr="00C66281">
              <w:rPr>
                <w:color w:val="000000"/>
              </w:rPr>
              <w:t>evere: &gt;10.0 cm</w:t>
            </w:r>
            <w:r w:rsidRPr="005A35D9">
              <w:rPr>
                <w:color w:val="000000"/>
              </w:rPr>
              <w:t>.</w:t>
            </w:r>
          </w:p>
          <w:p w14:paraId="224A12B0" w14:textId="77777777" w:rsidR="00630758" w:rsidRDefault="00630758" w:rsidP="00755975">
            <w:pPr>
              <w:keepNext/>
              <w:tabs>
                <w:tab w:val="left" w:pos="240"/>
              </w:tabs>
              <w:ind w:left="240" w:hanging="240"/>
              <w:rPr>
                <w:color w:val="000000"/>
              </w:rPr>
            </w:pPr>
            <w:r w:rsidRPr="00C66281">
              <w:rPr>
                <w:color w:val="000000"/>
              </w:rPr>
              <w:t>d.</w:t>
            </w:r>
            <w:r>
              <w:rPr>
                <w:color w:val="000000"/>
              </w:rPr>
              <w:tab/>
            </w:r>
            <w:r w:rsidRPr="00C66281">
              <w:rPr>
                <w:color w:val="000000"/>
              </w:rPr>
              <w:t xml:space="preserve">Mild: does not interfere with activity; </w:t>
            </w:r>
            <w:r>
              <w:rPr>
                <w:color w:val="000000"/>
              </w:rPr>
              <w:t>M</w:t>
            </w:r>
            <w:r w:rsidRPr="00C66281">
              <w:rPr>
                <w:color w:val="000000"/>
              </w:rPr>
              <w:t xml:space="preserve">oderate: interferes with activity; </w:t>
            </w:r>
            <w:r>
              <w:rPr>
                <w:color w:val="000000"/>
              </w:rPr>
              <w:t>S</w:t>
            </w:r>
            <w:r w:rsidRPr="00C66281">
              <w:rPr>
                <w:color w:val="000000"/>
              </w:rPr>
              <w:t>evere: prevents daily activity.</w:t>
            </w:r>
          </w:p>
          <w:p w14:paraId="0EBBA968" w14:textId="77777777" w:rsidR="00630758" w:rsidRPr="00016D01" w:rsidRDefault="00630758" w:rsidP="00755975">
            <w:pPr>
              <w:keepNext/>
              <w:tabs>
                <w:tab w:val="left" w:pos="240"/>
              </w:tabs>
              <w:ind w:left="240" w:hanging="240"/>
              <w:rPr>
                <w:rFonts w:eastAsiaTheme="minorHAnsi"/>
                <w:color w:val="000000"/>
              </w:rPr>
            </w:pPr>
            <w:r w:rsidRPr="00657D05">
              <w:rPr>
                <w:rFonts w:eastAsiaTheme="minorHAnsi"/>
                <w:color w:val="000000"/>
              </w:rPr>
              <w:t>*</w:t>
            </w:r>
            <w:r w:rsidRPr="00657D05">
              <w:rPr>
                <w:rFonts w:eastAsiaTheme="minorHAnsi"/>
                <w:color w:val="000000"/>
              </w:rPr>
              <w:tab/>
              <w:t>Randomized participants in the safety analysis population who received at least 1 dose of the study intervention.</w:t>
            </w:r>
          </w:p>
        </w:tc>
      </w:tr>
    </w:tbl>
    <w:p w14:paraId="2C068018" w14:textId="3A42FC0A" w:rsidR="00743B14" w:rsidRDefault="00743B14" w:rsidP="00755975">
      <w:pPr>
        <w:tabs>
          <w:tab w:val="left" w:pos="1080"/>
        </w:tabs>
        <w:ind w:left="1080" w:hanging="1080"/>
        <w:rPr>
          <w:sz w:val="24"/>
          <w:szCs w:val="24"/>
        </w:rPr>
      </w:pPr>
    </w:p>
    <w:p w14:paraId="48CA3223" w14:textId="35B5C21D" w:rsidR="009C04BC" w:rsidRPr="000918D9" w:rsidRDefault="009C04BC" w:rsidP="00F10CC1">
      <w:pPr>
        <w:keepNext/>
        <w:tabs>
          <w:tab w:val="left" w:pos="1080"/>
        </w:tabs>
        <w:ind w:left="1080" w:hanging="1080"/>
        <w:rPr>
          <w:b/>
          <w:bCs/>
          <w:sz w:val="24"/>
          <w:szCs w:val="24"/>
        </w:rPr>
      </w:pPr>
      <w:r w:rsidRPr="000918D9">
        <w:rPr>
          <w:b/>
          <w:bCs/>
          <w:sz w:val="24"/>
          <w:szCs w:val="24"/>
        </w:rPr>
        <w:lastRenderedPageBreak/>
        <w:t xml:space="preserve">Table </w:t>
      </w:r>
      <w:r>
        <w:rPr>
          <w:b/>
          <w:bCs/>
          <w:sz w:val="24"/>
          <w:szCs w:val="24"/>
        </w:rPr>
        <w:t>6</w:t>
      </w:r>
      <w:r w:rsidRPr="000918D9">
        <w:rPr>
          <w:b/>
          <w:bCs/>
          <w:sz w:val="24"/>
          <w:szCs w:val="24"/>
        </w:rPr>
        <w:t xml:space="preserve">: </w:t>
      </w:r>
      <w:r w:rsidRPr="000918D9">
        <w:rPr>
          <w:b/>
          <w:bCs/>
          <w:sz w:val="24"/>
          <w:szCs w:val="24"/>
        </w:rPr>
        <w:tab/>
        <w:t xml:space="preserve">Study 2 – Frequency </w:t>
      </w:r>
      <w:r>
        <w:rPr>
          <w:b/>
          <w:bCs/>
          <w:sz w:val="24"/>
          <w:szCs w:val="24"/>
        </w:rPr>
        <w:t xml:space="preserve">and Percentages of Adolescents with </w:t>
      </w:r>
      <w:r w:rsidRPr="000918D9">
        <w:rPr>
          <w:b/>
          <w:bCs/>
          <w:sz w:val="24"/>
          <w:szCs w:val="24"/>
        </w:rPr>
        <w:t xml:space="preserve">Solicited Systemic Reactions, by Maximum Severity, Within 7 Days After Each Dose – </w:t>
      </w:r>
      <w:r>
        <w:rPr>
          <w:b/>
          <w:bCs/>
          <w:sz w:val="24"/>
          <w:szCs w:val="24"/>
        </w:rPr>
        <w:t>Adolescent</w:t>
      </w:r>
      <w:r w:rsidRPr="000918D9">
        <w:rPr>
          <w:b/>
          <w:bCs/>
          <w:sz w:val="24"/>
          <w:szCs w:val="24"/>
        </w:rPr>
        <w:t xml:space="preserve">s </w:t>
      </w:r>
      <w:r>
        <w:rPr>
          <w:b/>
          <w:bCs/>
          <w:sz w:val="24"/>
          <w:szCs w:val="24"/>
        </w:rPr>
        <w:t xml:space="preserve">12 </w:t>
      </w:r>
      <w:r w:rsidR="00256809">
        <w:rPr>
          <w:b/>
          <w:bCs/>
          <w:sz w:val="24"/>
          <w:szCs w:val="24"/>
        </w:rPr>
        <w:t>T</w:t>
      </w:r>
      <w:r w:rsidR="00144BCD">
        <w:rPr>
          <w:b/>
          <w:bCs/>
          <w:sz w:val="24"/>
          <w:szCs w:val="24"/>
        </w:rPr>
        <w:t>hrough</w:t>
      </w:r>
      <w:r>
        <w:rPr>
          <w:b/>
          <w:bCs/>
          <w:sz w:val="24"/>
          <w:szCs w:val="24"/>
        </w:rPr>
        <w:t xml:space="preserve"> 15</w:t>
      </w:r>
      <w:r w:rsidRPr="000918D9">
        <w:rPr>
          <w:b/>
          <w:bCs/>
          <w:sz w:val="24"/>
          <w:szCs w:val="24"/>
        </w:rPr>
        <w:t xml:space="preserve"> Years of Age –</w:t>
      </w:r>
      <w:r w:rsidR="00822E98">
        <w:rPr>
          <w:b/>
          <w:bCs/>
          <w:sz w:val="24"/>
          <w:szCs w:val="24"/>
        </w:rPr>
        <w:t xml:space="preserve"> </w:t>
      </w:r>
      <w:r w:rsidRPr="000918D9">
        <w:rPr>
          <w:b/>
          <w:bCs/>
          <w:sz w:val="24"/>
          <w:szCs w:val="24"/>
        </w:rPr>
        <w:t>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26"/>
        <w:gridCol w:w="2339"/>
        <w:gridCol w:w="1890"/>
        <w:gridCol w:w="2251"/>
        <w:gridCol w:w="1884"/>
      </w:tblGrid>
      <w:tr w:rsidR="004B3FC3" w:rsidRPr="00C66281" w14:paraId="65FF2B50" w14:textId="77777777" w:rsidTr="00E553B0">
        <w:trPr>
          <w:cantSplit/>
          <w:tblHeader/>
        </w:trPr>
        <w:tc>
          <w:tcPr>
            <w:tcW w:w="1124" w:type="pct"/>
            <w:tcBorders>
              <w:bottom w:val="single" w:sz="4" w:space="0" w:color="auto"/>
            </w:tcBorders>
            <w:tcMar>
              <w:top w:w="0" w:type="dxa"/>
              <w:left w:w="108" w:type="dxa"/>
              <w:bottom w:w="0" w:type="dxa"/>
              <w:right w:w="108" w:type="dxa"/>
            </w:tcMar>
            <w:vAlign w:val="bottom"/>
          </w:tcPr>
          <w:p w14:paraId="70FB2C2C" w14:textId="77777777" w:rsidR="004B3FC3" w:rsidRPr="00985400" w:rsidRDefault="004B3FC3" w:rsidP="00755975">
            <w:pPr>
              <w:jc w:val="center"/>
              <w:rPr>
                <w:b/>
                <w:color w:val="000000"/>
                <w:sz w:val="24"/>
                <w:szCs w:val="24"/>
              </w:rPr>
            </w:pPr>
          </w:p>
        </w:tc>
        <w:tc>
          <w:tcPr>
            <w:tcW w:w="1084" w:type="pct"/>
            <w:tcBorders>
              <w:bottom w:val="single" w:sz="4" w:space="0" w:color="auto"/>
            </w:tcBorders>
            <w:tcMar>
              <w:top w:w="0" w:type="dxa"/>
              <w:left w:w="108" w:type="dxa"/>
              <w:bottom w:w="0" w:type="dxa"/>
              <w:right w:w="108" w:type="dxa"/>
            </w:tcMar>
            <w:vAlign w:val="bottom"/>
            <w:hideMark/>
          </w:tcPr>
          <w:p w14:paraId="6EDA77B6" w14:textId="77777777" w:rsidR="004B3FC3" w:rsidRPr="00985400" w:rsidRDefault="004B3FC3" w:rsidP="00755975">
            <w:pPr>
              <w:jc w:val="center"/>
              <w:rPr>
                <w:b/>
                <w:sz w:val="24"/>
                <w:szCs w:val="24"/>
              </w:rPr>
            </w:pPr>
            <w:r w:rsidRPr="00985400">
              <w:rPr>
                <w:b/>
                <w:sz w:val="24"/>
                <w:szCs w:val="24"/>
              </w:rPr>
              <w:t>Pfizer-BioNTech COVID</w:t>
            </w:r>
            <w:r w:rsidRPr="00985400">
              <w:rPr>
                <w:b/>
                <w:sz w:val="24"/>
                <w:szCs w:val="24"/>
              </w:rPr>
              <w:noBreakHyphen/>
              <w:t>19 Vaccine</w:t>
            </w:r>
          </w:p>
          <w:p w14:paraId="4E2F86B7" w14:textId="77777777" w:rsidR="004B3FC3" w:rsidRDefault="004B3FC3" w:rsidP="00755975">
            <w:pPr>
              <w:jc w:val="center"/>
              <w:rPr>
                <w:b/>
                <w:color w:val="000000"/>
                <w:sz w:val="24"/>
                <w:szCs w:val="24"/>
              </w:rPr>
            </w:pPr>
            <w:r w:rsidRPr="00985400">
              <w:rPr>
                <w:b/>
                <w:color w:val="000000"/>
                <w:sz w:val="24"/>
                <w:szCs w:val="24"/>
              </w:rPr>
              <w:t>Dose 1</w:t>
            </w:r>
          </w:p>
          <w:p w14:paraId="104FEF3A" w14:textId="77777777" w:rsidR="004B3FC3" w:rsidRPr="002638DC" w:rsidRDefault="004B3FC3" w:rsidP="00755975">
            <w:pPr>
              <w:keepNext/>
              <w:jc w:val="center"/>
              <w:rPr>
                <w:b/>
                <w:sz w:val="24"/>
                <w:szCs w:val="24"/>
              </w:rPr>
            </w:pPr>
            <w:r>
              <w:rPr>
                <w:rFonts w:eastAsia="Times New Roman"/>
                <w:b/>
                <w:color w:val="000000"/>
                <w:sz w:val="24"/>
                <w:szCs w:val="24"/>
              </w:rPr>
              <w:t>N</w:t>
            </w:r>
            <w:r w:rsidRPr="00491DCC">
              <w:rPr>
                <w:rFonts w:eastAsia="Times New Roman"/>
                <w:b/>
                <w:color w:val="000000"/>
                <w:sz w:val="24"/>
                <w:szCs w:val="24"/>
                <w:vertAlign w:val="superscript"/>
              </w:rPr>
              <w:t>a</w:t>
            </w:r>
            <w:r>
              <w:rPr>
                <w:rFonts w:eastAsia="Times New Roman"/>
                <w:b/>
                <w:color w:val="000000"/>
                <w:sz w:val="24"/>
                <w:szCs w:val="24"/>
              </w:rPr>
              <w:t>=1127</w:t>
            </w:r>
          </w:p>
          <w:p w14:paraId="65994841" w14:textId="77777777" w:rsidR="004B3FC3" w:rsidRPr="00985400" w:rsidRDefault="004B3FC3" w:rsidP="00755975">
            <w:pPr>
              <w:jc w:val="center"/>
              <w:rPr>
                <w:b/>
                <w:color w:val="000000"/>
                <w:sz w:val="24"/>
                <w:szCs w:val="24"/>
              </w:rPr>
            </w:pPr>
            <w:r w:rsidRPr="00985400">
              <w:rPr>
                <w:b/>
                <w:color w:val="000000"/>
                <w:sz w:val="24"/>
                <w:szCs w:val="24"/>
              </w:rPr>
              <w:t>n</w:t>
            </w:r>
            <w:r w:rsidRPr="00985400">
              <w:rPr>
                <w:b/>
                <w:color w:val="000000"/>
                <w:sz w:val="24"/>
                <w:szCs w:val="24"/>
                <w:vertAlign w:val="superscript"/>
              </w:rPr>
              <w:t>b</w:t>
            </w:r>
            <w:r w:rsidRPr="00985400">
              <w:rPr>
                <w:b/>
                <w:color w:val="000000"/>
                <w:sz w:val="24"/>
                <w:szCs w:val="24"/>
              </w:rPr>
              <w:t xml:space="preserve"> (%)</w:t>
            </w:r>
          </w:p>
        </w:tc>
        <w:tc>
          <w:tcPr>
            <w:tcW w:w="876" w:type="pct"/>
            <w:tcBorders>
              <w:bottom w:val="single" w:sz="4" w:space="0" w:color="auto"/>
            </w:tcBorders>
            <w:tcMar>
              <w:top w:w="0" w:type="dxa"/>
              <w:left w:w="108" w:type="dxa"/>
              <w:bottom w:w="0" w:type="dxa"/>
              <w:right w:w="108" w:type="dxa"/>
            </w:tcMar>
            <w:vAlign w:val="bottom"/>
            <w:hideMark/>
          </w:tcPr>
          <w:p w14:paraId="4475CAB1" w14:textId="77777777" w:rsidR="004B3FC3" w:rsidRPr="00985400" w:rsidRDefault="004B3FC3" w:rsidP="00755975">
            <w:pPr>
              <w:jc w:val="center"/>
              <w:rPr>
                <w:b/>
                <w:color w:val="000000"/>
                <w:sz w:val="24"/>
                <w:szCs w:val="24"/>
              </w:rPr>
            </w:pPr>
            <w:r w:rsidRPr="00985400">
              <w:rPr>
                <w:b/>
                <w:color w:val="000000"/>
                <w:sz w:val="24"/>
                <w:szCs w:val="24"/>
              </w:rPr>
              <w:t>Placebo</w:t>
            </w:r>
          </w:p>
          <w:p w14:paraId="75EDC369" w14:textId="77777777" w:rsidR="004B3FC3" w:rsidRDefault="004B3FC3" w:rsidP="00755975">
            <w:pPr>
              <w:jc w:val="center"/>
              <w:rPr>
                <w:b/>
                <w:color w:val="000000"/>
                <w:sz w:val="24"/>
                <w:szCs w:val="24"/>
              </w:rPr>
            </w:pPr>
            <w:r w:rsidRPr="00985400">
              <w:rPr>
                <w:b/>
                <w:color w:val="000000"/>
                <w:sz w:val="24"/>
                <w:szCs w:val="24"/>
              </w:rPr>
              <w:t>Dose 1</w:t>
            </w:r>
          </w:p>
          <w:p w14:paraId="3D6E8E8D" w14:textId="77777777" w:rsidR="004B3FC3" w:rsidRPr="00985400" w:rsidRDefault="004B3FC3" w:rsidP="00755975">
            <w:pPr>
              <w:keepNext/>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=1127</w:t>
            </w:r>
          </w:p>
          <w:p w14:paraId="555F975B" w14:textId="77777777" w:rsidR="004B3FC3" w:rsidRPr="00985400" w:rsidRDefault="004B3FC3" w:rsidP="00755975">
            <w:pPr>
              <w:jc w:val="center"/>
              <w:rPr>
                <w:b/>
                <w:color w:val="000000"/>
                <w:sz w:val="24"/>
                <w:szCs w:val="24"/>
              </w:rPr>
            </w:pPr>
            <w:r w:rsidRPr="00985400">
              <w:rPr>
                <w:b/>
                <w:color w:val="000000"/>
                <w:sz w:val="24"/>
                <w:szCs w:val="24"/>
              </w:rPr>
              <w:t>n</w:t>
            </w:r>
            <w:r w:rsidRPr="00985400">
              <w:rPr>
                <w:b/>
                <w:color w:val="000000"/>
                <w:sz w:val="24"/>
                <w:szCs w:val="24"/>
                <w:vertAlign w:val="superscript"/>
              </w:rPr>
              <w:t>b</w:t>
            </w:r>
            <w:r w:rsidRPr="00985400">
              <w:rPr>
                <w:b/>
                <w:color w:val="000000"/>
                <w:sz w:val="24"/>
                <w:szCs w:val="24"/>
              </w:rPr>
              <w:t xml:space="preserve"> (%)</w:t>
            </w:r>
          </w:p>
        </w:tc>
        <w:tc>
          <w:tcPr>
            <w:tcW w:w="1043" w:type="pct"/>
            <w:tcBorders>
              <w:bottom w:val="single" w:sz="4" w:space="0" w:color="auto"/>
            </w:tcBorders>
            <w:tcMar>
              <w:top w:w="0" w:type="dxa"/>
              <w:left w:w="108" w:type="dxa"/>
              <w:bottom w:w="0" w:type="dxa"/>
              <w:right w:w="108" w:type="dxa"/>
            </w:tcMar>
            <w:vAlign w:val="bottom"/>
            <w:hideMark/>
          </w:tcPr>
          <w:p w14:paraId="4F3E599F" w14:textId="77777777" w:rsidR="004B3FC3" w:rsidRPr="00985400" w:rsidRDefault="004B3FC3" w:rsidP="00755975">
            <w:pPr>
              <w:jc w:val="center"/>
              <w:rPr>
                <w:b/>
                <w:color w:val="000000"/>
                <w:sz w:val="24"/>
                <w:szCs w:val="24"/>
              </w:rPr>
            </w:pPr>
            <w:r w:rsidRPr="00985400">
              <w:rPr>
                <w:b/>
                <w:sz w:val="24"/>
                <w:szCs w:val="24"/>
              </w:rPr>
              <w:t>Pfizer-BioNTech COVID</w:t>
            </w:r>
            <w:r w:rsidRPr="00985400">
              <w:rPr>
                <w:b/>
                <w:sz w:val="24"/>
                <w:szCs w:val="24"/>
              </w:rPr>
              <w:noBreakHyphen/>
              <w:t>19 Vaccine</w:t>
            </w:r>
          </w:p>
          <w:p w14:paraId="26010141" w14:textId="77777777" w:rsidR="004B3FC3" w:rsidRDefault="004B3FC3" w:rsidP="00755975">
            <w:pPr>
              <w:jc w:val="center"/>
              <w:rPr>
                <w:b/>
                <w:color w:val="000000"/>
                <w:sz w:val="24"/>
                <w:szCs w:val="24"/>
              </w:rPr>
            </w:pPr>
            <w:r w:rsidRPr="00985400">
              <w:rPr>
                <w:b/>
                <w:color w:val="000000"/>
                <w:sz w:val="24"/>
                <w:szCs w:val="24"/>
              </w:rPr>
              <w:t>Dose 2</w:t>
            </w:r>
          </w:p>
          <w:p w14:paraId="0F99E1F3" w14:textId="77777777" w:rsidR="004B3FC3" w:rsidRPr="00985400" w:rsidRDefault="004B3FC3" w:rsidP="00755975">
            <w:pPr>
              <w:keepNext/>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=1097</w:t>
            </w:r>
          </w:p>
          <w:p w14:paraId="1D7DD7C2" w14:textId="77777777" w:rsidR="004B3FC3" w:rsidRPr="00985400" w:rsidRDefault="004B3FC3" w:rsidP="00755975">
            <w:pPr>
              <w:jc w:val="center"/>
              <w:rPr>
                <w:b/>
                <w:color w:val="000000"/>
                <w:sz w:val="24"/>
                <w:szCs w:val="24"/>
              </w:rPr>
            </w:pPr>
            <w:r w:rsidRPr="00985400">
              <w:rPr>
                <w:b/>
                <w:color w:val="000000"/>
                <w:sz w:val="24"/>
                <w:szCs w:val="24"/>
              </w:rPr>
              <w:t>n</w:t>
            </w:r>
            <w:r w:rsidRPr="00985400">
              <w:rPr>
                <w:b/>
                <w:color w:val="000000"/>
                <w:sz w:val="24"/>
                <w:szCs w:val="24"/>
                <w:vertAlign w:val="superscript"/>
              </w:rPr>
              <w:t>b</w:t>
            </w:r>
            <w:r w:rsidRPr="00985400">
              <w:rPr>
                <w:b/>
                <w:color w:val="000000"/>
                <w:sz w:val="24"/>
                <w:szCs w:val="24"/>
              </w:rPr>
              <w:t xml:space="preserve"> (%)</w:t>
            </w:r>
          </w:p>
        </w:tc>
        <w:tc>
          <w:tcPr>
            <w:tcW w:w="873" w:type="pct"/>
            <w:tcBorders>
              <w:bottom w:val="single" w:sz="4" w:space="0" w:color="auto"/>
            </w:tcBorders>
            <w:tcMar>
              <w:top w:w="0" w:type="dxa"/>
              <w:left w:w="108" w:type="dxa"/>
              <w:bottom w:w="0" w:type="dxa"/>
              <w:right w:w="108" w:type="dxa"/>
            </w:tcMar>
            <w:vAlign w:val="bottom"/>
            <w:hideMark/>
          </w:tcPr>
          <w:p w14:paraId="7FCAF4F4" w14:textId="77777777" w:rsidR="004B3FC3" w:rsidRPr="00985400" w:rsidRDefault="004B3FC3" w:rsidP="00755975">
            <w:pPr>
              <w:jc w:val="center"/>
              <w:rPr>
                <w:b/>
                <w:color w:val="000000"/>
                <w:sz w:val="24"/>
                <w:szCs w:val="24"/>
              </w:rPr>
            </w:pPr>
            <w:r w:rsidRPr="00985400">
              <w:rPr>
                <w:b/>
                <w:color w:val="000000"/>
                <w:sz w:val="24"/>
                <w:szCs w:val="24"/>
              </w:rPr>
              <w:t>Placebo</w:t>
            </w:r>
          </w:p>
          <w:p w14:paraId="28243FC9" w14:textId="77777777" w:rsidR="004B3FC3" w:rsidRDefault="004B3FC3" w:rsidP="00755975">
            <w:pPr>
              <w:jc w:val="center"/>
              <w:rPr>
                <w:b/>
                <w:color w:val="000000"/>
                <w:sz w:val="24"/>
                <w:szCs w:val="24"/>
              </w:rPr>
            </w:pPr>
            <w:r w:rsidRPr="00985400">
              <w:rPr>
                <w:b/>
                <w:color w:val="000000"/>
                <w:sz w:val="24"/>
                <w:szCs w:val="24"/>
              </w:rPr>
              <w:t>Dose 2</w:t>
            </w:r>
          </w:p>
          <w:p w14:paraId="11AFC156" w14:textId="77777777" w:rsidR="004B3FC3" w:rsidRPr="00985400" w:rsidRDefault="004B3FC3" w:rsidP="00755975">
            <w:pPr>
              <w:keepNext/>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=1078</w:t>
            </w:r>
          </w:p>
          <w:p w14:paraId="1E98C661" w14:textId="77777777" w:rsidR="004B3FC3" w:rsidRPr="00985400" w:rsidRDefault="004B3FC3" w:rsidP="00755975">
            <w:pPr>
              <w:jc w:val="center"/>
              <w:rPr>
                <w:b/>
                <w:color w:val="000000"/>
                <w:sz w:val="24"/>
                <w:szCs w:val="24"/>
              </w:rPr>
            </w:pPr>
            <w:r w:rsidRPr="00985400">
              <w:rPr>
                <w:b/>
                <w:color w:val="000000"/>
                <w:sz w:val="24"/>
                <w:szCs w:val="24"/>
              </w:rPr>
              <w:t>n</w:t>
            </w:r>
            <w:r w:rsidRPr="00985400">
              <w:rPr>
                <w:b/>
                <w:color w:val="000000"/>
                <w:sz w:val="24"/>
                <w:szCs w:val="24"/>
                <w:vertAlign w:val="superscript"/>
              </w:rPr>
              <w:t>b</w:t>
            </w:r>
            <w:r w:rsidRPr="00985400">
              <w:rPr>
                <w:b/>
                <w:color w:val="000000"/>
                <w:sz w:val="24"/>
                <w:szCs w:val="24"/>
              </w:rPr>
              <w:t xml:space="preserve"> (%)</w:t>
            </w:r>
          </w:p>
        </w:tc>
      </w:tr>
      <w:tr w:rsidR="004B3FC3" w:rsidRPr="00C66281" w14:paraId="522BE55A" w14:textId="77777777" w:rsidTr="00E553B0">
        <w:trPr>
          <w:cantSplit/>
        </w:trPr>
        <w:tc>
          <w:tcPr>
            <w:tcW w:w="1124" w:type="pct"/>
            <w:tcBorders>
              <w:right w:val="nil"/>
            </w:tcBorders>
            <w:tcMar>
              <w:top w:w="0" w:type="dxa"/>
              <w:left w:w="108" w:type="dxa"/>
              <w:bottom w:w="0" w:type="dxa"/>
              <w:right w:w="108" w:type="dxa"/>
            </w:tcMar>
            <w:hideMark/>
          </w:tcPr>
          <w:p w14:paraId="092D7F1F" w14:textId="77777777" w:rsidR="004B3FC3" w:rsidRPr="00985400" w:rsidRDefault="004B3FC3" w:rsidP="00755975">
            <w:pPr>
              <w:rPr>
                <w:sz w:val="24"/>
                <w:szCs w:val="24"/>
              </w:rPr>
            </w:pPr>
            <w:r w:rsidRPr="00985400">
              <w:rPr>
                <w:color w:val="000000"/>
                <w:sz w:val="24"/>
                <w:szCs w:val="24"/>
              </w:rPr>
              <w:t>Fever</w:t>
            </w:r>
          </w:p>
        </w:tc>
        <w:tc>
          <w:tcPr>
            <w:tcW w:w="1084" w:type="pct"/>
            <w:tcBorders>
              <w:left w:val="nil"/>
              <w:right w:val="nil"/>
            </w:tcBorders>
            <w:tcMar>
              <w:top w:w="0" w:type="dxa"/>
              <w:left w:w="108" w:type="dxa"/>
              <w:bottom w:w="0" w:type="dxa"/>
              <w:right w:w="108" w:type="dxa"/>
            </w:tcMar>
            <w:vAlign w:val="bottom"/>
          </w:tcPr>
          <w:p w14:paraId="317280AF" w14:textId="77777777" w:rsidR="004B3FC3" w:rsidRPr="00985400" w:rsidRDefault="004B3FC3" w:rsidP="00755975">
            <w:pPr>
              <w:jc w:val="center"/>
              <w:rPr>
                <w:sz w:val="24"/>
                <w:szCs w:val="24"/>
              </w:rPr>
            </w:pPr>
          </w:p>
        </w:tc>
        <w:tc>
          <w:tcPr>
            <w:tcW w:w="876" w:type="pct"/>
            <w:tcBorders>
              <w:left w:val="nil"/>
              <w:right w:val="nil"/>
            </w:tcBorders>
            <w:tcMar>
              <w:top w:w="0" w:type="dxa"/>
              <w:left w:w="108" w:type="dxa"/>
              <w:bottom w:w="0" w:type="dxa"/>
              <w:right w:w="108" w:type="dxa"/>
            </w:tcMar>
            <w:vAlign w:val="bottom"/>
          </w:tcPr>
          <w:p w14:paraId="10BF8ACD" w14:textId="77777777" w:rsidR="004B3FC3" w:rsidRPr="00985400" w:rsidRDefault="004B3FC3"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1F3C8A0E" w14:textId="77777777" w:rsidR="004B3FC3" w:rsidRPr="00985400" w:rsidRDefault="004B3FC3"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7088FBAC" w14:textId="77777777" w:rsidR="004B3FC3" w:rsidRPr="00985400" w:rsidRDefault="004B3FC3" w:rsidP="00755975">
            <w:pPr>
              <w:jc w:val="center"/>
              <w:rPr>
                <w:sz w:val="24"/>
                <w:szCs w:val="24"/>
              </w:rPr>
            </w:pPr>
          </w:p>
        </w:tc>
      </w:tr>
      <w:tr w:rsidR="004B3FC3" w:rsidRPr="00C66281" w14:paraId="46E7A7AB" w14:textId="77777777" w:rsidTr="00E553B0">
        <w:trPr>
          <w:cantSplit/>
        </w:trPr>
        <w:tc>
          <w:tcPr>
            <w:tcW w:w="1124" w:type="pct"/>
            <w:tcMar>
              <w:top w:w="0" w:type="dxa"/>
              <w:left w:w="108" w:type="dxa"/>
              <w:bottom w:w="0" w:type="dxa"/>
              <w:right w:w="108" w:type="dxa"/>
            </w:tcMar>
            <w:hideMark/>
          </w:tcPr>
          <w:p w14:paraId="790A8EE0" w14:textId="77777777" w:rsidR="004B3FC3" w:rsidRPr="00985400" w:rsidRDefault="004B3FC3" w:rsidP="00755975">
            <w:pPr>
              <w:ind w:left="330"/>
              <w:rPr>
                <w:color w:val="000000"/>
                <w:sz w:val="24"/>
                <w:szCs w:val="24"/>
              </w:rPr>
            </w:pPr>
            <w:r w:rsidRPr="00985400">
              <w:rPr>
                <w:rFonts w:eastAsia="MS Mincho"/>
                <w:color w:val="000000"/>
                <w:sz w:val="24"/>
                <w:szCs w:val="24"/>
              </w:rPr>
              <w:t>≥38.0℃</w:t>
            </w:r>
          </w:p>
        </w:tc>
        <w:tc>
          <w:tcPr>
            <w:tcW w:w="1084" w:type="pct"/>
            <w:shd w:val="clear" w:color="auto" w:fill="auto"/>
            <w:tcMar>
              <w:top w:w="0" w:type="dxa"/>
              <w:left w:w="108" w:type="dxa"/>
              <w:bottom w:w="0" w:type="dxa"/>
              <w:right w:w="108" w:type="dxa"/>
            </w:tcMar>
            <w:vAlign w:val="bottom"/>
          </w:tcPr>
          <w:p w14:paraId="251817C5" w14:textId="77777777" w:rsidR="004B3FC3" w:rsidRPr="00985400" w:rsidRDefault="004B3FC3" w:rsidP="00755975">
            <w:pPr>
              <w:jc w:val="center"/>
              <w:rPr>
                <w:color w:val="000000"/>
                <w:sz w:val="24"/>
                <w:szCs w:val="24"/>
              </w:rPr>
            </w:pPr>
            <w:r w:rsidRPr="002D73BE">
              <w:rPr>
                <w:color w:val="000000"/>
                <w:sz w:val="24"/>
                <w:szCs w:val="24"/>
              </w:rPr>
              <w:t>114 (10.1)</w:t>
            </w:r>
          </w:p>
        </w:tc>
        <w:tc>
          <w:tcPr>
            <w:tcW w:w="876" w:type="pct"/>
            <w:shd w:val="clear" w:color="auto" w:fill="auto"/>
            <w:tcMar>
              <w:top w:w="0" w:type="dxa"/>
              <w:left w:w="108" w:type="dxa"/>
              <w:bottom w:w="0" w:type="dxa"/>
              <w:right w:w="108" w:type="dxa"/>
            </w:tcMar>
            <w:vAlign w:val="bottom"/>
          </w:tcPr>
          <w:p w14:paraId="2854A5BA" w14:textId="77777777" w:rsidR="004B3FC3" w:rsidRPr="00985400" w:rsidRDefault="004B3FC3" w:rsidP="00755975">
            <w:pPr>
              <w:jc w:val="center"/>
              <w:rPr>
                <w:color w:val="000000"/>
                <w:sz w:val="24"/>
                <w:szCs w:val="24"/>
              </w:rPr>
            </w:pPr>
            <w:r w:rsidRPr="004E5FD2">
              <w:rPr>
                <w:color w:val="000000"/>
                <w:sz w:val="24"/>
                <w:szCs w:val="24"/>
              </w:rPr>
              <w:t>12 (1.1)</w:t>
            </w:r>
          </w:p>
        </w:tc>
        <w:tc>
          <w:tcPr>
            <w:tcW w:w="1043" w:type="pct"/>
            <w:shd w:val="clear" w:color="auto" w:fill="auto"/>
            <w:tcMar>
              <w:top w:w="0" w:type="dxa"/>
              <w:left w:w="108" w:type="dxa"/>
              <w:bottom w:w="0" w:type="dxa"/>
              <w:right w:w="108" w:type="dxa"/>
            </w:tcMar>
            <w:vAlign w:val="bottom"/>
          </w:tcPr>
          <w:p w14:paraId="52669D25" w14:textId="77777777" w:rsidR="004B3FC3" w:rsidRPr="00985400" w:rsidRDefault="004B3FC3" w:rsidP="00755975">
            <w:pPr>
              <w:jc w:val="center"/>
              <w:rPr>
                <w:color w:val="000000"/>
                <w:sz w:val="24"/>
                <w:szCs w:val="24"/>
              </w:rPr>
            </w:pPr>
            <w:r w:rsidRPr="004E5FD2">
              <w:rPr>
                <w:color w:val="000000"/>
                <w:sz w:val="24"/>
                <w:szCs w:val="24"/>
              </w:rPr>
              <w:t>215 (19.6)</w:t>
            </w:r>
          </w:p>
        </w:tc>
        <w:tc>
          <w:tcPr>
            <w:tcW w:w="873" w:type="pct"/>
            <w:shd w:val="clear" w:color="auto" w:fill="auto"/>
            <w:tcMar>
              <w:top w:w="0" w:type="dxa"/>
              <w:left w:w="108" w:type="dxa"/>
              <w:bottom w:w="0" w:type="dxa"/>
              <w:right w:w="108" w:type="dxa"/>
            </w:tcMar>
            <w:vAlign w:val="bottom"/>
          </w:tcPr>
          <w:p w14:paraId="45A786B5" w14:textId="77777777" w:rsidR="004B3FC3" w:rsidRPr="00985400" w:rsidRDefault="004B3FC3" w:rsidP="00755975">
            <w:pPr>
              <w:jc w:val="center"/>
              <w:rPr>
                <w:color w:val="000000"/>
                <w:sz w:val="24"/>
                <w:szCs w:val="24"/>
              </w:rPr>
            </w:pPr>
            <w:r w:rsidRPr="004E5FD2">
              <w:rPr>
                <w:color w:val="000000"/>
                <w:sz w:val="24"/>
                <w:szCs w:val="24"/>
              </w:rPr>
              <w:t>7 (0.6)</w:t>
            </w:r>
          </w:p>
        </w:tc>
      </w:tr>
      <w:tr w:rsidR="004B3FC3" w:rsidRPr="00C66281" w14:paraId="6BF3F001" w14:textId="77777777" w:rsidTr="00E553B0">
        <w:trPr>
          <w:cantSplit/>
        </w:trPr>
        <w:tc>
          <w:tcPr>
            <w:tcW w:w="1124" w:type="pct"/>
            <w:tcMar>
              <w:top w:w="0" w:type="dxa"/>
              <w:left w:w="108" w:type="dxa"/>
              <w:bottom w:w="0" w:type="dxa"/>
              <w:right w:w="108" w:type="dxa"/>
            </w:tcMar>
            <w:hideMark/>
          </w:tcPr>
          <w:p w14:paraId="401823C3" w14:textId="77777777" w:rsidR="004B3FC3" w:rsidRPr="00985400" w:rsidRDefault="004B3FC3" w:rsidP="00755975">
            <w:pPr>
              <w:ind w:left="330"/>
              <w:rPr>
                <w:color w:val="000000"/>
                <w:sz w:val="24"/>
                <w:szCs w:val="24"/>
              </w:rPr>
            </w:pPr>
            <w:r w:rsidRPr="00985400">
              <w:rPr>
                <w:color w:val="000000"/>
                <w:sz w:val="24"/>
                <w:szCs w:val="24"/>
              </w:rPr>
              <w:t>≥38.0℃ to 38.4℃</w:t>
            </w:r>
          </w:p>
        </w:tc>
        <w:tc>
          <w:tcPr>
            <w:tcW w:w="1084" w:type="pct"/>
            <w:shd w:val="clear" w:color="auto" w:fill="auto"/>
            <w:tcMar>
              <w:top w:w="0" w:type="dxa"/>
              <w:left w:w="108" w:type="dxa"/>
              <w:bottom w:w="0" w:type="dxa"/>
              <w:right w:w="108" w:type="dxa"/>
            </w:tcMar>
          </w:tcPr>
          <w:p w14:paraId="7920C51B" w14:textId="77777777" w:rsidR="004B3FC3" w:rsidRPr="00657D05" w:rsidRDefault="004B3FC3" w:rsidP="00755975">
            <w:pPr>
              <w:jc w:val="center"/>
              <w:rPr>
                <w:color w:val="000000"/>
                <w:sz w:val="24"/>
                <w:szCs w:val="24"/>
              </w:rPr>
            </w:pPr>
            <w:r w:rsidRPr="00657D05">
              <w:rPr>
                <w:sz w:val="24"/>
              </w:rPr>
              <w:t>74 (6.6)</w:t>
            </w:r>
          </w:p>
        </w:tc>
        <w:tc>
          <w:tcPr>
            <w:tcW w:w="876" w:type="pct"/>
            <w:shd w:val="clear" w:color="auto" w:fill="auto"/>
            <w:tcMar>
              <w:top w:w="0" w:type="dxa"/>
              <w:left w:w="108" w:type="dxa"/>
              <w:bottom w:w="0" w:type="dxa"/>
              <w:right w:w="108" w:type="dxa"/>
            </w:tcMar>
          </w:tcPr>
          <w:p w14:paraId="793691C5" w14:textId="77777777" w:rsidR="004B3FC3" w:rsidRPr="00657D05" w:rsidRDefault="004B3FC3" w:rsidP="00755975">
            <w:pPr>
              <w:jc w:val="center"/>
              <w:rPr>
                <w:color w:val="000000"/>
                <w:sz w:val="24"/>
                <w:szCs w:val="24"/>
              </w:rPr>
            </w:pPr>
            <w:r w:rsidRPr="00657D05">
              <w:rPr>
                <w:sz w:val="24"/>
              </w:rPr>
              <w:t>8 (0.7)</w:t>
            </w:r>
          </w:p>
        </w:tc>
        <w:tc>
          <w:tcPr>
            <w:tcW w:w="1043" w:type="pct"/>
            <w:shd w:val="clear" w:color="auto" w:fill="auto"/>
            <w:tcMar>
              <w:top w:w="0" w:type="dxa"/>
              <w:left w:w="108" w:type="dxa"/>
              <w:bottom w:w="0" w:type="dxa"/>
              <w:right w:w="108" w:type="dxa"/>
            </w:tcMar>
          </w:tcPr>
          <w:p w14:paraId="3D83213C" w14:textId="77777777" w:rsidR="004B3FC3" w:rsidRPr="00657D05" w:rsidRDefault="004B3FC3" w:rsidP="00755975">
            <w:pPr>
              <w:jc w:val="center"/>
              <w:rPr>
                <w:color w:val="000000"/>
                <w:sz w:val="24"/>
                <w:szCs w:val="24"/>
              </w:rPr>
            </w:pPr>
            <w:r w:rsidRPr="00657D05">
              <w:rPr>
                <w:sz w:val="24"/>
              </w:rPr>
              <w:t>107 (9.8)</w:t>
            </w:r>
          </w:p>
        </w:tc>
        <w:tc>
          <w:tcPr>
            <w:tcW w:w="873" w:type="pct"/>
            <w:shd w:val="clear" w:color="auto" w:fill="auto"/>
            <w:tcMar>
              <w:top w:w="0" w:type="dxa"/>
              <w:left w:w="108" w:type="dxa"/>
              <w:bottom w:w="0" w:type="dxa"/>
              <w:right w:w="108" w:type="dxa"/>
            </w:tcMar>
          </w:tcPr>
          <w:p w14:paraId="6A9EDF93" w14:textId="77777777" w:rsidR="004B3FC3" w:rsidRPr="00657D05" w:rsidRDefault="004B3FC3" w:rsidP="00755975">
            <w:pPr>
              <w:jc w:val="center"/>
              <w:rPr>
                <w:color w:val="000000"/>
                <w:sz w:val="24"/>
                <w:szCs w:val="24"/>
              </w:rPr>
            </w:pPr>
            <w:r w:rsidRPr="00657D05">
              <w:rPr>
                <w:sz w:val="24"/>
              </w:rPr>
              <w:t>5 (0.5)</w:t>
            </w:r>
          </w:p>
        </w:tc>
      </w:tr>
      <w:tr w:rsidR="004B3FC3" w:rsidRPr="00C66281" w14:paraId="5EA761EB" w14:textId="77777777" w:rsidTr="00E553B0">
        <w:trPr>
          <w:cantSplit/>
        </w:trPr>
        <w:tc>
          <w:tcPr>
            <w:tcW w:w="1124" w:type="pct"/>
            <w:tcMar>
              <w:top w:w="0" w:type="dxa"/>
              <w:left w:w="108" w:type="dxa"/>
              <w:bottom w:w="0" w:type="dxa"/>
              <w:right w:w="108" w:type="dxa"/>
            </w:tcMar>
            <w:hideMark/>
          </w:tcPr>
          <w:p w14:paraId="084B3BE5" w14:textId="77777777" w:rsidR="004B3FC3" w:rsidRPr="00985400" w:rsidRDefault="004B3FC3" w:rsidP="00755975">
            <w:pPr>
              <w:ind w:left="330"/>
              <w:rPr>
                <w:color w:val="000000"/>
                <w:sz w:val="24"/>
                <w:szCs w:val="24"/>
              </w:rPr>
            </w:pPr>
            <w:r w:rsidRPr="00985400">
              <w:rPr>
                <w:color w:val="000000"/>
                <w:sz w:val="24"/>
                <w:szCs w:val="24"/>
              </w:rPr>
              <w:t>&gt;</w:t>
            </w:r>
            <w:r w:rsidRPr="00985400">
              <w:rPr>
                <w:rFonts w:eastAsia="MS Mincho"/>
                <w:color w:val="000000"/>
                <w:sz w:val="24"/>
                <w:szCs w:val="24"/>
              </w:rPr>
              <w:t>38.4℃ to 38.9℃</w:t>
            </w:r>
          </w:p>
        </w:tc>
        <w:tc>
          <w:tcPr>
            <w:tcW w:w="1084" w:type="pct"/>
            <w:shd w:val="clear" w:color="auto" w:fill="auto"/>
            <w:tcMar>
              <w:top w:w="0" w:type="dxa"/>
              <w:left w:w="108" w:type="dxa"/>
              <w:bottom w:w="0" w:type="dxa"/>
              <w:right w:w="108" w:type="dxa"/>
            </w:tcMar>
          </w:tcPr>
          <w:p w14:paraId="49457876" w14:textId="77777777" w:rsidR="004B3FC3" w:rsidRPr="00657D05" w:rsidRDefault="004B3FC3" w:rsidP="00755975">
            <w:pPr>
              <w:jc w:val="center"/>
              <w:rPr>
                <w:color w:val="000000"/>
                <w:sz w:val="24"/>
                <w:szCs w:val="24"/>
              </w:rPr>
            </w:pPr>
            <w:r w:rsidRPr="00657D05">
              <w:rPr>
                <w:sz w:val="24"/>
              </w:rPr>
              <w:t>29 (2.6)</w:t>
            </w:r>
          </w:p>
        </w:tc>
        <w:tc>
          <w:tcPr>
            <w:tcW w:w="876" w:type="pct"/>
            <w:shd w:val="clear" w:color="auto" w:fill="auto"/>
            <w:tcMar>
              <w:top w:w="0" w:type="dxa"/>
              <w:left w:w="108" w:type="dxa"/>
              <w:bottom w:w="0" w:type="dxa"/>
              <w:right w:w="108" w:type="dxa"/>
            </w:tcMar>
          </w:tcPr>
          <w:p w14:paraId="092B3085" w14:textId="77777777" w:rsidR="004B3FC3" w:rsidRPr="00657D05" w:rsidRDefault="004B3FC3" w:rsidP="00755975">
            <w:pPr>
              <w:jc w:val="center"/>
              <w:rPr>
                <w:color w:val="000000"/>
                <w:sz w:val="24"/>
                <w:szCs w:val="24"/>
              </w:rPr>
            </w:pPr>
            <w:r w:rsidRPr="00657D05">
              <w:rPr>
                <w:sz w:val="24"/>
              </w:rPr>
              <w:t>2 (0.2)</w:t>
            </w:r>
          </w:p>
        </w:tc>
        <w:tc>
          <w:tcPr>
            <w:tcW w:w="1043" w:type="pct"/>
            <w:shd w:val="clear" w:color="auto" w:fill="auto"/>
            <w:tcMar>
              <w:top w:w="0" w:type="dxa"/>
              <w:left w:w="108" w:type="dxa"/>
              <w:bottom w:w="0" w:type="dxa"/>
              <w:right w:w="108" w:type="dxa"/>
            </w:tcMar>
          </w:tcPr>
          <w:p w14:paraId="58F11623" w14:textId="77777777" w:rsidR="004B3FC3" w:rsidRPr="00657D05" w:rsidRDefault="004B3FC3" w:rsidP="00755975">
            <w:pPr>
              <w:jc w:val="center"/>
              <w:rPr>
                <w:color w:val="000000"/>
                <w:sz w:val="24"/>
                <w:szCs w:val="24"/>
              </w:rPr>
            </w:pPr>
            <w:r w:rsidRPr="00657D05">
              <w:rPr>
                <w:sz w:val="24"/>
              </w:rPr>
              <w:t>83 (7.6)</w:t>
            </w:r>
          </w:p>
        </w:tc>
        <w:tc>
          <w:tcPr>
            <w:tcW w:w="873" w:type="pct"/>
            <w:shd w:val="clear" w:color="auto" w:fill="auto"/>
            <w:tcMar>
              <w:top w:w="0" w:type="dxa"/>
              <w:left w:w="108" w:type="dxa"/>
              <w:bottom w:w="0" w:type="dxa"/>
              <w:right w:w="108" w:type="dxa"/>
            </w:tcMar>
          </w:tcPr>
          <w:p w14:paraId="33EB22EB" w14:textId="77777777" w:rsidR="004B3FC3" w:rsidRPr="00657D05" w:rsidRDefault="004B3FC3" w:rsidP="00755975">
            <w:pPr>
              <w:jc w:val="center"/>
              <w:rPr>
                <w:color w:val="000000"/>
                <w:sz w:val="24"/>
                <w:szCs w:val="24"/>
              </w:rPr>
            </w:pPr>
            <w:r w:rsidRPr="00657D05">
              <w:rPr>
                <w:sz w:val="24"/>
              </w:rPr>
              <w:t>1 (0.1)</w:t>
            </w:r>
          </w:p>
        </w:tc>
      </w:tr>
      <w:tr w:rsidR="004B3FC3" w:rsidRPr="00C66281" w14:paraId="0E494D5F" w14:textId="77777777" w:rsidTr="00E553B0">
        <w:trPr>
          <w:cantSplit/>
        </w:trPr>
        <w:tc>
          <w:tcPr>
            <w:tcW w:w="1124" w:type="pct"/>
            <w:tcMar>
              <w:top w:w="0" w:type="dxa"/>
              <w:left w:w="108" w:type="dxa"/>
              <w:bottom w:w="0" w:type="dxa"/>
              <w:right w:w="108" w:type="dxa"/>
            </w:tcMar>
            <w:hideMark/>
          </w:tcPr>
          <w:p w14:paraId="56645853" w14:textId="77777777" w:rsidR="004B3FC3" w:rsidRPr="00985400" w:rsidRDefault="004B3FC3" w:rsidP="00755975">
            <w:pPr>
              <w:ind w:left="330"/>
              <w:rPr>
                <w:color w:val="000000"/>
                <w:sz w:val="24"/>
                <w:szCs w:val="24"/>
              </w:rPr>
            </w:pPr>
            <w:r w:rsidRPr="00985400">
              <w:rPr>
                <w:color w:val="000000"/>
                <w:sz w:val="24"/>
                <w:szCs w:val="24"/>
              </w:rPr>
              <w:t>&gt;</w:t>
            </w:r>
            <w:r w:rsidRPr="00985400">
              <w:rPr>
                <w:rFonts w:eastAsia="MS Mincho"/>
                <w:color w:val="000000"/>
                <w:sz w:val="24"/>
                <w:szCs w:val="24"/>
              </w:rPr>
              <w:t>38.9℃ to 40.0℃</w:t>
            </w:r>
          </w:p>
        </w:tc>
        <w:tc>
          <w:tcPr>
            <w:tcW w:w="1084" w:type="pct"/>
            <w:shd w:val="clear" w:color="auto" w:fill="auto"/>
            <w:tcMar>
              <w:top w:w="0" w:type="dxa"/>
              <w:left w:w="108" w:type="dxa"/>
              <w:bottom w:w="0" w:type="dxa"/>
              <w:right w:w="108" w:type="dxa"/>
            </w:tcMar>
          </w:tcPr>
          <w:p w14:paraId="629D4DD4" w14:textId="77777777" w:rsidR="004B3FC3" w:rsidRPr="00657D05" w:rsidRDefault="004B3FC3" w:rsidP="00755975">
            <w:pPr>
              <w:jc w:val="center"/>
              <w:rPr>
                <w:color w:val="000000"/>
                <w:sz w:val="24"/>
                <w:szCs w:val="24"/>
              </w:rPr>
            </w:pPr>
            <w:r w:rsidRPr="00657D05">
              <w:rPr>
                <w:sz w:val="24"/>
              </w:rPr>
              <w:t>10 (0.9)</w:t>
            </w:r>
          </w:p>
        </w:tc>
        <w:tc>
          <w:tcPr>
            <w:tcW w:w="876" w:type="pct"/>
            <w:shd w:val="clear" w:color="auto" w:fill="auto"/>
            <w:tcMar>
              <w:top w:w="0" w:type="dxa"/>
              <w:left w:w="108" w:type="dxa"/>
              <w:bottom w:w="0" w:type="dxa"/>
              <w:right w:w="108" w:type="dxa"/>
            </w:tcMar>
          </w:tcPr>
          <w:p w14:paraId="47BFAA83" w14:textId="77777777" w:rsidR="004B3FC3" w:rsidRPr="00657D05" w:rsidRDefault="004B3FC3" w:rsidP="00755975">
            <w:pPr>
              <w:jc w:val="center"/>
              <w:rPr>
                <w:color w:val="000000"/>
                <w:sz w:val="24"/>
                <w:szCs w:val="24"/>
              </w:rPr>
            </w:pPr>
            <w:r w:rsidRPr="00657D05">
              <w:rPr>
                <w:sz w:val="24"/>
              </w:rPr>
              <w:t>2 (0.2)</w:t>
            </w:r>
          </w:p>
        </w:tc>
        <w:tc>
          <w:tcPr>
            <w:tcW w:w="1043" w:type="pct"/>
            <w:shd w:val="clear" w:color="auto" w:fill="auto"/>
            <w:tcMar>
              <w:top w:w="0" w:type="dxa"/>
              <w:left w:w="108" w:type="dxa"/>
              <w:bottom w:w="0" w:type="dxa"/>
              <w:right w:w="108" w:type="dxa"/>
            </w:tcMar>
          </w:tcPr>
          <w:p w14:paraId="1EFD3E08" w14:textId="77777777" w:rsidR="004B3FC3" w:rsidRPr="00657D05" w:rsidRDefault="004B3FC3" w:rsidP="00755975">
            <w:pPr>
              <w:jc w:val="center"/>
              <w:rPr>
                <w:color w:val="000000"/>
                <w:sz w:val="24"/>
                <w:szCs w:val="24"/>
              </w:rPr>
            </w:pPr>
            <w:r w:rsidRPr="00657D05">
              <w:rPr>
                <w:sz w:val="24"/>
              </w:rPr>
              <w:t>25 (2.3)</w:t>
            </w:r>
          </w:p>
        </w:tc>
        <w:tc>
          <w:tcPr>
            <w:tcW w:w="873" w:type="pct"/>
            <w:shd w:val="clear" w:color="auto" w:fill="auto"/>
            <w:tcMar>
              <w:top w:w="0" w:type="dxa"/>
              <w:left w:w="108" w:type="dxa"/>
              <w:bottom w:w="0" w:type="dxa"/>
              <w:right w:w="108" w:type="dxa"/>
            </w:tcMar>
          </w:tcPr>
          <w:p w14:paraId="74417598" w14:textId="77777777" w:rsidR="004B3FC3" w:rsidRPr="00657D05" w:rsidRDefault="004B3FC3" w:rsidP="00755975">
            <w:pPr>
              <w:jc w:val="center"/>
              <w:rPr>
                <w:color w:val="000000"/>
                <w:sz w:val="24"/>
                <w:szCs w:val="24"/>
              </w:rPr>
            </w:pPr>
            <w:r w:rsidRPr="00657D05">
              <w:rPr>
                <w:sz w:val="24"/>
              </w:rPr>
              <w:t>1 (0.1)</w:t>
            </w:r>
          </w:p>
        </w:tc>
      </w:tr>
      <w:tr w:rsidR="004B3FC3" w:rsidRPr="00C66281" w14:paraId="4FAEA7E4" w14:textId="77777777" w:rsidTr="00E553B0">
        <w:trPr>
          <w:cantSplit/>
        </w:trPr>
        <w:tc>
          <w:tcPr>
            <w:tcW w:w="1124" w:type="pct"/>
            <w:tcBorders>
              <w:bottom w:val="single" w:sz="4" w:space="0" w:color="auto"/>
            </w:tcBorders>
            <w:tcMar>
              <w:top w:w="0" w:type="dxa"/>
              <w:left w:w="108" w:type="dxa"/>
              <w:bottom w:w="0" w:type="dxa"/>
              <w:right w:w="108" w:type="dxa"/>
            </w:tcMar>
            <w:hideMark/>
          </w:tcPr>
          <w:p w14:paraId="2D29E072" w14:textId="77777777" w:rsidR="004B3FC3" w:rsidRPr="00985400" w:rsidRDefault="004B3FC3" w:rsidP="00755975">
            <w:pPr>
              <w:ind w:left="330"/>
              <w:rPr>
                <w:color w:val="000000"/>
                <w:sz w:val="24"/>
                <w:szCs w:val="24"/>
              </w:rPr>
            </w:pPr>
            <w:r w:rsidRPr="00985400">
              <w:rPr>
                <w:color w:val="000000"/>
                <w:sz w:val="24"/>
                <w:szCs w:val="24"/>
              </w:rPr>
              <w:t>&gt;40.0℃</w:t>
            </w:r>
          </w:p>
        </w:tc>
        <w:tc>
          <w:tcPr>
            <w:tcW w:w="1084" w:type="pct"/>
            <w:tcBorders>
              <w:bottom w:val="single" w:sz="4" w:space="0" w:color="auto"/>
            </w:tcBorders>
            <w:shd w:val="clear" w:color="auto" w:fill="auto"/>
            <w:tcMar>
              <w:top w:w="0" w:type="dxa"/>
              <w:left w:w="108" w:type="dxa"/>
              <w:bottom w:w="0" w:type="dxa"/>
              <w:right w:w="108" w:type="dxa"/>
            </w:tcMar>
          </w:tcPr>
          <w:p w14:paraId="3A945253" w14:textId="77777777" w:rsidR="004B3FC3" w:rsidRPr="00657D05" w:rsidRDefault="004B3FC3" w:rsidP="00755975">
            <w:pPr>
              <w:jc w:val="center"/>
              <w:rPr>
                <w:color w:val="000000"/>
                <w:sz w:val="24"/>
                <w:szCs w:val="24"/>
              </w:rPr>
            </w:pPr>
            <w:r w:rsidRPr="00657D05">
              <w:rPr>
                <w:sz w:val="24"/>
              </w:rPr>
              <w:t>1 (0.1)</w:t>
            </w:r>
          </w:p>
        </w:tc>
        <w:tc>
          <w:tcPr>
            <w:tcW w:w="876" w:type="pct"/>
            <w:tcBorders>
              <w:bottom w:val="single" w:sz="4" w:space="0" w:color="auto"/>
            </w:tcBorders>
            <w:shd w:val="clear" w:color="auto" w:fill="auto"/>
            <w:tcMar>
              <w:top w:w="0" w:type="dxa"/>
              <w:left w:w="108" w:type="dxa"/>
              <w:bottom w:w="0" w:type="dxa"/>
              <w:right w:w="108" w:type="dxa"/>
            </w:tcMar>
          </w:tcPr>
          <w:p w14:paraId="67271CFB" w14:textId="77777777" w:rsidR="004B3FC3" w:rsidRPr="00657D05" w:rsidRDefault="004B3FC3" w:rsidP="00755975">
            <w:pPr>
              <w:jc w:val="center"/>
              <w:rPr>
                <w:color w:val="000000"/>
                <w:sz w:val="24"/>
                <w:szCs w:val="24"/>
              </w:rPr>
            </w:pPr>
            <w:r w:rsidRPr="00657D05">
              <w:rPr>
                <w:sz w:val="24"/>
              </w:rPr>
              <w:t>0</w:t>
            </w:r>
            <w:r>
              <w:rPr>
                <w:sz w:val="24"/>
              </w:rPr>
              <w:t xml:space="preserve"> (0.0)</w:t>
            </w:r>
          </w:p>
        </w:tc>
        <w:tc>
          <w:tcPr>
            <w:tcW w:w="1043" w:type="pct"/>
            <w:tcBorders>
              <w:bottom w:val="single" w:sz="4" w:space="0" w:color="auto"/>
            </w:tcBorders>
            <w:shd w:val="clear" w:color="auto" w:fill="auto"/>
            <w:tcMar>
              <w:top w:w="0" w:type="dxa"/>
              <w:left w:w="108" w:type="dxa"/>
              <w:bottom w:w="0" w:type="dxa"/>
              <w:right w:w="108" w:type="dxa"/>
            </w:tcMar>
          </w:tcPr>
          <w:p w14:paraId="628FB96D" w14:textId="77777777" w:rsidR="004B3FC3" w:rsidRPr="00657D05" w:rsidRDefault="004B3FC3" w:rsidP="00755975">
            <w:pPr>
              <w:jc w:val="center"/>
              <w:rPr>
                <w:color w:val="000000"/>
                <w:sz w:val="24"/>
                <w:szCs w:val="24"/>
              </w:rPr>
            </w:pPr>
            <w:r w:rsidRPr="00657D05">
              <w:rPr>
                <w:sz w:val="24"/>
              </w:rPr>
              <w:t>0</w:t>
            </w:r>
            <w:r>
              <w:rPr>
                <w:sz w:val="24"/>
              </w:rPr>
              <w:t xml:space="preserve"> (0.0)</w:t>
            </w:r>
          </w:p>
        </w:tc>
        <w:tc>
          <w:tcPr>
            <w:tcW w:w="873" w:type="pct"/>
            <w:tcBorders>
              <w:bottom w:val="single" w:sz="4" w:space="0" w:color="auto"/>
            </w:tcBorders>
            <w:shd w:val="clear" w:color="auto" w:fill="auto"/>
            <w:tcMar>
              <w:top w:w="0" w:type="dxa"/>
              <w:left w:w="108" w:type="dxa"/>
              <w:bottom w:w="0" w:type="dxa"/>
              <w:right w:w="108" w:type="dxa"/>
            </w:tcMar>
          </w:tcPr>
          <w:p w14:paraId="3EC9682F" w14:textId="77777777" w:rsidR="004B3FC3" w:rsidRPr="00657D05" w:rsidRDefault="004B3FC3" w:rsidP="00755975">
            <w:pPr>
              <w:jc w:val="center"/>
              <w:rPr>
                <w:color w:val="000000"/>
                <w:sz w:val="24"/>
                <w:szCs w:val="24"/>
              </w:rPr>
            </w:pPr>
            <w:r w:rsidRPr="00657D05">
              <w:rPr>
                <w:sz w:val="24"/>
              </w:rPr>
              <w:t>0</w:t>
            </w:r>
            <w:r>
              <w:rPr>
                <w:sz w:val="24"/>
              </w:rPr>
              <w:t xml:space="preserve"> (0.0)</w:t>
            </w:r>
          </w:p>
        </w:tc>
      </w:tr>
      <w:tr w:rsidR="004B3FC3" w:rsidRPr="00C66281" w14:paraId="7E2220E4" w14:textId="77777777" w:rsidTr="00E553B0">
        <w:trPr>
          <w:cantSplit/>
        </w:trPr>
        <w:tc>
          <w:tcPr>
            <w:tcW w:w="1124" w:type="pct"/>
            <w:tcBorders>
              <w:right w:val="nil"/>
            </w:tcBorders>
            <w:tcMar>
              <w:top w:w="0" w:type="dxa"/>
              <w:left w:w="108" w:type="dxa"/>
              <w:bottom w:w="0" w:type="dxa"/>
              <w:right w:w="108" w:type="dxa"/>
            </w:tcMar>
            <w:hideMark/>
          </w:tcPr>
          <w:p w14:paraId="7A6BC757" w14:textId="77777777" w:rsidR="004B3FC3" w:rsidRPr="00985400" w:rsidRDefault="004B3FC3" w:rsidP="00755975">
            <w:pPr>
              <w:rPr>
                <w:color w:val="000000"/>
                <w:sz w:val="24"/>
                <w:szCs w:val="24"/>
              </w:rPr>
            </w:pPr>
            <w:r w:rsidRPr="00985400">
              <w:rPr>
                <w:rFonts w:eastAsia="Times New Roman"/>
                <w:color w:val="000000"/>
                <w:sz w:val="24"/>
                <w:szCs w:val="24"/>
              </w:rPr>
              <w:t>Fatigue</w:t>
            </w:r>
            <w:r w:rsidRPr="00985400">
              <w:rPr>
                <w:rFonts w:eastAsia="Times New Roman"/>
                <w:color w:val="000000"/>
                <w:sz w:val="24"/>
                <w:szCs w:val="24"/>
                <w:vertAlign w:val="superscript"/>
              </w:rPr>
              <w:t>c</w:t>
            </w:r>
          </w:p>
        </w:tc>
        <w:tc>
          <w:tcPr>
            <w:tcW w:w="1084" w:type="pct"/>
            <w:tcBorders>
              <w:left w:val="nil"/>
              <w:right w:val="nil"/>
            </w:tcBorders>
            <w:tcMar>
              <w:top w:w="0" w:type="dxa"/>
              <w:left w:w="108" w:type="dxa"/>
              <w:bottom w:w="0" w:type="dxa"/>
              <w:right w:w="108" w:type="dxa"/>
            </w:tcMar>
            <w:vAlign w:val="bottom"/>
          </w:tcPr>
          <w:p w14:paraId="13CB5BEE" w14:textId="77777777" w:rsidR="004B3FC3" w:rsidRPr="00657D05" w:rsidRDefault="004B3FC3" w:rsidP="00755975">
            <w:pPr>
              <w:jc w:val="center"/>
              <w:rPr>
                <w:sz w:val="24"/>
                <w:szCs w:val="24"/>
              </w:rPr>
            </w:pPr>
          </w:p>
        </w:tc>
        <w:tc>
          <w:tcPr>
            <w:tcW w:w="876" w:type="pct"/>
            <w:tcBorders>
              <w:left w:val="nil"/>
              <w:right w:val="nil"/>
            </w:tcBorders>
            <w:tcMar>
              <w:top w:w="0" w:type="dxa"/>
              <w:left w:w="108" w:type="dxa"/>
              <w:bottom w:w="0" w:type="dxa"/>
              <w:right w:w="108" w:type="dxa"/>
            </w:tcMar>
            <w:vAlign w:val="bottom"/>
          </w:tcPr>
          <w:p w14:paraId="7B926EBB" w14:textId="77777777" w:rsidR="004B3FC3" w:rsidRPr="00657D05" w:rsidRDefault="004B3FC3"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3BAF01C2" w14:textId="77777777" w:rsidR="004B3FC3" w:rsidRPr="00657D05" w:rsidRDefault="004B3FC3"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43E332D6" w14:textId="77777777" w:rsidR="004B3FC3" w:rsidRPr="00657D05" w:rsidRDefault="004B3FC3" w:rsidP="00755975">
            <w:pPr>
              <w:jc w:val="center"/>
              <w:rPr>
                <w:sz w:val="24"/>
                <w:szCs w:val="24"/>
              </w:rPr>
            </w:pPr>
          </w:p>
        </w:tc>
      </w:tr>
      <w:tr w:rsidR="004B3FC3" w:rsidRPr="00C66281" w14:paraId="4443B2B1" w14:textId="77777777" w:rsidTr="00E553B0">
        <w:trPr>
          <w:cantSplit/>
        </w:trPr>
        <w:tc>
          <w:tcPr>
            <w:tcW w:w="1124" w:type="pct"/>
            <w:tcMar>
              <w:top w:w="0" w:type="dxa"/>
              <w:left w:w="108" w:type="dxa"/>
              <w:bottom w:w="0" w:type="dxa"/>
              <w:right w:w="108" w:type="dxa"/>
            </w:tcMar>
            <w:hideMark/>
          </w:tcPr>
          <w:p w14:paraId="7E54D345" w14:textId="77777777" w:rsidR="004B3FC3" w:rsidRPr="00985400" w:rsidRDefault="004B3FC3" w:rsidP="00755975">
            <w:pPr>
              <w:ind w:left="330"/>
              <w:rPr>
                <w:color w:val="000000"/>
                <w:sz w:val="24"/>
                <w:szCs w:val="24"/>
              </w:rPr>
            </w:pPr>
            <w:r w:rsidRPr="00985400">
              <w:rPr>
                <w:color w:val="000000"/>
                <w:sz w:val="24"/>
                <w:szCs w:val="24"/>
              </w:rPr>
              <w:t>Any</w:t>
            </w:r>
          </w:p>
        </w:tc>
        <w:tc>
          <w:tcPr>
            <w:tcW w:w="1084" w:type="pct"/>
            <w:shd w:val="clear" w:color="auto" w:fill="auto"/>
            <w:tcMar>
              <w:top w:w="0" w:type="dxa"/>
              <w:left w:w="108" w:type="dxa"/>
              <w:bottom w:w="0" w:type="dxa"/>
              <w:right w:w="108" w:type="dxa"/>
            </w:tcMar>
          </w:tcPr>
          <w:p w14:paraId="1739F56E" w14:textId="77777777" w:rsidR="004B3FC3" w:rsidRPr="00657D05" w:rsidRDefault="004B3FC3" w:rsidP="00755975">
            <w:pPr>
              <w:jc w:val="center"/>
              <w:rPr>
                <w:color w:val="000000"/>
                <w:sz w:val="24"/>
                <w:szCs w:val="24"/>
              </w:rPr>
            </w:pPr>
            <w:r w:rsidRPr="00657D05">
              <w:rPr>
                <w:sz w:val="24"/>
              </w:rPr>
              <w:t>677 (60.1)</w:t>
            </w:r>
          </w:p>
        </w:tc>
        <w:tc>
          <w:tcPr>
            <w:tcW w:w="876" w:type="pct"/>
            <w:shd w:val="clear" w:color="auto" w:fill="auto"/>
            <w:tcMar>
              <w:top w:w="0" w:type="dxa"/>
              <w:left w:w="108" w:type="dxa"/>
              <w:bottom w:w="0" w:type="dxa"/>
              <w:right w:w="108" w:type="dxa"/>
            </w:tcMar>
          </w:tcPr>
          <w:p w14:paraId="25893E13" w14:textId="77777777" w:rsidR="004B3FC3" w:rsidRPr="00657D05" w:rsidRDefault="004B3FC3" w:rsidP="00755975">
            <w:pPr>
              <w:jc w:val="center"/>
              <w:rPr>
                <w:color w:val="000000"/>
                <w:sz w:val="24"/>
                <w:szCs w:val="24"/>
              </w:rPr>
            </w:pPr>
            <w:r w:rsidRPr="00657D05">
              <w:rPr>
                <w:sz w:val="24"/>
              </w:rPr>
              <w:t>457 (40.6)</w:t>
            </w:r>
          </w:p>
        </w:tc>
        <w:tc>
          <w:tcPr>
            <w:tcW w:w="1043" w:type="pct"/>
            <w:shd w:val="clear" w:color="auto" w:fill="auto"/>
            <w:tcMar>
              <w:top w:w="0" w:type="dxa"/>
              <w:left w:w="108" w:type="dxa"/>
              <w:bottom w:w="0" w:type="dxa"/>
              <w:right w:w="108" w:type="dxa"/>
            </w:tcMar>
          </w:tcPr>
          <w:p w14:paraId="1D1F32D3" w14:textId="77777777" w:rsidR="004B3FC3" w:rsidRPr="00657D05" w:rsidRDefault="004B3FC3" w:rsidP="00755975">
            <w:pPr>
              <w:jc w:val="center"/>
              <w:rPr>
                <w:color w:val="000000"/>
                <w:sz w:val="24"/>
                <w:szCs w:val="24"/>
              </w:rPr>
            </w:pPr>
            <w:r w:rsidRPr="00657D05">
              <w:rPr>
                <w:sz w:val="24"/>
              </w:rPr>
              <w:t>726 (66.2)</w:t>
            </w:r>
          </w:p>
        </w:tc>
        <w:tc>
          <w:tcPr>
            <w:tcW w:w="873" w:type="pct"/>
            <w:shd w:val="clear" w:color="auto" w:fill="auto"/>
            <w:tcMar>
              <w:top w:w="0" w:type="dxa"/>
              <w:left w:w="108" w:type="dxa"/>
              <w:bottom w:w="0" w:type="dxa"/>
              <w:right w:w="108" w:type="dxa"/>
            </w:tcMar>
          </w:tcPr>
          <w:p w14:paraId="50ED8CE9" w14:textId="77777777" w:rsidR="004B3FC3" w:rsidRPr="00657D05" w:rsidRDefault="004B3FC3" w:rsidP="00755975">
            <w:pPr>
              <w:jc w:val="center"/>
              <w:rPr>
                <w:color w:val="000000"/>
                <w:sz w:val="24"/>
                <w:szCs w:val="24"/>
              </w:rPr>
            </w:pPr>
            <w:r w:rsidRPr="00657D05">
              <w:rPr>
                <w:sz w:val="24"/>
              </w:rPr>
              <w:t>264 (24.5)</w:t>
            </w:r>
          </w:p>
        </w:tc>
      </w:tr>
      <w:tr w:rsidR="004B3FC3" w:rsidRPr="00C66281" w14:paraId="4DF0D9E3" w14:textId="77777777" w:rsidTr="00E553B0">
        <w:trPr>
          <w:cantSplit/>
        </w:trPr>
        <w:tc>
          <w:tcPr>
            <w:tcW w:w="1124" w:type="pct"/>
            <w:tcMar>
              <w:top w:w="0" w:type="dxa"/>
              <w:left w:w="108" w:type="dxa"/>
              <w:bottom w:w="0" w:type="dxa"/>
              <w:right w:w="108" w:type="dxa"/>
            </w:tcMar>
            <w:hideMark/>
          </w:tcPr>
          <w:p w14:paraId="742B074A" w14:textId="77777777" w:rsidR="004B3FC3" w:rsidRPr="00985400" w:rsidRDefault="004B3FC3" w:rsidP="00755975">
            <w:pPr>
              <w:ind w:left="600"/>
              <w:rPr>
                <w:color w:val="000000"/>
                <w:sz w:val="24"/>
                <w:szCs w:val="24"/>
              </w:rPr>
            </w:pPr>
            <w:r w:rsidRPr="00985400">
              <w:rPr>
                <w:color w:val="000000"/>
                <w:sz w:val="24"/>
                <w:szCs w:val="24"/>
              </w:rPr>
              <w:t>Mild</w:t>
            </w:r>
          </w:p>
        </w:tc>
        <w:tc>
          <w:tcPr>
            <w:tcW w:w="1084" w:type="pct"/>
            <w:shd w:val="clear" w:color="auto" w:fill="auto"/>
            <w:tcMar>
              <w:top w:w="0" w:type="dxa"/>
              <w:left w:w="108" w:type="dxa"/>
              <w:bottom w:w="0" w:type="dxa"/>
              <w:right w:w="108" w:type="dxa"/>
            </w:tcMar>
          </w:tcPr>
          <w:p w14:paraId="31C39DAA" w14:textId="77777777" w:rsidR="004B3FC3" w:rsidRPr="00657D05" w:rsidRDefault="004B3FC3" w:rsidP="00755975">
            <w:pPr>
              <w:jc w:val="center"/>
              <w:rPr>
                <w:color w:val="000000"/>
                <w:sz w:val="24"/>
                <w:szCs w:val="24"/>
              </w:rPr>
            </w:pPr>
            <w:r w:rsidRPr="00657D05">
              <w:rPr>
                <w:sz w:val="24"/>
              </w:rPr>
              <w:t>278 (24.7)</w:t>
            </w:r>
          </w:p>
        </w:tc>
        <w:tc>
          <w:tcPr>
            <w:tcW w:w="876" w:type="pct"/>
            <w:shd w:val="clear" w:color="auto" w:fill="auto"/>
            <w:tcMar>
              <w:top w:w="0" w:type="dxa"/>
              <w:left w:w="108" w:type="dxa"/>
              <w:bottom w:w="0" w:type="dxa"/>
              <w:right w:w="108" w:type="dxa"/>
            </w:tcMar>
          </w:tcPr>
          <w:p w14:paraId="38845F4C" w14:textId="77777777" w:rsidR="004B3FC3" w:rsidRPr="00657D05" w:rsidRDefault="004B3FC3" w:rsidP="00755975">
            <w:pPr>
              <w:jc w:val="center"/>
              <w:rPr>
                <w:color w:val="000000"/>
                <w:sz w:val="24"/>
                <w:szCs w:val="24"/>
              </w:rPr>
            </w:pPr>
            <w:r w:rsidRPr="00657D05">
              <w:rPr>
                <w:sz w:val="24"/>
              </w:rPr>
              <w:t>250 (22.2)</w:t>
            </w:r>
          </w:p>
        </w:tc>
        <w:tc>
          <w:tcPr>
            <w:tcW w:w="1043" w:type="pct"/>
            <w:shd w:val="clear" w:color="auto" w:fill="auto"/>
            <w:tcMar>
              <w:top w:w="0" w:type="dxa"/>
              <w:left w:w="108" w:type="dxa"/>
              <w:bottom w:w="0" w:type="dxa"/>
              <w:right w:w="108" w:type="dxa"/>
            </w:tcMar>
          </w:tcPr>
          <w:p w14:paraId="4948A699" w14:textId="77777777" w:rsidR="004B3FC3" w:rsidRPr="00657D05" w:rsidRDefault="004B3FC3" w:rsidP="00755975">
            <w:pPr>
              <w:jc w:val="center"/>
              <w:rPr>
                <w:color w:val="000000"/>
                <w:sz w:val="24"/>
                <w:szCs w:val="24"/>
              </w:rPr>
            </w:pPr>
            <w:r w:rsidRPr="00657D05">
              <w:rPr>
                <w:sz w:val="24"/>
              </w:rPr>
              <w:t>232 (21.1)</w:t>
            </w:r>
          </w:p>
        </w:tc>
        <w:tc>
          <w:tcPr>
            <w:tcW w:w="873" w:type="pct"/>
            <w:shd w:val="clear" w:color="auto" w:fill="auto"/>
            <w:tcMar>
              <w:top w:w="0" w:type="dxa"/>
              <w:left w:w="108" w:type="dxa"/>
              <w:bottom w:w="0" w:type="dxa"/>
              <w:right w:w="108" w:type="dxa"/>
            </w:tcMar>
          </w:tcPr>
          <w:p w14:paraId="032C1A12" w14:textId="77777777" w:rsidR="004B3FC3" w:rsidRPr="00657D05" w:rsidRDefault="004B3FC3" w:rsidP="00755975">
            <w:pPr>
              <w:jc w:val="center"/>
              <w:rPr>
                <w:color w:val="000000"/>
                <w:sz w:val="24"/>
                <w:szCs w:val="24"/>
              </w:rPr>
            </w:pPr>
            <w:r w:rsidRPr="00657D05">
              <w:rPr>
                <w:sz w:val="24"/>
              </w:rPr>
              <w:t>133 (12.3)</w:t>
            </w:r>
          </w:p>
        </w:tc>
      </w:tr>
      <w:tr w:rsidR="004B3FC3" w:rsidRPr="00C66281" w14:paraId="59D86AEE" w14:textId="77777777" w:rsidTr="00E553B0">
        <w:trPr>
          <w:cantSplit/>
        </w:trPr>
        <w:tc>
          <w:tcPr>
            <w:tcW w:w="1124" w:type="pct"/>
            <w:tcMar>
              <w:top w:w="0" w:type="dxa"/>
              <w:left w:w="108" w:type="dxa"/>
              <w:bottom w:w="0" w:type="dxa"/>
              <w:right w:w="108" w:type="dxa"/>
            </w:tcMar>
            <w:hideMark/>
          </w:tcPr>
          <w:p w14:paraId="2BE3BFE5" w14:textId="77777777" w:rsidR="004B3FC3" w:rsidRPr="00985400" w:rsidRDefault="004B3FC3" w:rsidP="00755975">
            <w:pPr>
              <w:ind w:left="600"/>
              <w:rPr>
                <w:color w:val="000000"/>
                <w:sz w:val="24"/>
                <w:szCs w:val="24"/>
              </w:rPr>
            </w:pPr>
            <w:r w:rsidRPr="00985400">
              <w:rPr>
                <w:color w:val="000000"/>
                <w:sz w:val="24"/>
                <w:szCs w:val="24"/>
              </w:rPr>
              <w:t>Moderate</w:t>
            </w:r>
          </w:p>
        </w:tc>
        <w:tc>
          <w:tcPr>
            <w:tcW w:w="1084" w:type="pct"/>
            <w:shd w:val="clear" w:color="auto" w:fill="auto"/>
            <w:tcMar>
              <w:top w:w="0" w:type="dxa"/>
              <w:left w:w="108" w:type="dxa"/>
              <w:bottom w:w="0" w:type="dxa"/>
              <w:right w:w="108" w:type="dxa"/>
            </w:tcMar>
          </w:tcPr>
          <w:p w14:paraId="5B458A48" w14:textId="77777777" w:rsidR="004B3FC3" w:rsidRPr="00657D05" w:rsidRDefault="004B3FC3" w:rsidP="00755975">
            <w:pPr>
              <w:jc w:val="center"/>
              <w:rPr>
                <w:color w:val="000000"/>
                <w:sz w:val="24"/>
                <w:szCs w:val="24"/>
              </w:rPr>
            </w:pPr>
            <w:r w:rsidRPr="00657D05">
              <w:rPr>
                <w:sz w:val="24"/>
              </w:rPr>
              <w:t>384 (34.1)</w:t>
            </w:r>
          </w:p>
        </w:tc>
        <w:tc>
          <w:tcPr>
            <w:tcW w:w="876" w:type="pct"/>
            <w:shd w:val="clear" w:color="auto" w:fill="auto"/>
            <w:tcMar>
              <w:top w:w="0" w:type="dxa"/>
              <w:left w:w="108" w:type="dxa"/>
              <w:bottom w:w="0" w:type="dxa"/>
              <w:right w:w="108" w:type="dxa"/>
            </w:tcMar>
          </w:tcPr>
          <w:p w14:paraId="15D6E10C" w14:textId="77777777" w:rsidR="004B3FC3" w:rsidRPr="00657D05" w:rsidRDefault="004B3FC3" w:rsidP="00755975">
            <w:pPr>
              <w:jc w:val="center"/>
              <w:rPr>
                <w:color w:val="000000"/>
                <w:sz w:val="24"/>
                <w:szCs w:val="24"/>
              </w:rPr>
            </w:pPr>
            <w:r w:rsidRPr="00657D05">
              <w:rPr>
                <w:sz w:val="24"/>
              </w:rPr>
              <w:t>199 (17.7)</w:t>
            </w:r>
          </w:p>
        </w:tc>
        <w:tc>
          <w:tcPr>
            <w:tcW w:w="1043" w:type="pct"/>
            <w:shd w:val="clear" w:color="auto" w:fill="auto"/>
            <w:tcMar>
              <w:top w:w="0" w:type="dxa"/>
              <w:left w:w="108" w:type="dxa"/>
              <w:bottom w:w="0" w:type="dxa"/>
              <w:right w:w="108" w:type="dxa"/>
            </w:tcMar>
          </w:tcPr>
          <w:p w14:paraId="6F844A9F" w14:textId="77777777" w:rsidR="004B3FC3" w:rsidRPr="00657D05" w:rsidRDefault="004B3FC3" w:rsidP="00755975">
            <w:pPr>
              <w:jc w:val="center"/>
              <w:rPr>
                <w:color w:val="000000"/>
                <w:sz w:val="24"/>
                <w:szCs w:val="24"/>
              </w:rPr>
            </w:pPr>
            <w:r w:rsidRPr="00657D05">
              <w:rPr>
                <w:sz w:val="24"/>
              </w:rPr>
              <w:t>468 (42.7)</w:t>
            </w:r>
          </w:p>
        </w:tc>
        <w:tc>
          <w:tcPr>
            <w:tcW w:w="873" w:type="pct"/>
            <w:shd w:val="clear" w:color="auto" w:fill="auto"/>
            <w:tcMar>
              <w:top w:w="0" w:type="dxa"/>
              <w:left w:w="108" w:type="dxa"/>
              <w:bottom w:w="0" w:type="dxa"/>
              <w:right w:w="108" w:type="dxa"/>
            </w:tcMar>
          </w:tcPr>
          <w:p w14:paraId="412F979E" w14:textId="77777777" w:rsidR="004B3FC3" w:rsidRPr="00657D05" w:rsidRDefault="004B3FC3" w:rsidP="00755975">
            <w:pPr>
              <w:jc w:val="center"/>
              <w:rPr>
                <w:color w:val="000000"/>
                <w:sz w:val="24"/>
                <w:szCs w:val="24"/>
              </w:rPr>
            </w:pPr>
            <w:r w:rsidRPr="00657D05">
              <w:rPr>
                <w:sz w:val="24"/>
              </w:rPr>
              <w:t>127 (11.8)</w:t>
            </w:r>
          </w:p>
        </w:tc>
      </w:tr>
      <w:tr w:rsidR="004B3FC3" w:rsidRPr="00C66281" w14:paraId="2CE121FE" w14:textId="77777777" w:rsidTr="00E553B0">
        <w:trPr>
          <w:cantSplit/>
        </w:trPr>
        <w:tc>
          <w:tcPr>
            <w:tcW w:w="1124" w:type="pct"/>
            <w:tcBorders>
              <w:bottom w:val="single" w:sz="4" w:space="0" w:color="auto"/>
            </w:tcBorders>
            <w:tcMar>
              <w:top w:w="0" w:type="dxa"/>
              <w:left w:w="108" w:type="dxa"/>
              <w:bottom w:w="0" w:type="dxa"/>
              <w:right w:w="108" w:type="dxa"/>
            </w:tcMar>
            <w:hideMark/>
          </w:tcPr>
          <w:p w14:paraId="5E8B00D4" w14:textId="77777777" w:rsidR="004B3FC3" w:rsidRPr="00985400" w:rsidRDefault="004B3FC3" w:rsidP="00755975">
            <w:pPr>
              <w:ind w:left="600"/>
              <w:rPr>
                <w:color w:val="000000"/>
                <w:sz w:val="24"/>
                <w:szCs w:val="24"/>
              </w:rPr>
            </w:pPr>
            <w:r w:rsidRPr="00985400">
              <w:rPr>
                <w:color w:val="000000"/>
                <w:sz w:val="24"/>
                <w:szCs w:val="24"/>
              </w:rPr>
              <w:t>Severe</w:t>
            </w:r>
          </w:p>
        </w:tc>
        <w:tc>
          <w:tcPr>
            <w:tcW w:w="1084" w:type="pct"/>
            <w:tcBorders>
              <w:bottom w:val="single" w:sz="4" w:space="0" w:color="auto"/>
            </w:tcBorders>
            <w:shd w:val="clear" w:color="auto" w:fill="auto"/>
            <w:tcMar>
              <w:top w:w="0" w:type="dxa"/>
              <w:left w:w="108" w:type="dxa"/>
              <w:bottom w:w="0" w:type="dxa"/>
              <w:right w:w="108" w:type="dxa"/>
            </w:tcMar>
          </w:tcPr>
          <w:p w14:paraId="15ABB317" w14:textId="77777777" w:rsidR="004B3FC3" w:rsidRPr="00657D05" w:rsidRDefault="004B3FC3" w:rsidP="00755975">
            <w:pPr>
              <w:jc w:val="center"/>
              <w:rPr>
                <w:color w:val="000000"/>
                <w:sz w:val="24"/>
                <w:szCs w:val="24"/>
              </w:rPr>
            </w:pPr>
            <w:r w:rsidRPr="00657D05">
              <w:rPr>
                <w:sz w:val="24"/>
              </w:rPr>
              <w:t>15 (1.3)</w:t>
            </w:r>
          </w:p>
        </w:tc>
        <w:tc>
          <w:tcPr>
            <w:tcW w:w="876" w:type="pct"/>
            <w:tcBorders>
              <w:bottom w:val="single" w:sz="4" w:space="0" w:color="auto"/>
            </w:tcBorders>
            <w:shd w:val="clear" w:color="auto" w:fill="auto"/>
            <w:tcMar>
              <w:top w:w="0" w:type="dxa"/>
              <w:left w:w="108" w:type="dxa"/>
              <w:bottom w:w="0" w:type="dxa"/>
              <w:right w:w="108" w:type="dxa"/>
            </w:tcMar>
          </w:tcPr>
          <w:p w14:paraId="7702264F" w14:textId="77777777" w:rsidR="004B3FC3" w:rsidRPr="00657D05" w:rsidRDefault="004B3FC3" w:rsidP="00755975">
            <w:pPr>
              <w:jc w:val="center"/>
              <w:rPr>
                <w:color w:val="000000"/>
                <w:sz w:val="24"/>
                <w:szCs w:val="24"/>
              </w:rPr>
            </w:pPr>
            <w:r w:rsidRPr="00657D05">
              <w:rPr>
                <w:sz w:val="24"/>
              </w:rPr>
              <w:t>8 (0.7)</w:t>
            </w:r>
          </w:p>
        </w:tc>
        <w:tc>
          <w:tcPr>
            <w:tcW w:w="1043" w:type="pct"/>
            <w:tcBorders>
              <w:bottom w:val="single" w:sz="4" w:space="0" w:color="auto"/>
            </w:tcBorders>
            <w:shd w:val="clear" w:color="auto" w:fill="auto"/>
            <w:tcMar>
              <w:top w:w="0" w:type="dxa"/>
              <w:left w:w="108" w:type="dxa"/>
              <w:bottom w:w="0" w:type="dxa"/>
              <w:right w:w="108" w:type="dxa"/>
            </w:tcMar>
          </w:tcPr>
          <w:p w14:paraId="2884A44E" w14:textId="77777777" w:rsidR="004B3FC3" w:rsidRPr="00657D05" w:rsidRDefault="004B3FC3" w:rsidP="00755975">
            <w:pPr>
              <w:jc w:val="center"/>
              <w:rPr>
                <w:color w:val="000000"/>
                <w:sz w:val="24"/>
                <w:szCs w:val="24"/>
              </w:rPr>
            </w:pPr>
            <w:r w:rsidRPr="00657D05">
              <w:rPr>
                <w:sz w:val="24"/>
              </w:rPr>
              <w:t>26 (2.4)</w:t>
            </w:r>
          </w:p>
        </w:tc>
        <w:tc>
          <w:tcPr>
            <w:tcW w:w="873" w:type="pct"/>
            <w:tcBorders>
              <w:bottom w:val="single" w:sz="4" w:space="0" w:color="auto"/>
            </w:tcBorders>
            <w:shd w:val="clear" w:color="auto" w:fill="auto"/>
            <w:tcMar>
              <w:top w:w="0" w:type="dxa"/>
              <w:left w:w="108" w:type="dxa"/>
              <w:bottom w:w="0" w:type="dxa"/>
              <w:right w:w="108" w:type="dxa"/>
            </w:tcMar>
          </w:tcPr>
          <w:p w14:paraId="03A004B4" w14:textId="77777777" w:rsidR="004B3FC3" w:rsidRPr="00657D05" w:rsidRDefault="004B3FC3" w:rsidP="00755975">
            <w:pPr>
              <w:jc w:val="center"/>
              <w:rPr>
                <w:color w:val="000000"/>
                <w:sz w:val="24"/>
                <w:szCs w:val="24"/>
              </w:rPr>
            </w:pPr>
            <w:r w:rsidRPr="00657D05">
              <w:rPr>
                <w:sz w:val="24"/>
              </w:rPr>
              <w:t>4 (0.4)</w:t>
            </w:r>
          </w:p>
        </w:tc>
      </w:tr>
      <w:tr w:rsidR="004B3FC3" w:rsidRPr="00C66281" w14:paraId="2A10E03E" w14:textId="77777777" w:rsidTr="00E553B0">
        <w:trPr>
          <w:cantSplit/>
        </w:trPr>
        <w:tc>
          <w:tcPr>
            <w:tcW w:w="1124" w:type="pct"/>
            <w:tcBorders>
              <w:right w:val="nil"/>
            </w:tcBorders>
            <w:tcMar>
              <w:top w:w="0" w:type="dxa"/>
              <w:left w:w="108" w:type="dxa"/>
              <w:bottom w:w="0" w:type="dxa"/>
              <w:right w:w="108" w:type="dxa"/>
            </w:tcMar>
            <w:hideMark/>
          </w:tcPr>
          <w:p w14:paraId="53E1D461" w14:textId="77777777" w:rsidR="004B3FC3" w:rsidRPr="00985400" w:rsidRDefault="004B3FC3" w:rsidP="00755975">
            <w:pPr>
              <w:keepNext/>
              <w:rPr>
                <w:color w:val="000000"/>
                <w:sz w:val="24"/>
                <w:szCs w:val="24"/>
              </w:rPr>
            </w:pPr>
            <w:r w:rsidRPr="00985400">
              <w:rPr>
                <w:rFonts w:eastAsia="Times New Roman"/>
                <w:color w:val="000000"/>
                <w:sz w:val="24"/>
                <w:szCs w:val="24"/>
              </w:rPr>
              <w:t>Headache</w:t>
            </w:r>
            <w:r w:rsidRPr="00985400">
              <w:rPr>
                <w:rFonts w:eastAsia="Times New Roman"/>
                <w:color w:val="000000"/>
                <w:sz w:val="24"/>
                <w:szCs w:val="24"/>
                <w:vertAlign w:val="superscript"/>
              </w:rPr>
              <w:t>c</w:t>
            </w:r>
          </w:p>
        </w:tc>
        <w:tc>
          <w:tcPr>
            <w:tcW w:w="1084" w:type="pct"/>
            <w:tcBorders>
              <w:left w:val="nil"/>
              <w:right w:val="nil"/>
            </w:tcBorders>
            <w:tcMar>
              <w:top w:w="0" w:type="dxa"/>
              <w:left w:w="108" w:type="dxa"/>
              <w:bottom w:w="0" w:type="dxa"/>
              <w:right w:w="108" w:type="dxa"/>
            </w:tcMar>
            <w:vAlign w:val="bottom"/>
          </w:tcPr>
          <w:p w14:paraId="199D758B" w14:textId="77777777" w:rsidR="004B3FC3" w:rsidRPr="00657D05" w:rsidRDefault="004B3FC3" w:rsidP="00755975">
            <w:pPr>
              <w:keepNext/>
              <w:jc w:val="center"/>
              <w:rPr>
                <w:sz w:val="24"/>
                <w:szCs w:val="24"/>
              </w:rPr>
            </w:pPr>
          </w:p>
        </w:tc>
        <w:tc>
          <w:tcPr>
            <w:tcW w:w="876" w:type="pct"/>
            <w:tcBorders>
              <w:left w:val="nil"/>
              <w:right w:val="nil"/>
            </w:tcBorders>
            <w:tcMar>
              <w:top w:w="0" w:type="dxa"/>
              <w:left w:w="108" w:type="dxa"/>
              <w:bottom w:w="0" w:type="dxa"/>
              <w:right w:w="108" w:type="dxa"/>
            </w:tcMar>
            <w:vAlign w:val="bottom"/>
          </w:tcPr>
          <w:p w14:paraId="48B302FA" w14:textId="77777777" w:rsidR="004B3FC3" w:rsidRPr="00657D05" w:rsidRDefault="004B3FC3" w:rsidP="00755975">
            <w:pPr>
              <w:keepNext/>
              <w:jc w:val="center"/>
              <w:rPr>
                <w:sz w:val="24"/>
                <w:szCs w:val="24"/>
              </w:rPr>
            </w:pPr>
          </w:p>
        </w:tc>
        <w:tc>
          <w:tcPr>
            <w:tcW w:w="1043" w:type="pct"/>
            <w:tcBorders>
              <w:left w:val="nil"/>
              <w:right w:val="nil"/>
            </w:tcBorders>
            <w:tcMar>
              <w:top w:w="0" w:type="dxa"/>
              <w:left w:w="108" w:type="dxa"/>
              <w:bottom w:w="0" w:type="dxa"/>
              <w:right w:w="108" w:type="dxa"/>
            </w:tcMar>
            <w:vAlign w:val="bottom"/>
          </w:tcPr>
          <w:p w14:paraId="1686147A" w14:textId="77777777" w:rsidR="004B3FC3" w:rsidRPr="00657D05" w:rsidRDefault="004B3FC3" w:rsidP="00755975">
            <w:pPr>
              <w:keepNext/>
              <w:jc w:val="center"/>
              <w:rPr>
                <w:sz w:val="24"/>
                <w:szCs w:val="24"/>
              </w:rPr>
            </w:pPr>
          </w:p>
        </w:tc>
        <w:tc>
          <w:tcPr>
            <w:tcW w:w="873" w:type="pct"/>
            <w:tcBorders>
              <w:left w:val="nil"/>
            </w:tcBorders>
            <w:tcMar>
              <w:top w:w="0" w:type="dxa"/>
              <w:left w:w="108" w:type="dxa"/>
              <w:bottom w:w="0" w:type="dxa"/>
              <w:right w:w="108" w:type="dxa"/>
            </w:tcMar>
            <w:vAlign w:val="bottom"/>
          </w:tcPr>
          <w:p w14:paraId="30CC5620" w14:textId="77777777" w:rsidR="004B3FC3" w:rsidRPr="00657D05" w:rsidRDefault="004B3FC3" w:rsidP="00755975">
            <w:pPr>
              <w:keepNext/>
              <w:jc w:val="center"/>
              <w:rPr>
                <w:sz w:val="24"/>
                <w:szCs w:val="24"/>
              </w:rPr>
            </w:pPr>
          </w:p>
        </w:tc>
      </w:tr>
      <w:tr w:rsidR="004B3FC3" w:rsidRPr="00C66281" w14:paraId="54A0A84D" w14:textId="77777777" w:rsidTr="00E553B0">
        <w:trPr>
          <w:cantSplit/>
        </w:trPr>
        <w:tc>
          <w:tcPr>
            <w:tcW w:w="1124" w:type="pct"/>
            <w:tcMar>
              <w:top w:w="0" w:type="dxa"/>
              <w:left w:w="108" w:type="dxa"/>
              <w:bottom w:w="0" w:type="dxa"/>
              <w:right w:w="108" w:type="dxa"/>
            </w:tcMar>
            <w:hideMark/>
          </w:tcPr>
          <w:p w14:paraId="64778376" w14:textId="77777777" w:rsidR="004B3FC3" w:rsidRPr="00985400" w:rsidRDefault="004B3FC3" w:rsidP="00755975">
            <w:pPr>
              <w:keepNext/>
              <w:ind w:left="330"/>
              <w:rPr>
                <w:color w:val="000000"/>
                <w:sz w:val="24"/>
                <w:szCs w:val="24"/>
              </w:rPr>
            </w:pPr>
            <w:r w:rsidRPr="00985400">
              <w:rPr>
                <w:color w:val="000000"/>
                <w:sz w:val="24"/>
                <w:szCs w:val="24"/>
              </w:rPr>
              <w:t>Any</w:t>
            </w:r>
          </w:p>
        </w:tc>
        <w:tc>
          <w:tcPr>
            <w:tcW w:w="1084" w:type="pct"/>
            <w:shd w:val="clear" w:color="auto" w:fill="auto"/>
            <w:tcMar>
              <w:top w:w="0" w:type="dxa"/>
              <w:left w:w="108" w:type="dxa"/>
              <w:bottom w:w="0" w:type="dxa"/>
              <w:right w:w="108" w:type="dxa"/>
            </w:tcMar>
          </w:tcPr>
          <w:p w14:paraId="57FB3702" w14:textId="77777777" w:rsidR="004B3FC3" w:rsidRPr="00657D05" w:rsidRDefault="004B3FC3" w:rsidP="00755975">
            <w:pPr>
              <w:keepNext/>
              <w:jc w:val="center"/>
              <w:rPr>
                <w:color w:val="000000"/>
                <w:sz w:val="24"/>
                <w:szCs w:val="24"/>
              </w:rPr>
            </w:pPr>
            <w:r w:rsidRPr="00657D05">
              <w:rPr>
                <w:sz w:val="24"/>
              </w:rPr>
              <w:t>623 (55.3)</w:t>
            </w:r>
          </w:p>
        </w:tc>
        <w:tc>
          <w:tcPr>
            <w:tcW w:w="876" w:type="pct"/>
            <w:shd w:val="clear" w:color="auto" w:fill="auto"/>
            <w:tcMar>
              <w:top w:w="0" w:type="dxa"/>
              <w:left w:w="108" w:type="dxa"/>
              <w:bottom w:w="0" w:type="dxa"/>
              <w:right w:w="108" w:type="dxa"/>
            </w:tcMar>
          </w:tcPr>
          <w:p w14:paraId="5B7A2C34" w14:textId="77777777" w:rsidR="004B3FC3" w:rsidRPr="00657D05" w:rsidRDefault="004B3FC3" w:rsidP="00755975">
            <w:pPr>
              <w:keepNext/>
              <w:jc w:val="center"/>
              <w:rPr>
                <w:color w:val="000000"/>
                <w:sz w:val="24"/>
                <w:szCs w:val="24"/>
              </w:rPr>
            </w:pPr>
            <w:r w:rsidRPr="00657D05">
              <w:rPr>
                <w:sz w:val="24"/>
              </w:rPr>
              <w:t>396 (35.1)</w:t>
            </w:r>
          </w:p>
        </w:tc>
        <w:tc>
          <w:tcPr>
            <w:tcW w:w="1043" w:type="pct"/>
            <w:shd w:val="clear" w:color="auto" w:fill="auto"/>
            <w:tcMar>
              <w:top w:w="0" w:type="dxa"/>
              <w:left w:w="108" w:type="dxa"/>
              <w:bottom w:w="0" w:type="dxa"/>
              <w:right w:w="108" w:type="dxa"/>
            </w:tcMar>
          </w:tcPr>
          <w:p w14:paraId="78FEB6FB" w14:textId="77777777" w:rsidR="004B3FC3" w:rsidRPr="00657D05" w:rsidRDefault="004B3FC3" w:rsidP="00755975">
            <w:pPr>
              <w:keepNext/>
              <w:jc w:val="center"/>
              <w:rPr>
                <w:color w:val="000000"/>
                <w:sz w:val="24"/>
                <w:szCs w:val="24"/>
              </w:rPr>
            </w:pPr>
            <w:r w:rsidRPr="00657D05">
              <w:rPr>
                <w:sz w:val="24"/>
              </w:rPr>
              <w:t>708 (64.5)</w:t>
            </w:r>
          </w:p>
        </w:tc>
        <w:tc>
          <w:tcPr>
            <w:tcW w:w="873" w:type="pct"/>
            <w:shd w:val="clear" w:color="auto" w:fill="auto"/>
            <w:tcMar>
              <w:top w:w="0" w:type="dxa"/>
              <w:left w:w="108" w:type="dxa"/>
              <w:bottom w:w="0" w:type="dxa"/>
              <w:right w:w="108" w:type="dxa"/>
            </w:tcMar>
          </w:tcPr>
          <w:p w14:paraId="5EBEB132" w14:textId="77777777" w:rsidR="004B3FC3" w:rsidRPr="00657D05" w:rsidRDefault="004B3FC3" w:rsidP="00755975">
            <w:pPr>
              <w:keepNext/>
              <w:jc w:val="center"/>
              <w:rPr>
                <w:color w:val="000000"/>
                <w:sz w:val="24"/>
                <w:szCs w:val="24"/>
              </w:rPr>
            </w:pPr>
            <w:r w:rsidRPr="00657D05">
              <w:rPr>
                <w:sz w:val="24"/>
              </w:rPr>
              <w:t>263 (24.4)</w:t>
            </w:r>
          </w:p>
        </w:tc>
      </w:tr>
      <w:tr w:rsidR="004B3FC3" w:rsidRPr="00C66281" w14:paraId="22A9FC24" w14:textId="77777777" w:rsidTr="00E553B0">
        <w:trPr>
          <w:cantSplit/>
        </w:trPr>
        <w:tc>
          <w:tcPr>
            <w:tcW w:w="1124" w:type="pct"/>
            <w:tcMar>
              <w:top w:w="0" w:type="dxa"/>
              <w:left w:w="108" w:type="dxa"/>
              <w:bottom w:w="0" w:type="dxa"/>
              <w:right w:w="108" w:type="dxa"/>
            </w:tcMar>
            <w:hideMark/>
          </w:tcPr>
          <w:p w14:paraId="32656359" w14:textId="77777777" w:rsidR="004B3FC3" w:rsidRPr="00985400" w:rsidRDefault="004B3FC3" w:rsidP="00755975">
            <w:pPr>
              <w:ind w:left="600"/>
              <w:rPr>
                <w:color w:val="000000"/>
                <w:sz w:val="24"/>
                <w:szCs w:val="24"/>
              </w:rPr>
            </w:pPr>
            <w:r w:rsidRPr="00985400">
              <w:rPr>
                <w:color w:val="000000"/>
                <w:sz w:val="24"/>
                <w:szCs w:val="24"/>
              </w:rPr>
              <w:t>Mild</w:t>
            </w:r>
          </w:p>
        </w:tc>
        <w:tc>
          <w:tcPr>
            <w:tcW w:w="1084" w:type="pct"/>
            <w:shd w:val="clear" w:color="auto" w:fill="auto"/>
            <w:tcMar>
              <w:top w:w="0" w:type="dxa"/>
              <w:left w:w="108" w:type="dxa"/>
              <w:bottom w:w="0" w:type="dxa"/>
              <w:right w:w="108" w:type="dxa"/>
            </w:tcMar>
          </w:tcPr>
          <w:p w14:paraId="76A10AD8" w14:textId="77777777" w:rsidR="004B3FC3" w:rsidRPr="00657D05" w:rsidRDefault="004B3FC3" w:rsidP="00755975">
            <w:pPr>
              <w:jc w:val="center"/>
              <w:rPr>
                <w:color w:val="000000"/>
                <w:sz w:val="24"/>
                <w:szCs w:val="24"/>
              </w:rPr>
            </w:pPr>
            <w:r w:rsidRPr="00657D05">
              <w:rPr>
                <w:sz w:val="24"/>
              </w:rPr>
              <w:t>361 (32.0)</w:t>
            </w:r>
          </w:p>
        </w:tc>
        <w:tc>
          <w:tcPr>
            <w:tcW w:w="876" w:type="pct"/>
            <w:shd w:val="clear" w:color="auto" w:fill="auto"/>
            <w:tcMar>
              <w:top w:w="0" w:type="dxa"/>
              <w:left w:w="108" w:type="dxa"/>
              <w:bottom w:w="0" w:type="dxa"/>
              <w:right w:w="108" w:type="dxa"/>
            </w:tcMar>
          </w:tcPr>
          <w:p w14:paraId="1B2A058B" w14:textId="77777777" w:rsidR="004B3FC3" w:rsidRPr="00657D05" w:rsidRDefault="004B3FC3" w:rsidP="00755975">
            <w:pPr>
              <w:jc w:val="center"/>
              <w:rPr>
                <w:color w:val="000000"/>
                <w:sz w:val="24"/>
                <w:szCs w:val="24"/>
              </w:rPr>
            </w:pPr>
            <w:r w:rsidRPr="00657D05">
              <w:rPr>
                <w:sz w:val="24"/>
              </w:rPr>
              <w:t>256 (22.7)</w:t>
            </w:r>
          </w:p>
        </w:tc>
        <w:tc>
          <w:tcPr>
            <w:tcW w:w="1043" w:type="pct"/>
            <w:shd w:val="clear" w:color="auto" w:fill="auto"/>
            <w:tcMar>
              <w:top w:w="0" w:type="dxa"/>
              <w:left w:w="108" w:type="dxa"/>
              <w:bottom w:w="0" w:type="dxa"/>
              <w:right w:w="108" w:type="dxa"/>
            </w:tcMar>
          </w:tcPr>
          <w:p w14:paraId="36236FC0" w14:textId="77777777" w:rsidR="004B3FC3" w:rsidRPr="00657D05" w:rsidRDefault="004B3FC3" w:rsidP="00755975">
            <w:pPr>
              <w:jc w:val="center"/>
              <w:rPr>
                <w:color w:val="000000"/>
                <w:sz w:val="24"/>
                <w:szCs w:val="24"/>
              </w:rPr>
            </w:pPr>
            <w:r w:rsidRPr="00657D05">
              <w:rPr>
                <w:sz w:val="24"/>
              </w:rPr>
              <w:t>302 (27.5)</w:t>
            </w:r>
          </w:p>
        </w:tc>
        <w:tc>
          <w:tcPr>
            <w:tcW w:w="873" w:type="pct"/>
            <w:shd w:val="clear" w:color="auto" w:fill="auto"/>
            <w:tcMar>
              <w:top w:w="0" w:type="dxa"/>
              <w:left w:w="108" w:type="dxa"/>
              <w:bottom w:w="0" w:type="dxa"/>
              <w:right w:w="108" w:type="dxa"/>
            </w:tcMar>
          </w:tcPr>
          <w:p w14:paraId="0882F2D1" w14:textId="77777777" w:rsidR="004B3FC3" w:rsidRPr="00657D05" w:rsidRDefault="004B3FC3" w:rsidP="00755975">
            <w:pPr>
              <w:jc w:val="center"/>
              <w:rPr>
                <w:color w:val="000000"/>
                <w:sz w:val="24"/>
                <w:szCs w:val="24"/>
              </w:rPr>
            </w:pPr>
            <w:r w:rsidRPr="00657D05">
              <w:rPr>
                <w:sz w:val="24"/>
              </w:rPr>
              <w:t>169 (15.7)</w:t>
            </w:r>
          </w:p>
        </w:tc>
      </w:tr>
      <w:tr w:rsidR="004B3FC3" w:rsidRPr="00C66281" w14:paraId="548603D7" w14:textId="77777777" w:rsidTr="00E553B0">
        <w:trPr>
          <w:cantSplit/>
        </w:trPr>
        <w:tc>
          <w:tcPr>
            <w:tcW w:w="1124" w:type="pct"/>
            <w:tcMar>
              <w:top w:w="0" w:type="dxa"/>
              <w:left w:w="108" w:type="dxa"/>
              <w:bottom w:w="0" w:type="dxa"/>
              <w:right w:w="108" w:type="dxa"/>
            </w:tcMar>
            <w:hideMark/>
          </w:tcPr>
          <w:p w14:paraId="6E3ABE1A" w14:textId="77777777" w:rsidR="004B3FC3" w:rsidRPr="00985400" w:rsidRDefault="004B3FC3" w:rsidP="00755975">
            <w:pPr>
              <w:ind w:left="600"/>
              <w:rPr>
                <w:color w:val="000000"/>
                <w:sz w:val="24"/>
                <w:szCs w:val="24"/>
              </w:rPr>
            </w:pPr>
            <w:r w:rsidRPr="00985400">
              <w:rPr>
                <w:color w:val="000000"/>
                <w:sz w:val="24"/>
                <w:szCs w:val="24"/>
              </w:rPr>
              <w:t>Moderate</w:t>
            </w:r>
          </w:p>
        </w:tc>
        <w:tc>
          <w:tcPr>
            <w:tcW w:w="1084" w:type="pct"/>
            <w:shd w:val="clear" w:color="auto" w:fill="auto"/>
            <w:tcMar>
              <w:top w:w="0" w:type="dxa"/>
              <w:left w:w="108" w:type="dxa"/>
              <w:bottom w:w="0" w:type="dxa"/>
              <w:right w:w="108" w:type="dxa"/>
            </w:tcMar>
          </w:tcPr>
          <w:p w14:paraId="5E9BE128" w14:textId="77777777" w:rsidR="004B3FC3" w:rsidRPr="00657D05" w:rsidRDefault="004B3FC3" w:rsidP="00755975">
            <w:pPr>
              <w:jc w:val="center"/>
              <w:rPr>
                <w:color w:val="000000"/>
                <w:sz w:val="24"/>
                <w:szCs w:val="24"/>
              </w:rPr>
            </w:pPr>
            <w:r w:rsidRPr="00657D05">
              <w:rPr>
                <w:sz w:val="24"/>
              </w:rPr>
              <w:t>251 (22.3)</w:t>
            </w:r>
          </w:p>
        </w:tc>
        <w:tc>
          <w:tcPr>
            <w:tcW w:w="876" w:type="pct"/>
            <w:shd w:val="clear" w:color="auto" w:fill="auto"/>
            <w:tcMar>
              <w:top w:w="0" w:type="dxa"/>
              <w:left w:w="108" w:type="dxa"/>
              <w:bottom w:w="0" w:type="dxa"/>
              <w:right w:w="108" w:type="dxa"/>
            </w:tcMar>
          </w:tcPr>
          <w:p w14:paraId="1D19A329" w14:textId="77777777" w:rsidR="004B3FC3" w:rsidRPr="00657D05" w:rsidRDefault="004B3FC3" w:rsidP="00755975">
            <w:pPr>
              <w:jc w:val="center"/>
              <w:rPr>
                <w:color w:val="000000"/>
                <w:sz w:val="24"/>
                <w:szCs w:val="24"/>
              </w:rPr>
            </w:pPr>
            <w:r w:rsidRPr="00657D05">
              <w:rPr>
                <w:sz w:val="24"/>
              </w:rPr>
              <w:t>131 (11.6)</w:t>
            </w:r>
          </w:p>
        </w:tc>
        <w:tc>
          <w:tcPr>
            <w:tcW w:w="1043" w:type="pct"/>
            <w:shd w:val="clear" w:color="auto" w:fill="auto"/>
            <w:tcMar>
              <w:top w:w="0" w:type="dxa"/>
              <w:left w:w="108" w:type="dxa"/>
              <w:bottom w:w="0" w:type="dxa"/>
              <w:right w:w="108" w:type="dxa"/>
            </w:tcMar>
          </w:tcPr>
          <w:p w14:paraId="7B951762" w14:textId="77777777" w:rsidR="004B3FC3" w:rsidRPr="00657D05" w:rsidRDefault="004B3FC3" w:rsidP="00755975">
            <w:pPr>
              <w:jc w:val="center"/>
              <w:rPr>
                <w:color w:val="000000"/>
                <w:sz w:val="24"/>
                <w:szCs w:val="24"/>
              </w:rPr>
            </w:pPr>
            <w:r w:rsidRPr="00657D05">
              <w:rPr>
                <w:sz w:val="24"/>
              </w:rPr>
              <w:t>384 (35.0)</w:t>
            </w:r>
          </w:p>
        </w:tc>
        <w:tc>
          <w:tcPr>
            <w:tcW w:w="873" w:type="pct"/>
            <w:shd w:val="clear" w:color="auto" w:fill="auto"/>
            <w:tcMar>
              <w:top w:w="0" w:type="dxa"/>
              <w:left w:w="108" w:type="dxa"/>
              <w:bottom w:w="0" w:type="dxa"/>
              <w:right w:w="108" w:type="dxa"/>
            </w:tcMar>
          </w:tcPr>
          <w:p w14:paraId="21AF1359" w14:textId="77777777" w:rsidR="004B3FC3" w:rsidRPr="00657D05" w:rsidRDefault="004B3FC3" w:rsidP="00755975">
            <w:pPr>
              <w:jc w:val="center"/>
              <w:rPr>
                <w:color w:val="000000"/>
                <w:sz w:val="24"/>
                <w:szCs w:val="24"/>
              </w:rPr>
            </w:pPr>
            <w:r w:rsidRPr="00657D05">
              <w:rPr>
                <w:sz w:val="24"/>
              </w:rPr>
              <w:t>93 (8.6)</w:t>
            </w:r>
          </w:p>
        </w:tc>
      </w:tr>
      <w:tr w:rsidR="004B3FC3" w:rsidRPr="00C66281" w14:paraId="6EB163B1" w14:textId="77777777" w:rsidTr="00E553B0">
        <w:trPr>
          <w:cantSplit/>
        </w:trPr>
        <w:tc>
          <w:tcPr>
            <w:tcW w:w="1124" w:type="pct"/>
            <w:tcBorders>
              <w:bottom w:val="single" w:sz="4" w:space="0" w:color="auto"/>
            </w:tcBorders>
            <w:tcMar>
              <w:top w:w="0" w:type="dxa"/>
              <w:left w:w="108" w:type="dxa"/>
              <w:bottom w:w="0" w:type="dxa"/>
              <w:right w:w="108" w:type="dxa"/>
            </w:tcMar>
            <w:hideMark/>
          </w:tcPr>
          <w:p w14:paraId="344E2606" w14:textId="77777777" w:rsidR="004B3FC3" w:rsidRPr="00985400" w:rsidRDefault="004B3FC3" w:rsidP="00755975">
            <w:pPr>
              <w:ind w:left="600"/>
              <w:rPr>
                <w:color w:val="000000"/>
                <w:sz w:val="24"/>
                <w:szCs w:val="24"/>
              </w:rPr>
            </w:pPr>
            <w:r w:rsidRPr="00985400">
              <w:rPr>
                <w:color w:val="000000"/>
                <w:sz w:val="24"/>
                <w:szCs w:val="24"/>
              </w:rPr>
              <w:t>Severe</w:t>
            </w:r>
          </w:p>
        </w:tc>
        <w:tc>
          <w:tcPr>
            <w:tcW w:w="1084" w:type="pct"/>
            <w:tcBorders>
              <w:bottom w:val="single" w:sz="4" w:space="0" w:color="auto"/>
            </w:tcBorders>
            <w:shd w:val="clear" w:color="auto" w:fill="auto"/>
            <w:tcMar>
              <w:top w:w="0" w:type="dxa"/>
              <w:left w:w="108" w:type="dxa"/>
              <w:bottom w:w="0" w:type="dxa"/>
              <w:right w:w="108" w:type="dxa"/>
            </w:tcMar>
          </w:tcPr>
          <w:p w14:paraId="351582A1" w14:textId="77777777" w:rsidR="004B3FC3" w:rsidRPr="00657D05" w:rsidRDefault="004B3FC3" w:rsidP="00755975">
            <w:pPr>
              <w:jc w:val="center"/>
              <w:rPr>
                <w:color w:val="000000"/>
                <w:sz w:val="24"/>
                <w:szCs w:val="24"/>
              </w:rPr>
            </w:pPr>
            <w:r w:rsidRPr="00657D05">
              <w:rPr>
                <w:sz w:val="24"/>
              </w:rPr>
              <w:t>11 (1.0)</w:t>
            </w:r>
          </w:p>
        </w:tc>
        <w:tc>
          <w:tcPr>
            <w:tcW w:w="876" w:type="pct"/>
            <w:tcBorders>
              <w:bottom w:val="single" w:sz="4" w:space="0" w:color="auto"/>
            </w:tcBorders>
            <w:shd w:val="clear" w:color="auto" w:fill="auto"/>
            <w:tcMar>
              <w:top w:w="0" w:type="dxa"/>
              <w:left w:w="108" w:type="dxa"/>
              <w:bottom w:w="0" w:type="dxa"/>
              <w:right w:w="108" w:type="dxa"/>
            </w:tcMar>
          </w:tcPr>
          <w:p w14:paraId="15413B26" w14:textId="77777777" w:rsidR="004B3FC3" w:rsidRPr="00657D05" w:rsidRDefault="004B3FC3" w:rsidP="00755975">
            <w:pPr>
              <w:jc w:val="center"/>
              <w:rPr>
                <w:color w:val="000000"/>
                <w:sz w:val="24"/>
                <w:szCs w:val="24"/>
              </w:rPr>
            </w:pPr>
            <w:r w:rsidRPr="00657D05">
              <w:rPr>
                <w:sz w:val="24"/>
              </w:rPr>
              <w:t>9 (0.8)</w:t>
            </w:r>
          </w:p>
        </w:tc>
        <w:tc>
          <w:tcPr>
            <w:tcW w:w="1043" w:type="pct"/>
            <w:tcBorders>
              <w:bottom w:val="single" w:sz="4" w:space="0" w:color="auto"/>
            </w:tcBorders>
            <w:shd w:val="clear" w:color="auto" w:fill="auto"/>
            <w:tcMar>
              <w:top w:w="0" w:type="dxa"/>
              <w:left w:w="108" w:type="dxa"/>
              <w:bottom w:w="0" w:type="dxa"/>
              <w:right w:w="108" w:type="dxa"/>
            </w:tcMar>
          </w:tcPr>
          <w:p w14:paraId="0286E06C" w14:textId="77777777" w:rsidR="004B3FC3" w:rsidRPr="00657D05" w:rsidRDefault="004B3FC3" w:rsidP="00755975">
            <w:pPr>
              <w:jc w:val="center"/>
              <w:rPr>
                <w:color w:val="000000"/>
                <w:sz w:val="24"/>
                <w:szCs w:val="24"/>
              </w:rPr>
            </w:pPr>
            <w:r w:rsidRPr="00657D05">
              <w:rPr>
                <w:sz w:val="24"/>
              </w:rPr>
              <w:t>22 (2.0)</w:t>
            </w:r>
          </w:p>
        </w:tc>
        <w:tc>
          <w:tcPr>
            <w:tcW w:w="873" w:type="pct"/>
            <w:tcBorders>
              <w:bottom w:val="single" w:sz="4" w:space="0" w:color="auto"/>
            </w:tcBorders>
            <w:shd w:val="clear" w:color="auto" w:fill="auto"/>
            <w:tcMar>
              <w:top w:w="0" w:type="dxa"/>
              <w:left w:w="108" w:type="dxa"/>
              <w:bottom w:w="0" w:type="dxa"/>
              <w:right w:w="108" w:type="dxa"/>
            </w:tcMar>
          </w:tcPr>
          <w:p w14:paraId="0B5C4AE1" w14:textId="77777777" w:rsidR="004B3FC3" w:rsidRPr="00657D05" w:rsidRDefault="004B3FC3" w:rsidP="00755975">
            <w:pPr>
              <w:jc w:val="center"/>
              <w:rPr>
                <w:color w:val="000000"/>
                <w:sz w:val="24"/>
                <w:szCs w:val="24"/>
              </w:rPr>
            </w:pPr>
            <w:r w:rsidRPr="00657D05">
              <w:rPr>
                <w:sz w:val="24"/>
              </w:rPr>
              <w:t>1 (0.1)</w:t>
            </w:r>
          </w:p>
        </w:tc>
      </w:tr>
      <w:tr w:rsidR="004B3FC3" w:rsidRPr="00C66281" w14:paraId="457E6BA0" w14:textId="77777777" w:rsidTr="00E553B0">
        <w:trPr>
          <w:cantSplit/>
        </w:trPr>
        <w:tc>
          <w:tcPr>
            <w:tcW w:w="1124" w:type="pct"/>
            <w:tcBorders>
              <w:right w:val="nil"/>
            </w:tcBorders>
            <w:tcMar>
              <w:top w:w="0" w:type="dxa"/>
              <w:left w:w="108" w:type="dxa"/>
              <w:bottom w:w="0" w:type="dxa"/>
              <w:right w:w="108" w:type="dxa"/>
            </w:tcMar>
            <w:hideMark/>
          </w:tcPr>
          <w:p w14:paraId="264A78DA" w14:textId="77777777" w:rsidR="004B3FC3" w:rsidRPr="00985400" w:rsidRDefault="004B3FC3" w:rsidP="00755975">
            <w:pPr>
              <w:rPr>
                <w:color w:val="000000"/>
                <w:sz w:val="24"/>
                <w:szCs w:val="24"/>
              </w:rPr>
            </w:pPr>
            <w:r w:rsidRPr="00985400">
              <w:rPr>
                <w:rFonts w:eastAsia="Times New Roman"/>
                <w:color w:val="000000"/>
                <w:sz w:val="24"/>
                <w:szCs w:val="24"/>
              </w:rPr>
              <w:t>Chills</w:t>
            </w:r>
            <w:r w:rsidRPr="00985400">
              <w:rPr>
                <w:rFonts w:eastAsia="Times New Roman"/>
                <w:color w:val="000000"/>
                <w:sz w:val="24"/>
                <w:szCs w:val="24"/>
                <w:vertAlign w:val="superscript"/>
              </w:rPr>
              <w:t>c</w:t>
            </w:r>
          </w:p>
        </w:tc>
        <w:tc>
          <w:tcPr>
            <w:tcW w:w="1084" w:type="pct"/>
            <w:tcBorders>
              <w:left w:val="nil"/>
              <w:right w:val="nil"/>
            </w:tcBorders>
            <w:tcMar>
              <w:top w:w="0" w:type="dxa"/>
              <w:left w:w="108" w:type="dxa"/>
              <w:bottom w:w="0" w:type="dxa"/>
              <w:right w:w="108" w:type="dxa"/>
            </w:tcMar>
            <w:vAlign w:val="bottom"/>
          </w:tcPr>
          <w:p w14:paraId="120AFB9F" w14:textId="77777777" w:rsidR="004B3FC3" w:rsidRPr="00657D05" w:rsidRDefault="004B3FC3" w:rsidP="00755975">
            <w:pPr>
              <w:jc w:val="center"/>
              <w:rPr>
                <w:sz w:val="24"/>
                <w:szCs w:val="24"/>
              </w:rPr>
            </w:pPr>
          </w:p>
        </w:tc>
        <w:tc>
          <w:tcPr>
            <w:tcW w:w="876" w:type="pct"/>
            <w:tcBorders>
              <w:left w:val="nil"/>
              <w:right w:val="nil"/>
            </w:tcBorders>
            <w:tcMar>
              <w:top w:w="0" w:type="dxa"/>
              <w:left w:w="108" w:type="dxa"/>
              <w:bottom w:w="0" w:type="dxa"/>
              <w:right w:w="108" w:type="dxa"/>
            </w:tcMar>
            <w:vAlign w:val="bottom"/>
          </w:tcPr>
          <w:p w14:paraId="4A63AD9F" w14:textId="77777777" w:rsidR="004B3FC3" w:rsidRPr="00657D05" w:rsidRDefault="004B3FC3"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6D0882B4" w14:textId="77777777" w:rsidR="004B3FC3" w:rsidRPr="00657D05" w:rsidRDefault="004B3FC3"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7A8B1A57" w14:textId="77777777" w:rsidR="004B3FC3" w:rsidRPr="00657D05" w:rsidRDefault="004B3FC3" w:rsidP="00755975">
            <w:pPr>
              <w:jc w:val="center"/>
              <w:rPr>
                <w:sz w:val="24"/>
                <w:szCs w:val="24"/>
              </w:rPr>
            </w:pPr>
          </w:p>
        </w:tc>
      </w:tr>
      <w:tr w:rsidR="004B3FC3" w:rsidRPr="00C66281" w14:paraId="6F347114" w14:textId="77777777" w:rsidTr="00E553B0">
        <w:trPr>
          <w:cantSplit/>
        </w:trPr>
        <w:tc>
          <w:tcPr>
            <w:tcW w:w="1124" w:type="pct"/>
            <w:tcMar>
              <w:top w:w="0" w:type="dxa"/>
              <w:left w:w="108" w:type="dxa"/>
              <w:bottom w:w="0" w:type="dxa"/>
              <w:right w:w="108" w:type="dxa"/>
            </w:tcMar>
            <w:hideMark/>
          </w:tcPr>
          <w:p w14:paraId="1DF3A1E2" w14:textId="77777777" w:rsidR="004B3FC3" w:rsidRPr="00985400" w:rsidRDefault="004B3FC3" w:rsidP="00755975">
            <w:pPr>
              <w:ind w:left="330"/>
              <w:rPr>
                <w:color w:val="000000"/>
                <w:sz w:val="24"/>
                <w:szCs w:val="24"/>
              </w:rPr>
            </w:pPr>
            <w:r w:rsidRPr="00985400">
              <w:rPr>
                <w:color w:val="000000"/>
                <w:sz w:val="24"/>
                <w:szCs w:val="24"/>
              </w:rPr>
              <w:t>Any</w:t>
            </w:r>
          </w:p>
        </w:tc>
        <w:tc>
          <w:tcPr>
            <w:tcW w:w="1084" w:type="pct"/>
            <w:shd w:val="clear" w:color="auto" w:fill="auto"/>
            <w:tcMar>
              <w:top w:w="0" w:type="dxa"/>
              <w:left w:w="108" w:type="dxa"/>
              <w:bottom w:w="0" w:type="dxa"/>
              <w:right w:w="108" w:type="dxa"/>
            </w:tcMar>
          </w:tcPr>
          <w:p w14:paraId="26961CE4" w14:textId="77777777" w:rsidR="004B3FC3" w:rsidRPr="00657D05" w:rsidRDefault="004B3FC3" w:rsidP="00755975">
            <w:pPr>
              <w:jc w:val="center"/>
              <w:rPr>
                <w:color w:val="000000"/>
                <w:sz w:val="24"/>
                <w:szCs w:val="24"/>
              </w:rPr>
            </w:pPr>
            <w:r w:rsidRPr="00657D05">
              <w:rPr>
                <w:sz w:val="24"/>
              </w:rPr>
              <w:t>311 (27.6)</w:t>
            </w:r>
          </w:p>
        </w:tc>
        <w:tc>
          <w:tcPr>
            <w:tcW w:w="876" w:type="pct"/>
            <w:shd w:val="clear" w:color="auto" w:fill="auto"/>
            <w:tcMar>
              <w:top w:w="0" w:type="dxa"/>
              <w:left w:w="108" w:type="dxa"/>
              <w:bottom w:w="0" w:type="dxa"/>
              <w:right w:w="108" w:type="dxa"/>
            </w:tcMar>
          </w:tcPr>
          <w:p w14:paraId="67DF1CBC" w14:textId="77777777" w:rsidR="004B3FC3" w:rsidRPr="00657D05" w:rsidRDefault="004B3FC3" w:rsidP="00755975">
            <w:pPr>
              <w:jc w:val="center"/>
              <w:rPr>
                <w:color w:val="000000"/>
                <w:sz w:val="24"/>
                <w:szCs w:val="24"/>
              </w:rPr>
            </w:pPr>
            <w:r w:rsidRPr="00657D05">
              <w:rPr>
                <w:sz w:val="24"/>
              </w:rPr>
              <w:t>109 (9.7)</w:t>
            </w:r>
          </w:p>
        </w:tc>
        <w:tc>
          <w:tcPr>
            <w:tcW w:w="1043" w:type="pct"/>
            <w:shd w:val="clear" w:color="auto" w:fill="auto"/>
            <w:tcMar>
              <w:top w:w="0" w:type="dxa"/>
              <w:left w:w="108" w:type="dxa"/>
              <w:bottom w:w="0" w:type="dxa"/>
              <w:right w:w="108" w:type="dxa"/>
            </w:tcMar>
          </w:tcPr>
          <w:p w14:paraId="755E4431" w14:textId="77777777" w:rsidR="004B3FC3" w:rsidRPr="00657D05" w:rsidRDefault="004B3FC3" w:rsidP="00755975">
            <w:pPr>
              <w:jc w:val="center"/>
              <w:rPr>
                <w:color w:val="000000"/>
                <w:sz w:val="24"/>
                <w:szCs w:val="24"/>
              </w:rPr>
            </w:pPr>
            <w:r w:rsidRPr="00657D05">
              <w:rPr>
                <w:sz w:val="24"/>
              </w:rPr>
              <w:t>455 (41.5)</w:t>
            </w:r>
          </w:p>
        </w:tc>
        <w:tc>
          <w:tcPr>
            <w:tcW w:w="873" w:type="pct"/>
            <w:shd w:val="clear" w:color="auto" w:fill="auto"/>
            <w:tcMar>
              <w:top w:w="0" w:type="dxa"/>
              <w:left w:w="108" w:type="dxa"/>
              <w:bottom w:w="0" w:type="dxa"/>
              <w:right w:w="108" w:type="dxa"/>
            </w:tcMar>
          </w:tcPr>
          <w:p w14:paraId="3C6AFB38" w14:textId="77777777" w:rsidR="004B3FC3" w:rsidRPr="00657D05" w:rsidRDefault="004B3FC3" w:rsidP="00755975">
            <w:pPr>
              <w:jc w:val="center"/>
              <w:rPr>
                <w:color w:val="000000"/>
                <w:sz w:val="24"/>
                <w:szCs w:val="24"/>
              </w:rPr>
            </w:pPr>
            <w:r w:rsidRPr="00657D05">
              <w:rPr>
                <w:sz w:val="24"/>
              </w:rPr>
              <w:t>73 (6.8)</w:t>
            </w:r>
          </w:p>
        </w:tc>
      </w:tr>
      <w:tr w:rsidR="004B3FC3" w:rsidRPr="00C66281" w14:paraId="5B8B989B" w14:textId="77777777" w:rsidTr="00E553B0">
        <w:trPr>
          <w:cantSplit/>
        </w:trPr>
        <w:tc>
          <w:tcPr>
            <w:tcW w:w="1124" w:type="pct"/>
            <w:tcMar>
              <w:top w:w="0" w:type="dxa"/>
              <w:left w:w="108" w:type="dxa"/>
              <w:bottom w:w="0" w:type="dxa"/>
              <w:right w:w="108" w:type="dxa"/>
            </w:tcMar>
            <w:hideMark/>
          </w:tcPr>
          <w:p w14:paraId="49E2EF05" w14:textId="77777777" w:rsidR="004B3FC3" w:rsidRPr="00985400" w:rsidRDefault="004B3FC3" w:rsidP="00755975">
            <w:pPr>
              <w:ind w:left="600"/>
              <w:rPr>
                <w:color w:val="000000"/>
                <w:sz w:val="24"/>
                <w:szCs w:val="24"/>
              </w:rPr>
            </w:pPr>
            <w:r w:rsidRPr="00985400">
              <w:rPr>
                <w:color w:val="000000"/>
                <w:sz w:val="24"/>
                <w:szCs w:val="24"/>
              </w:rPr>
              <w:t>Mild</w:t>
            </w:r>
          </w:p>
        </w:tc>
        <w:tc>
          <w:tcPr>
            <w:tcW w:w="1084" w:type="pct"/>
            <w:shd w:val="clear" w:color="auto" w:fill="auto"/>
            <w:tcMar>
              <w:top w:w="0" w:type="dxa"/>
              <w:left w:w="108" w:type="dxa"/>
              <w:bottom w:w="0" w:type="dxa"/>
              <w:right w:w="108" w:type="dxa"/>
            </w:tcMar>
          </w:tcPr>
          <w:p w14:paraId="21F87C3E" w14:textId="77777777" w:rsidR="004B3FC3" w:rsidRPr="00657D05" w:rsidRDefault="004B3FC3" w:rsidP="00755975">
            <w:pPr>
              <w:jc w:val="center"/>
              <w:rPr>
                <w:color w:val="000000"/>
                <w:sz w:val="24"/>
                <w:szCs w:val="24"/>
              </w:rPr>
            </w:pPr>
            <w:r w:rsidRPr="00657D05">
              <w:rPr>
                <w:sz w:val="24"/>
              </w:rPr>
              <w:t>195 (17.3)</w:t>
            </w:r>
          </w:p>
        </w:tc>
        <w:tc>
          <w:tcPr>
            <w:tcW w:w="876" w:type="pct"/>
            <w:shd w:val="clear" w:color="auto" w:fill="auto"/>
            <w:tcMar>
              <w:top w:w="0" w:type="dxa"/>
              <w:left w:w="108" w:type="dxa"/>
              <w:bottom w:w="0" w:type="dxa"/>
              <w:right w:w="108" w:type="dxa"/>
            </w:tcMar>
          </w:tcPr>
          <w:p w14:paraId="54C31FCD" w14:textId="77777777" w:rsidR="004B3FC3" w:rsidRPr="00657D05" w:rsidRDefault="004B3FC3" w:rsidP="00755975">
            <w:pPr>
              <w:jc w:val="center"/>
              <w:rPr>
                <w:color w:val="000000"/>
                <w:sz w:val="24"/>
                <w:szCs w:val="24"/>
              </w:rPr>
            </w:pPr>
            <w:r w:rsidRPr="00657D05">
              <w:rPr>
                <w:sz w:val="24"/>
              </w:rPr>
              <w:t>82 (7.3)</w:t>
            </w:r>
          </w:p>
        </w:tc>
        <w:tc>
          <w:tcPr>
            <w:tcW w:w="1043" w:type="pct"/>
            <w:shd w:val="clear" w:color="auto" w:fill="auto"/>
            <w:tcMar>
              <w:top w:w="0" w:type="dxa"/>
              <w:left w:w="108" w:type="dxa"/>
              <w:bottom w:w="0" w:type="dxa"/>
              <w:right w:w="108" w:type="dxa"/>
            </w:tcMar>
          </w:tcPr>
          <w:p w14:paraId="5CA7EE09" w14:textId="77777777" w:rsidR="004B3FC3" w:rsidRPr="00657D05" w:rsidRDefault="004B3FC3" w:rsidP="00755975">
            <w:pPr>
              <w:jc w:val="center"/>
              <w:rPr>
                <w:color w:val="000000"/>
                <w:sz w:val="24"/>
                <w:szCs w:val="24"/>
              </w:rPr>
            </w:pPr>
            <w:r w:rsidRPr="00657D05">
              <w:rPr>
                <w:sz w:val="24"/>
              </w:rPr>
              <w:t>221 (20.1)</w:t>
            </w:r>
          </w:p>
        </w:tc>
        <w:tc>
          <w:tcPr>
            <w:tcW w:w="873" w:type="pct"/>
            <w:shd w:val="clear" w:color="auto" w:fill="auto"/>
            <w:tcMar>
              <w:top w:w="0" w:type="dxa"/>
              <w:left w:w="108" w:type="dxa"/>
              <w:bottom w:w="0" w:type="dxa"/>
              <w:right w:w="108" w:type="dxa"/>
            </w:tcMar>
          </w:tcPr>
          <w:p w14:paraId="3163C50F" w14:textId="77777777" w:rsidR="004B3FC3" w:rsidRPr="00657D05" w:rsidRDefault="004B3FC3" w:rsidP="00755975">
            <w:pPr>
              <w:jc w:val="center"/>
              <w:rPr>
                <w:color w:val="000000"/>
                <w:sz w:val="24"/>
                <w:szCs w:val="24"/>
              </w:rPr>
            </w:pPr>
            <w:r w:rsidRPr="00657D05">
              <w:rPr>
                <w:sz w:val="24"/>
              </w:rPr>
              <w:t>52 (4.8)</w:t>
            </w:r>
          </w:p>
        </w:tc>
      </w:tr>
      <w:tr w:rsidR="004B3FC3" w:rsidRPr="00C66281" w14:paraId="1023A506" w14:textId="77777777" w:rsidTr="00E553B0">
        <w:trPr>
          <w:cantSplit/>
        </w:trPr>
        <w:tc>
          <w:tcPr>
            <w:tcW w:w="1124" w:type="pct"/>
            <w:tcMar>
              <w:top w:w="0" w:type="dxa"/>
              <w:left w:w="108" w:type="dxa"/>
              <w:bottom w:w="0" w:type="dxa"/>
              <w:right w:w="108" w:type="dxa"/>
            </w:tcMar>
            <w:hideMark/>
          </w:tcPr>
          <w:p w14:paraId="156A4914" w14:textId="77777777" w:rsidR="004B3FC3" w:rsidRPr="00985400" w:rsidRDefault="004B3FC3" w:rsidP="00755975">
            <w:pPr>
              <w:ind w:left="600"/>
              <w:rPr>
                <w:color w:val="000000"/>
                <w:sz w:val="24"/>
                <w:szCs w:val="24"/>
              </w:rPr>
            </w:pPr>
            <w:r w:rsidRPr="00985400">
              <w:rPr>
                <w:color w:val="000000"/>
                <w:sz w:val="24"/>
                <w:szCs w:val="24"/>
              </w:rPr>
              <w:t>Moderate</w:t>
            </w:r>
          </w:p>
        </w:tc>
        <w:tc>
          <w:tcPr>
            <w:tcW w:w="1084" w:type="pct"/>
            <w:shd w:val="clear" w:color="auto" w:fill="auto"/>
            <w:tcMar>
              <w:top w:w="0" w:type="dxa"/>
              <w:left w:w="108" w:type="dxa"/>
              <w:bottom w:w="0" w:type="dxa"/>
              <w:right w:w="108" w:type="dxa"/>
            </w:tcMar>
          </w:tcPr>
          <w:p w14:paraId="298244C8" w14:textId="77777777" w:rsidR="004B3FC3" w:rsidRPr="00657D05" w:rsidRDefault="004B3FC3" w:rsidP="00755975">
            <w:pPr>
              <w:jc w:val="center"/>
              <w:rPr>
                <w:color w:val="000000"/>
                <w:sz w:val="24"/>
                <w:szCs w:val="24"/>
              </w:rPr>
            </w:pPr>
            <w:r w:rsidRPr="00657D05">
              <w:rPr>
                <w:sz w:val="24"/>
              </w:rPr>
              <w:t>111 (9.8)</w:t>
            </w:r>
          </w:p>
        </w:tc>
        <w:tc>
          <w:tcPr>
            <w:tcW w:w="876" w:type="pct"/>
            <w:shd w:val="clear" w:color="auto" w:fill="auto"/>
            <w:tcMar>
              <w:top w:w="0" w:type="dxa"/>
              <w:left w:w="108" w:type="dxa"/>
              <w:bottom w:w="0" w:type="dxa"/>
              <w:right w:w="108" w:type="dxa"/>
            </w:tcMar>
          </w:tcPr>
          <w:p w14:paraId="05956F32" w14:textId="77777777" w:rsidR="004B3FC3" w:rsidRPr="00657D05" w:rsidRDefault="004B3FC3" w:rsidP="00755975">
            <w:pPr>
              <w:jc w:val="center"/>
              <w:rPr>
                <w:color w:val="000000"/>
                <w:sz w:val="24"/>
                <w:szCs w:val="24"/>
              </w:rPr>
            </w:pPr>
            <w:r w:rsidRPr="00657D05">
              <w:rPr>
                <w:sz w:val="24"/>
              </w:rPr>
              <w:t>25 (2.2)</w:t>
            </w:r>
          </w:p>
        </w:tc>
        <w:tc>
          <w:tcPr>
            <w:tcW w:w="1043" w:type="pct"/>
            <w:shd w:val="clear" w:color="auto" w:fill="auto"/>
            <w:tcMar>
              <w:top w:w="0" w:type="dxa"/>
              <w:left w:w="108" w:type="dxa"/>
              <w:bottom w:w="0" w:type="dxa"/>
              <w:right w:w="108" w:type="dxa"/>
            </w:tcMar>
          </w:tcPr>
          <w:p w14:paraId="50D79007" w14:textId="77777777" w:rsidR="004B3FC3" w:rsidRPr="00657D05" w:rsidRDefault="004B3FC3" w:rsidP="00755975">
            <w:pPr>
              <w:jc w:val="center"/>
              <w:rPr>
                <w:color w:val="000000"/>
                <w:sz w:val="24"/>
                <w:szCs w:val="24"/>
              </w:rPr>
            </w:pPr>
            <w:r w:rsidRPr="00657D05">
              <w:rPr>
                <w:sz w:val="24"/>
              </w:rPr>
              <w:t>214 (19.5)</w:t>
            </w:r>
          </w:p>
        </w:tc>
        <w:tc>
          <w:tcPr>
            <w:tcW w:w="873" w:type="pct"/>
            <w:shd w:val="clear" w:color="auto" w:fill="auto"/>
            <w:tcMar>
              <w:top w:w="0" w:type="dxa"/>
              <w:left w:w="108" w:type="dxa"/>
              <w:bottom w:w="0" w:type="dxa"/>
              <w:right w:w="108" w:type="dxa"/>
            </w:tcMar>
          </w:tcPr>
          <w:p w14:paraId="78BD4597" w14:textId="77777777" w:rsidR="004B3FC3" w:rsidRPr="00657D05" w:rsidRDefault="004B3FC3" w:rsidP="00755975">
            <w:pPr>
              <w:jc w:val="center"/>
              <w:rPr>
                <w:color w:val="000000"/>
                <w:sz w:val="24"/>
                <w:szCs w:val="24"/>
              </w:rPr>
            </w:pPr>
            <w:r w:rsidRPr="00657D05">
              <w:rPr>
                <w:sz w:val="24"/>
              </w:rPr>
              <w:t>21 (1.9)</w:t>
            </w:r>
          </w:p>
        </w:tc>
      </w:tr>
      <w:tr w:rsidR="004B3FC3" w:rsidRPr="00C66281" w14:paraId="561243BE" w14:textId="77777777" w:rsidTr="00E553B0">
        <w:trPr>
          <w:cantSplit/>
        </w:trPr>
        <w:tc>
          <w:tcPr>
            <w:tcW w:w="1124" w:type="pct"/>
            <w:tcBorders>
              <w:bottom w:val="single" w:sz="4" w:space="0" w:color="auto"/>
            </w:tcBorders>
            <w:tcMar>
              <w:top w:w="0" w:type="dxa"/>
              <w:left w:w="108" w:type="dxa"/>
              <w:bottom w:w="0" w:type="dxa"/>
              <w:right w:w="108" w:type="dxa"/>
            </w:tcMar>
            <w:hideMark/>
          </w:tcPr>
          <w:p w14:paraId="427E91B3" w14:textId="77777777" w:rsidR="004B3FC3" w:rsidRPr="00985400" w:rsidRDefault="004B3FC3" w:rsidP="00755975">
            <w:pPr>
              <w:ind w:left="600"/>
              <w:rPr>
                <w:color w:val="000000"/>
                <w:sz w:val="24"/>
                <w:szCs w:val="24"/>
              </w:rPr>
            </w:pPr>
            <w:r w:rsidRPr="00985400">
              <w:rPr>
                <w:color w:val="000000"/>
                <w:sz w:val="24"/>
                <w:szCs w:val="24"/>
              </w:rPr>
              <w:t>Severe</w:t>
            </w:r>
          </w:p>
        </w:tc>
        <w:tc>
          <w:tcPr>
            <w:tcW w:w="1084" w:type="pct"/>
            <w:tcBorders>
              <w:bottom w:val="single" w:sz="4" w:space="0" w:color="auto"/>
            </w:tcBorders>
            <w:shd w:val="clear" w:color="auto" w:fill="auto"/>
            <w:tcMar>
              <w:top w:w="0" w:type="dxa"/>
              <w:left w:w="108" w:type="dxa"/>
              <w:bottom w:w="0" w:type="dxa"/>
              <w:right w:w="108" w:type="dxa"/>
            </w:tcMar>
          </w:tcPr>
          <w:p w14:paraId="0CA8548D" w14:textId="77777777" w:rsidR="004B3FC3" w:rsidRPr="00657D05" w:rsidRDefault="004B3FC3" w:rsidP="00755975">
            <w:pPr>
              <w:jc w:val="center"/>
              <w:rPr>
                <w:color w:val="000000"/>
                <w:sz w:val="24"/>
                <w:szCs w:val="24"/>
              </w:rPr>
            </w:pPr>
            <w:r w:rsidRPr="00657D05">
              <w:rPr>
                <w:sz w:val="24"/>
              </w:rPr>
              <w:t>5 (0.4)</w:t>
            </w:r>
          </w:p>
        </w:tc>
        <w:tc>
          <w:tcPr>
            <w:tcW w:w="876" w:type="pct"/>
            <w:tcBorders>
              <w:bottom w:val="single" w:sz="4" w:space="0" w:color="auto"/>
            </w:tcBorders>
            <w:shd w:val="clear" w:color="auto" w:fill="auto"/>
            <w:tcMar>
              <w:top w:w="0" w:type="dxa"/>
              <w:left w:w="108" w:type="dxa"/>
              <w:bottom w:w="0" w:type="dxa"/>
              <w:right w:w="108" w:type="dxa"/>
            </w:tcMar>
          </w:tcPr>
          <w:p w14:paraId="30C05481" w14:textId="77777777" w:rsidR="004B3FC3" w:rsidRPr="00657D05" w:rsidRDefault="004B3FC3" w:rsidP="00755975">
            <w:pPr>
              <w:jc w:val="center"/>
              <w:rPr>
                <w:color w:val="000000"/>
                <w:sz w:val="24"/>
                <w:szCs w:val="24"/>
              </w:rPr>
            </w:pPr>
            <w:r w:rsidRPr="00657D05">
              <w:rPr>
                <w:sz w:val="24"/>
              </w:rPr>
              <w:t>2 (0.2)</w:t>
            </w:r>
          </w:p>
        </w:tc>
        <w:tc>
          <w:tcPr>
            <w:tcW w:w="1043" w:type="pct"/>
            <w:tcBorders>
              <w:bottom w:val="single" w:sz="4" w:space="0" w:color="auto"/>
            </w:tcBorders>
            <w:shd w:val="clear" w:color="auto" w:fill="auto"/>
            <w:tcMar>
              <w:top w:w="0" w:type="dxa"/>
              <w:left w:w="108" w:type="dxa"/>
              <w:bottom w:w="0" w:type="dxa"/>
              <w:right w:w="108" w:type="dxa"/>
            </w:tcMar>
          </w:tcPr>
          <w:p w14:paraId="5D76A3F1" w14:textId="77777777" w:rsidR="004B3FC3" w:rsidRPr="00657D05" w:rsidRDefault="004B3FC3" w:rsidP="00755975">
            <w:pPr>
              <w:jc w:val="center"/>
              <w:rPr>
                <w:color w:val="000000"/>
                <w:sz w:val="24"/>
                <w:szCs w:val="24"/>
              </w:rPr>
            </w:pPr>
            <w:r w:rsidRPr="00657D05">
              <w:rPr>
                <w:sz w:val="24"/>
              </w:rPr>
              <w:t>20 (1.8)</w:t>
            </w:r>
          </w:p>
        </w:tc>
        <w:tc>
          <w:tcPr>
            <w:tcW w:w="873" w:type="pct"/>
            <w:tcBorders>
              <w:bottom w:val="single" w:sz="4" w:space="0" w:color="auto"/>
            </w:tcBorders>
            <w:shd w:val="clear" w:color="auto" w:fill="auto"/>
            <w:tcMar>
              <w:top w:w="0" w:type="dxa"/>
              <w:left w:w="108" w:type="dxa"/>
              <w:bottom w:w="0" w:type="dxa"/>
              <w:right w:w="108" w:type="dxa"/>
            </w:tcMar>
          </w:tcPr>
          <w:p w14:paraId="2B7C2E8B" w14:textId="77777777" w:rsidR="004B3FC3" w:rsidRPr="00657D05" w:rsidRDefault="004B3FC3" w:rsidP="00755975">
            <w:pPr>
              <w:jc w:val="center"/>
              <w:rPr>
                <w:color w:val="000000"/>
                <w:sz w:val="24"/>
                <w:szCs w:val="24"/>
              </w:rPr>
            </w:pPr>
            <w:r w:rsidRPr="00657D05">
              <w:rPr>
                <w:sz w:val="24"/>
              </w:rPr>
              <w:t>0</w:t>
            </w:r>
            <w:r>
              <w:rPr>
                <w:sz w:val="24"/>
              </w:rPr>
              <w:t xml:space="preserve"> (0.0)</w:t>
            </w:r>
          </w:p>
        </w:tc>
      </w:tr>
      <w:tr w:rsidR="004B3FC3" w:rsidRPr="00C66281" w14:paraId="09904876" w14:textId="77777777" w:rsidTr="00E553B0">
        <w:trPr>
          <w:cantSplit/>
        </w:trPr>
        <w:tc>
          <w:tcPr>
            <w:tcW w:w="1124" w:type="pct"/>
            <w:tcBorders>
              <w:right w:val="nil"/>
            </w:tcBorders>
            <w:tcMar>
              <w:top w:w="0" w:type="dxa"/>
              <w:left w:w="108" w:type="dxa"/>
              <w:bottom w:w="0" w:type="dxa"/>
              <w:right w:w="108" w:type="dxa"/>
            </w:tcMar>
            <w:hideMark/>
          </w:tcPr>
          <w:p w14:paraId="15BDA12C" w14:textId="77777777" w:rsidR="004B3FC3" w:rsidRPr="00985400" w:rsidRDefault="004B3FC3" w:rsidP="00755975">
            <w:pPr>
              <w:keepNext/>
              <w:rPr>
                <w:color w:val="000000"/>
                <w:sz w:val="24"/>
                <w:szCs w:val="24"/>
              </w:rPr>
            </w:pPr>
            <w:r w:rsidRPr="00985400">
              <w:rPr>
                <w:rFonts w:eastAsia="Times New Roman"/>
                <w:color w:val="000000"/>
                <w:sz w:val="24"/>
                <w:szCs w:val="24"/>
              </w:rPr>
              <w:t>Vomiting</w:t>
            </w:r>
            <w:r w:rsidRPr="00985400">
              <w:rPr>
                <w:rFonts w:eastAsia="Times New Roman"/>
                <w:color w:val="000000"/>
                <w:sz w:val="24"/>
                <w:szCs w:val="24"/>
                <w:vertAlign w:val="superscript"/>
              </w:rPr>
              <w:t>d</w:t>
            </w:r>
          </w:p>
        </w:tc>
        <w:tc>
          <w:tcPr>
            <w:tcW w:w="1084" w:type="pct"/>
            <w:tcBorders>
              <w:left w:val="nil"/>
              <w:right w:val="nil"/>
            </w:tcBorders>
            <w:tcMar>
              <w:top w:w="0" w:type="dxa"/>
              <w:left w:w="108" w:type="dxa"/>
              <w:bottom w:w="0" w:type="dxa"/>
              <w:right w:w="108" w:type="dxa"/>
            </w:tcMar>
            <w:vAlign w:val="bottom"/>
          </w:tcPr>
          <w:p w14:paraId="26DCE3F6" w14:textId="77777777" w:rsidR="004B3FC3" w:rsidRPr="00657D05" w:rsidRDefault="004B3FC3" w:rsidP="00755975">
            <w:pPr>
              <w:keepNext/>
              <w:jc w:val="center"/>
              <w:rPr>
                <w:sz w:val="24"/>
                <w:szCs w:val="24"/>
              </w:rPr>
            </w:pPr>
          </w:p>
        </w:tc>
        <w:tc>
          <w:tcPr>
            <w:tcW w:w="876" w:type="pct"/>
            <w:tcBorders>
              <w:left w:val="nil"/>
              <w:right w:val="nil"/>
            </w:tcBorders>
            <w:tcMar>
              <w:top w:w="0" w:type="dxa"/>
              <w:left w:w="108" w:type="dxa"/>
              <w:bottom w:w="0" w:type="dxa"/>
              <w:right w:w="108" w:type="dxa"/>
            </w:tcMar>
            <w:vAlign w:val="bottom"/>
          </w:tcPr>
          <w:p w14:paraId="03221915" w14:textId="77777777" w:rsidR="004B3FC3" w:rsidRPr="00657D05" w:rsidRDefault="004B3FC3" w:rsidP="00755975">
            <w:pPr>
              <w:keepNext/>
              <w:jc w:val="center"/>
              <w:rPr>
                <w:sz w:val="24"/>
                <w:szCs w:val="24"/>
              </w:rPr>
            </w:pPr>
          </w:p>
        </w:tc>
        <w:tc>
          <w:tcPr>
            <w:tcW w:w="1043" w:type="pct"/>
            <w:tcBorders>
              <w:left w:val="nil"/>
              <w:right w:val="nil"/>
            </w:tcBorders>
            <w:tcMar>
              <w:top w:w="0" w:type="dxa"/>
              <w:left w:w="108" w:type="dxa"/>
              <w:bottom w:w="0" w:type="dxa"/>
              <w:right w:w="108" w:type="dxa"/>
            </w:tcMar>
            <w:vAlign w:val="bottom"/>
          </w:tcPr>
          <w:p w14:paraId="4E28DD65" w14:textId="77777777" w:rsidR="004B3FC3" w:rsidRPr="00657D05" w:rsidRDefault="004B3FC3" w:rsidP="00755975">
            <w:pPr>
              <w:keepNext/>
              <w:jc w:val="center"/>
              <w:rPr>
                <w:sz w:val="24"/>
                <w:szCs w:val="24"/>
              </w:rPr>
            </w:pPr>
          </w:p>
        </w:tc>
        <w:tc>
          <w:tcPr>
            <w:tcW w:w="873" w:type="pct"/>
            <w:tcBorders>
              <w:left w:val="nil"/>
            </w:tcBorders>
            <w:tcMar>
              <w:top w:w="0" w:type="dxa"/>
              <w:left w:w="108" w:type="dxa"/>
              <w:bottom w:w="0" w:type="dxa"/>
              <w:right w:w="108" w:type="dxa"/>
            </w:tcMar>
            <w:vAlign w:val="bottom"/>
          </w:tcPr>
          <w:p w14:paraId="10C25053" w14:textId="77777777" w:rsidR="004B3FC3" w:rsidRPr="00657D05" w:rsidRDefault="004B3FC3" w:rsidP="00755975">
            <w:pPr>
              <w:keepNext/>
              <w:jc w:val="center"/>
              <w:rPr>
                <w:sz w:val="24"/>
                <w:szCs w:val="24"/>
              </w:rPr>
            </w:pPr>
          </w:p>
        </w:tc>
      </w:tr>
      <w:tr w:rsidR="004B3FC3" w:rsidRPr="00C66281" w14:paraId="0F54DE1E" w14:textId="77777777" w:rsidTr="00E553B0">
        <w:trPr>
          <w:cantSplit/>
        </w:trPr>
        <w:tc>
          <w:tcPr>
            <w:tcW w:w="1124" w:type="pct"/>
            <w:tcMar>
              <w:top w:w="0" w:type="dxa"/>
              <w:left w:w="108" w:type="dxa"/>
              <w:bottom w:w="0" w:type="dxa"/>
              <w:right w:w="108" w:type="dxa"/>
            </w:tcMar>
            <w:hideMark/>
          </w:tcPr>
          <w:p w14:paraId="7F389534" w14:textId="77777777" w:rsidR="004B3FC3" w:rsidRPr="00985400" w:rsidRDefault="004B3FC3" w:rsidP="00755975">
            <w:pPr>
              <w:keepNext/>
              <w:ind w:left="330"/>
              <w:rPr>
                <w:color w:val="000000"/>
                <w:sz w:val="24"/>
                <w:szCs w:val="24"/>
              </w:rPr>
            </w:pPr>
            <w:r w:rsidRPr="00985400">
              <w:rPr>
                <w:color w:val="000000"/>
                <w:sz w:val="24"/>
                <w:szCs w:val="24"/>
              </w:rPr>
              <w:t>Any</w:t>
            </w:r>
          </w:p>
        </w:tc>
        <w:tc>
          <w:tcPr>
            <w:tcW w:w="1084" w:type="pct"/>
            <w:shd w:val="clear" w:color="auto" w:fill="auto"/>
            <w:tcMar>
              <w:top w:w="0" w:type="dxa"/>
              <w:left w:w="108" w:type="dxa"/>
              <w:bottom w:w="0" w:type="dxa"/>
              <w:right w:w="108" w:type="dxa"/>
            </w:tcMar>
          </w:tcPr>
          <w:p w14:paraId="38C0F0E4" w14:textId="77777777" w:rsidR="004B3FC3" w:rsidRPr="00657D05" w:rsidRDefault="004B3FC3" w:rsidP="00755975">
            <w:pPr>
              <w:keepNext/>
              <w:jc w:val="center"/>
              <w:rPr>
                <w:color w:val="000000"/>
                <w:sz w:val="24"/>
                <w:szCs w:val="24"/>
              </w:rPr>
            </w:pPr>
            <w:r w:rsidRPr="00657D05">
              <w:rPr>
                <w:sz w:val="24"/>
              </w:rPr>
              <w:t>31 (2.8)</w:t>
            </w:r>
          </w:p>
        </w:tc>
        <w:tc>
          <w:tcPr>
            <w:tcW w:w="876" w:type="pct"/>
            <w:shd w:val="clear" w:color="auto" w:fill="auto"/>
            <w:tcMar>
              <w:top w:w="0" w:type="dxa"/>
              <w:left w:w="108" w:type="dxa"/>
              <w:bottom w:w="0" w:type="dxa"/>
              <w:right w:w="108" w:type="dxa"/>
            </w:tcMar>
          </w:tcPr>
          <w:p w14:paraId="5CE61E30" w14:textId="77777777" w:rsidR="004B3FC3" w:rsidRPr="00657D05" w:rsidRDefault="004B3FC3" w:rsidP="00755975">
            <w:pPr>
              <w:keepNext/>
              <w:jc w:val="center"/>
              <w:rPr>
                <w:color w:val="000000"/>
                <w:sz w:val="24"/>
                <w:szCs w:val="24"/>
              </w:rPr>
            </w:pPr>
            <w:r w:rsidRPr="00657D05">
              <w:rPr>
                <w:sz w:val="24"/>
              </w:rPr>
              <w:t>10 (0.9)</w:t>
            </w:r>
          </w:p>
        </w:tc>
        <w:tc>
          <w:tcPr>
            <w:tcW w:w="1043" w:type="pct"/>
            <w:shd w:val="clear" w:color="auto" w:fill="auto"/>
            <w:tcMar>
              <w:top w:w="0" w:type="dxa"/>
              <w:left w:w="108" w:type="dxa"/>
              <w:bottom w:w="0" w:type="dxa"/>
              <w:right w:w="108" w:type="dxa"/>
            </w:tcMar>
          </w:tcPr>
          <w:p w14:paraId="0320FC98" w14:textId="77777777" w:rsidR="004B3FC3" w:rsidRPr="00657D05" w:rsidRDefault="004B3FC3" w:rsidP="00755975">
            <w:pPr>
              <w:keepNext/>
              <w:jc w:val="center"/>
              <w:rPr>
                <w:color w:val="000000"/>
                <w:sz w:val="24"/>
                <w:szCs w:val="24"/>
              </w:rPr>
            </w:pPr>
            <w:r w:rsidRPr="00657D05">
              <w:rPr>
                <w:sz w:val="24"/>
              </w:rPr>
              <w:t>29 (2.6)</w:t>
            </w:r>
          </w:p>
        </w:tc>
        <w:tc>
          <w:tcPr>
            <w:tcW w:w="873" w:type="pct"/>
            <w:shd w:val="clear" w:color="auto" w:fill="auto"/>
            <w:tcMar>
              <w:top w:w="0" w:type="dxa"/>
              <w:left w:w="108" w:type="dxa"/>
              <w:bottom w:w="0" w:type="dxa"/>
              <w:right w:w="108" w:type="dxa"/>
            </w:tcMar>
          </w:tcPr>
          <w:p w14:paraId="23870EF0" w14:textId="77777777" w:rsidR="004B3FC3" w:rsidRPr="00657D05" w:rsidRDefault="004B3FC3" w:rsidP="00755975">
            <w:pPr>
              <w:keepNext/>
              <w:jc w:val="center"/>
              <w:rPr>
                <w:color w:val="000000"/>
                <w:sz w:val="24"/>
                <w:szCs w:val="24"/>
              </w:rPr>
            </w:pPr>
            <w:r w:rsidRPr="00657D05">
              <w:rPr>
                <w:sz w:val="24"/>
              </w:rPr>
              <w:t>12 (1.1)</w:t>
            </w:r>
          </w:p>
        </w:tc>
      </w:tr>
      <w:tr w:rsidR="004B3FC3" w:rsidRPr="00C66281" w14:paraId="5D7611B2" w14:textId="77777777" w:rsidTr="00E553B0">
        <w:trPr>
          <w:cantSplit/>
        </w:trPr>
        <w:tc>
          <w:tcPr>
            <w:tcW w:w="1124" w:type="pct"/>
            <w:tcMar>
              <w:top w:w="0" w:type="dxa"/>
              <w:left w:w="108" w:type="dxa"/>
              <w:bottom w:w="0" w:type="dxa"/>
              <w:right w:w="108" w:type="dxa"/>
            </w:tcMar>
            <w:hideMark/>
          </w:tcPr>
          <w:p w14:paraId="45D9CF9C" w14:textId="77777777" w:rsidR="004B3FC3" w:rsidRPr="00985400" w:rsidRDefault="004B3FC3" w:rsidP="00755975">
            <w:pPr>
              <w:keepNext/>
              <w:ind w:left="600"/>
              <w:rPr>
                <w:color w:val="000000"/>
                <w:sz w:val="24"/>
                <w:szCs w:val="24"/>
              </w:rPr>
            </w:pPr>
            <w:r w:rsidRPr="00985400">
              <w:rPr>
                <w:color w:val="000000"/>
                <w:sz w:val="24"/>
                <w:szCs w:val="24"/>
              </w:rPr>
              <w:t>Mild</w:t>
            </w:r>
          </w:p>
        </w:tc>
        <w:tc>
          <w:tcPr>
            <w:tcW w:w="1084" w:type="pct"/>
            <w:shd w:val="clear" w:color="auto" w:fill="auto"/>
            <w:tcMar>
              <w:top w:w="0" w:type="dxa"/>
              <w:left w:w="108" w:type="dxa"/>
              <w:bottom w:w="0" w:type="dxa"/>
              <w:right w:w="108" w:type="dxa"/>
            </w:tcMar>
          </w:tcPr>
          <w:p w14:paraId="4FFE5BAD" w14:textId="77777777" w:rsidR="004B3FC3" w:rsidRPr="00657D05" w:rsidRDefault="004B3FC3" w:rsidP="00755975">
            <w:pPr>
              <w:keepNext/>
              <w:jc w:val="center"/>
              <w:rPr>
                <w:color w:val="000000"/>
                <w:sz w:val="24"/>
                <w:szCs w:val="24"/>
              </w:rPr>
            </w:pPr>
            <w:r w:rsidRPr="00657D05">
              <w:rPr>
                <w:sz w:val="24"/>
              </w:rPr>
              <w:t>30 (2.7)</w:t>
            </w:r>
          </w:p>
        </w:tc>
        <w:tc>
          <w:tcPr>
            <w:tcW w:w="876" w:type="pct"/>
            <w:shd w:val="clear" w:color="auto" w:fill="auto"/>
            <w:tcMar>
              <w:top w:w="0" w:type="dxa"/>
              <w:left w:w="108" w:type="dxa"/>
              <w:bottom w:w="0" w:type="dxa"/>
              <w:right w:w="108" w:type="dxa"/>
            </w:tcMar>
          </w:tcPr>
          <w:p w14:paraId="6C0FEB0A" w14:textId="77777777" w:rsidR="004B3FC3" w:rsidRPr="00657D05" w:rsidRDefault="004B3FC3" w:rsidP="00755975">
            <w:pPr>
              <w:keepNext/>
              <w:jc w:val="center"/>
              <w:rPr>
                <w:color w:val="000000"/>
                <w:sz w:val="24"/>
                <w:szCs w:val="24"/>
              </w:rPr>
            </w:pPr>
            <w:r w:rsidRPr="00657D05">
              <w:rPr>
                <w:sz w:val="24"/>
              </w:rPr>
              <w:t>8 (0.7)</w:t>
            </w:r>
          </w:p>
        </w:tc>
        <w:tc>
          <w:tcPr>
            <w:tcW w:w="1043" w:type="pct"/>
            <w:shd w:val="clear" w:color="auto" w:fill="auto"/>
            <w:tcMar>
              <w:top w:w="0" w:type="dxa"/>
              <w:left w:w="108" w:type="dxa"/>
              <w:bottom w:w="0" w:type="dxa"/>
              <w:right w:w="108" w:type="dxa"/>
            </w:tcMar>
          </w:tcPr>
          <w:p w14:paraId="39B8CDC1" w14:textId="77777777" w:rsidR="004B3FC3" w:rsidRPr="00657D05" w:rsidRDefault="004B3FC3" w:rsidP="00755975">
            <w:pPr>
              <w:keepNext/>
              <w:jc w:val="center"/>
              <w:rPr>
                <w:color w:val="000000"/>
                <w:sz w:val="24"/>
                <w:szCs w:val="24"/>
              </w:rPr>
            </w:pPr>
            <w:r w:rsidRPr="00657D05">
              <w:rPr>
                <w:sz w:val="24"/>
              </w:rPr>
              <w:t>25 (2.3)</w:t>
            </w:r>
          </w:p>
        </w:tc>
        <w:tc>
          <w:tcPr>
            <w:tcW w:w="873" w:type="pct"/>
            <w:shd w:val="clear" w:color="auto" w:fill="auto"/>
            <w:tcMar>
              <w:top w:w="0" w:type="dxa"/>
              <w:left w:w="108" w:type="dxa"/>
              <w:bottom w:w="0" w:type="dxa"/>
              <w:right w:w="108" w:type="dxa"/>
            </w:tcMar>
          </w:tcPr>
          <w:p w14:paraId="01BA26FB" w14:textId="77777777" w:rsidR="004B3FC3" w:rsidRPr="00657D05" w:rsidRDefault="004B3FC3" w:rsidP="00755975">
            <w:pPr>
              <w:keepNext/>
              <w:jc w:val="center"/>
              <w:rPr>
                <w:color w:val="000000"/>
                <w:sz w:val="24"/>
                <w:szCs w:val="24"/>
              </w:rPr>
            </w:pPr>
            <w:r w:rsidRPr="00657D05">
              <w:rPr>
                <w:sz w:val="24"/>
              </w:rPr>
              <w:t>11 (1.0)</w:t>
            </w:r>
          </w:p>
        </w:tc>
      </w:tr>
      <w:tr w:rsidR="004B3FC3" w:rsidRPr="00C66281" w14:paraId="24F1A22F" w14:textId="77777777" w:rsidTr="00E553B0">
        <w:trPr>
          <w:cantSplit/>
        </w:trPr>
        <w:tc>
          <w:tcPr>
            <w:tcW w:w="1124" w:type="pct"/>
            <w:tcMar>
              <w:top w:w="0" w:type="dxa"/>
              <w:left w:w="108" w:type="dxa"/>
              <w:bottom w:w="0" w:type="dxa"/>
              <w:right w:w="108" w:type="dxa"/>
            </w:tcMar>
            <w:hideMark/>
          </w:tcPr>
          <w:p w14:paraId="1591C172" w14:textId="77777777" w:rsidR="004B3FC3" w:rsidRPr="00985400" w:rsidRDefault="004B3FC3" w:rsidP="00755975">
            <w:pPr>
              <w:keepNext/>
              <w:ind w:left="600"/>
              <w:rPr>
                <w:color w:val="000000"/>
                <w:sz w:val="24"/>
                <w:szCs w:val="24"/>
              </w:rPr>
            </w:pPr>
            <w:r w:rsidRPr="00985400">
              <w:rPr>
                <w:color w:val="000000"/>
                <w:sz w:val="24"/>
                <w:szCs w:val="24"/>
              </w:rPr>
              <w:t>Moderate</w:t>
            </w:r>
          </w:p>
        </w:tc>
        <w:tc>
          <w:tcPr>
            <w:tcW w:w="1084" w:type="pct"/>
            <w:shd w:val="clear" w:color="auto" w:fill="auto"/>
            <w:tcMar>
              <w:top w:w="0" w:type="dxa"/>
              <w:left w:w="108" w:type="dxa"/>
              <w:bottom w:w="0" w:type="dxa"/>
              <w:right w:w="108" w:type="dxa"/>
            </w:tcMar>
          </w:tcPr>
          <w:p w14:paraId="13B6EC7D" w14:textId="77777777" w:rsidR="004B3FC3" w:rsidRPr="00657D05" w:rsidRDefault="004B3FC3" w:rsidP="00755975">
            <w:pPr>
              <w:keepNext/>
              <w:jc w:val="center"/>
              <w:rPr>
                <w:color w:val="000000"/>
                <w:sz w:val="24"/>
                <w:szCs w:val="24"/>
              </w:rPr>
            </w:pPr>
            <w:r w:rsidRPr="00657D05">
              <w:rPr>
                <w:sz w:val="24"/>
              </w:rPr>
              <w:t>0</w:t>
            </w:r>
            <w:r>
              <w:rPr>
                <w:sz w:val="24"/>
              </w:rPr>
              <w:t xml:space="preserve"> (0.0)</w:t>
            </w:r>
          </w:p>
        </w:tc>
        <w:tc>
          <w:tcPr>
            <w:tcW w:w="876" w:type="pct"/>
            <w:shd w:val="clear" w:color="auto" w:fill="auto"/>
            <w:tcMar>
              <w:top w:w="0" w:type="dxa"/>
              <w:left w:w="108" w:type="dxa"/>
              <w:bottom w:w="0" w:type="dxa"/>
              <w:right w:w="108" w:type="dxa"/>
            </w:tcMar>
          </w:tcPr>
          <w:p w14:paraId="6B9B221E" w14:textId="77777777" w:rsidR="004B3FC3" w:rsidRPr="00657D05" w:rsidRDefault="004B3FC3" w:rsidP="00755975">
            <w:pPr>
              <w:keepNext/>
              <w:jc w:val="center"/>
              <w:rPr>
                <w:color w:val="000000"/>
                <w:sz w:val="24"/>
                <w:szCs w:val="24"/>
              </w:rPr>
            </w:pPr>
            <w:r w:rsidRPr="00657D05">
              <w:rPr>
                <w:sz w:val="24"/>
              </w:rPr>
              <w:t>2 (0.2)</w:t>
            </w:r>
          </w:p>
        </w:tc>
        <w:tc>
          <w:tcPr>
            <w:tcW w:w="1043" w:type="pct"/>
            <w:shd w:val="clear" w:color="auto" w:fill="auto"/>
            <w:tcMar>
              <w:top w:w="0" w:type="dxa"/>
              <w:left w:w="108" w:type="dxa"/>
              <w:bottom w:w="0" w:type="dxa"/>
              <w:right w:w="108" w:type="dxa"/>
            </w:tcMar>
          </w:tcPr>
          <w:p w14:paraId="3978C745" w14:textId="77777777" w:rsidR="004B3FC3" w:rsidRPr="00657D05" w:rsidRDefault="004B3FC3" w:rsidP="00755975">
            <w:pPr>
              <w:keepNext/>
              <w:jc w:val="center"/>
              <w:rPr>
                <w:color w:val="000000"/>
                <w:sz w:val="24"/>
                <w:szCs w:val="24"/>
              </w:rPr>
            </w:pPr>
            <w:r w:rsidRPr="00657D05">
              <w:rPr>
                <w:sz w:val="24"/>
              </w:rPr>
              <w:t>4 (0.4)</w:t>
            </w:r>
          </w:p>
        </w:tc>
        <w:tc>
          <w:tcPr>
            <w:tcW w:w="873" w:type="pct"/>
            <w:shd w:val="clear" w:color="auto" w:fill="auto"/>
            <w:tcMar>
              <w:top w:w="0" w:type="dxa"/>
              <w:left w:w="108" w:type="dxa"/>
              <w:bottom w:w="0" w:type="dxa"/>
              <w:right w:w="108" w:type="dxa"/>
            </w:tcMar>
          </w:tcPr>
          <w:p w14:paraId="69816AF8" w14:textId="77777777" w:rsidR="004B3FC3" w:rsidRPr="00657D05" w:rsidRDefault="004B3FC3" w:rsidP="00755975">
            <w:pPr>
              <w:keepNext/>
              <w:jc w:val="center"/>
              <w:rPr>
                <w:color w:val="000000"/>
                <w:sz w:val="24"/>
                <w:szCs w:val="24"/>
              </w:rPr>
            </w:pPr>
            <w:r w:rsidRPr="00657D05">
              <w:rPr>
                <w:sz w:val="24"/>
              </w:rPr>
              <w:t>1 (0.1)</w:t>
            </w:r>
          </w:p>
        </w:tc>
      </w:tr>
      <w:tr w:rsidR="004B3FC3" w:rsidRPr="00C66281" w14:paraId="4EF546D1" w14:textId="77777777" w:rsidTr="00E553B0">
        <w:trPr>
          <w:cantSplit/>
        </w:trPr>
        <w:tc>
          <w:tcPr>
            <w:tcW w:w="1124" w:type="pct"/>
            <w:tcBorders>
              <w:bottom w:val="single" w:sz="4" w:space="0" w:color="auto"/>
            </w:tcBorders>
            <w:tcMar>
              <w:top w:w="0" w:type="dxa"/>
              <w:left w:w="108" w:type="dxa"/>
              <w:bottom w:w="0" w:type="dxa"/>
              <w:right w:w="108" w:type="dxa"/>
            </w:tcMar>
            <w:hideMark/>
          </w:tcPr>
          <w:p w14:paraId="64E7A2BD" w14:textId="77777777" w:rsidR="004B3FC3" w:rsidRPr="00985400" w:rsidRDefault="004B3FC3" w:rsidP="00755975">
            <w:pPr>
              <w:ind w:left="600"/>
              <w:rPr>
                <w:color w:val="000000"/>
                <w:sz w:val="24"/>
                <w:szCs w:val="24"/>
              </w:rPr>
            </w:pPr>
            <w:r w:rsidRPr="00985400">
              <w:rPr>
                <w:color w:val="000000"/>
                <w:sz w:val="24"/>
                <w:szCs w:val="24"/>
              </w:rPr>
              <w:t>Severe</w:t>
            </w:r>
          </w:p>
        </w:tc>
        <w:tc>
          <w:tcPr>
            <w:tcW w:w="1084" w:type="pct"/>
            <w:tcBorders>
              <w:bottom w:val="single" w:sz="4" w:space="0" w:color="auto"/>
            </w:tcBorders>
            <w:shd w:val="clear" w:color="auto" w:fill="auto"/>
            <w:tcMar>
              <w:top w:w="0" w:type="dxa"/>
              <w:left w:w="108" w:type="dxa"/>
              <w:bottom w:w="0" w:type="dxa"/>
              <w:right w:w="108" w:type="dxa"/>
            </w:tcMar>
          </w:tcPr>
          <w:p w14:paraId="255B194F" w14:textId="77777777" w:rsidR="004B3FC3" w:rsidRPr="00657D05" w:rsidRDefault="004B3FC3" w:rsidP="00755975">
            <w:pPr>
              <w:jc w:val="center"/>
              <w:rPr>
                <w:color w:val="000000"/>
                <w:sz w:val="24"/>
                <w:szCs w:val="24"/>
              </w:rPr>
            </w:pPr>
            <w:r w:rsidRPr="00657D05">
              <w:rPr>
                <w:sz w:val="24"/>
              </w:rPr>
              <w:t>1 (0.1)</w:t>
            </w:r>
          </w:p>
        </w:tc>
        <w:tc>
          <w:tcPr>
            <w:tcW w:w="876" w:type="pct"/>
            <w:tcBorders>
              <w:bottom w:val="single" w:sz="4" w:space="0" w:color="auto"/>
            </w:tcBorders>
            <w:shd w:val="clear" w:color="auto" w:fill="auto"/>
            <w:tcMar>
              <w:top w:w="0" w:type="dxa"/>
              <w:left w:w="108" w:type="dxa"/>
              <w:bottom w:w="0" w:type="dxa"/>
              <w:right w:w="108" w:type="dxa"/>
            </w:tcMar>
          </w:tcPr>
          <w:p w14:paraId="32E6ADB6" w14:textId="77777777" w:rsidR="004B3FC3" w:rsidRPr="00657D05" w:rsidRDefault="004B3FC3" w:rsidP="00755975">
            <w:pPr>
              <w:jc w:val="center"/>
              <w:rPr>
                <w:color w:val="000000"/>
                <w:sz w:val="24"/>
                <w:szCs w:val="24"/>
              </w:rPr>
            </w:pPr>
            <w:r w:rsidRPr="00715AF4">
              <w:rPr>
                <w:sz w:val="24"/>
              </w:rPr>
              <w:t>0 (0.0)</w:t>
            </w:r>
          </w:p>
        </w:tc>
        <w:tc>
          <w:tcPr>
            <w:tcW w:w="1043" w:type="pct"/>
            <w:tcBorders>
              <w:bottom w:val="single" w:sz="4" w:space="0" w:color="auto"/>
            </w:tcBorders>
            <w:shd w:val="clear" w:color="auto" w:fill="auto"/>
            <w:tcMar>
              <w:top w:w="0" w:type="dxa"/>
              <w:left w:w="108" w:type="dxa"/>
              <w:bottom w:w="0" w:type="dxa"/>
              <w:right w:w="108" w:type="dxa"/>
            </w:tcMar>
          </w:tcPr>
          <w:p w14:paraId="56A2F9EE" w14:textId="77777777" w:rsidR="004B3FC3" w:rsidRPr="00657D05" w:rsidRDefault="004B3FC3" w:rsidP="00755975">
            <w:pPr>
              <w:jc w:val="center"/>
              <w:rPr>
                <w:color w:val="000000"/>
                <w:sz w:val="24"/>
                <w:szCs w:val="24"/>
              </w:rPr>
            </w:pPr>
            <w:r w:rsidRPr="00715AF4">
              <w:rPr>
                <w:sz w:val="24"/>
              </w:rPr>
              <w:t>0 (0.0)</w:t>
            </w:r>
          </w:p>
        </w:tc>
        <w:tc>
          <w:tcPr>
            <w:tcW w:w="873" w:type="pct"/>
            <w:tcBorders>
              <w:bottom w:val="single" w:sz="4" w:space="0" w:color="auto"/>
            </w:tcBorders>
            <w:shd w:val="clear" w:color="auto" w:fill="auto"/>
            <w:tcMar>
              <w:top w:w="0" w:type="dxa"/>
              <w:left w:w="108" w:type="dxa"/>
              <w:bottom w:w="0" w:type="dxa"/>
              <w:right w:w="108" w:type="dxa"/>
            </w:tcMar>
          </w:tcPr>
          <w:p w14:paraId="455AFEFF" w14:textId="77777777" w:rsidR="004B3FC3" w:rsidRPr="00657D05" w:rsidRDefault="004B3FC3" w:rsidP="00755975">
            <w:pPr>
              <w:jc w:val="center"/>
              <w:rPr>
                <w:color w:val="000000"/>
                <w:sz w:val="24"/>
                <w:szCs w:val="24"/>
              </w:rPr>
            </w:pPr>
            <w:r w:rsidRPr="00715AF4">
              <w:rPr>
                <w:sz w:val="24"/>
              </w:rPr>
              <w:t>0 (0.0)</w:t>
            </w:r>
          </w:p>
        </w:tc>
      </w:tr>
      <w:tr w:rsidR="004B3FC3" w:rsidRPr="00C66281" w14:paraId="617CB9E0" w14:textId="77777777" w:rsidTr="00E553B0">
        <w:trPr>
          <w:cantSplit/>
        </w:trPr>
        <w:tc>
          <w:tcPr>
            <w:tcW w:w="1124" w:type="pct"/>
            <w:tcBorders>
              <w:right w:val="nil"/>
            </w:tcBorders>
            <w:tcMar>
              <w:top w:w="0" w:type="dxa"/>
              <w:left w:w="108" w:type="dxa"/>
              <w:bottom w:w="0" w:type="dxa"/>
              <w:right w:w="108" w:type="dxa"/>
            </w:tcMar>
            <w:hideMark/>
          </w:tcPr>
          <w:p w14:paraId="32AA9306" w14:textId="77777777" w:rsidR="004B3FC3" w:rsidRPr="00985400" w:rsidRDefault="004B3FC3" w:rsidP="00755975">
            <w:pPr>
              <w:rPr>
                <w:color w:val="000000"/>
                <w:sz w:val="24"/>
                <w:szCs w:val="24"/>
              </w:rPr>
            </w:pPr>
            <w:r w:rsidRPr="00985400">
              <w:rPr>
                <w:rFonts w:eastAsia="Times New Roman"/>
                <w:color w:val="000000"/>
                <w:sz w:val="24"/>
                <w:szCs w:val="24"/>
              </w:rPr>
              <w:t>Diarrhea</w:t>
            </w:r>
            <w:r w:rsidRPr="00985400">
              <w:rPr>
                <w:rFonts w:eastAsia="Times New Roman"/>
                <w:color w:val="000000"/>
                <w:sz w:val="24"/>
                <w:szCs w:val="24"/>
                <w:vertAlign w:val="superscript"/>
              </w:rPr>
              <w:t>e</w:t>
            </w:r>
          </w:p>
        </w:tc>
        <w:tc>
          <w:tcPr>
            <w:tcW w:w="1084" w:type="pct"/>
            <w:tcBorders>
              <w:left w:val="nil"/>
              <w:right w:val="nil"/>
            </w:tcBorders>
            <w:tcMar>
              <w:top w:w="0" w:type="dxa"/>
              <w:left w:w="108" w:type="dxa"/>
              <w:bottom w:w="0" w:type="dxa"/>
              <w:right w:w="108" w:type="dxa"/>
            </w:tcMar>
            <w:vAlign w:val="bottom"/>
          </w:tcPr>
          <w:p w14:paraId="54D71183" w14:textId="77777777" w:rsidR="004B3FC3" w:rsidRPr="00657D05" w:rsidRDefault="004B3FC3" w:rsidP="00755975">
            <w:pPr>
              <w:jc w:val="center"/>
              <w:rPr>
                <w:sz w:val="24"/>
                <w:szCs w:val="24"/>
              </w:rPr>
            </w:pPr>
          </w:p>
        </w:tc>
        <w:tc>
          <w:tcPr>
            <w:tcW w:w="876" w:type="pct"/>
            <w:tcBorders>
              <w:left w:val="nil"/>
              <w:right w:val="nil"/>
            </w:tcBorders>
            <w:tcMar>
              <w:top w:w="0" w:type="dxa"/>
              <w:left w:w="108" w:type="dxa"/>
              <w:bottom w:w="0" w:type="dxa"/>
              <w:right w:w="108" w:type="dxa"/>
            </w:tcMar>
            <w:vAlign w:val="bottom"/>
          </w:tcPr>
          <w:p w14:paraId="59C7C19B" w14:textId="77777777" w:rsidR="004B3FC3" w:rsidRPr="00657D05" w:rsidRDefault="004B3FC3"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5F5B2A2D" w14:textId="77777777" w:rsidR="004B3FC3" w:rsidRPr="00657D05" w:rsidRDefault="004B3FC3"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476DFC81" w14:textId="77777777" w:rsidR="004B3FC3" w:rsidRPr="00657D05" w:rsidRDefault="004B3FC3" w:rsidP="00755975">
            <w:pPr>
              <w:jc w:val="center"/>
              <w:rPr>
                <w:sz w:val="24"/>
                <w:szCs w:val="24"/>
              </w:rPr>
            </w:pPr>
          </w:p>
        </w:tc>
      </w:tr>
      <w:tr w:rsidR="004B3FC3" w:rsidRPr="00C66281" w14:paraId="2E534220" w14:textId="77777777" w:rsidTr="00E553B0">
        <w:trPr>
          <w:cantSplit/>
        </w:trPr>
        <w:tc>
          <w:tcPr>
            <w:tcW w:w="1124" w:type="pct"/>
            <w:tcMar>
              <w:top w:w="0" w:type="dxa"/>
              <w:left w:w="108" w:type="dxa"/>
              <w:bottom w:w="0" w:type="dxa"/>
              <w:right w:w="108" w:type="dxa"/>
            </w:tcMar>
            <w:hideMark/>
          </w:tcPr>
          <w:p w14:paraId="08F3BE7D" w14:textId="77777777" w:rsidR="004B3FC3" w:rsidRPr="00985400" w:rsidRDefault="004B3FC3" w:rsidP="00755975">
            <w:pPr>
              <w:ind w:left="330"/>
              <w:rPr>
                <w:color w:val="000000"/>
                <w:sz w:val="24"/>
                <w:szCs w:val="24"/>
              </w:rPr>
            </w:pPr>
            <w:r w:rsidRPr="00985400">
              <w:rPr>
                <w:color w:val="000000"/>
                <w:sz w:val="24"/>
                <w:szCs w:val="24"/>
              </w:rPr>
              <w:t>Any</w:t>
            </w:r>
          </w:p>
        </w:tc>
        <w:tc>
          <w:tcPr>
            <w:tcW w:w="1084" w:type="pct"/>
            <w:shd w:val="clear" w:color="auto" w:fill="auto"/>
            <w:tcMar>
              <w:top w:w="0" w:type="dxa"/>
              <w:left w:w="108" w:type="dxa"/>
              <w:bottom w:w="0" w:type="dxa"/>
              <w:right w:w="108" w:type="dxa"/>
            </w:tcMar>
          </w:tcPr>
          <w:p w14:paraId="09DF7B69" w14:textId="77777777" w:rsidR="004B3FC3" w:rsidRPr="00657D05" w:rsidRDefault="004B3FC3" w:rsidP="00755975">
            <w:pPr>
              <w:jc w:val="center"/>
              <w:rPr>
                <w:color w:val="000000"/>
                <w:sz w:val="24"/>
                <w:szCs w:val="24"/>
              </w:rPr>
            </w:pPr>
            <w:r w:rsidRPr="00657D05">
              <w:rPr>
                <w:sz w:val="24"/>
              </w:rPr>
              <w:t>90 (8.0)</w:t>
            </w:r>
          </w:p>
        </w:tc>
        <w:tc>
          <w:tcPr>
            <w:tcW w:w="876" w:type="pct"/>
            <w:shd w:val="clear" w:color="auto" w:fill="auto"/>
            <w:tcMar>
              <w:top w:w="0" w:type="dxa"/>
              <w:left w:w="108" w:type="dxa"/>
              <w:bottom w:w="0" w:type="dxa"/>
              <w:right w:w="108" w:type="dxa"/>
            </w:tcMar>
          </w:tcPr>
          <w:p w14:paraId="5D8E0EE2" w14:textId="77777777" w:rsidR="004B3FC3" w:rsidRPr="00657D05" w:rsidRDefault="004B3FC3" w:rsidP="00755975">
            <w:pPr>
              <w:jc w:val="center"/>
              <w:rPr>
                <w:color w:val="000000"/>
                <w:sz w:val="24"/>
                <w:szCs w:val="24"/>
              </w:rPr>
            </w:pPr>
            <w:r w:rsidRPr="00657D05">
              <w:rPr>
                <w:sz w:val="24"/>
              </w:rPr>
              <w:t>82 (7.3)</w:t>
            </w:r>
          </w:p>
        </w:tc>
        <w:tc>
          <w:tcPr>
            <w:tcW w:w="1043" w:type="pct"/>
            <w:shd w:val="clear" w:color="auto" w:fill="auto"/>
            <w:tcMar>
              <w:top w:w="0" w:type="dxa"/>
              <w:left w:w="108" w:type="dxa"/>
              <w:bottom w:w="0" w:type="dxa"/>
              <w:right w:w="108" w:type="dxa"/>
            </w:tcMar>
          </w:tcPr>
          <w:p w14:paraId="2DDDE698" w14:textId="77777777" w:rsidR="004B3FC3" w:rsidRPr="00657D05" w:rsidRDefault="004B3FC3" w:rsidP="00755975">
            <w:pPr>
              <w:jc w:val="center"/>
              <w:rPr>
                <w:color w:val="000000"/>
                <w:sz w:val="24"/>
                <w:szCs w:val="24"/>
              </w:rPr>
            </w:pPr>
            <w:r w:rsidRPr="00657D05">
              <w:rPr>
                <w:sz w:val="24"/>
              </w:rPr>
              <w:t>65 (5.9)</w:t>
            </w:r>
          </w:p>
        </w:tc>
        <w:tc>
          <w:tcPr>
            <w:tcW w:w="873" w:type="pct"/>
            <w:shd w:val="clear" w:color="auto" w:fill="auto"/>
            <w:tcMar>
              <w:top w:w="0" w:type="dxa"/>
              <w:left w:w="108" w:type="dxa"/>
              <w:bottom w:w="0" w:type="dxa"/>
              <w:right w:w="108" w:type="dxa"/>
            </w:tcMar>
          </w:tcPr>
          <w:p w14:paraId="34E41DAD" w14:textId="77777777" w:rsidR="004B3FC3" w:rsidRPr="00657D05" w:rsidRDefault="004B3FC3" w:rsidP="00755975">
            <w:pPr>
              <w:jc w:val="center"/>
              <w:rPr>
                <w:color w:val="000000"/>
                <w:sz w:val="24"/>
                <w:szCs w:val="24"/>
              </w:rPr>
            </w:pPr>
            <w:r w:rsidRPr="00657D05">
              <w:rPr>
                <w:sz w:val="24"/>
              </w:rPr>
              <w:t>43 (4.0)</w:t>
            </w:r>
          </w:p>
        </w:tc>
      </w:tr>
      <w:tr w:rsidR="004B3FC3" w:rsidRPr="00C66281" w14:paraId="037EB439" w14:textId="77777777" w:rsidTr="00E553B0">
        <w:trPr>
          <w:cantSplit/>
        </w:trPr>
        <w:tc>
          <w:tcPr>
            <w:tcW w:w="1124" w:type="pct"/>
            <w:tcMar>
              <w:top w:w="0" w:type="dxa"/>
              <w:left w:w="108" w:type="dxa"/>
              <w:bottom w:w="0" w:type="dxa"/>
              <w:right w:w="108" w:type="dxa"/>
            </w:tcMar>
            <w:hideMark/>
          </w:tcPr>
          <w:p w14:paraId="4B1C9C04" w14:textId="77777777" w:rsidR="004B3FC3" w:rsidRPr="00985400" w:rsidRDefault="004B3FC3" w:rsidP="00755975">
            <w:pPr>
              <w:ind w:left="600"/>
              <w:rPr>
                <w:color w:val="000000"/>
                <w:sz w:val="24"/>
                <w:szCs w:val="24"/>
              </w:rPr>
            </w:pPr>
            <w:r w:rsidRPr="00985400">
              <w:rPr>
                <w:color w:val="000000"/>
                <w:sz w:val="24"/>
                <w:szCs w:val="24"/>
              </w:rPr>
              <w:t>Mild</w:t>
            </w:r>
          </w:p>
        </w:tc>
        <w:tc>
          <w:tcPr>
            <w:tcW w:w="1084" w:type="pct"/>
            <w:shd w:val="clear" w:color="auto" w:fill="auto"/>
            <w:tcMar>
              <w:top w:w="0" w:type="dxa"/>
              <w:left w:w="108" w:type="dxa"/>
              <w:bottom w:w="0" w:type="dxa"/>
              <w:right w:w="108" w:type="dxa"/>
            </w:tcMar>
          </w:tcPr>
          <w:p w14:paraId="239A2FDA" w14:textId="77777777" w:rsidR="004B3FC3" w:rsidRPr="00657D05" w:rsidRDefault="004B3FC3" w:rsidP="00755975">
            <w:pPr>
              <w:jc w:val="center"/>
              <w:rPr>
                <w:color w:val="000000"/>
                <w:sz w:val="24"/>
                <w:szCs w:val="24"/>
              </w:rPr>
            </w:pPr>
            <w:r w:rsidRPr="00657D05">
              <w:rPr>
                <w:sz w:val="24"/>
              </w:rPr>
              <w:t>77 (6.8)</w:t>
            </w:r>
          </w:p>
        </w:tc>
        <w:tc>
          <w:tcPr>
            <w:tcW w:w="876" w:type="pct"/>
            <w:shd w:val="clear" w:color="auto" w:fill="auto"/>
            <w:tcMar>
              <w:top w:w="0" w:type="dxa"/>
              <w:left w:w="108" w:type="dxa"/>
              <w:bottom w:w="0" w:type="dxa"/>
              <w:right w:w="108" w:type="dxa"/>
            </w:tcMar>
          </w:tcPr>
          <w:p w14:paraId="6D2A9556" w14:textId="77777777" w:rsidR="004B3FC3" w:rsidRPr="00657D05" w:rsidRDefault="004B3FC3" w:rsidP="00755975">
            <w:pPr>
              <w:jc w:val="center"/>
              <w:rPr>
                <w:color w:val="000000"/>
                <w:sz w:val="24"/>
                <w:szCs w:val="24"/>
              </w:rPr>
            </w:pPr>
            <w:r w:rsidRPr="00657D05">
              <w:rPr>
                <w:sz w:val="24"/>
              </w:rPr>
              <w:t>72 (6.4)</w:t>
            </w:r>
          </w:p>
        </w:tc>
        <w:tc>
          <w:tcPr>
            <w:tcW w:w="1043" w:type="pct"/>
            <w:shd w:val="clear" w:color="auto" w:fill="auto"/>
            <w:tcMar>
              <w:top w:w="0" w:type="dxa"/>
              <w:left w:w="108" w:type="dxa"/>
              <w:bottom w:w="0" w:type="dxa"/>
              <w:right w:w="108" w:type="dxa"/>
            </w:tcMar>
          </w:tcPr>
          <w:p w14:paraId="15AFE79A" w14:textId="77777777" w:rsidR="004B3FC3" w:rsidRPr="00657D05" w:rsidRDefault="004B3FC3" w:rsidP="00755975">
            <w:pPr>
              <w:jc w:val="center"/>
              <w:rPr>
                <w:color w:val="000000"/>
                <w:sz w:val="24"/>
                <w:szCs w:val="24"/>
              </w:rPr>
            </w:pPr>
            <w:r w:rsidRPr="00657D05">
              <w:rPr>
                <w:sz w:val="24"/>
              </w:rPr>
              <w:t>59 (5.4)</w:t>
            </w:r>
          </w:p>
        </w:tc>
        <w:tc>
          <w:tcPr>
            <w:tcW w:w="873" w:type="pct"/>
            <w:shd w:val="clear" w:color="auto" w:fill="auto"/>
            <w:tcMar>
              <w:top w:w="0" w:type="dxa"/>
              <w:left w:w="108" w:type="dxa"/>
              <w:bottom w:w="0" w:type="dxa"/>
              <w:right w:w="108" w:type="dxa"/>
            </w:tcMar>
          </w:tcPr>
          <w:p w14:paraId="1854AD07" w14:textId="77777777" w:rsidR="004B3FC3" w:rsidRPr="00657D05" w:rsidRDefault="004B3FC3" w:rsidP="00755975">
            <w:pPr>
              <w:jc w:val="center"/>
              <w:rPr>
                <w:color w:val="000000"/>
                <w:sz w:val="24"/>
                <w:szCs w:val="24"/>
              </w:rPr>
            </w:pPr>
            <w:r w:rsidRPr="00657D05">
              <w:rPr>
                <w:sz w:val="24"/>
              </w:rPr>
              <w:t>38 (3.5)</w:t>
            </w:r>
          </w:p>
        </w:tc>
      </w:tr>
      <w:tr w:rsidR="004B3FC3" w:rsidRPr="00C66281" w14:paraId="618981E0" w14:textId="77777777" w:rsidTr="00E553B0">
        <w:trPr>
          <w:cantSplit/>
        </w:trPr>
        <w:tc>
          <w:tcPr>
            <w:tcW w:w="1124" w:type="pct"/>
            <w:tcMar>
              <w:top w:w="0" w:type="dxa"/>
              <w:left w:w="108" w:type="dxa"/>
              <w:bottom w:w="0" w:type="dxa"/>
              <w:right w:w="108" w:type="dxa"/>
            </w:tcMar>
            <w:hideMark/>
          </w:tcPr>
          <w:p w14:paraId="2ED4978B" w14:textId="77777777" w:rsidR="004B3FC3" w:rsidRPr="00985400" w:rsidRDefault="004B3FC3" w:rsidP="00755975">
            <w:pPr>
              <w:ind w:left="600"/>
              <w:rPr>
                <w:color w:val="000000"/>
                <w:sz w:val="24"/>
                <w:szCs w:val="24"/>
              </w:rPr>
            </w:pPr>
            <w:r w:rsidRPr="00985400">
              <w:rPr>
                <w:color w:val="000000"/>
                <w:sz w:val="24"/>
                <w:szCs w:val="24"/>
              </w:rPr>
              <w:t>Moderate</w:t>
            </w:r>
          </w:p>
        </w:tc>
        <w:tc>
          <w:tcPr>
            <w:tcW w:w="1084" w:type="pct"/>
            <w:shd w:val="clear" w:color="auto" w:fill="auto"/>
            <w:tcMar>
              <w:top w:w="0" w:type="dxa"/>
              <w:left w:w="108" w:type="dxa"/>
              <w:bottom w:w="0" w:type="dxa"/>
              <w:right w:w="108" w:type="dxa"/>
            </w:tcMar>
          </w:tcPr>
          <w:p w14:paraId="2CC6891D" w14:textId="77777777" w:rsidR="004B3FC3" w:rsidRPr="00657D05" w:rsidRDefault="004B3FC3" w:rsidP="00755975">
            <w:pPr>
              <w:jc w:val="center"/>
              <w:rPr>
                <w:color w:val="000000"/>
                <w:sz w:val="24"/>
                <w:szCs w:val="24"/>
              </w:rPr>
            </w:pPr>
            <w:r w:rsidRPr="00657D05">
              <w:rPr>
                <w:sz w:val="24"/>
              </w:rPr>
              <w:t>13 (1.2)</w:t>
            </w:r>
          </w:p>
        </w:tc>
        <w:tc>
          <w:tcPr>
            <w:tcW w:w="876" w:type="pct"/>
            <w:shd w:val="clear" w:color="auto" w:fill="auto"/>
            <w:tcMar>
              <w:top w:w="0" w:type="dxa"/>
              <w:left w:w="108" w:type="dxa"/>
              <w:bottom w:w="0" w:type="dxa"/>
              <w:right w:w="108" w:type="dxa"/>
            </w:tcMar>
          </w:tcPr>
          <w:p w14:paraId="5786DA4D" w14:textId="77777777" w:rsidR="004B3FC3" w:rsidRPr="00657D05" w:rsidRDefault="004B3FC3" w:rsidP="00755975">
            <w:pPr>
              <w:jc w:val="center"/>
              <w:rPr>
                <w:color w:val="000000"/>
                <w:sz w:val="24"/>
                <w:szCs w:val="24"/>
              </w:rPr>
            </w:pPr>
            <w:r w:rsidRPr="00657D05">
              <w:rPr>
                <w:sz w:val="24"/>
              </w:rPr>
              <w:t>10 (0.9)</w:t>
            </w:r>
          </w:p>
        </w:tc>
        <w:tc>
          <w:tcPr>
            <w:tcW w:w="1043" w:type="pct"/>
            <w:shd w:val="clear" w:color="auto" w:fill="auto"/>
            <w:tcMar>
              <w:top w:w="0" w:type="dxa"/>
              <w:left w:w="108" w:type="dxa"/>
              <w:bottom w:w="0" w:type="dxa"/>
              <w:right w:w="108" w:type="dxa"/>
            </w:tcMar>
          </w:tcPr>
          <w:p w14:paraId="6B71A1B9" w14:textId="77777777" w:rsidR="004B3FC3" w:rsidRPr="00657D05" w:rsidRDefault="004B3FC3" w:rsidP="00755975">
            <w:pPr>
              <w:jc w:val="center"/>
              <w:rPr>
                <w:color w:val="000000"/>
                <w:sz w:val="24"/>
                <w:szCs w:val="24"/>
              </w:rPr>
            </w:pPr>
            <w:r w:rsidRPr="00657D05">
              <w:rPr>
                <w:sz w:val="24"/>
              </w:rPr>
              <w:t>6 (0.5)</w:t>
            </w:r>
          </w:p>
        </w:tc>
        <w:tc>
          <w:tcPr>
            <w:tcW w:w="873" w:type="pct"/>
            <w:shd w:val="clear" w:color="auto" w:fill="auto"/>
            <w:tcMar>
              <w:top w:w="0" w:type="dxa"/>
              <w:left w:w="108" w:type="dxa"/>
              <w:bottom w:w="0" w:type="dxa"/>
              <w:right w:w="108" w:type="dxa"/>
            </w:tcMar>
          </w:tcPr>
          <w:p w14:paraId="015629AD" w14:textId="77777777" w:rsidR="004B3FC3" w:rsidRPr="00657D05" w:rsidRDefault="004B3FC3" w:rsidP="00755975">
            <w:pPr>
              <w:jc w:val="center"/>
              <w:rPr>
                <w:color w:val="000000"/>
                <w:sz w:val="24"/>
                <w:szCs w:val="24"/>
              </w:rPr>
            </w:pPr>
            <w:r w:rsidRPr="00657D05">
              <w:rPr>
                <w:sz w:val="24"/>
              </w:rPr>
              <w:t>5 (0.5)</w:t>
            </w:r>
          </w:p>
        </w:tc>
      </w:tr>
      <w:tr w:rsidR="004B3FC3" w:rsidRPr="00C66281" w14:paraId="2F19ADB4" w14:textId="77777777" w:rsidTr="00E553B0">
        <w:trPr>
          <w:cantSplit/>
        </w:trPr>
        <w:tc>
          <w:tcPr>
            <w:tcW w:w="1124" w:type="pct"/>
            <w:tcBorders>
              <w:bottom w:val="single" w:sz="4" w:space="0" w:color="auto"/>
            </w:tcBorders>
            <w:tcMar>
              <w:top w:w="0" w:type="dxa"/>
              <w:left w:w="108" w:type="dxa"/>
              <w:bottom w:w="0" w:type="dxa"/>
              <w:right w:w="108" w:type="dxa"/>
            </w:tcMar>
            <w:hideMark/>
          </w:tcPr>
          <w:p w14:paraId="734858C6" w14:textId="77777777" w:rsidR="004B3FC3" w:rsidRPr="00985400" w:rsidRDefault="004B3FC3" w:rsidP="00755975">
            <w:pPr>
              <w:ind w:left="600"/>
              <w:rPr>
                <w:color w:val="000000"/>
                <w:sz w:val="24"/>
                <w:szCs w:val="24"/>
              </w:rPr>
            </w:pPr>
            <w:r w:rsidRPr="00985400">
              <w:rPr>
                <w:color w:val="000000"/>
                <w:sz w:val="24"/>
                <w:szCs w:val="24"/>
              </w:rPr>
              <w:t>Severe</w:t>
            </w:r>
          </w:p>
        </w:tc>
        <w:tc>
          <w:tcPr>
            <w:tcW w:w="1084" w:type="pct"/>
            <w:tcBorders>
              <w:bottom w:val="single" w:sz="4" w:space="0" w:color="auto"/>
            </w:tcBorders>
            <w:shd w:val="clear" w:color="auto" w:fill="auto"/>
            <w:tcMar>
              <w:top w:w="0" w:type="dxa"/>
              <w:left w:w="108" w:type="dxa"/>
              <w:bottom w:w="0" w:type="dxa"/>
              <w:right w:w="108" w:type="dxa"/>
            </w:tcMar>
          </w:tcPr>
          <w:p w14:paraId="39828689" w14:textId="77777777" w:rsidR="004B3FC3" w:rsidRPr="00657D05" w:rsidRDefault="004B3FC3" w:rsidP="00755975">
            <w:pPr>
              <w:jc w:val="center"/>
              <w:rPr>
                <w:color w:val="000000"/>
                <w:sz w:val="24"/>
                <w:szCs w:val="24"/>
              </w:rPr>
            </w:pPr>
            <w:r w:rsidRPr="002D6079">
              <w:rPr>
                <w:sz w:val="24"/>
              </w:rPr>
              <w:t>0 (0.0)</w:t>
            </w:r>
          </w:p>
        </w:tc>
        <w:tc>
          <w:tcPr>
            <w:tcW w:w="876" w:type="pct"/>
            <w:tcBorders>
              <w:bottom w:val="single" w:sz="4" w:space="0" w:color="auto"/>
            </w:tcBorders>
            <w:shd w:val="clear" w:color="auto" w:fill="auto"/>
            <w:tcMar>
              <w:top w:w="0" w:type="dxa"/>
              <w:left w:w="108" w:type="dxa"/>
              <w:bottom w:w="0" w:type="dxa"/>
              <w:right w:w="108" w:type="dxa"/>
            </w:tcMar>
          </w:tcPr>
          <w:p w14:paraId="5F70111B" w14:textId="77777777" w:rsidR="004B3FC3" w:rsidRPr="00657D05" w:rsidRDefault="004B3FC3" w:rsidP="00755975">
            <w:pPr>
              <w:jc w:val="center"/>
              <w:rPr>
                <w:color w:val="000000"/>
                <w:sz w:val="24"/>
                <w:szCs w:val="24"/>
              </w:rPr>
            </w:pPr>
            <w:r w:rsidRPr="002D6079">
              <w:rPr>
                <w:sz w:val="24"/>
              </w:rPr>
              <w:t>0 (0.0)</w:t>
            </w:r>
          </w:p>
        </w:tc>
        <w:tc>
          <w:tcPr>
            <w:tcW w:w="1043" w:type="pct"/>
            <w:tcBorders>
              <w:bottom w:val="single" w:sz="4" w:space="0" w:color="auto"/>
            </w:tcBorders>
            <w:shd w:val="clear" w:color="auto" w:fill="auto"/>
            <w:tcMar>
              <w:top w:w="0" w:type="dxa"/>
              <w:left w:w="108" w:type="dxa"/>
              <w:bottom w:w="0" w:type="dxa"/>
              <w:right w:w="108" w:type="dxa"/>
            </w:tcMar>
          </w:tcPr>
          <w:p w14:paraId="694D22C1" w14:textId="77777777" w:rsidR="004B3FC3" w:rsidRPr="00657D05" w:rsidRDefault="004B3FC3" w:rsidP="00755975">
            <w:pPr>
              <w:jc w:val="center"/>
              <w:rPr>
                <w:color w:val="000000"/>
                <w:sz w:val="24"/>
                <w:szCs w:val="24"/>
              </w:rPr>
            </w:pPr>
            <w:r w:rsidRPr="002D6079">
              <w:rPr>
                <w:sz w:val="24"/>
              </w:rPr>
              <w:t>0 (0.0)</w:t>
            </w:r>
          </w:p>
        </w:tc>
        <w:tc>
          <w:tcPr>
            <w:tcW w:w="873" w:type="pct"/>
            <w:tcBorders>
              <w:bottom w:val="single" w:sz="4" w:space="0" w:color="auto"/>
            </w:tcBorders>
            <w:shd w:val="clear" w:color="auto" w:fill="auto"/>
            <w:tcMar>
              <w:top w:w="0" w:type="dxa"/>
              <w:left w:w="108" w:type="dxa"/>
              <w:bottom w:w="0" w:type="dxa"/>
              <w:right w:w="108" w:type="dxa"/>
            </w:tcMar>
          </w:tcPr>
          <w:p w14:paraId="4F3B402C" w14:textId="77777777" w:rsidR="004B3FC3" w:rsidRPr="00657D05" w:rsidRDefault="004B3FC3" w:rsidP="00755975">
            <w:pPr>
              <w:jc w:val="center"/>
              <w:rPr>
                <w:color w:val="000000"/>
                <w:sz w:val="24"/>
                <w:szCs w:val="24"/>
              </w:rPr>
            </w:pPr>
            <w:r w:rsidRPr="002D6079">
              <w:rPr>
                <w:sz w:val="24"/>
              </w:rPr>
              <w:t>0 (0.0)</w:t>
            </w:r>
          </w:p>
        </w:tc>
      </w:tr>
      <w:tr w:rsidR="004B3FC3" w:rsidRPr="00C66281" w14:paraId="3AFA8D5B" w14:textId="77777777" w:rsidTr="00E553B0">
        <w:trPr>
          <w:cantSplit/>
        </w:trPr>
        <w:tc>
          <w:tcPr>
            <w:tcW w:w="1124" w:type="pct"/>
            <w:tcBorders>
              <w:right w:val="nil"/>
            </w:tcBorders>
            <w:tcMar>
              <w:top w:w="0" w:type="dxa"/>
              <w:left w:w="108" w:type="dxa"/>
              <w:bottom w:w="0" w:type="dxa"/>
              <w:right w:w="108" w:type="dxa"/>
            </w:tcMar>
            <w:hideMark/>
          </w:tcPr>
          <w:p w14:paraId="0729A471" w14:textId="77777777" w:rsidR="004B3FC3" w:rsidRPr="00985400" w:rsidRDefault="004B3FC3" w:rsidP="00755975">
            <w:pPr>
              <w:keepNext/>
              <w:rPr>
                <w:color w:val="000000"/>
                <w:sz w:val="24"/>
                <w:szCs w:val="24"/>
              </w:rPr>
            </w:pPr>
            <w:r w:rsidRPr="00985400">
              <w:rPr>
                <w:rFonts w:eastAsia="Times New Roman"/>
                <w:color w:val="000000"/>
                <w:sz w:val="24"/>
                <w:szCs w:val="24"/>
              </w:rPr>
              <w:t>New or worsened muscle pain</w:t>
            </w:r>
            <w:r w:rsidRPr="00985400">
              <w:rPr>
                <w:rFonts w:eastAsia="Times New Roman"/>
                <w:color w:val="000000"/>
                <w:sz w:val="24"/>
                <w:szCs w:val="24"/>
                <w:vertAlign w:val="superscript"/>
              </w:rPr>
              <w:t>c</w:t>
            </w:r>
          </w:p>
        </w:tc>
        <w:tc>
          <w:tcPr>
            <w:tcW w:w="1084" w:type="pct"/>
            <w:tcBorders>
              <w:left w:val="nil"/>
              <w:right w:val="nil"/>
            </w:tcBorders>
            <w:tcMar>
              <w:top w:w="0" w:type="dxa"/>
              <w:left w:w="108" w:type="dxa"/>
              <w:bottom w:w="0" w:type="dxa"/>
              <w:right w:w="108" w:type="dxa"/>
            </w:tcMar>
            <w:vAlign w:val="bottom"/>
          </w:tcPr>
          <w:p w14:paraId="6396328E" w14:textId="77777777" w:rsidR="004B3FC3" w:rsidRPr="00657D05" w:rsidRDefault="004B3FC3" w:rsidP="00755975">
            <w:pPr>
              <w:keepNext/>
              <w:jc w:val="center"/>
              <w:rPr>
                <w:sz w:val="24"/>
                <w:szCs w:val="24"/>
              </w:rPr>
            </w:pPr>
          </w:p>
        </w:tc>
        <w:tc>
          <w:tcPr>
            <w:tcW w:w="876" w:type="pct"/>
            <w:tcBorders>
              <w:left w:val="nil"/>
              <w:right w:val="nil"/>
            </w:tcBorders>
            <w:tcMar>
              <w:top w:w="0" w:type="dxa"/>
              <w:left w:w="108" w:type="dxa"/>
              <w:bottom w:w="0" w:type="dxa"/>
              <w:right w:w="108" w:type="dxa"/>
            </w:tcMar>
            <w:vAlign w:val="bottom"/>
          </w:tcPr>
          <w:p w14:paraId="141E5192" w14:textId="77777777" w:rsidR="004B3FC3" w:rsidRPr="00657D05" w:rsidRDefault="004B3FC3" w:rsidP="00755975">
            <w:pPr>
              <w:keepNext/>
              <w:jc w:val="center"/>
              <w:rPr>
                <w:sz w:val="24"/>
                <w:szCs w:val="24"/>
              </w:rPr>
            </w:pPr>
          </w:p>
        </w:tc>
        <w:tc>
          <w:tcPr>
            <w:tcW w:w="1043" w:type="pct"/>
            <w:tcBorders>
              <w:left w:val="nil"/>
              <w:right w:val="nil"/>
            </w:tcBorders>
            <w:tcMar>
              <w:top w:w="0" w:type="dxa"/>
              <w:left w:w="108" w:type="dxa"/>
              <w:bottom w:w="0" w:type="dxa"/>
              <w:right w:w="108" w:type="dxa"/>
            </w:tcMar>
            <w:vAlign w:val="bottom"/>
          </w:tcPr>
          <w:p w14:paraId="6A2C1BAA" w14:textId="77777777" w:rsidR="004B3FC3" w:rsidRPr="00657D05" w:rsidRDefault="004B3FC3" w:rsidP="00755975">
            <w:pPr>
              <w:keepNext/>
              <w:jc w:val="center"/>
              <w:rPr>
                <w:sz w:val="24"/>
                <w:szCs w:val="24"/>
              </w:rPr>
            </w:pPr>
          </w:p>
        </w:tc>
        <w:tc>
          <w:tcPr>
            <w:tcW w:w="873" w:type="pct"/>
            <w:tcBorders>
              <w:left w:val="nil"/>
            </w:tcBorders>
            <w:tcMar>
              <w:top w:w="0" w:type="dxa"/>
              <w:left w:w="108" w:type="dxa"/>
              <w:bottom w:w="0" w:type="dxa"/>
              <w:right w:w="108" w:type="dxa"/>
            </w:tcMar>
            <w:vAlign w:val="bottom"/>
          </w:tcPr>
          <w:p w14:paraId="392E297E" w14:textId="77777777" w:rsidR="004B3FC3" w:rsidRPr="00657D05" w:rsidRDefault="004B3FC3" w:rsidP="00755975">
            <w:pPr>
              <w:keepNext/>
              <w:jc w:val="center"/>
              <w:rPr>
                <w:sz w:val="24"/>
                <w:szCs w:val="24"/>
              </w:rPr>
            </w:pPr>
          </w:p>
        </w:tc>
      </w:tr>
      <w:tr w:rsidR="004B3FC3" w:rsidRPr="00C66281" w14:paraId="0E885FE3" w14:textId="77777777" w:rsidTr="00E553B0">
        <w:trPr>
          <w:cantSplit/>
        </w:trPr>
        <w:tc>
          <w:tcPr>
            <w:tcW w:w="1124" w:type="pct"/>
            <w:tcMar>
              <w:top w:w="0" w:type="dxa"/>
              <w:left w:w="108" w:type="dxa"/>
              <w:bottom w:w="0" w:type="dxa"/>
              <w:right w:w="108" w:type="dxa"/>
            </w:tcMar>
            <w:hideMark/>
          </w:tcPr>
          <w:p w14:paraId="390DB9F2" w14:textId="77777777" w:rsidR="004B3FC3" w:rsidRPr="00985400" w:rsidRDefault="004B3FC3" w:rsidP="00755975">
            <w:pPr>
              <w:keepNext/>
              <w:ind w:left="330"/>
              <w:rPr>
                <w:color w:val="000000"/>
                <w:sz w:val="24"/>
                <w:szCs w:val="24"/>
              </w:rPr>
            </w:pPr>
            <w:r w:rsidRPr="00985400">
              <w:rPr>
                <w:color w:val="000000"/>
                <w:sz w:val="24"/>
                <w:szCs w:val="24"/>
              </w:rPr>
              <w:t>Any</w:t>
            </w:r>
          </w:p>
        </w:tc>
        <w:tc>
          <w:tcPr>
            <w:tcW w:w="1084" w:type="pct"/>
            <w:shd w:val="clear" w:color="auto" w:fill="auto"/>
            <w:tcMar>
              <w:top w:w="0" w:type="dxa"/>
              <w:left w:w="108" w:type="dxa"/>
              <w:bottom w:w="0" w:type="dxa"/>
              <w:right w:w="108" w:type="dxa"/>
            </w:tcMar>
          </w:tcPr>
          <w:p w14:paraId="5EA3433E" w14:textId="77777777" w:rsidR="004B3FC3" w:rsidRPr="00657D05" w:rsidRDefault="004B3FC3" w:rsidP="00755975">
            <w:pPr>
              <w:keepNext/>
              <w:jc w:val="center"/>
              <w:rPr>
                <w:color w:val="000000"/>
                <w:sz w:val="24"/>
                <w:szCs w:val="24"/>
              </w:rPr>
            </w:pPr>
            <w:r w:rsidRPr="00657D05">
              <w:rPr>
                <w:sz w:val="24"/>
              </w:rPr>
              <w:t>272 (24.1)</w:t>
            </w:r>
          </w:p>
        </w:tc>
        <w:tc>
          <w:tcPr>
            <w:tcW w:w="876" w:type="pct"/>
            <w:shd w:val="clear" w:color="auto" w:fill="auto"/>
            <w:tcMar>
              <w:top w:w="0" w:type="dxa"/>
              <w:left w:w="108" w:type="dxa"/>
              <w:bottom w:w="0" w:type="dxa"/>
              <w:right w:w="108" w:type="dxa"/>
            </w:tcMar>
          </w:tcPr>
          <w:p w14:paraId="3857828E" w14:textId="77777777" w:rsidR="004B3FC3" w:rsidRPr="00657D05" w:rsidRDefault="004B3FC3" w:rsidP="00755975">
            <w:pPr>
              <w:keepNext/>
              <w:jc w:val="center"/>
              <w:rPr>
                <w:color w:val="000000"/>
                <w:sz w:val="24"/>
                <w:szCs w:val="24"/>
              </w:rPr>
            </w:pPr>
            <w:r w:rsidRPr="00657D05">
              <w:rPr>
                <w:sz w:val="24"/>
              </w:rPr>
              <w:t>148 (13.1)</w:t>
            </w:r>
          </w:p>
        </w:tc>
        <w:tc>
          <w:tcPr>
            <w:tcW w:w="1043" w:type="pct"/>
            <w:shd w:val="clear" w:color="auto" w:fill="auto"/>
            <w:tcMar>
              <w:top w:w="0" w:type="dxa"/>
              <w:left w:w="108" w:type="dxa"/>
              <w:bottom w:w="0" w:type="dxa"/>
              <w:right w:w="108" w:type="dxa"/>
            </w:tcMar>
          </w:tcPr>
          <w:p w14:paraId="1038640C" w14:textId="77777777" w:rsidR="004B3FC3" w:rsidRPr="00657D05" w:rsidRDefault="004B3FC3" w:rsidP="00755975">
            <w:pPr>
              <w:keepNext/>
              <w:jc w:val="center"/>
              <w:rPr>
                <w:color w:val="000000"/>
                <w:sz w:val="24"/>
                <w:szCs w:val="24"/>
              </w:rPr>
            </w:pPr>
            <w:r w:rsidRPr="00657D05">
              <w:rPr>
                <w:sz w:val="24"/>
              </w:rPr>
              <w:t>355 (32.4)</w:t>
            </w:r>
          </w:p>
        </w:tc>
        <w:tc>
          <w:tcPr>
            <w:tcW w:w="873" w:type="pct"/>
            <w:shd w:val="clear" w:color="auto" w:fill="auto"/>
            <w:tcMar>
              <w:top w:w="0" w:type="dxa"/>
              <w:left w:w="108" w:type="dxa"/>
              <w:bottom w:w="0" w:type="dxa"/>
              <w:right w:w="108" w:type="dxa"/>
            </w:tcMar>
          </w:tcPr>
          <w:p w14:paraId="5E62C765" w14:textId="77777777" w:rsidR="004B3FC3" w:rsidRPr="00657D05" w:rsidRDefault="004B3FC3" w:rsidP="00755975">
            <w:pPr>
              <w:keepNext/>
              <w:jc w:val="center"/>
              <w:rPr>
                <w:color w:val="000000"/>
                <w:sz w:val="24"/>
                <w:szCs w:val="24"/>
              </w:rPr>
            </w:pPr>
            <w:r w:rsidRPr="00657D05">
              <w:rPr>
                <w:sz w:val="24"/>
              </w:rPr>
              <w:t>90 (8.3)</w:t>
            </w:r>
          </w:p>
        </w:tc>
      </w:tr>
      <w:tr w:rsidR="004B3FC3" w:rsidRPr="00C66281" w14:paraId="1C4076BA" w14:textId="77777777" w:rsidTr="00E553B0">
        <w:trPr>
          <w:cantSplit/>
        </w:trPr>
        <w:tc>
          <w:tcPr>
            <w:tcW w:w="1124" w:type="pct"/>
            <w:tcMar>
              <w:top w:w="0" w:type="dxa"/>
              <w:left w:w="108" w:type="dxa"/>
              <w:bottom w:w="0" w:type="dxa"/>
              <w:right w:w="108" w:type="dxa"/>
            </w:tcMar>
            <w:hideMark/>
          </w:tcPr>
          <w:p w14:paraId="20D3340D" w14:textId="77777777" w:rsidR="004B3FC3" w:rsidRPr="00985400" w:rsidRDefault="004B3FC3" w:rsidP="00755975">
            <w:pPr>
              <w:keepNext/>
              <w:ind w:left="600"/>
              <w:rPr>
                <w:color w:val="000000"/>
                <w:sz w:val="24"/>
                <w:szCs w:val="24"/>
              </w:rPr>
            </w:pPr>
            <w:r w:rsidRPr="00985400">
              <w:rPr>
                <w:color w:val="000000"/>
                <w:sz w:val="24"/>
                <w:szCs w:val="24"/>
              </w:rPr>
              <w:t>Mild</w:t>
            </w:r>
          </w:p>
        </w:tc>
        <w:tc>
          <w:tcPr>
            <w:tcW w:w="1084" w:type="pct"/>
            <w:shd w:val="clear" w:color="auto" w:fill="auto"/>
            <w:tcMar>
              <w:top w:w="0" w:type="dxa"/>
              <w:left w:w="108" w:type="dxa"/>
              <w:bottom w:w="0" w:type="dxa"/>
              <w:right w:w="108" w:type="dxa"/>
            </w:tcMar>
          </w:tcPr>
          <w:p w14:paraId="61808D1E" w14:textId="77777777" w:rsidR="004B3FC3" w:rsidRPr="00657D05" w:rsidRDefault="004B3FC3" w:rsidP="00755975">
            <w:pPr>
              <w:keepNext/>
              <w:jc w:val="center"/>
              <w:rPr>
                <w:color w:val="000000"/>
                <w:sz w:val="24"/>
                <w:szCs w:val="24"/>
              </w:rPr>
            </w:pPr>
            <w:r w:rsidRPr="00657D05">
              <w:rPr>
                <w:sz w:val="24"/>
              </w:rPr>
              <w:t>125 (11.1)</w:t>
            </w:r>
          </w:p>
        </w:tc>
        <w:tc>
          <w:tcPr>
            <w:tcW w:w="876" w:type="pct"/>
            <w:shd w:val="clear" w:color="auto" w:fill="auto"/>
            <w:tcMar>
              <w:top w:w="0" w:type="dxa"/>
              <w:left w:w="108" w:type="dxa"/>
              <w:bottom w:w="0" w:type="dxa"/>
              <w:right w:w="108" w:type="dxa"/>
            </w:tcMar>
          </w:tcPr>
          <w:p w14:paraId="1BB2B328" w14:textId="77777777" w:rsidR="004B3FC3" w:rsidRPr="00657D05" w:rsidRDefault="004B3FC3" w:rsidP="00755975">
            <w:pPr>
              <w:keepNext/>
              <w:jc w:val="center"/>
              <w:rPr>
                <w:color w:val="000000"/>
                <w:sz w:val="24"/>
                <w:szCs w:val="24"/>
              </w:rPr>
            </w:pPr>
            <w:r w:rsidRPr="00657D05">
              <w:rPr>
                <w:sz w:val="24"/>
              </w:rPr>
              <w:t>88 (7.8)</w:t>
            </w:r>
          </w:p>
        </w:tc>
        <w:tc>
          <w:tcPr>
            <w:tcW w:w="1043" w:type="pct"/>
            <w:shd w:val="clear" w:color="auto" w:fill="auto"/>
            <w:tcMar>
              <w:top w:w="0" w:type="dxa"/>
              <w:left w:w="108" w:type="dxa"/>
              <w:bottom w:w="0" w:type="dxa"/>
              <w:right w:w="108" w:type="dxa"/>
            </w:tcMar>
          </w:tcPr>
          <w:p w14:paraId="318FD7A7" w14:textId="77777777" w:rsidR="004B3FC3" w:rsidRPr="00657D05" w:rsidRDefault="004B3FC3" w:rsidP="00755975">
            <w:pPr>
              <w:keepNext/>
              <w:jc w:val="center"/>
              <w:rPr>
                <w:color w:val="000000"/>
                <w:sz w:val="24"/>
                <w:szCs w:val="24"/>
              </w:rPr>
            </w:pPr>
            <w:r w:rsidRPr="00657D05">
              <w:rPr>
                <w:sz w:val="24"/>
              </w:rPr>
              <w:t>152 (13.9)</w:t>
            </w:r>
          </w:p>
        </w:tc>
        <w:tc>
          <w:tcPr>
            <w:tcW w:w="873" w:type="pct"/>
            <w:shd w:val="clear" w:color="auto" w:fill="auto"/>
            <w:tcMar>
              <w:top w:w="0" w:type="dxa"/>
              <w:left w:w="108" w:type="dxa"/>
              <w:bottom w:w="0" w:type="dxa"/>
              <w:right w:w="108" w:type="dxa"/>
            </w:tcMar>
          </w:tcPr>
          <w:p w14:paraId="7650FE80" w14:textId="77777777" w:rsidR="004B3FC3" w:rsidRPr="00657D05" w:rsidRDefault="004B3FC3" w:rsidP="00755975">
            <w:pPr>
              <w:keepNext/>
              <w:jc w:val="center"/>
              <w:rPr>
                <w:color w:val="000000"/>
                <w:sz w:val="24"/>
                <w:szCs w:val="24"/>
              </w:rPr>
            </w:pPr>
            <w:r w:rsidRPr="00657D05">
              <w:rPr>
                <w:sz w:val="24"/>
              </w:rPr>
              <w:t>51 (4.7)</w:t>
            </w:r>
          </w:p>
        </w:tc>
      </w:tr>
      <w:tr w:rsidR="004B3FC3" w:rsidRPr="00C66281" w14:paraId="710A1836" w14:textId="77777777" w:rsidTr="00E553B0">
        <w:trPr>
          <w:cantSplit/>
        </w:trPr>
        <w:tc>
          <w:tcPr>
            <w:tcW w:w="1124" w:type="pct"/>
            <w:tcMar>
              <w:top w:w="0" w:type="dxa"/>
              <w:left w:w="108" w:type="dxa"/>
              <w:bottom w:w="0" w:type="dxa"/>
              <w:right w:w="108" w:type="dxa"/>
            </w:tcMar>
            <w:hideMark/>
          </w:tcPr>
          <w:p w14:paraId="70178BB8" w14:textId="77777777" w:rsidR="004B3FC3" w:rsidRPr="00985400" w:rsidRDefault="004B3FC3" w:rsidP="00755975">
            <w:pPr>
              <w:ind w:left="600"/>
              <w:rPr>
                <w:color w:val="000000"/>
                <w:sz w:val="24"/>
                <w:szCs w:val="24"/>
              </w:rPr>
            </w:pPr>
            <w:r w:rsidRPr="00985400">
              <w:rPr>
                <w:color w:val="000000"/>
                <w:sz w:val="24"/>
                <w:szCs w:val="24"/>
              </w:rPr>
              <w:t>Moderate</w:t>
            </w:r>
          </w:p>
        </w:tc>
        <w:tc>
          <w:tcPr>
            <w:tcW w:w="1084" w:type="pct"/>
            <w:shd w:val="clear" w:color="auto" w:fill="auto"/>
            <w:tcMar>
              <w:top w:w="0" w:type="dxa"/>
              <w:left w:w="108" w:type="dxa"/>
              <w:bottom w:w="0" w:type="dxa"/>
              <w:right w:w="108" w:type="dxa"/>
            </w:tcMar>
          </w:tcPr>
          <w:p w14:paraId="5257FCFE" w14:textId="77777777" w:rsidR="004B3FC3" w:rsidRPr="00657D05" w:rsidRDefault="004B3FC3" w:rsidP="00755975">
            <w:pPr>
              <w:jc w:val="center"/>
              <w:rPr>
                <w:color w:val="000000"/>
                <w:sz w:val="24"/>
                <w:szCs w:val="24"/>
              </w:rPr>
            </w:pPr>
            <w:r w:rsidRPr="00657D05">
              <w:rPr>
                <w:sz w:val="24"/>
              </w:rPr>
              <w:t>145 (12.9)</w:t>
            </w:r>
          </w:p>
        </w:tc>
        <w:tc>
          <w:tcPr>
            <w:tcW w:w="876" w:type="pct"/>
            <w:shd w:val="clear" w:color="auto" w:fill="auto"/>
            <w:tcMar>
              <w:top w:w="0" w:type="dxa"/>
              <w:left w:w="108" w:type="dxa"/>
              <w:bottom w:w="0" w:type="dxa"/>
              <w:right w:w="108" w:type="dxa"/>
            </w:tcMar>
          </w:tcPr>
          <w:p w14:paraId="14916C86" w14:textId="77777777" w:rsidR="004B3FC3" w:rsidRPr="00657D05" w:rsidRDefault="004B3FC3" w:rsidP="00755975">
            <w:pPr>
              <w:jc w:val="center"/>
              <w:rPr>
                <w:color w:val="000000"/>
                <w:sz w:val="24"/>
                <w:szCs w:val="24"/>
              </w:rPr>
            </w:pPr>
            <w:r w:rsidRPr="00657D05">
              <w:rPr>
                <w:sz w:val="24"/>
              </w:rPr>
              <w:t>60 (5.3)</w:t>
            </w:r>
          </w:p>
        </w:tc>
        <w:tc>
          <w:tcPr>
            <w:tcW w:w="1043" w:type="pct"/>
            <w:shd w:val="clear" w:color="auto" w:fill="auto"/>
            <w:tcMar>
              <w:top w:w="0" w:type="dxa"/>
              <w:left w:w="108" w:type="dxa"/>
              <w:bottom w:w="0" w:type="dxa"/>
              <w:right w:w="108" w:type="dxa"/>
            </w:tcMar>
          </w:tcPr>
          <w:p w14:paraId="29FD18C3" w14:textId="77777777" w:rsidR="004B3FC3" w:rsidRPr="00657D05" w:rsidRDefault="004B3FC3" w:rsidP="00755975">
            <w:pPr>
              <w:jc w:val="center"/>
              <w:rPr>
                <w:color w:val="000000"/>
                <w:sz w:val="24"/>
                <w:szCs w:val="24"/>
              </w:rPr>
            </w:pPr>
            <w:r w:rsidRPr="00657D05">
              <w:rPr>
                <w:sz w:val="24"/>
              </w:rPr>
              <w:t>197 (18.0)</w:t>
            </w:r>
          </w:p>
        </w:tc>
        <w:tc>
          <w:tcPr>
            <w:tcW w:w="873" w:type="pct"/>
            <w:shd w:val="clear" w:color="auto" w:fill="auto"/>
            <w:tcMar>
              <w:top w:w="0" w:type="dxa"/>
              <w:left w:w="108" w:type="dxa"/>
              <w:bottom w:w="0" w:type="dxa"/>
              <w:right w:w="108" w:type="dxa"/>
            </w:tcMar>
          </w:tcPr>
          <w:p w14:paraId="6DABC0A3" w14:textId="77777777" w:rsidR="004B3FC3" w:rsidRPr="00657D05" w:rsidRDefault="004B3FC3" w:rsidP="00755975">
            <w:pPr>
              <w:jc w:val="center"/>
              <w:rPr>
                <w:color w:val="000000"/>
                <w:sz w:val="24"/>
                <w:szCs w:val="24"/>
              </w:rPr>
            </w:pPr>
            <w:r w:rsidRPr="00657D05">
              <w:rPr>
                <w:sz w:val="24"/>
              </w:rPr>
              <w:t>37 (3.4)</w:t>
            </w:r>
          </w:p>
        </w:tc>
      </w:tr>
      <w:tr w:rsidR="004B3FC3" w:rsidRPr="00C66281" w14:paraId="4DFFD35A" w14:textId="77777777" w:rsidTr="00E553B0">
        <w:trPr>
          <w:cantSplit/>
        </w:trPr>
        <w:tc>
          <w:tcPr>
            <w:tcW w:w="1124" w:type="pct"/>
            <w:tcBorders>
              <w:bottom w:val="single" w:sz="4" w:space="0" w:color="auto"/>
            </w:tcBorders>
            <w:tcMar>
              <w:top w:w="0" w:type="dxa"/>
              <w:left w:w="108" w:type="dxa"/>
              <w:bottom w:w="0" w:type="dxa"/>
              <w:right w:w="108" w:type="dxa"/>
            </w:tcMar>
            <w:hideMark/>
          </w:tcPr>
          <w:p w14:paraId="2B4FB825" w14:textId="77777777" w:rsidR="004B3FC3" w:rsidRPr="00985400" w:rsidRDefault="004B3FC3" w:rsidP="00755975">
            <w:pPr>
              <w:ind w:left="600"/>
              <w:rPr>
                <w:color w:val="000000"/>
                <w:sz w:val="24"/>
                <w:szCs w:val="24"/>
              </w:rPr>
            </w:pPr>
            <w:r w:rsidRPr="00985400">
              <w:rPr>
                <w:color w:val="000000"/>
                <w:sz w:val="24"/>
                <w:szCs w:val="24"/>
              </w:rPr>
              <w:t>Severe</w:t>
            </w:r>
          </w:p>
        </w:tc>
        <w:tc>
          <w:tcPr>
            <w:tcW w:w="1084" w:type="pct"/>
            <w:tcBorders>
              <w:bottom w:val="single" w:sz="4" w:space="0" w:color="auto"/>
            </w:tcBorders>
            <w:shd w:val="clear" w:color="auto" w:fill="auto"/>
            <w:tcMar>
              <w:top w:w="0" w:type="dxa"/>
              <w:left w:w="108" w:type="dxa"/>
              <w:bottom w:w="0" w:type="dxa"/>
              <w:right w:w="108" w:type="dxa"/>
            </w:tcMar>
          </w:tcPr>
          <w:p w14:paraId="2C5825E8" w14:textId="77777777" w:rsidR="004B3FC3" w:rsidRPr="00657D05" w:rsidRDefault="004B3FC3" w:rsidP="00755975">
            <w:pPr>
              <w:jc w:val="center"/>
              <w:rPr>
                <w:color w:val="000000"/>
                <w:sz w:val="24"/>
                <w:szCs w:val="24"/>
              </w:rPr>
            </w:pPr>
            <w:r w:rsidRPr="00657D05">
              <w:rPr>
                <w:sz w:val="24"/>
              </w:rPr>
              <w:t>2 (0.2)</w:t>
            </w:r>
          </w:p>
        </w:tc>
        <w:tc>
          <w:tcPr>
            <w:tcW w:w="876" w:type="pct"/>
            <w:tcBorders>
              <w:bottom w:val="single" w:sz="4" w:space="0" w:color="auto"/>
            </w:tcBorders>
            <w:shd w:val="clear" w:color="auto" w:fill="auto"/>
            <w:tcMar>
              <w:top w:w="0" w:type="dxa"/>
              <w:left w:w="108" w:type="dxa"/>
              <w:bottom w:w="0" w:type="dxa"/>
              <w:right w:w="108" w:type="dxa"/>
            </w:tcMar>
          </w:tcPr>
          <w:p w14:paraId="4CB2ED2D" w14:textId="77777777" w:rsidR="004B3FC3" w:rsidRPr="00657D05" w:rsidRDefault="004B3FC3" w:rsidP="00755975">
            <w:pPr>
              <w:jc w:val="center"/>
              <w:rPr>
                <w:color w:val="000000"/>
                <w:sz w:val="24"/>
                <w:szCs w:val="24"/>
              </w:rPr>
            </w:pPr>
            <w:r w:rsidRPr="00657D05">
              <w:rPr>
                <w:sz w:val="24"/>
              </w:rPr>
              <w:t>0</w:t>
            </w:r>
            <w:r>
              <w:rPr>
                <w:sz w:val="24"/>
              </w:rPr>
              <w:t xml:space="preserve"> (0.0)</w:t>
            </w:r>
          </w:p>
        </w:tc>
        <w:tc>
          <w:tcPr>
            <w:tcW w:w="1043" w:type="pct"/>
            <w:tcBorders>
              <w:bottom w:val="single" w:sz="4" w:space="0" w:color="auto"/>
            </w:tcBorders>
            <w:shd w:val="clear" w:color="auto" w:fill="auto"/>
            <w:tcMar>
              <w:top w:w="0" w:type="dxa"/>
              <w:left w:w="108" w:type="dxa"/>
              <w:bottom w:w="0" w:type="dxa"/>
              <w:right w:w="108" w:type="dxa"/>
            </w:tcMar>
          </w:tcPr>
          <w:p w14:paraId="0741C486" w14:textId="77777777" w:rsidR="004B3FC3" w:rsidRPr="00657D05" w:rsidRDefault="004B3FC3" w:rsidP="00755975">
            <w:pPr>
              <w:jc w:val="center"/>
              <w:rPr>
                <w:color w:val="000000"/>
                <w:sz w:val="24"/>
                <w:szCs w:val="24"/>
              </w:rPr>
            </w:pPr>
            <w:r w:rsidRPr="00657D05">
              <w:rPr>
                <w:sz w:val="24"/>
              </w:rPr>
              <w:t>6 (0.5)</w:t>
            </w:r>
          </w:p>
        </w:tc>
        <w:tc>
          <w:tcPr>
            <w:tcW w:w="873" w:type="pct"/>
            <w:tcBorders>
              <w:bottom w:val="single" w:sz="4" w:space="0" w:color="auto"/>
            </w:tcBorders>
            <w:shd w:val="clear" w:color="auto" w:fill="auto"/>
            <w:tcMar>
              <w:top w:w="0" w:type="dxa"/>
              <w:left w:w="108" w:type="dxa"/>
              <w:bottom w:w="0" w:type="dxa"/>
              <w:right w:w="108" w:type="dxa"/>
            </w:tcMar>
          </w:tcPr>
          <w:p w14:paraId="011CEEBF" w14:textId="77777777" w:rsidR="004B3FC3" w:rsidRPr="00657D05" w:rsidRDefault="004B3FC3" w:rsidP="00755975">
            <w:pPr>
              <w:jc w:val="center"/>
              <w:rPr>
                <w:color w:val="000000"/>
                <w:sz w:val="24"/>
                <w:szCs w:val="24"/>
              </w:rPr>
            </w:pPr>
            <w:r w:rsidRPr="00657D05">
              <w:rPr>
                <w:sz w:val="24"/>
              </w:rPr>
              <w:t>2 (0.2)</w:t>
            </w:r>
          </w:p>
        </w:tc>
      </w:tr>
      <w:tr w:rsidR="004B3FC3" w:rsidRPr="00C66281" w14:paraId="594C02E9" w14:textId="77777777" w:rsidTr="00E553B0">
        <w:trPr>
          <w:cantSplit/>
        </w:trPr>
        <w:tc>
          <w:tcPr>
            <w:tcW w:w="1124" w:type="pct"/>
            <w:tcBorders>
              <w:right w:val="nil"/>
            </w:tcBorders>
            <w:tcMar>
              <w:top w:w="0" w:type="dxa"/>
              <w:left w:w="108" w:type="dxa"/>
              <w:bottom w:w="0" w:type="dxa"/>
              <w:right w:w="108" w:type="dxa"/>
            </w:tcMar>
            <w:hideMark/>
          </w:tcPr>
          <w:p w14:paraId="6A5C05DA" w14:textId="77777777" w:rsidR="004B3FC3" w:rsidRPr="00985400" w:rsidRDefault="004B3FC3" w:rsidP="00822E98">
            <w:pPr>
              <w:keepNext/>
              <w:rPr>
                <w:rFonts w:eastAsia="Times New Roman"/>
                <w:color w:val="000000"/>
                <w:sz w:val="24"/>
                <w:szCs w:val="24"/>
              </w:rPr>
            </w:pPr>
            <w:r w:rsidRPr="00985400">
              <w:rPr>
                <w:rFonts w:eastAsia="Times New Roman"/>
                <w:color w:val="000000"/>
                <w:sz w:val="24"/>
                <w:szCs w:val="24"/>
              </w:rPr>
              <w:lastRenderedPageBreak/>
              <w:t>New or worsened joint pain</w:t>
            </w:r>
            <w:r w:rsidRPr="00985400">
              <w:rPr>
                <w:rFonts w:eastAsia="Times New Roman"/>
                <w:color w:val="000000"/>
                <w:sz w:val="24"/>
                <w:szCs w:val="24"/>
                <w:vertAlign w:val="superscript"/>
              </w:rPr>
              <w:t>c</w:t>
            </w:r>
          </w:p>
        </w:tc>
        <w:tc>
          <w:tcPr>
            <w:tcW w:w="1084" w:type="pct"/>
            <w:tcBorders>
              <w:left w:val="nil"/>
              <w:right w:val="nil"/>
            </w:tcBorders>
            <w:tcMar>
              <w:top w:w="0" w:type="dxa"/>
              <w:left w:w="108" w:type="dxa"/>
              <w:bottom w:w="0" w:type="dxa"/>
              <w:right w:w="108" w:type="dxa"/>
            </w:tcMar>
            <w:vAlign w:val="bottom"/>
          </w:tcPr>
          <w:p w14:paraId="67595F8C" w14:textId="77777777" w:rsidR="004B3FC3" w:rsidRPr="00657D05" w:rsidRDefault="004B3FC3" w:rsidP="00822E98">
            <w:pPr>
              <w:keepNext/>
              <w:jc w:val="center"/>
              <w:rPr>
                <w:sz w:val="24"/>
                <w:szCs w:val="24"/>
              </w:rPr>
            </w:pPr>
          </w:p>
        </w:tc>
        <w:tc>
          <w:tcPr>
            <w:tcW w:w="876" w:type="pct"/>
            <w:tcBorders>
              <w:left w:val="nil"/>
              <w:right w:val="nil"/>
            </w:tcBorders>
            <w:tcMar>
              <w:top w:w="0" w:type="dxa"/>
              <w:left w:w="108" w:type="dxa"/>
              <w:bottom w:w="0" w:type="dxa"/>
              <w:right w:w="108" w:type="dxa"/>
            </w:tcMar>
            <w:vAlign w:val="bottom"/>
          </w:tcPr>
          <w:p w14:paraId="6AB37884" w14:textId="77777777" w:rsidR="004B3FC3" w:rsidRPr="00657D05" w:rsidRDefault="004B3FC3" w:rsidP="00822E98">
            <w:pPr>
              <w:keepNext/>
              <w:jc w:val="center"/>
              <w:rPr>
                <w:sz w:val="24"/>
                <w:szCs w:val="24"/>
              </w:rPr>
            </w:pPr>
          </w:p>
        </w:tc>
        <w:tc>
          <w:tcPr>
            <w:tcW w:w="1043" w:type="pct"/>
            <w:tcBorders>
              <w:left w:val="nil"/>
              <w:right w:val="nil"/>
            </w:tcBorders>
            <w:tcMar>
              <w:top w:w="0" w:type="dxa"/>
              <w:left w:w="108" w:type="dxa"/>
              <w:bottom w:w="0" w:type="dxa"/>
              <w:right w:w="108" w:type="dxa"/>
            </w:tcMar>
            <w:vAlign w:val="bottom"/>
          </w:tcPr>
          <w:p w14:paraId="0223470F" w14:textId="77777777" w:rsidR="004B3FC3" w:rsidRPr="00657D05" w:rsidRDefault="004B3FC3" w:rsidP="00822E98">
            <w:pPr>
              <w:keepNext/>
              <w:jc w:val="center"/>
              <w:rPr>
                <w:sz w:val="24"/>
                <w:szCs w:val="24"/>
              </w:rPr>
            </w:pPr>
          </w:p>
        </w:tc>
        <w:tc>
          <w:tcPr>
            <w:tcW w:w="873" w:type="pct"/>
            <w:tcBorders>
              <w:left w:val="nil"/>
            </w:tcBorders>
            <w:tcMar>
              <w:top w:w="0" w:type="dxa"/>
              <w:left w:w="108" w:type="dxa"/>
              <w:bottom w:w="0" w:type="dxa"/>
              <w:right w:w="108" w:type="dxa"/>
            </w:tcMar>
            <w:vAlign w:val="bottom"/>
          </w:tcPr>
          <w:p w14:paraId="1E69BB88" w14:textId="77777777" w:rsidR="004B3FC3" w:rsidRPr="00657D05" w:rsidRDefault="004B3FC3" w:rsidP="00822E98">
            <w:pPr>
              <w:keepNext/>
              <w:jc w:val="center"/>
              <w:rPr>
                <w:sz w:val="24"/>
                <w:szCs w:val="24"/>
              </w:rPr>
            </w:pPr>
          </w:p>
        </w:tc>
      </w:tr>
      <w:tr w:rsidR="004B3FC3" w:rsidRPr="00C66281" w14:paraId="56658396" w14:textId="77777777" w:rsidTr="00E553B0">
        <w:trPr>
          <w:cantSplit/>
        </w:trPr>
        <w:tc>
          <w:tcPr>
            <w:tcW w:w="1124" w:type="pct"/>
            <w:tcMar>
              <w:top w:w="0" w:type="dxa"/>
              <w:left w:w="108" w:type="dxa"/>
              <w:bottom w:w="0" w:type="dxa"/>
              <w:right w:w="108" w:type="dxa"/>
            </w:tcMar>
            <w:hideMark/>
          </w:tcPr>
          <w:p w14:paraId="54187F75" w14:textId="77777777" w:rsidR="004B3FC3" w:rsidRPr="00985400" w:rsidRDefault="004B3FC3" w:rsidP="00822E98">
            <w:pPr>
              <w:keepNext/>
              <w:ind w:left="330"/>
              <w:rPr>
                <w:color w:val="000000"/>
                <w:sz w:val="24"/>
                <w:szCs w:val="24"/>
              </w:rPr>
            </w:pPr>
            <w:r w:rsidRPr="00985400">
              <w:rPr>
                <w:color w:val="000000"/>
                <w:sz w:val="24"/>
                <w:szCs w:val="24"/>
              </w:rPr>
              <w:t>Any</w:t>
            </w:r>
          </w:p>
        </w:tc>
        <w:tc>
          <w:tcPr>
            <w:tcW w:w="1084" w:type="pct"/>
            <w:shd w:val="clear" w:color="auto" w:fill="auto"/>
            <w:tcMar>
              <w:top w:w="0" w:type="dxa"/>
              <w:left w:w="108" w:type="dxa"/>
              <w:bottom w:w="0" w:type="dxa"/>
              <w:right w:w="108" w:type="dxa"/>
            </w:tcMar>
          </w:tcPr>
          <w:p w14:paraId="4ADE8B0A" w14:textId="77777777" w:rsidR="004B3FC3" w:rsidRPr="00657D05" w:rsidRDefault="004B3FC3" w:rsidP="00822E98">
            <w:pPr>
              <w:keepNext/>
              <w:jc w:val="center"/>
              <w:rPr>
                <w:color w:val="000000"/>
                <w:sz w:val="24"/>
                <w:szCs w:val="24"/>
              </w:rPr>
            </w:pPr>
            <w:r w:rsidRPr="00657D05">
              <w:rPr>
                <w:sz w:val="24"/>
              </w:rPr>
              <w:t>109 (9.7)</w:t>
            </w:r>
          </w:p>
        </w:tc>
        <w:tc>
          <w:tcPr>
            <w:tcW w:w="876" w:type="pct"/>
            <w:shd w:val="clear" w:color="auto" w:fill="auto"/>
            <w:tcMar>
              <w:top w:w="0" w:type="dxa"/>
              <w:left w:w="108" w:type="dxa"/>
              <w:bottom w:w="0" w:type="dxa"/>
              <w:right w:w="108" w:type="dxa"/>
            </w:tcMar>
          </w:tcPr>
          <w:p w14:paraId="5688C8D0" w14:textId="77777777" w:rsidR="004B3FC3" w:rsidRPr="00657D05" w:rsidRDefault="004B3FC3" w:rsidP="00822E98">
            <w:pPr>
              <w:keepNext/>
              <w:jc w:val="center"/>
              <w:rPr>
                <w:color w:val="000000"/>
                <w:sz w:val="24"/>
                <w:szCs w:val="24"/>
              </w:rPr>
            </w:pPr>
            <w:r w:rsidRPr="00657D05">
              <w:rPr>
                <w:sz w:val="24"/>
              </w:rPr>
              <w:t>77 (6.8)</w:t>
            </w:r>
          </w:p>
        </w:tc>
        <w:tc>
          <w:tcPr>
            <w:tcW w:w="1043" w:type="pct"/>
            <w:shd w:val="clear" w:color="auto" w:fill="auto"/>
            <w:tcMar>
              <w:top w:w="0" w:type="dxa"/>
              <w:left w:w="108" w:type="dxa"/>
              <w:bottom w:w="0" w:type="dxa"/>
              <w:right w:w="108" w:type="dxa"/>
            </w:tcMar>
          </w:tcPr>
          <w:p w14:paraId="588CA6A8" w14:textId="77777777" w:rsidR="004B3FC3" w:rsidRPr="00657D05" w:rsidRDefault="004B3FC3" w:rsidP="00822E98">
            <w:pPr>
              <w:keepNext/>
              <w:jc w:val="center"/>
              <w:rPr>
                <w:color w:val="000000"/>
                <w:sz w:val="24"/>
                <w:szCs w:val="24"/>
              </w:rPr>
            </w:pPr>
            <w:r w:rsidRPr="00657D05">
              <w:rPr>
                <w:sz w:val="24"/>
              </w:rPr>
              <w:t>173 (15.8)</w:t>
            </w:r>
          </w:p>
        </w:tc>
        <w:tc>
          <w:tcPr>
            <w:tcW w:w="873" w:type="pct"/>
            <w:shd w:val="clear" w:color="auto" w:fill="auto"/>
            <w:tcMar>
              <w:top w:w="0" w:type="dxa"/>
              <w:left w:w="108" w:type="dxa"/>
              <w:bottom w:w="0" w:type="dxa"/>
              <w:right w:w="108" w:type="dxa"/>
            </w:tcMar>
          </w:tcPr>
          <w:p w14:paraId="26E265BB" w14:textId="77777777" w:rsidR="004B3FC3" w:rsidRPr="00657D05" w:rsidRDefault="004B3FC3" w:rsidP="00822E98">
            <w:pPr>
              <w:keepNext/>
              <w:jc w:val="center"/>
              <w:rPr>
                <w:color w:val="000000"/>
                <w:sz w:val="24"/>
                <w:szCs w:val="24"/>
              </w:rPr>
            </w:pPr>
            <w:r w:rsidRPr="00657D05">
              <w:rPr>
                <w:sz w:val="24"/>
              </w:rPr>
              <w:t>51 (4.7)</w:t>
            </w:r>
          </w:p>
        </w:tc>
      </w:tr>
      <w:tr w:rsidR="004B3FC3" w:rsidRPr="00C66281" w14:paraId="01F8F067" w14:textId="77777777" w:rsidTr="00E553B0">
        <w:trPr>
          <w:cantSplit/>
        </w:trPr>
        <w:tc>
          <w:tcPr>
            <w:tcW w:w="1124" w:type="pct"/>
            <w:tcMar>
              <w:top w:w="0" w:type="dxa"/>
              <w:left w:w="108" w:type="dxa"/>
              <w:bottom w:w="0" w:type="dxa"/>
              <w:right w:w="108" w:type="dxa"/>
            </w:tcMar>
            <w:hideMark/>
          </w:tcPr>
          <w:p w14:paraId="0F75E45E" w14:textId="77777777" w:rsidR="004B3FC3" w:rsidRPr="00985400" w:rsidRDefault="004B3FC3" w:rsidP="00822E98">
            <w:pPr>
              <w:keepNext/>
              <w:ind w:left="600"/>
              <w:rPr>
                <w:color w:val="000000"/>
                <w:sz w:val="24"/>
                <w:szCs w:val="24"/>
              </w:rPr>
            </w:pPr>
            <w:r w:rsidRPr="00985400">
              <w:rPr>
                <w:color w:val="000000"/>
                <w:sz w:val="24"/>
                <w:szCs w:val="24"/>
              </w:rPr>
              <w:t>Mild</w:t>
            </w:r>
          </w:p>
        </w:tc>
        <w:tc>
          <w:tcPr>
            <w:tcW w:w="1084" w:type="pct"/>
            <w:shd w:val="clear" w:color="auto" w:fill="auto"/>
            <w:tcMar>
              <w:top w:w="0" w:type="dxa"/>
              <w:left w:w="108" w:type="dxa"/>
              <w:bottom w:w="0" w:type="dxa"/>
              <w:right w:w="108" w:type="dxa"/>
            </w:tcMar>
          </w:tcPr>
          <w:p w14:paraId="38C69994" w14:textId="77777777" w:rsidR="004B3FC3" w:rsidRPr="00657D05" w:rsidRDefault="004B3FC3" w:rsidP="00822E98">
            <w:pPr>
              <w:keepNext/>
              <w:jc w:val="center"/>
              <w:rPr>
                <w:color w:val="000000"/>
                <w:sz w:val="24"/>
                <w:szCs w:val="24"/>
              </w:rPr>
            </w:pPr>
            <w:r w:rsidRPr="00657D05">
              <w:rPr>
                <w:sz w:val="24"/>
              </w:rPr>
              <w:t>66 (5.9)</w:t>
            </w:r>
          </w:p>
        </w:tc>
        <w:tc>
          <w:tcPr>
            <w:tcW w:w="876" w:type="pct"/>
            <w:shd w:val="clear" w:color="auto" w:fill="auto"/>
            <w:tcMar>
              <w:top w:w="0" w:type="dxa"/>
              <w:left w:w="108" w:type="dxa"/>
              <w:bottom w:w="0" w:type="dxa"/>
              <w:right w:w="108" w:type="dxa"/>
            </w:tcMar>
          </w:tcPr>
          <w:p w14:paraId="35FE9BC8" w14:textId="77777777" w:rsidR="004B3FC3" w:rsidRPr="00657D05" w:rsidRDefault="004B3FC3" w:rsidP="00822E98">
            <w:pPr>
              <w:keepNext/>
              <w:jc w:val="center"/>
              <w:rPr>
                <w:color w:val="000000"/>
                <w:sz w:val="24"/>
                <w:szCs w:val="24"/>
              </w:rPr>
            </w:pPr>
            <w:r w:rsidRPr="00657D05">
              <w:rPr>
                <w:sz w:val="24"/>
              </w:rPr>
              <w:t>50 (4.4)</w:t>
            </w:r>
          </w:p>
        </w:tc>
        <w:tc>
          <w:tcPr>
            <w:tcW w:w="1043" w:type="pct"/>
            <w:shd w:val="clear" w:color="auto" w:fill="auto"/>
            <w:tcMar>
              <w:top w:w="0" w:type="dxa"/>
              <w:left w:w="108" w:type="dxa"/>
              <w:bottom w:w="0" w:type="dxa"/>
              <w:right w:w="108" w:type="dxa"/>
            </w:tcMar>
          </w:tcPr>
          <w:p w14:paraId="03AB1968" w14:textId="77777777" w:rsidR="004B3FC3" w:rsidRPr="00657D05" w:rsidRDefault="004B3FC3" w:rsidP="00822E98">
            <w:pPr>
              <w:keepNext/>
              <w:jc w:val="center"/>
              <w:rPr>
                <w:color w:val="000000"/>
                <w:sz w:val="24"/>
                <w:szCs w:val="24"/>
              </w:rPr>
            </w:pPr>
            <w:r w:rsidRPr="00657D05">
              <w:rPr>
                <w:sz w:val="24"/>
              </w:rPr>
              <w:t>91 (8.3)</w:t>
            </w:r>
          </w:p>
        </w:tc>
        <w:tc>
          <w:tcPr>
            <w:tcW w:w="873" w:type="pct"/>
            <w:shd w:val="clear" w:color="auto" w:fill="auto"/>
            <w:tcMar>
              <w:top w:w="0" w:type="dxa"/>
              <w:left w:w="108" w:type="dxa"/>
              <w:bottom w:w="0" w:type="dxa"/>
              <w:right w:w="108" w:type="dxa"/>
            </w:tcMar>
          </w:tcPr>
          <w:p w14:paraId="55FA64C6" w14:textId="77777777" w:rsidR="004B3FC3" w:rsidRPr="00657D05" w:rsidRDefault="004B3FC3" w:rsidP="00822E98">
            <w:pPr>
              <w:keepNext/>
              <w:jc w:val="center"/>
              <w:rPr>
                <w:color w:val="000000"/>
                <w:sz w:val="24"/>
                <w:szCs w:val="24"/>
              </w:rPr>
            </w:pPr>
            <w:r w:rsidRPr="00657D05">
              <w:rPr>
                <w:sz w:val="24"/>
              </w:rPr>
              <w:t>30 (2.8)</w:t>
            </w:r>
          </w:p>
        </w:tc>
      </w:tr>
      <w:tr w:rsidR="004B3FC3" w:rsidRPr="00C66281" w14:paraId="54683961" w14:textId="77777777" w:rsidTr="00E553B0">
        <w:trPr>
          <w:cantSplit/>
        </w:trPr>
        <w:tc>
          <w:tcPr>
            <w:tcW w:w="1124" w:type="pct"/>
            <w:tcMar>
              <w:top w:w="0" w:type="dxa"/>
              <w:left w:w="108" w:type="dxa"/>
              <w:bottom w:w="0" w:type="dxa"/>
              <w:right w:w="108" w:type="dxa"/>
            </w:tcMar>
            <w:hideMark/>
          </w:tcPr>
          <w:p w14:paraId="462B452F" w14:textId="77777777" w:rsidR="004B3FC3" w:rsidRPr="00985400" w:rsidRDefault="004B3FC3" w:rsidP="00822E98">
            <w:pPr>
              <w:keepNext/>
              <w:ind w:left="600"/>
              <w:rPr>
                <w:color w:val="000000"/>
                <w:sz w:val="24"/>
                <w:szCs w:val="24"/>
              </w:rPr>
            </w:pPr>
            <w:r w:rsidRPr="00985400">
              <w:rPr>
                <w:color w:val="000000"/>
                <w:sz w:val="24"/>
                <w:szCs w:val="24"/>
              </w:rPr>
              <w:t>Moderate</w:t>
            </w:r>
          </w:p>
        </w:tc>
        <w:tc>
          <w:tcPr>
            <w:tcW w:w="1084" w:type="pct"/>
            <w:shd w:val="clear" w:color="auto" w:fill="auto"/>
            <w:tcMar>
              <w:top w:w="0" w:type="dxa"/>
              <w:left w:w="108" w:type="dxa"/>
              <w:bottom w:w="0" w:type="dxa"/>
              <w:right w:w="108" w:type="dxa"/>
            </w:tcMar>
          </w:tcPr>
          <w:p w14:paraId="0509E489" w14:textId="77777777" w:rsidR="004B3FC3" w:rsidRPr="00657D05" w:rsidRDefault="004B3FC3" w:rsidP="00822E98">
            <w:pPr>
              <w:keepNext/>
              <w:jc w:val="center"/>
              <w:rPr>
                <w:color w:val="000000"/>
                <w:sz w:val="24"/>
                <w:szCs w:val="24"/>
              </w:rPr>
            </w:pPr>
            <w:r w:rsidRPr="00657D05">
              <w:rPr>
                <w:sz w:val="24"/>
              </w:rPr>
              <w:t>42 (3.7)</w:t>
            </w:r>
          </w:p>
        </w:tc>
        <w:tc>
          <w:tcPr>
            <w:tcW w:w="876" w:type="pct"/>
            <w:shd w:val="clear" w:color="auto" w:fill="auto"/>
            <w:tcMar>
              <w:top w:w="0" w:type="dxa"/>
              <w:left w:w="108" w:type="dxa"/>
              <w:bottom w:w="0" w:type="dxa"/>
              <w:right w:w="108" w:type="dxa"/>
            </w:tcMar>
          </w:tcPr>
          <w:p w14:paraId="679118AF" w14:textId="77777777" w:rsidR="004B3FC3" w:rsidRPr="00657D05" w:rsidRDefault="004B3FC3" w:rsidP="00822E98">
            <w:pPr>
              <w:keepNext/>
              <w:jc w:val="center"/>
              <w:rPr>
                <w:color w:val="000000"/>
                <w:sz w:val="24"/>
                <w:szCs w:val="24"/>
              </w:rPr>
            </w:pPr>
            <w:r w:rsidRPr="00657D05">
              <w:rPr>
                <w:sz w:val="24"/>
              </w:rPr>
              <w:t>27 (2.4)</w:t>
            </w:r>
          </w:p>
        </w:tc>
        <w:tc>
          <w:tcPr>
            <w:tcW w:w="1043" w:type="pct"/>
            <w:shd w:val="clear" w:color="auto" w:fill="auto"/>
            <w:tcMar>
              <w:top w:w="0" w:type="dxa"/>
              <w:left w:w="108" w:type="dxa"/>
              <w:bottom w:w="0" w:type="dxa"/>
              <w:right w:w="108" w:type="dxa"/>
            </w:tcMar>
          </w:tcPr>
          <w:p w14:paraId="446CE543" w14:textId="77777777" w:rsidR="004B3FC3" w:rsidRPr="00657D05" w:rsidRDefault="004B3FC3" w:rsidP="00822E98">
            <w:pPr>
              <w:keepNext/>
              <w:jc w:val="center"/>
              <w:rPr>
                <w:color w:val="000000"/>
                <w:sz w:val="24"/>
                <w:szCs w:val="24"/>
              </w:rPr>
            </w:pPr>
            <w:r w:rsidRPr="00657D05">
              <w:rPr>
                <w:sz w:val="24"/>
              </w:rPr>
              <w:t>78 (7.1)</w:t>
            </w:r>
          </w:p>
        </w:tc>
        <w:tc>
          <w:tcPr>
            <w:tcW w:w="873" w:type="pct"/>
            <w:shd w:val="clear" w:color="auto" w:fill="auto"/>
            <w:tcMar>
              <w:top w:w="0" w:type="dxa"/>
              <w:left w:w="108" w:type="dxa"/>
              <w:bottom w:w="0" w:type="dxa"/>
              <w:right w:w="108" w:type="dxa"/>
            </w:tcMar>
          </w:tcPr>
          <w:p w14:paraId="20A42691" w14:textId="77777777" w:rsidR="004B3FC3" w:rsidRPr="00657D05" w:rsidRDefault="004B3FC3" w:rsidP="00822E98">
            <w:pPr>
              <w:keepNext/>
              <w:jc w:val="center"/>
              <w:rPr>
                <w:color w:val="000000"/>
                <w:sz w:val="24"/>
                <w:szCs w:val="24"/>
              </w:rPr>
            </w:pPr>
            <w:r w:rsidRPr="00657D05">
              <w:rPr>
                <w:sz w:val="24"/>
              </w:rPr>
              <w:t>21 (1.9)</w:t>
            </w:r>
          </w:p>
        </w:tc>
      </w:tr>
      <w:tr w:rsidR="004B3FC3" w:rsidRPr="00C66281" w14:paraId="2523D257" w14:textId="77777777" w:rsidTr="00E553B0">
        <w:trPr>
          <w:cantSplit/>
        </w:trPr>
        <w:tc>
          <w:tcPr>
            <w:tcW w:w="1124" w:type="pct"/>
            <w:tcMar>
              <w:top w:w="0" w:type="dxa"/>
              <w:left w:w="108" w:type="dxa"/>
              <w:bottom w:w="0" w:type="dxa"/>
              <w:right w:w="108" w:type="dxa"/>
            </w:tcMar>
            <w:hideMark/>
          </w:tcPr>
          <w:p w14:paraId="3D6E1AA0" w14:textId="77777777" w:rsidR="004B3FC3" w:rsidRPr="00985400" w:rsidRDefault="004B3FC3" w:rsidP="00755975">
            <w:pPr>
              <w:ind w:left="600"/>
              <w:rPr>
                <w:color w:val="000000"/>
                <w:sz w:val="24"/>
                <w:szCs w:val="24"/>
              </w:rPr>
            </w:pPr>
            <w:r w:rsidRPr="00985400">
              <w:rPr>
                <w:color w:val="000000"/>
                <w:sz w:val="24"/>
                <w:szCs w:val="24"/>
              </w:rPr>
              <w:t>Severe</w:t>
            </w:r>
          </w:p>
        </w:tc>
        <w:tc>
          <w:tcPr>
            <w:tcW w:w="1084" w:type="pct"/>
            <w:shd w:val="clear" w:color="auto" w:fill="auto"/>
            <w:tcMar>
              <w:top w:w="0" w:type="dxa"/>
              <w:left w:w="108" w:type="dxa"/>
              <w:bottom w:w="0" w:type="dxa"/>
              <w:right w:w="108" w:type="dxa"/>
            </w:tcMar>
          </w:tcPr>
          <w:p w14:paraId="4400448A" w14:textId="77777777" w:rsidR="004B3FC3" w:rsidRPr="00657D05" w:rsidRDefault="004B3FC3" w:rsidP="00755975">
            <w:pPr>
              <w:jc w:val="center"/>
              <w:rPr>
                <w:color w:val="000000"/>
                <w:sz w:val="24"/>
                <w:szCs w:val="24"/>
              </w:rPr>
            </w:pPr>
            <w:r w:rsidRPr="00657D05">
              <w:rPr>
                <w:sz w:val="24"/>
              </w:rPr>
              <w:t>1 (0.1)</w:t>
            </w:r>
          </w:p>
        </w:tc>
        <w:tc>
          <w:tcPr>
            <w:tcW w:w="876" w:type="pct"/>
            <w:shd w:val="clear" w:color="auto" w:fill="auto"/>
            <w:tcMar>
              <w:top w:w="0" w:type="dxa"/>
              <w:left w:w="108" w:type="dxa"/>
              <w:bottom w:w="0" w:type="dxa"/>
              <w:right w:w="108" w:type="dxa"/>
            </w:tcMar>
          </w:tcPr>
          <w:p w14:paraId="595248DC" w14:textId="77777777" w:rsidR="004B3FC3" w:rsidRPr="00657D05" w:rsidRDefault="004B3FC3" w:rsidP="00755975">
            <w:pPr>
              <w:jc w:val="center"/>
              <w:rPr>
                <w:color w:val="000000"/>
                <w:sz w:val="24"/>
                <w:szCs w:val="24"/>
              </w:rPr>
            </w:pPr>
            <w:r w:rsidRPr="00657D05">
              <w:rPr>
                <w:sz w:val="24"/>
              </w:rPr>
              <w:t>0</w:t>
            </w:r>
            <w:r>
              <w:rPr>
                <w:sz w:val="24"/>
              </w:rPr>
              <w:t xml:space="preserve"> (0.0)</w:t>
            </w:r>
          </w:p>
        </w:tc>
        <w:tc>
          <w:tcPr>
            <w:tcW w:w="1043" w:type="pct"/>
            <w:shd w:val="clear" w:color="auto" w:fill="auto"/>
            <w:tcMar>
              <w:top w:w="0" w:type="dxa"/>
              <w:left w:w="108" w:type="dxa"/>
              <w:bottom w:w="0" w:type="dxa"/>
              <w:right w:w="108" w:type="dxa"/>
            </w:tcMar>
          </w:tcPr>
          <w:p w14:paraId="44C1FAE3" w14:textId="77777777" w:rsidR="004B3FC3" w:rsidRPr="00657D05" w:rsidRDefault="004B3FC3" w:rsidP="00755975">
            <w:pPr>
              <w:jc w:val="center"/>
              <w:rPr>
                <w:color w:val="000000"/>
                <w:sz w:val="24"/>
                <w:szCs w:val="24"/>
              </w:rPr>
            </w:pPr>
            <w:r w:rsidRPr="00657D05">
              <w:rPr>
                <w:sz w:val="24"/>
              </w:rPr>
              <w:t>4 (0.4)</w:t>
            </w:r>
          </w:p>
        </w:tc>
        <w:tc>
          <w:tcPr>
            <w:tcW w:w="873" w:type="pct"/>
            <w:shd w:val="clear" w:color="auto" w:fill="auto"/>
            <w:tcMar>
              <w:top w:w="0" w:type="dxa"/>
              <w:left w:w="108" w:type="dxa"/>
              <w:bottom w:w="0" w:type="dxa"/>
              <w:right w:w="108" w:type="dxa"/>
            </w:tcMar>
          </w:tcPr>
          <w:p w14:paraId="60C29D92" w14:textId="77777777" w:rsidR="004B3FC3" w:rsidRPr="00657D05" w:rsidRDefault="004B3FC3" w:rsidP="00755975">
            <w:pPr>
              <w:jc w:val="center"/>
              <w:rPr>
                <w:color w:val="000000"/>
                <w:sz w:val="24"/>
                <w:szCs w:val="24"/>
              </w:rPr>
            </w:pPr>
            <w:r w:rsidRPr="00657D05">
              <w:rPr>
                <w:sz w:val="24"/>
              </w:rPr>
              <w:t>0</w:t>
            </w:r>
            <w:r>
              <w:rPr>
                <w:sz w:val="24"/>
              </w:rPr>
              <w:t xml:space="preserve"> (0.0)</w:t>
            </w:r>
          </w:p>
        </w:tc>
      </w:tr>
      <w:tr w:rsidR="004B3FC3" w:rsidRPr="00C66281" w14:paraId="3601D708" w14:textId="77777777" w:rsidTr="00E553B0">
        <w:trPr>
          <w:cantSplit/>
        </w:trPr>
        <w:tc>
          <w:tcPr>
            <w:tcW w:w="1124" w:type="pct"/>
            <w:tcBorders>
              <w:bottom w:val="single" w:sz="4" w:space="0" w:color="auto"/>
            </w:tcBorders>
            <w:tcMar>
              <w:top w:w="0" w:type="dxa"/>
              <w:left w:w="108" w:type="dxa"/>
              <w:bottom w:w="0" w:type="dxa"/>
              <w:right w:w="108" w:type="dxa"/>
            </w:tcMar>
            <w:hideMark/>
          </w:tcPr>
          <w:p w14:paraId="6A492773" w14:textId="77777777" w:rsidR="004B3FC3" w:rsidRPr="00985400" w:rsidRDefault="004B3FC3" w:rsidP="00755975">
            <w:pPr>
              <w:rPr>
                <w:rFonts w:eastAsia="Times New Roman"/>
                <w:color w:val="000000"/>
                <w:sz w:val="24"/>
                <w:szCs w:val="24"/>
              </w:rPr>
            </w:pPr>
            <w:r w:rsidRPr="00985400">
              <w:rPr>
                <w:rFonts w:eastAsia="Times New Roman"/>
                <w:color w:val="000000"/>
                <w:sz w:val="24"/>
                <w:szCs w:val="24"/>
              </w:rPr>
              <w:t>Use of antipyretic or pain medication</w:t>
            </w:r>
            <w:r>
              <w:rPr>
                <w:rFonts w:eastAsia="Times New Roman"/>
                <w:color w:val="000000"/>
                <w:sz w:val="24"/>
                <w:szCs w:val="24"/>
                <w:vertAlign w:val="superscript"/>
              </w:rPr>
              <w:t>f</w:t>
            </w:r>
          </w:p>
        </w:tc>
        <w:tc>
          <w:tcPr>
            <w:tcW w:w="1084" w:type="pct"/>
            <w:tcBorders>
              <w:bottom w:val="single" w:sz="4" w:space="0" w:color="auto"/>
            </w:tcBorders>
            <w:shd w:val="clear" w:color="auto" w:fill="auto"/>
            <w:tcMar>
              <w:top w:w="0" w:type="dxa"/>
              <w:left w:w="108" w:type="dxa"/>
              <w:bottom w:w="0" w:type="dxa"/>
              <w:right w:w="108" w:type="dxa"/>
            </w:tcMar>
            <w:vAlign w:val="bottom"/>
          </w:tcPr>
          <w:p w14:paraId="137B4A6F" w14:textId="77777777" w:rsidR="004B3FC3" w:rsidRPr="00657D05" w:rsidRDefault="004B3FC3" w:rsidP="00755975">
            <w:pPr>
              <w:jc w:val="center"/>
              <w:rPr>
                <w:color w:val="000000"/>
                <w:sz w:val="24"/>
                <w:szCs w:val="24"/>
              </w:rPr>
            </w:pPr>
            <w:r w:rsidRPr="00657D05">
              <w:rPr>
                <w:color w:val="000000"/>
                <w:sz w:val="24"/>
                <w:szCs w:val="24"/>
              </w:rPr>
              <w:t>413 (36.6)</w:t>
            </w:r>
          </w:p>
        </w:tc>
        <w:tc>
          <w:tcPr>
            <w:tcW w:w="876" w:type="pct"/>
            <w:tcBorders>
              <w:bottom w:val="single" w:sz="4" w:space="0" w:color="auto"/>
            </w:tcBorders>
            <w:shd w:val="clear" w:color="auto" w:fill="auto"/>
            <w:tcMar>
              <w:top w:w="0" w:type="dxa"/>
              <w:left w:w="108" w:type="dxa"/>
              <w:bottom w:w="0" w:type="dxa"/>
              <w:right w:w="108" w:type="dxa"/>
            </w:tcMar>
            <w:vAlign w:val="bottom"/>
          </w:tcPr>
          <w:p w14:paraId="7BE34E20" w14:textId="77777777" w:rsidR="004B3FC3" w:rsidRPr="00657D05" w:rsidRDefault="004B3FC3" w:rsidP="00755975">
            <w:pPr>
              <w:jc w:val="center"/>
              <w:rPr>
                <w:color w:val="000000"/>
                <w:sz w:val="24"/>
                <w:szCs w:val="24"/>
              </w:rPr>
            </w:pPr>
            <w:r w:rsidRPr="00657D05">
              <w:rPr>
                <w:rFonts w:eastAsia="Times New Roman"/>
                <w:color w:val="000000"/>
                <w:sz w:val="24"/>
              </w:rPr>
              <w:t>111 (9.8)</w:t>
            </w:r>
          </w:p>
        </w:tc>
        <w:tc>
          <w:tcPr>
            <w:tcW w:w="1043" w:type="pct"/>
            <w:tcBorders>
              <w:bottom w:val="single" w:sz="4" w:space="0" w:color="auto"/>
            </w:tcBorders>
            <w:shd w:val="clear" w:color="auto" w:fill="auto"/>
            <w:tcMar>
              <w:top w:w="0" w:type="dxa"/>
              <w:left w:w="108" w:type="dxa"/>
              <w:bottom w:w="0" w:type="dxa"/>
              <w:right w:w="108" w:type="dxa"/>
            </w:tcMar>
            <w:vAlign w:val="bottom"/>
          </w:tcPr>
          <w:p w14:paraId="5A391E9B" w14:textId="77777777" w:rsidR="004B3FC3" w:rsidRPr="00657D05" w:rsidRDefault="004B3FC3" w:rsidP="00755975">
            <w:pPr>
              <w:jc w:val="center"/>
              <w:rPr>
                <w:color w:val="000000"/>
                <w:sz w:val="24"/>
                <w:szCs w:val="24"/>
              </w:rPr>
            </w:pPr>
            <w:r w:rsidRPr="00657D05">
              <w:rPr>
                <w:color w:val="000000"/>
                <w:sz w:val="24"/>
                <w:szCs w:val="24"/>
              </w:rPr>
              <w:t>557 (50.8)</w:t>
            </w:r>
          </w:p>
        </w:tc>
        <w:tc>
          <w:tcPr>
            <w:tcW w:w="873" w:type="pct"/>
            <w:tcBorders>
              <w:bottom w:val="single" w:sz="4" w:space="0" w:color="auto"/>
            </w:tcBorders>
            <w:shd w:val="clear" w:color="auto" w:fill="auto"/>
            <w:tcMar>
              <w:top w:w="0" w:type="dxa"/>
              <w:left w:w="108" w:type="dxa"/>
              <w:bottom w:w="0" w:type="dxa"/>
              <w:right w:w="108" w:type="dxa"/>
            </w:tcMar>
            <w:vAlign w:val="bottom"/>
          </w:tcPr>
          <w:p w14:paraId="5C57F93F" w14:textId="77777777" w:rsidR="004B3FC3" w:rsidRPr="00657D05" w:rsidRDefault="004B3FC3" w:rsidP="00755975">
            <w:pPr>
              <w:jc w:val="center"/>
              <w:rPr>
                <w:color w:val="000000"/>
                <w:sz w:val="24"/>
                <w:szCs w:val="24"/>
              </w:rPr>
            </w:pPr>
            <w:r w:rsidRPr="00657D05">
              <w:rPr>
                <w:color w:val="000000"/>
                <w:sz w:val="24"/>
                <w:szCs w:val="24"/>
              </w:rPr>
              <w:t>95 (8.8)</w:t>
            </w:r>
          </w:p>
        </w:tc>
      </w:tr>
      <w:tr w:rsidR="004B3FC3" w:rsidRPr="00C66281" w14:paraId="0DD6F89A" w14:textId="77777777" w:rsidTr="00001E1E">
        <w:trPr>
          <w:cantSplit/>
        </w:trPr>
        <w:tc>
          <w:tcPr>
            <w:tcW w:w="5000" w:type="pct"/>
            <w:gridSpan w:val="5"/>
            <w:tcBorders>
              <w:top w:val="single" w:sz="4" w:space="0" w:color="auto"/>
              <w:left w:val="nil"/>
              <w:bottom w:val="nil"/>
              <w:right w:val="nil"/>
            </w:tcBorders>
            <w:tcMar>
              <w:top w:w="0" w:type="dxa"/>
              <w:left w:w="108" w:type="dxa"/>
              <w:bottom w:w="0" w:type="dxa"/>
              <w:right w:w="108" w:type="dxa"/>
            </w:tcMar>
          </w:tcPr>
          <w:p w14:paraId="7FA30C05" w14:textId="77777777" w:rsidR="004B3FC3" w:rsidRDefault="004B3FC3" w:rsidP="00755975">
            <w:pPr>
              <w:rPr>
                <w:color w:val="000000"/>
              </w:rPr>
            </w:pPr>
            <w:r w:rsidRPr="00C66281">
              <w:rPr>
                <w:color w:val="000000"/>
              </w:rPr>
              <w:t xml:space="preserve">Note: Events </w:t>
            </w:r>
            <w:r w:rsidRPr="00DF6528">
              <w:rPr>
                <w:color w:val="000000"/>
              </w:rPr>
              <w:t xml:space="preserve">and use of antipyretic or pain medication </w:t>
            </w:r>
            <w:r w:rsidRPr="00C66281">
              <w:rPr>
                <w:color w:val="000000"/>
              </w:rPr>
              <w:t xml:space="preserve">were collected in the electronic diary (e-diary) from Day 1 to Day 7 after </w:t>
            </w:r>
            <w:r w:rsidRPr="00DF6528">
              <w:rPr>
                <w:color w:val="000000"/>
              </w:rPr>
              <w:t xml:space="preserve">each dose. </w:t>
            </w:r>
          </w:p>
          <w:p w14:paraId="2D110BE9" w14:textId="77777777" w:rsidR="004B3FC3" w:rsidRDefault="004B3FC3" w:rsidP="00755975">
            <w:pPr>
              <w:tabs>
                <w:tab w:val="left" w:pos="240"/>
              </w:tabs>
              <w:ind w:left="240" w:hanging="240"/>
              <w:rPr>
                <w:color w:val="000000"/>
              </w:rPr>
            </w:pPr>
            <w:r>
              <w:rPr>
                <w:color w:val="000000"/>
              </w:rPr>
              <w:t>a</w:t>
            </w:r>
            <w:r w:rsidRPr="00C66281">
              <w:rPr>
                <w:color w:val="000000"/>
              </w:rPr>
              <w:t>.</w:t>
            </w:r>
            <w:r>
              <w:rPr>
                <w:color w:val="000000"/>
              </w:rPr>
              <w:tab/>
            </w:r>
            <w:r w:rsidRPr="00C66281">
              <w:rPr>
                <w:color w:val="000000"/>
              </w:rPr>
              <w:t xml:space="preserve">N = </w:t>
            </w:r>
            <w:r>
              <w:rPr>
                <w:color w:val="000000"/>
              </w:rPr>
              <w:t>N</w:t>
            </w:r>
            <w:r w:rsidRPr="00C66281">
              <w:rPr>
                <w:color w:val="000000"/>
              </w:rPr>
              <w:t>umber of participants reporting at least 1 yes or no response for the specified event after the specified dose.</w:t>
            </w:r>
          </w:p>
          <w:p w14:paraId="0202B94C" w14:textId="77777777" w:rsidR="004B3FC3" w:rsidRDefault="004B3FC3" w:rsidP="00755975">
            <w:pPr>
              <w:tabs>
                <w:tab w:val="left" w:pos="240"/>
              </w:tabs>
              <w:ind w:left="240" w:hanging="240"/>
              <w:rPr>
                <w:color w:val="000000"/>
              </w:rPr>
            </w:pPr>
            <w:r>
              <w:rPr>
                <w:color w:val="000000"/>
              </w:rPr>
              <w:t>b</w:t>
            </w:r>
            <w:r w:rsidRPr="00C66281">
              <w:rPr>
                <w:color w:val="000000"/>
              </w:rPr>
              <w:t>.</w:t>
            </w:r>
            <w:r>
              <w:rPr>
                <w:color w:val="000000"/>
              </w:rPr>
              <w:tab/>
            </w:r>
            <w:r w:rsidRPr="00C66281">
              <w:rPr>
                <w:color w:val="000000"/>
              </w:rPr>
              <w:t>n = Number of participants with the specified reaction.</w:t>
            </w:r>
          </w:p>
          <w:p w14:paraId="3D8B4F4F" w14:textId="77777777" w:rsidR="004B3FC3" w:rsidRDefault="004B3FC3" w:rsidP="00755975">
            <w:pPr>
              <w:tabs>
                <w:tab w:val="left" w:pos="240"/>
              </w:tabs>
              <w:ind w:left="240" w:hanging="240"/>
              <w:rPr>
                <w:color w:val="000000"/>
              </w:rPr>
            </w:pPr>
            <w:r w:rsidRPr="00C66281">
              <w:rPr>
                <w:color w:val="000000"/>
              </w:rPr>
              <w:t>c.</w:t>
            </w:r>
            <w:r>
              <w:rPr>
                <w:color w:val="000000"/>
              </w:rPr>
              <w:tab/>
            </w:r>
            <w:r w:rsidRPr="00C66281">
              <w:rPr>
                <w:color w:val="000000"/>
              </w:rPr>
              <w:t xml:space="preserve">Mild: does not interfere with activity; </w:t>
            </w:r>
            <w:r>
              <w:rPr>
                <w:color w:val="000000"/>
              </w:rPr>
              <w:t>M</w:t>
            </w:r>
            <w:r w:rsidRPr="00C66281">
              <w:rPr>
                <w:color w:val="000000"/>
              </w:rPr>
              <w:t xml:space="preserve">oderate: some interference with activity; </w:t>
            </w:r>
            <w:r>
              <w:rPr>
                <w:color w:val="000000"/>
              </w:rPr>
              <w:t>S</w:t>
            </w:r>
            <w:r w:rsidRPr="00C66281">
              <w:rPr>
                <w:color w:val="000000"/>
              </w:rPr>
              <w:t xml:space="preserve">evere: prevents daily activity. </w:t>
            </w:r>
          </w:p>
          <w:p w14:paraId="246E541B" w14:textId="77777777" w:rsidR="004B3FC3" w:rsidRDefault="004B3FC3" w:rsidP="00755975">
            <w:pPr>
              <w:tabs>
                <w:tab w:val="left" w:pos="240"/>
              </w:tabs>
              <w:ind w:left="240" w:hanging="240"/>
              <w:rPr>
                <w:color w:val="000000"/>
              </w:rPr>
            </w:pPr>
            <w:r w:rsidRPr="00C66281">
              <w:rPr>
                <w:color w:val="000000"/>
              </w:rPr>
              <w:t>d.</w:t>
            </w:r>
            <w:r>
              <w:rPr>
                <w:color w:val="000000"/>
              </w:rPr>
              <w:tab/>
            </w:r>
            <w:r w:rsidRPr="00C66281">
              <w:rPr>
                <w:color w:val="000000"/>
              </w:rPr>
              <w:t xml:space="preserve">Mild: 1 to 2 times in 24 hours; </w:t>
            </w:r>
            <w:r>
              <w:rPr>
                <w:color w:val="000000"/>
              </w:rPr>
              <w:t>M</w:t>
            </w:r>
            <w:r w:rsidRPr="00C66281">
              <w:rPr>
                <w:color w:val="000000"/>
              </w:rPr>
              <w:t xml:space="preserve">oderate: &gt;2 times in 24 hours; </w:t>
            </w:r>
            <w:r>
              <w:rPr>
                <w:color w:val="000000"/>
              </w:rPr>
              <w:t>S</w:t>
            </w:r>
            <w:r w:rsidRPr="00C66281">
              <w:rPr>
                <w:color w:val="000000"/>
              </w:rPr>
              <w:t>evere: requires intravenous hydration.</w:t>
            </w:r>
          </w:p>
          <w:p w14:paraId="379D6873" w14:textId="77777777" w:rsidR="004B3FC3" w:rsidRDefault="004B3FC3" w:rsidP="00755975">
            <w:pPr>
              <w:tabs>
                <w:tab w:val="left" w:pos="240"/>
              </w:tabs>
              <w:ind w:left="240" w:hanging="240"/>
              <w:rPr>
                <w:color w:val="000000"/>
              </w:rPr>
            </w:pPr>
            <w:r w:rsidRPr="00C66281">
              <w:rPr>
                <w:color w:val="000000"/>
              </w:rPr>
              <w:t>e.</w:t>
            </w:r>
            <w:r>
              <w:rPr>
                <w:color w:val="000000"/>
              </w:rPr>
              <w:tab/>
            </w:r>
            <w:r w:rsidRPr="00C66281">
              <w:rPr>
                <w:color w:val="000000"/>
              </w:rPr>
              <w:t xml:space="preserve">Mild: 2 to 3 loose stools in 24 hours; </w:t>
            </w:r>
            <w:r>
              <w:rPr>
                <w:color w:val="000000"/>
              </w:rPr>
              <w:t>M</w:t>
            </w:r>
            <w:r w:rsidRPr="00C66281">
              <w:rPr>
                <w:color w:val="000000"/>
              </w:rPr>
              <w:t xml:space="preserve">oderate: 4 to 5 loose stools in 24 hours; </w:t>
            </w:r>
            <w:r>
              <w:rPr>
                <w:color w:val="000000"/>
              </w:rPr>
              <w:t>S</w:t>
            </w:r>
            <w:r w:rsidRPr="00C66281">
              <w:rPr>
                <w:color w:val="000000"/>
              </w:rPr>
              <w:t xml:space="preserve">evere: 6 or more loose stools in 24 hours. </w:t>
            </w:r>
          </w:p>
          <w:p w14:paraId="2CBCD90C" w14:textId="77777777" w:rsidR="004B3FC3" w:rsidRPr="00C66281" w:rsidRDefault="004B3FC3" w:rsidP="00755975">
            <w:pPr>
              <w:tabs>
                <w:tab w:val="left" w:pos="240"/>
              </w:tabs>
              <w:ind w:left="240" w:hanging="240"/>
              <w:rPr>
                <w:color w:val="000000"/>
              </w:rPr>
            </w:pPr>
            <w:r>
              <w:rPr>
                <w:color w:val="000000"/>
              </w:rPr>
              <w:t>f</w:t>
            </w:r>
            <w:r w:rsidRPr="00C66281">
              <w:rPr>
                <w:color w:val="000000"/>
              </w:rPr>
              <w:t>.</w:t>
            </w:r>
            <w:r>
              <w:rPr>
                <w:color w:val="000000"/>
              </w:rPr>
              <w:tab/>
            </w:r>
            <w:r w:rsidRPr="00C66281">
              <w:rPr>
                <w:color w:val="000000"/>
              </w:rPr>
              <w:t>Severity was not collected for use of antipyretic or pain medication.</w:t>
            </w:r>
          </w:p>
          <w:p w14:paraId="63DF6FF5" w14:textId="77777777" w:rsidR="004B3FC3" w:rsidRPr="00C66281" w:rsidRDefault="004B3FC3" w:rsidP="00755975">
            <w:pPr>
              <w:tabs>
                <w:tab w:val="left" w:pos="240"/>
              </w:tabs>
              <w:ind w:left="240" w:hanging="240"/>
              <w:rPr>
                <w:color w:val="000000"/>
              </w:rPr>
            </w:pPr>
            <w:r w:rsidRPr="00C66281">
              <w:rPr>
                <w:rFonts w:eastAsia="SimSun"/>
                <w:color w:val="000000"/>
              </w:rPr>
              <w:t>*</w:t>
            </w:r>
            <w:r>
              <w:rPr>
                <w:rFonts w:eastAsia="SimSun"/>
                <w:color w:val="000000"/>
              </w:rPr>
              <w:tab/>
              <w:t>R</w:t>
            </w:r>
            <w:r w:rsidRPr="00C66281">
              <w:rPr>
                <w:rFonts w:eastAsia="SimSun"/>
                <w:color w:val="000000"/>
              </w:rPr>
              <w:t>andomized participants</w:t>
            </w:r>
            <w:r>
              <w:rPr>
                <w:rFonts w:eastAsia="SimSun"/>
                <w:color w:val="000000"/>
              </w:rPr>
              <w:t xml:space="preserve"> in the safety analysis population</w:t>
            </w:r>
            <w:r w:rsidRPr="00C66281">
              <w:rPr>
                <w:rFonts w:eastAsia="SimSun"/>
                <w:color w:val="000000"/>
              </w:rPr>
              <w:t xml:space="preserve"> who received at least 1 dose of the study intervention.</w:t>
            </w:r>
          </w:p>
        </w:tc>
      </w:tr>
    </w:tbl>
    <w:p w14:paraId="36CBF030" w14:textId="112DA2BB" w:rsidR="009C04BC" w:rsidRDefault="009C04BC" w:rsidP="00755975">
      <w:pPr>
        <w:tabs>
          <w:tab w:val="left" w:pos="1080"/>
        </w:tabs>
        <w:ind w:left="1080" w:hanging="1080"/>
        <w:rPr>
          <w:sz w:val="24"/>
          <w:szCs w:val="24"/>
        </w:rPr>
      </w:pPr>
    </w:p>
    <w:p w14:paraId="11B49ED6" w14:textId="77777777" w:rsidR="004C2100" w:rsidRDefault="004C2100" w:rsidP="00755975">
      <w:pPr>
        <w:keepNext/>
        <w:shd w:val="clear" w:color="auto" w:fill="FFFFFF" w:themeFill="background1"/>
        <w:rPr>
          <w:rFonts w:eastAsia="Times New Roman"/>
          <w:sz w:val="24"/>
          <w:szCs w:val="24"/>
          <w:u w:val="single"/>
        </w:rPr>
      </w:pPr>
      <w:r w:rsidRPr="00D65F9D">
        <w:rPr>
          <w:rFonts w:eastAsia="Times New Roman"/>
          <w:sz w:val="24"/>
          <w:szCs w:val="24"/>
          <w:u w:val="single"/>
        </w:rPr>
        <w:t>Unsolic</w:t>
      </w:r>
      <w:r>
        <w:rPr>
          <w:rFonts w:eastAsia="Times New Roman"/>
          <w:sz w:val="24"/>
          <w:szCs w:val="24"/>
          <w:u w:val="single"/>
        </w:rPr>
        <w:t>i</w:t>
      </w:r>
      <w:r w:rsidRPr="00D65F9D">
        <w:rPr>
          <w:rFonts w:eastAsia="Times New Roman"/>
          <w:sz w:val="24"/>
          <w:szCs w:val="24"/>
          <w:u w:val="single"/>
        </w:rPr>
        <w:t>ted Adverse Events</w:t>
      </w:r>
    </w:p>
    <w:p w14:paraId="593E20BA" w14:textId="77777777" w:rsidR="004C2100" w:rsidRPr="007F0877" w:rsidRDefault="004C2100" w:rsidP="00755975">
      <w:pPr>
        <w:keepNext/>
        <w:shd w:val="clear" w:color="auto" w:fill="FFFFFF" w:themeFill="background1"/>
        <w:rPr>
          <w:rFonts w:eastAsia="Times New Roman"/>
          <w:sz w:val="24"/>
          <w:szCs w:val="24"/>
          <w:u w:val="single"/>
        </w:rPr>
      </w:pPr>
    </w:p>
    <w:p w14:paraId="3F7A671F" w14:textId="4AC750D3" w:rsidR="004C2100" w:rsidRDefault="004C2100" w:rsidP="00755975">
      <w:pPr>
        <w:shd w:val="clear" w:color="auto" w:fill="FFFFFF" w:themeFill="background1"/>
        <w:rPr>
          <w:rFonts w:eastAsia="Times New Roman"/>
          <w:sz w:val="24"/>
          <w:szCs w:val="24"/>
          <w:u w:val="single"/>
        </w:rPr>
      </w:pPr>
      <w:r>
        <w:rPr>
          <w:rFonts w:eastAsia="Times New Roman"/>
          <w:sz w:val="24"/>
        </w:rPr>
        <w:t>I</w:t>
      </w:r>
      <w:r w:rsidRPr="0087669B">
        <w:rPr>
          <w:rFonts w:eastAsia="Times New Roman"/>
          <w:sz w:val="24"/>
        </w:rPr>
        <w:t>n</w:t>
      </w:r>
      <w:r>
        <w:rPr>
          <w:rFonts w:eastAsia="Times New Roman"/>
          <w:sz w:val="24"/>
        </w:rPr>
        <w:t xml:space="preserve"> the </w:t>
      </w:r>
      <w:r w:rsidR="006A273A">
        <w:rPr>
          <w:rFonts w:eastAsia="Times New Roman"/>
          <w:sz w:val="24"/>
        </w:rPr>
        <w:t xml:space="preserve">following </w:t>
      </w:r>
      <w:r>
        <w:rPr>
          <w:rFonts w:eastAsia="Times New Roman"/>
          <w:sz w:val="24"/>
        </w:rPr>
        <w:t>analys</w:t>
      </w:r>
      <w:r w:rsidR="006A273A">
        <w:rPr>
          <w:rFonts w:eastAsia="Times New Roman"/>
          <w:sz w:val="24"/>
        </w:rPr>
        <w:t>e</w:t>
      </w:r>
      <w:r>
        <w:rPr>
          <w:rFonts w:eastAsia="Times New Roman"/>
          <w:sz w:val="24"/>
        </w:rPr>
        <w:t>s of</w:t>
      </w:r>
      <w:r w:rsidRPr="0087669B">
        <w:rPr>
          <w:rFonts w:eastAsia="Times New Roman"/>
          <w:sz w:val="24"/>
        </w:rPr>
        <w:t xml:space="preserve"> Study 2 </w:t>
      </w:r>
      <w:r w:rsidR="006A273A">
        <w:rPr>
          <w:rFonts w:eastAsia="Times New Roman"/>
          <w:sz w:val="24"/>
        </w:rPr>
        <w:t xml:space="preserve">in </w:t>
      </w:r>
      <w:r>
        <w:rPr>
          <w:rFonts w:eastAsia="Times New Roman"/>
          <w:sz w:val="24"/>
        </w:rPr>
        <w:t>adolescents</w:t>
      </w:r>
      <w:r w:rsidRPr="0087669B">
        <w:rPr>
          <w:rFonts w:eastAsia="Times New Roman"/>
          <w:sz w:val="24"/>
        </w:rPr>
        <w:t xml:space="preserve"> 1</w:t>
      </w:r>
      <w:r>
        <w:rPr>
          <w:rFonts w:eastAsia="Times New Roman"/>
          <w:sz w:val="24"/>
        </w:rPr>
        <w:t>2</w:t>
      </w:r>
      <w:r w:rsidRPr="0087669B">
        <w:rPr>
          <w:rFonts w:eastAsia="Times New Roman"/>
          <w:sz w:val="24"/>
        </w:rPr>
        <w:t xml:space="preserve"> </w:t>
      </w:r>
      <w:r w:rsidR="00826AEB" w:rsidRPr="0087669B">
        <w:rPr>
          <w:rFonts w:eastAsia="Times New Roman"/>
          <w:sz w:val="24"/>
        </w:rPr>
        <w:t>t</w:t>
      </w:r>
      <w:r w:rsidR="00826AEB">
        <w:rPr>
          <w:rFonts w:eastAsia="Times New Roman"/>
          <w:sz w:val="24"/>
        </w:rPr>
        <w:t>hrough</w:t>
      </w:r>
      <w:r w:rsidR="00826AEB" w:rsidRPr="0087669B">
        <w:rPr>
          <w:rFonts w:eastAsia="Times New Roman"/>
          <w:sz w:val="24"/>
        </w:rPr>
        <w:t xml:space="preserve"> </w:t>
      </w:r>
      <w:r>
        <w:rPr>
          <w:rFonts w:eastAsia="Times New Roman"/>
          <w:sz w:val="24"/>
        </w:rPr>
        <w:t>1</w:t>
      </w:r>
      <w:r w:rsidRPr="0087669B">
        <w:rPr>
          <w:rFonts w:eastAsia="Times New Roman"/>
          <w:sz w:val="24"/>
        </w:rPr>
        <w:t>5 years of age</w:t>
      </w:r>
      <w:r w:rsidR="000A0005">
        <w:rPr>
          <w:rFonts w:eastAsia="Times New Roman"/>
          <w:sz w:val="24"/>
        </w:rPr>
        <w:t xml:space="preserve"> (1,131</w:t>
      </w:r>
      <w:r w:rsidR="000A0005" w:rsidRPr="0087669B">
        <w:rPr>
          <w:rFonts w:eastAsia="Times New Roman"/>
          <w:sz w:val="24"/>
        </w:rPr>
        <w:t xml:space="preserve"> </w:t>
      </w:r>
      <w:r w:rsidR="000A0005">
        <w:rPr>
          <w:rFonts w:eastAsia="Times New Roman"/>
          <w:sz w:val="24"/>
        </w:rPr>
        <w:t xml:space="preserve">of whom </w:t>
      </w:r>
      <w:r w:rsidR="000A0005" w:rsidRPr="0087669B">
        <w:rPr>
          <w:rFonts w:eastAsia="Times New Roman"/>
          <w:sz w:val="24"/>
        </w:rPr>
        <w:t>received</w:t>
      </w:r>
      <w:r w:rsidR="000A0005" w:rsidRPr="0087669B">
        <w:rPr>
          <w:rFonts w:eastAsia="Arial"/>
          <w:bCs/>
          <w:sz w:val="24"/>
          <w:szCs w:val="24"/>
        </w:rPr>
        <w:t xml:space="preserve"> Pfizer</w:t>
      </w:r>
      <w:r w:rsidR="000A0005" w:rsidRPr="0087669B">
        <w:rPr>
          <w:bCs/>
          <w:sz w:val="24"/>
          <w:szCs w:val="24"/>
        </w:rPr>
        <w:noBreakHyphen/>
      </w:r>
      <w:r w:rsidR="000A0005" w:rsidRPr="0087669B">
        <w:rPr>
          <w:rFonts w:eastAsia="Arial"/>
          <w:sz w:val="24"/>
          <w:szCs w:val="24"/>
        </w:rPr>
        <w:t>BioNTech</w:t>
      </w:r>
      <w:r w:rsidR="000A0005" w:rsidRPr="0087669B">
        <w:rPr>
          <w:rFonts w:eastAsia="Arial"/>
          <w:bCs/>
          <w:sz w:val="24"/>
          <w:szCs w:val="24"/>
        </w:rPr>
        <w:t xml:space="preserve"> COVID-19 Vaccine</w:t>
      </w:r>
      <w:r w:rsidR="000A0005">
        <w:rPr>
          <w:rFonts w:eastAsia="Arial"/>
          <w:bCs/>
          <w:sz w:val="24"/>
          <w:szCs w:val="24"/>
        </w:rPr>
        <w:t xml:space="preserve"> and 1,129 of whom received placebo)</w:t>
      </w:r>
      <w:r>
        <w:rPr>
          <w:rFonts w:eastAsia="Times New Roman"/>
          <w:sz w:val="24"/>
        </w:rPr>
        <w:t>, 98.3% of study participants had at least 30 days of follow-up af</w:t>
      </w:r>
      <w:r w:rsidRPr="00DA4A81">
        <w:rPr>
          <w:rFonts w:eastAsia="Times New Roman"/>
          <w:sz w:val="24"/>
        </w:rPr>
        <w:t>ter Dose 2</w:t>
      </w:r>
      <w:r w:rsidR="00D80926">
        <w:rPr>
          <w:rFonts w:eastAsia="Times New Roman"/>
          <w:sz w:val="24"/>
        </w:rPr>
        <w:t>.</w:t>
      </w:r>
    </w:p>
    <w:p w14:paraId="55D2EB26" w14:textId="77777777" w:rsidR="004C2100" w:rsidRDefault="004C2100" w:rsidP="00755975">
      <w:pPr>
        <w:shd w:val="clear" w:color="auto" w:fill="FFFFFF" w:themeFill="background1"/>
        <w:rPr>
          <w:rFonts w:eastAsia="Times New Roman"/>
          <w:sz w:val="24"/>
          <w:szCs w:val="24"/>
          <w:u w:val="single"/>
        </w:rPr>
      </w:pPr>
    </w:p>
    <w:p w14:paraId="1793F74F" w14:textId="77777777" w:rsidR="004C2100" w:rsidRPr="003D7047" w:rsidRDefault="004C2100" w:rsidP="00755975">
      <w:pPr>
        <w:keepNext/>
        <w:shd w:val="clear" w:color="auto" w:fill="FFFFFF"/>
        <w:rPr>
          <w:rFonts w:eastAsia="Times New Roman"/>
          <w:i/>
          <w:sz w:val="24"/>
          <w:szCs w:val="24"/>
        </w:rPr>
      </w:pPr>
      <w:r w:rsidRPr="003D7047">
        <w:rPr>
          <w:rFonts w:eastAsia="Times New Roman"/>
          <w:i/>
          <w:sz w:val="24"/>
          <w:szCs w:val="24"/>
        </w:rPr>
        <w:t>Serious Adverse Events</w:t>
      </w:r>
    </w:p>
    <w:p w14:paraId="228357C2" w14:textId="77777777" w:rsidR="004C2100" w:rsidRDefault="004C2100" w:rsidP="00755975">
      <w:pPr>
        <w:keepNext/>
        <w:shd w:val="clear" w:color="auto" w:fill="FFFFFF"/>
        <w:rPr>
          <w:rFonts w:eastAsia="Times New Roman"/>
          <w:sz w:val="24"/>
        </w:rPr>
      </w:pPr>
    </w:p>
    <w:p w14:paraId="1F535B55" w14:textId="6F51956F" w:rsidR="000A4F47" w:rsidRDefault="004C2100" w:rsidP="000A4F47">
      <w:pPr>
        <w:shd w:val="clear" w:color="auto" w:fill="FFFFFF"/>
        <w:rPr>
          <w:rFonts w:eastAsia="Times New Roman"/>
          <w:sz w:val="24"/>
        </w:rPr>
      </w:pPr>
      <w:r>
        <w:rPr>
          <w:rFonts w:eastAsia="Times New Roman"/>
          <w:sz w:val="24"/>
        </w:rPr>
        <w:t xml:space="preserve">Serious adverse events </w:t>
      </w:r>
      <w:r w:rsidR="006A273A" w:rsidRPr="0087669B">
        <w:rPr>
          <w:rFonts w:eastAsia="Times New Roman"/>
          <w:sz w:val="24"/>
        </w:rPr>
        <w:t>from Dose</w:t>
      </w:r>
      <w:r w:rsidR="006A273A">
        <w:rPr>
          <w:rFonts w:eastAsia="Times New Roman"/>
          <w:sz w:val="24"/>
        </w:rPr>
        <w:t> </w:t>
      </w:r>
      <w:r w:rsidR="006A273A" w:rsidRPr="0087669B">
        <w:rPr>
          <w:rFonts w:eastAsia="Times New Roman"/>
          <w:sz w:val="24"/>
        </w:rPr>
        <w:t xml:space="preserve">1 through </w:t>
      </w:r>
      <w:r w:rsidR="006A273A">
        <w:rPr>
          <w:rFonts w:eastAsia="Times New Roman"/>
          <w:sz w:val="24"/>
        </w:rPr>
        <w:t xml:space="preserve">up to </w:t>
      </w:r>
      <w:r w:rsidR="006A273A" w:rsidRPr="0087669B">
        <w:rPr>
          <w:rFonts w:eastAsia="Times New Roman"/>
          <w:sz w:val="24"/>
        </w:rPr>
        <w:t xml:space="preserve">30 days after Dose 2 </w:t>
      </w:r>
      <w:r w:rsidR="006A273A">
        <w:rPr>
          <w:rFonts w:eastAsia="Times New Roman"/>
          <w:sz w:val="24"/>
        </w:rPr>
        <w:t xml:space="preserve">in ongoing follow-up </w:t>
      </w:r>
      <w:r w:rsidRPr="0087669B">
        <w:rPr>
          <w:rFonts w:eastAsia="Times New Roman"/>
          <w:sz w:val="24"/>
        </w:rPr>
        <w:t xml:space="preserve">were reported by </w:t>
      </w:r>
      <w:r>
        <w:rPr>
          <w:rFonts w:eastAsia="Times New Roman"/>
          <w:sz w:val="24"/>
        </w:rPr>
        <w:t>0.4</w:t>
      </w:r>
      <w:r w:rsidRPr="0087669B">
        <w:rPr>
          <w:rFonts w:eastAsia="Times New Roman"/>
          <w:sz w:val="24"/>
        </w:rPr>
        <w:t xml:space="preserve">% of </w:t>
      </w:r>
      <w:r w:rsidRPr="0087669B">
        <w:rPr>
          <w:rFonts w:eastAsia="Arial"/>
          <w:bCs/>
          <w:sz w:val="24"/>
          <w:szCs w:val="24"/>
        </w:rPr>
        <w:t>Pfizer</w:t>
      </w:r>
      <w:r w:rsidRPr="0087669B">
        <w:rPr>
          <w:bCs/>
          <w:sz w:val="24"/>
          <w:szCs w:val="24"/>
        </w:rPr>
        <w:noBreakHyphen/>
      </w:r>
      <w:r w:rsidRPr="0087669B">
        <w:rPr>
          <w:rFonts w:eastAsia="Arial"/>
          <w:sz w:val="24"/>
          <w:szCs w:val="24"/>
        </w:rPr>
        <w:t>BioNTech</w:t>
      </w:r>
      <w:r w:rsidRPr="0087669B">
        <w:rPr>
          <w:rFonts w:eastAsia="Arial"/>
          <w:bCs/>
          <w:sz w:val="24"/>
          <w:szCs w:val="24"/>
        </w:rPr>
        <w:t xml:space="preserve"> COVID-19 Vaccine</w:t>
      </w:r>
      <w:r w:rsidDel="00CF62B3">
        <w:rPr>
          <w:rFonts w:eastAsia="Times New Roman"/>
          <w:sz w:val="24"/>
        </w:rPr>
        <w:t xml:space="preserve"> </w:t>
      </w:r>
      <w:r>
        <w:rPr>
          <w:rFonts w:eastAsia="Times New Roman"/>
          <w:sz w:val="24"/>
        </w:rPr>
        <w:t xml:space="preserve">recipients </w:t>
      </w:r>
      <w:r w:rsidRPr="0087669B">
        <w:rPr>
          <w:rFonts w:eastAsia="Times New Roman"/>
          <w:sz w:val="24"/>
        </w:rPr>
        <w:t xml:space="preserve">and by </w:t>
      </w:r>
      <w:del w:id="30" w:author="Author">
        <w:r w:rsidDel="00B408BD">
          <w:rPr>
            <w:rFonts w:eastAsia="Times New Roman"/>
            <w:sz w:val="24"/>
          </w:rPr>
          <w:delText>0.2</w:delText>
        </w:r>
        <w:r w:rsidRPr="0087669B" w:rsidDel="00B408BD">
          <w:rPr>
            <w:rFonts w:eastAsia="Times New Roman"/>
            <w:sz w:val="24"/>
          </w:rPr>
          <w:delText xml:space="preserve">% </w:delText>
        </w:r>
      </w:del>
      <w:ins w:id="31" w:author="Author">
        <w:r w:rsidR="00B408BD">
          <w:rPr>
            <w:rFonts w:eastAsia="Times New Roman"/>
            <w:sz w:val="24"/>
          </w:rPr>
          <w:t xml:space="preserve">0.1% </w:t>
        </w:r>
      </w:ins>
      <w:r w:rsidRPr="0087669B">
        <w:rPr>
          <w:rFonts w:eastAsia="Times New Roman"/>
          <w:sz w:val="24"/>
        </w:rPr>
        <w:t xml:space="preserve">of </w:t>
      </w:r>
      <w:r>
        <w:rPr>
          <w:rFonts w:eastAsia="Times New Roman"/>
          <w:sz w:val="24"/>
        </w:rPr>
        <w:t xml:space="preserve">placebo recipients. </w:t>
      </w:r>
      <w:r w:rsidR="000A4F47" w:rsidRPr="00DA4A81">
        <w:rPr>
          <w:rFonts w:eastAsia="Times New Roman"/>
          <w:sz w:val="24"/>
        </w:rPr>
        <w:t>There</w:t>
      </w:r>
      <w:r w:rsidR="000A4F47" w:rsidRPr="00421525">
        <w:rPr>
          <w:rFonts w:eastAsia="Times New Roman"/>
          <w:sz w:val="24"/>
        </w:rPr>
        <w:t xml:space="preserve"> were no notable patterns or numerical imbalances between </w:t>
      </w:r>
      <w:r w:rsidR="000A4F47">
        <w:rPr>
          <w:rFonts w:eastAsia="Times New Roman"/>
          <w:sz w:val="24"/>
        </w:rPr>
        <w:t xml:space="preserve">treatment </w:t>
      </w:r>
      <w:r w:rsidR="000A4F47" w:rsidRPr="00421525">
        <w:rPr>
          <w:rFonts w:eastAsia="Times New Roman"/>
          <w:sz w:val="24"/>
        </w:rPr>
        <w:t>groups for specific categories of serious adverse events</w:t>
      </w:r>
      <w:r w:rsidR="000A4F47">
        <w:rPr>
          <w:rFonts w:eastAsia="Times New Roman"/>
          <w:sz w:val="24"/>
        </w:rPr>
        <w:t xml:space="preserve"> </w:t>
      </w:r>
      <w:r w:rsidR="000A4F47" w:rsidRPr="00421525">
        <w:rPr>
          <w:rFonts w:eastAsia="Times New Roman"/>
          <w:sz w:val="24"/>
        </w:rPr>
        <w:t>that would suggest a causal relationship to Pfizer</w:t>
      </w:r>
      <w:r w:rsidR="000A4F47">
        <w:rPr>
          <w:rFonts w:eastAsia="Times New Roman"/>
          <w:sz w:val="24"/>
        </w:rPr>
        <w:noBreakHyphen/>
      </w:r>
      <w:r w:rsidR="000A4F47" w:rsidRPr="00421525">
        <w:rPr>
          <w:rFonts w:eastAsia="Times New Roman"/>
          <w:sz w:val="24"/>
        </w:rPr>
        <w:t>BioNTech COVID</w:t>
      </w:r>
      <w:r w:rsidR="000A4F47">
        <w:rPr>
          <w:rFonts w:eastAsia="Times New Roman"/>
          <w:sz w:val="24"/>
        </w:rPr>
        <w:t>-</w:t>
      </w:r>
      <w:r w:rsidR="000A4F47" w:rsidRPr="00421525">
        <w:rPr>
          <w:rFonts w:eastAsia="Times New Roman"/>
          <w:sz w:val="24"/>
        </w:rPr>
        <w:t>19 Vaccine</w:t>
      </w:r>
      <w:r w:rsidR="000A4F47">
        <w:rPr>
          <w:rFonts w:eastAsia="Times New Roman"/>
          <w:sz w:val="24"/>
        </w:rPr>
        <w:t>.</w:t>
      </w:r>
    </w:p>
    <w:p w14:paraId="2AC1AB18" w14:textId="77777777" w:rsidR="004C2100" w:rsidRDefault="004C2100" w:rsidP="00755975">
      <w:pPr>
        <w:shd w:val="clear" w:color="auto" w:fill="FFFFFF"/>
        <w:rPr>
          <w:rFonts w:eastAsia="Times New Roman"/>
          <w:sz w:val="24"/>
        </w:rPr>
      </w:pPr>
    </w:p>
    <w:p w14:paraId="62CD6FC3" w14:textId="77777777" w:rsidR="004C2100" w:rsidRPr="001E7E2F" w:rsidRDefault="004C2100" w:rsidP="00755975">
      <w:pPr>
        <w:keepNext/>
        <w:shd w:val="clear" w:color="auto" w:fill="FFFFFF"/>
        <w:rPr>
          <w:rFonts w:eastAsia="Times New Roman"/>
          <w:i/>
          <w:sz w:val="24"/>
          <w:szCs w:val="24"/>
        </w:rPr>
      </w:pPr>
      <w:r w:rsidRPr="001E7E2F">
        <w:rPr>
          <w:rFonts w:eastAsia="Times New Roman"/>
          <w:i/>
          <w:sz w:val="24"/>
          <w:szCs w:val="24"/>
        </w:rPr>
        <w:t>Non-Serious Adverse Events</w:t>
      </w:r>
    </w:p>
    <w:p w14:paraId="7E4586F2" w14:textId="77777777" w:rsidR="004C2100" w:rsidRPr="001E7E2F" w:rsidRDefault="004C2100" w:rsidP="00755975">
      <w:pPr>
        <w:keepNext/>
        <w:shd w:val="clear" w:color="auto" w:fill="FFFFFF"/>
        <w:rPr>
          <w:rFonts w:eastAsia="Times New Roman"/>
          <w:sz w:val="24"/>
        </w:rPr>
      </w:pPr>
    </w:p>
    <w:p w14:paraId="4C56DC76" w14:textId="57A0107B" w:rsidR="004C2100" w:rsidRDefault="006A273A" w:rsidP="00755975">
      <w:pPr>
        <w:shd w:val="clear" w:color="auto" w:fill="FFFFFF"/>
        <w:rPr>
          <w:rFonts w:eastAsia="Times New Roman"/>
          <w:sz w:val="24"/>
        </w:rPr>
      </w:pPr>
      <w:r>
        <w:rPr>
          <w:rFonts w:eastAsia="Times New Roman"/>
          <w:sz w:val="24"/>
        </w:rPr>
        <w:t>N</w:t>
      </w:r>
      <w:r w:rsidR="004C2100" w:rsidRPr="001E7E2F">
        <w:rPr>
          <w:rFonts w:eastAsia="Times New Roman"/>
          <w:sz w:val="24"/>
        </w:rPr>
        <w:t xml:space="preserve">on-serious adverse events </w:t>
      </w:r>
      <w:r w:rsidRPr="0087669B">
        <w:rPr>
          <w:rFonts w:eastAsia="Times New Roman"/>
          <w:sz w:val="24"/>
        </w:rPr>
        <w:t>from Dose</w:t>
      </w:r>
      <w:r>
        <w:rPr>
          <w:rFonts w:eastAsia="Times New Roman"/>
          <w:sz w:val="24"/>
        </w:rPr>
        <w:t> </w:t>
      </w:r>
      <w:r w:rsidRPr="0087669B">
        <w:rPr>
          <w:rFonts w:eastAsia="Times New Roman"/>
          <w:sz w:val="24"/>
        </w:rPr>
        <w:t xml:space="preserve">1 through </w:t>
      </w:r>
      <w:r>
        <w:rPr>
          <w:rFonts w:eastAsia="Times New Roman"/>
          <w:sz w:val="24"/>
        </w:rPr>
        <w:t xml:space="preserve">up to </w:t>
      </w:r>
      <w:r w:rsidRPr="0087669B">
        <w:rPr>
          <w:rFonts w:eastAsia="Times New Roman"/>
          <w:sz w:val="24"/>
        </w:rPr>
        <w:t xml:space="preserve">30 days after Dose 2 </w:t>
      </w:r>
      <w:r>
        <w:rPr>
          <w:rFonts w:eastAsia="Times New Roman"/>
          <w:sz w:val="24"/>
        </w:rPr>
        <w:t xml:space="preserve">in ongoing follow-up </w:t>
      </w:r>
      <w:r w:rsidR="004C2100" w:rsidRPr="001E7E2F">
        <w:rPr>
          <w:rFonts w:eastAsia="Times New Roman"/>
          <w:sz w:val="24"/>
        </w:rPr>
        <w:t xml:space="preserve">were reported by </w:t>
      </w:r>
      <w:del w:id="32" w:author="Author">
        <w:r w:rsidDel="00CD3D67">
          <w:rPr>
            <w:rFonts w:eastAsia="Times New Roman"/>
            <w:sz w:val="24"/>
          </w:rPr>
          <w:delText>X.X</w:delText>
        </w:r>
      </w:del>
      <w:ins w:id="33" w:author="Author">
        <w:r w:rsidR="00502111">
          <w:rPr>
            <w:rFonts w:eastAsia="Times New Roman"/>
            <w:sz w:val="24"/>
          </w:rPr>
          <w:t>5.8</w:t>
        </w:r>
        <w:r>
          <w:rPr>
            <w:rFonts w:eastAsia="Times New Roman"/>
            <w:sz w:val="24"/>
          </w:rPr>
          <w:t>%</w:t>
        </w:r>
        <w:r w:rsidR="004C2100" w:rsidRPr="001E7E2F">
          <w:rPr>
            <w:rFonts w:eastAsia="Times New Roman"/>
            <w:sz w:val="24"/>
          </w:rPr>
          <w:t xml:space="preserve"> </w:t>
        </w:r>
      </w:ins>
      <w:r w:rsidR="004C2100" w:rsidRPr="001E7E2F">
        <w:rPr>
          <w:rFonts w:eastAsia="Times New Roman"/>
          <w:sz w:val="24"/>
        </w:rPr>
        <w:t xml:space="preserve">of </w:t>
      </w:r>
      <w:r w:rsidR="004C2100" w:rsidRPr="001E7E2F">
        <w:rPr>
          <w:rFonts w:eastAsia="Arial"/>
          <w:bCs/>
          <w:sz w:val="24"/>
          <w:szCs w:val="24"/>
        </w:rPr>
        <w:t>Pfizer</w:t>
      </w:r>
      <w:r w:rsidR="004C2100" w:rsidRPr="001E7E2F">
        <w:rPr>
          <w:bCs/>
          <w:sz w:val="24"/>
          <w:szCs w:val="24"/>
        </w:rPr>
        <w:noBreakHyphen/>
      </w:r>
      <w:r w:rsidR="004C2100" w:rsidRPr="001E7E2F">
        <w:rPr>
          <w:rFonts w:eastAsia="Arial"/>
          <w:sz w:val="24"/>
          <w:szCs w:val="24"/>
        </w:rPr>
        <w:t>BioNTech</w:t>
      </w:r>
      <w:r w:rsidR="004C2100" w:rsidRPr="001E7E2F">
        <w:rPr>
          <w:rFonts w:eastAsia="Arial"/>
          <w:bCs/>
          <w:sz w:val="24"/>
          <w:szCs w:val="24"/>
        </w:rPr>
        <w:t xml:space="preserve"> COVID-19 Vaccine</w:t>
      </w:r>
      <w:r w:rsidR="004C2100" w:rsidRPr="001E7E2F">
        <w:rPr>
          <w:rFonts w:eastAsia="Times New Roman"/>
          <w:sz w:val="24"/>
        </w:rPr>
        <w:t xml:space="preserve"> recipients and by </w:t>
      </w:r>
      <w:del w:id="34" w:author="Author">
        <w:r w:rsidDel="00502111">
          <w:rPr>
            <w:rFonts w:eastAsia="Times New Roman"/>
            <w:sz w:val="24"/>
          </w:rPr>
          <w:delText>X.X</w:delText>
        </w:r>
      </w:del>
      <w:ins w:id="35" w:author="Author">
        <w:r w:rsidR="00502111">
          <w:rPr>
            <w:rFonts w:eastAsia="Times New Roman"/>
            <w:sz w:val="24"/>
          </w:rPr>
          <w:t>5.8</w:t>
        </w:r>
        <w:r>
          <w:rPr>
            <w:rFonts w:eastAsia="Times New Roman"/>
            <w:sz w:val="24"/>
          </w:rPr>
          <w:t>%</w:t>
        </w:r>
        <w:r w:rsidR="004C2100" w:rsidRPr="001E7E2F">
          <w:rPr>
            <w:rFonts w:eastAsia="Times New Roman"/>
            <w:sz w:val="24"/>
          </w:rPr>
          <w:t xml:space="preserve"> </w:t>
        </w:r>
      </w:ins>
      <w:r w:rsidR="004C2100" w:rsidRPr="001E7E2F">
        <w:rPr>
          <w:rFonts w:eastAsia="Times New Roman"/>
          <w:sz w:val="24"/>
        </w:rPr>
        <w:t>of placebo recipients.</w:t>
      </w:r>
      <w:r w:rsidR="007177BE" w:rsidRPr="001E7E2F">
        <w:rPr>
          <w:sz w:val="24"/>
          <w:szCs w:val="24"/>
        </w:rPr>
        <w:t xml:space="preserve"> From Dose 1 through 30 days after Dose 2, reports of lymphadenopathy plausibly related to the study intervention were imbalanced, with notably more cases in the Pfizer-BioNTech COVID-19 Vaccine group (7) vs. the placebo group (1).</w:t>
      </w:r>
      <w:r w:rsidR="007177BE" w:rsidRPr="001E7E2F">
        <w:rPr>
          <w:rFonts w:eastAsia="Times New Roman"/>
          <w:sz w:val="24"/>
        </w:rPr>
        <w:t xml:space="preserve"> There were no other notable patterns or numerical imbalances between treatment groups for specific categories of non-serious adverse events that would suggest a causal relationship to Pfizer</w:t>
      </w:r>
      <w:r w:rsidR="007177BE" w:rsidRPr="001E7E2F">
        <w:rPr>
          <w:rFonts w:eastAsia="Times New Roman"/>
          <w:sz w:val="24"/>
        </w:rPr>
        <w:noBreakHyphen/>
        <w:t>BioNTech COVID</w:t>
      </w:r>
      <w:del w:id="36" w:author="Author">
        <w:r w:rsidR="007177BE" w:rsidRPr="001E7E2F" w:rsidDel="001601DE">
          <w:rPr>
            <w:rFonts w:eastAsia="Times New Roman"/>
            <w:sz w:val="24"/>
          </w:rPr>
          <w:delText>-</w:delText>
        </w:r>
      </w:del>
      <w:ins w:id="37" w:author="Author">
        <w:r w:rsidR="001601DE">
          <w:rPr>
            <w:rFonts w:eastAsia="Times New Roman"/>
            <w:sz w:val="24"/>
          </w:rPr>
          <w:noBreakHyphen/>
        </w:r>
      </w:ins>
      <w:r w:rsidR="007177BE" w:rsidRPr="001E7E2F">
        <w:rPr>
          <w:rFonts w:eastAsia="Times New Roman"/>
          <w:sz w:val="24"/>
        </w:rPr>
        <w:t>19 Vaccine.</w:t>
      </w:r>
    </w:p>
    <w:p w14:paraId="3E296F0E" w14:textId="77777777" w:rsidR="00743B14" w:rsidRPr="00743B14" w:rsidRDefault="00743B14" w:rsidP="00755975">
      <w:pPr>
        <w:tabs>
          <w:tab w:val="left" w:pos="1080"/>
        </w:tabs>
        <w:ind w:left="1080" w:hanging="1080"/>
        <w:rPr>
          <w:b/>
          <w:bCs/>
          <w:sz w:val="24"/>
          <w:szCs w:val="24"/>
        </w:rPr>
      </w:pPr>
    </w:p>
    <w:p w14:paraId="22C13E69" w14:textId="00A77456" w:rsidR="00F560CA" w:rsidRPr="00F923CE" w:rsidRDefault="00F560CA" w:rsidP="00CC2FC3">
      <w:pPr>
        <w:keepNext/>
        <w:rPr>
          <w:rFonts w:eastAsia="Times New Roman"/>
          <w:sz w:val="24"/>
          <w:szCs w:val="24"/>
        </w:rPr>
      </w:pPr>
      <w:r w:rsidRPr="00642317">
        <w:rPr>
          <w:rFonts w:eastAsia="Times New Roman"/>
          <w:b/>
          <w:bCs/>
          <w:sz w:val="24"/>
          <w:szCs w:val="24"/>
        </w:rPr>
        <w:t xml:space="preserve">6.2 </w:t>
      </w:r>
      <w:r w:rsidR="00E24489" w:rsidRPr="00F923CE">
        <w:rPr>
          <w:rFonts w:eastAsia="Times New Roman"/>
          <w:b/>
          <w:bCs/>
          <w:sz w:val="24"/>
          <w:szCs w:val="24"/>
        </w:rPr>
        <w:tab/>
      </w:r>
      <w:r w:rsidR="00366D79" w:rsidRPr="00F923CE">
        <w:rPr>
          <w:rFonts w:eastAsia="Times New Roman"/>
          <w:b/>
          <w:bCs/>
          <w:sz w:val="24"/>
        </w:rPr>
        <w:t>Post</w:t>
      </w:r>
      <w:r w:rsidR="00366D79" w:rsidRPr="00F923CE">
        <w:rPr>
          <w:rFonts w:eastAsia="Times New Roman"/>
          <w:b/>
          <w:sz w:val="24"/>
        </w:rPr>
        <w:t xml:space="preserve"> Authorization Experience</w:t>
      </w:r>
    </w:p>
    <w:p w14:paraId="64A078DA" w14:textId="77777777" w:rsidR="00F560CA" w:rsidRPr="00F923CE" w:rsidRDefault="00F560CA" w:rsidP="00CC2FC3">
      <w:pPr>
        <w:keepNext/>
        <w:rPr>
          <w:rFonts w:eastAsia="Times New Roman"/>
          <w:sz w:val="24"/>
          <w:szCs w:val="24"/>
        </w:rPr>
      </w:pPr>
    </w:p>
    <w:p w14:paraId="21261721" w14:textId="3593659E" w:rsidR="00F560CA" w:rsidRPr="00F923CE" w:rsidRDefault="00F560CA" w:rsidP="00755975">
      <w:pPr>
        <w:rPr>
          <w:rFonts w:eastAsia="Times New Roman"/>
          <w:sz w:val="24"/>
          <w:szCs w:val="24"/>
        </w:rPr>
      </w:pPr>
      <w:r w:rsidRPr="00F923CE">
        <w:rPr>
          <w:rFonts w:eastAsia="Times New Roman"/>
          <w:sz w:val="24"/>
          <w:szCs w:val="24"/>
        </w:rPr>
        <w:t>The following adverse reactions have been identified during post authorization use of</w:t>
      </w:r>
      <w:r w:rsidR="000E0127" w:rsidRPr="00F923CE">
        <w:rPr>
          <w:rFonts w:eastAsia="Times New Roman"/>
          <w:sz w:val="24"/>
        </w:rPr>
        <w:t xml:space="preserve"> Pfizer</w:t>
      </w:r>
      <w:r w:rsidR="000E0127" w:rsidRPr="00F923CE">
        <w:rPr>
          <w:rFonts w:eastAsia="Times New Roman"/>
          <w:sz w:val="24"/>
        </w:rPr>
        <w:noBreakHyphen/>
        <w:t>BioNTech COVID-19 Vaccine</w:t>
      </w:r>
      <w:r w:rsidRPr="00F923CE">
        <w:rPr>
          <w:rFonts w:eastAsia="Times New Roman"/>
          <w:sz w:val="24"/>
          <w:szCs w:val="24"/>
        </w:rPr>
        <w:t xml:space="preserve">. Because these reactions are reported voluntarily, it is not always possible to reliably estimate their frequency or establish a causal relationship to </w:t>
      </w:r>
      <w:r w:rsidR="009A66C2" w:rsidRPr="00F923CE">
        <w:rPr>
          <w:rFonts w:eastAsia="Times New Roman"/>
          <w:sz w:val="24"/>
          <w:szCs w:val="24"/>
        </w:rPr>
        <w:t xml:space="preserve">vaccine </w:t>
      </w:r>
      <w:r w:rsidRPr="00F923CE">
        <w:rPr>
          <w:rFonts w:eastAsia="Times New Roman"/>
          <w:sz w:val="24"/>
          <w:szCs w:val="24"/>
        </w:rPr>
        <w:t>exposure.</w:t>
      </w:r>
    </w:p>
    <w:p w14:paraId="5ABDF4A2" w14:textId="445EC5E4" w:rsidR="00366D79" w:rsidRPr="00F923CE" w:rsidRDefault="00366D79" w:rsidP="00755975">
      <w:pPr>
        <w:rPr>
          <w:rFonts w:eastAsia="Times New Roman"/>
          <w:sz w:val="24"/>
          <w:szCs w:val="24"/>
        </w:rPr>
      </w:pPr>
    </w:p>
    <w:p w14:paraId="02DA89E8" w14:textId="201AE333" w:rsidR="00366D79" w:rsidRPr="003375F9" w:rsidRDefault="00884591" w:rsidP="00CC2FC3">
      <w:pPr>
        <w:rPr>
          <w:spacing w:val="-1"/>
          <w:sz w:val="24"/>
        </w:rPr>
      </w:pPr>
      <w:r w:rsidRPr="00642317">
        <w:rPr>
          <w:spacing w:val="-1"/>
          <w:sz w:val="24"/>
          <w:szCs w:val="24"/>
        </w:rPr>
        <w:lastRenderedPageBreak/>
        <w:t xml:space="preserve">Immune System Disorders: </w:t>
      </w:r>
      <w:r w:rsidR="009A66C2" w:rsidRPr="00642317">
        <w:rPr>
          <w:spacing w:val="-1"/>
          <w:sz w:val="24"/>
          <w:szCs w:val="24"/>
        </w:rPr>
        <w:t xml:space="preserve">severe allergic reactions, including anaphylaxis, and other </w:t>
      </w:r>
      <w:r w:rsidR="00D44139" w:rsidRPr="00642317">
        <w:rPr>
          <w:spacing w:val="-1"/>
          <w:sz w:val="24"/>
          <w:szCs w:val="24"/>
        </w:rPr>
        <w:t>hypersensitivity reactions (e.g., rash, pruritus, urticaria, angioedema</w:t>
      </w:r>
      <w:r w:rsidRPr="00642317">
        <w:rPr>
          <w:spacing w:val="-1"/>
          <w:sz w:val="24"/>
          <w:szCs w:val="24"/>
        </w:rPr>
        <w:t>)</w:t>
      </w:r>
    </w:p>
    <w:p w14:paraId="65FFBF52" w14:textId="59B72A86" w:rsidR="00217325" w:rsidRPr="00642317" w:rsidRDefault="00217325" w:rsidP="00CC2FC3">
      <w:pPr>
        <w:shd w:val="clear" w:color="auto" w:fill="FFFFFF"/>
        <w:rPr>
          <w:sz w:val="24"/>
          <w:szCs w:val="24"/>
        </w:rPr>
      </w:pPr>
      <w:r w:rsidRPr="00642317">
        <w:rPr>
          <w:sz w:val="24"/>
          <w:szCs w:val="24"/>
        </w:rPr>
        <w:t xml:space="preserve">Gastrointestinal </w:t>
      </w:r>
      <w:r w:rsidR="007D4603">
        <w:rPr>
          <w:sz w:val="24"/>
          <w:szCs w:val="24"/>
        </w:rPr>
        <w:t>D</w:t>
      </w:r>
      <w:r w:rsidRPr="00642317">
        <w:rPr>
          <w:sz w:val="24"/>
          <w:szCs w:val="24"/>
        </w:rPr>
        <w:t>isorders: diarrhea</w:t>
      </w:r>
      <w:r w:rsidR="007D4603">
        <w:rPr>
          <w:sz w:val="24"/>
          <w:szCs w:val="24"/>
        </w:rPr>
        <w:t>,</w:t>
      </w:r>
      <w:r w:rsidRPr="00642317">
        <w:rPr>
          <w:sz w:val="24"/>
          <w:szCs w:val="24"/>
        </w:rPr>
        <w:t xml:space="preserve"> vomiting</w:t>
      </w:r>
    </w:p>
    <w:p w14:paraId="428AE854" w14:textId="707C3518" w:rsidR="00217325" w:rsidRPr="00642317" w:rsidRDefault="00217325" w:rsidP="00CC2FC3">
      <w:pPr>
        <w:shd w:val="clear" w:color="auto" w:fill="FFFFFF"/>
        <w:rPr>
          <w:rFonts w:eastAsia="Times New Roman"/>
          <w:sz w:val="24"/>
          <w:szCs w:val="24"/>
        </w:rPr>
      </w:pPr>
      <w:bookmarkStart w:id="38" w:name="_Hlk64440336"/>
      <w:r w:rsidRPr="00642317">
        <w:rPr>
          <w:sz w:val="24"/>
          <w:szCs w:val="24"/>
        </w:rPr>
        <w:t xml:space="preserve">Musculoskeletal and </w:t>
      </w:r>
      <w:r w:rsidR="007D4603">
        <w:rPr>
          <w:sz w:val="24"/>
          <w:szCs w:val="24"/>
        </w:rPr>
        <w:t>C</w:t>
      </w:r>
      <w:r w:rsidRPr="00642317">
        <w:rPr>
          <w:sz w:val="24"/>
          <w:szCs w:val="24"/>
        </w:rPr>
        <w:t xml:space="preserve">onnective </w:t>
      </w:r>
      <w:r w:rsidR="007D4603">
        <w:rPr>
          <w:sz w:val="24"/>
          <w:szCs w:val="24"/>
        </w:rPr>
        <w:t>T</w:t>
      </w:r>
      <w:r w:rsidRPr="00642317">
        <w:rPr>
          <w:sz w:val="24"/>
          <w:szCs w:val="24"/>
        </w:rPr>
        <w:t xml:space="preserve">issue </w:t>
      </w:r>
      <w:r w:rsidR="007D4603">
        <w:rPr>
          <w:sz w:val="24"/>
          <w:szCs w:val="24"/>
        </w:rPr>
        <w:t>D</w:t>
      </w:r>
      <w:r w:rsidRPr="00642317">
        <w:rPr>
          <w:sz w:val="24"/>
          <w:szCs w:val="24"/>
        </w:rPr>
        <w:t>isorders</w:t>
      </w:r>
      <w:bookmarkEnd w:id="38"/>
      <w:r w:rsidRPr="00642317">
        <w:rPr>
          <w:sz w:val="24"/>
          <w:szCs w:val="24"/>
        </w:rPr>
        <w:t>: pain in extremity (arm)</w:t>
      </w:r>
    </w:p>
    <w:p w14:paraId="1B884F00" w14:textId="429C2289" w:rsidR="00C125E9" w:rsidRPr="003D7047" w:rsidRDefault="00C125E9" w:rsidP="00755975">
      <w:pPr>
        <w:shd w:val="clear" w:color="auto" w:fill="FFFFFF"/>
        <w:rPr>
          <w:rFonts w:eastAsia="Times New Roman"/>
          <w:sz w:val="24"/>
          <w:szCs w:val="24"/>
        </w:rPr>
      </w:pPr>
    </w:p>
    <w:p w14:paraId="574B6341" w14:textId="4FFF4B69" w:rsidR="00BC7F3D" w:rsidRPr="007C7D6B" w:rsidRDefault="00EB7BFF" w:rsidP="00755975">
      <w:pPr>
        <w:keepNext/>
        <w:shd w:val="clear" w:color="auto" w:fill="FFFFFF"/>
        <w:tabs>
          <w:tab w:val="left" w:pos="540"/>
        </w:tabs>
        <w:ind w:left="540" w:hanging="540"/>
        <w:rPr>
          <w:rFonts w:eastAsia="Times New Roman"/>
          <w:b/>
          <w:sz w:val="24"/>
          <w:szCs w:val="24"/>
        </w:rPr>
      </w:pPr>
      <w:r>
        <w:rPr>
          <w:rFonts w:eastAsia="Times New Roman"/>
          <w:b/>
          <w:sz w:val="24"/>
          <w:szCs w:val="24"/>
        </w:rPr>
        <w:t>8</w:t>
      </w:r>
      <w:r w:rsidR="00DD0FF0">
        <w:rPr>
          <w:rFonts w:eastAsia="Times New Roman"/>
          <w:b/>
          <w:sz w:val="24"/>
          <w:szCs w:val="24"/>
        </w:rPr>
        <w:tab/>
      </w:r>
      <w:r w:rsidR="002E7B31" w:rsidRPr="00787CC9">
        <w:rPr>
          <w:rFonts w:eastAsia="Times New Roman"/>
          <w:b/>
          <w:sz w:val="24"/>
          <w:szCs w:val="24"/>
        </w:rPr>
        <w:t xml:space="preserve">REQUIREMENTS AND INSTRUCTIONS </w:t>
      </w:r>
      <w:r w:rsidR="002E7B31">
        <w:rPr>
          <w:rFonts w:eastAsia="Times New Roman"/>
          <w:b/>
          <w:sz w:val="24"/>
          <w:szCs w:val="24"/>
        </w:rPr>
        <w:t xml:space="preserve">FOR </w:t>
      </w:r>
      <w:r w:rsidR="002E7B31" w:rsidRPr="00787CC9">
        <w:rPr>
          <w:rFonts w:eastAsia="Times New Roman"/>
          <w:b/>
          <w:sz w:val="24"/>
          <w:szCs w:val="24"/>
        </w:rPr>
        <w:t xml:space="preserve">REPORTING </w:t>
      </w:r>
      <w:r w:rsidRPr="00787CC9">
        <w:rPr>
          <w:rFonts w:eastAsia="Times New Roman"/>
          <w:b/>
          <w:sz w:val="24"/>
          <w:szCs w:val="24"/>
        </w:rPr>
        <w:t>ADVERSE EVENTS AND VACCINE ADMINISTRATION ERRORS</w:t>
      </w:r>
      <w:r w:rsidR="00BC7F3D" w:rsidRPr="007C7D6B">
        <w:rPr>
          <w:rFonts w:eastAsia="Times New Roman"/>
          <w:b/>
          <w:sz w:val="24"/>
          <w:szCs w:val="24"/>
        </w:rPr>
        <w:t xml:space="preserve"> </w:t>
      </w:r>
    </w:p>
    <w:p w14:paraId="3B758EF6" w14:textId="77777777" w:rsidR="00DD0FF0" w:rsidRDefault="00DD0FF0" w:rsidP="00755975">
      <w:pPr>
        <w:keepNext/>
        <w:shd w:val="clear" w:color="auto" w:fill="FFFFFF"/>
        <w:rPr>
          <w:rFonts w:eastAsia="Times New Roman"/>
          <w:sz w:val="24"/>
          <w:szCs w:val="24"/>
        </w:rPr>
      </w:pPr>
    </w:p>
    <w:p w14:paraId="022B8D8F" w14:textId="36B79255" w:rsidR="00BC7F3D" w:rsidRDefault="00EB7BFF" w:rsidP="00CC2FC3">
      <w:pPr>
        <w:shd w:val="clear" w:color="auto" w:fill="FFFFFF"/>
        <w:rPr>
          <w:rFonts w:eastAsia="Times New Roman"/>
          <w:sz w:val="24"/>
          <w:szCs w:val="24"/>
        </w:rPr>
      </w:pPr>
      <w:r w:rsidRPr="003E6433">
        <w:rPr>
          <w:rFonts w:eastAsia="Times New Roman"/>
          <w:sz w:val="24"/>
          <w:szCs w:val="24"/>
        </w:rPr>
        <w:t>See Overall Safety Summary (Section 6) for additional information</w:t>
      </w:r>
      <w:r>
        <w:rPr>
          <w:rFonts w:eastAsia="Times New Roman"/>
          <w:sz w:val="24"/>
          <w:szCs w:val="24"/>
        </w:rPr>
        <w:t>.</w:t>
      </w:r>
    </w:p>
    <w:p w14:paraId="49080FEC" w14:textId="77777777" w:rsidR="00EB7BFF" w:rsidRPr="007C7D6B" w:rsidRDefault="00EB7BFF" w:rsidP="00755975">
      <w:pPr>
        <w:shd w:val="clear" w:color="auto" w:fill="FFFFFF"/>
        <w:rPr>
          <w:rFonts w:eastAsia="Times New Roman"/>
          <w:sz w:val="24"/>
          <w:szCs w:val="24"/>
        </w:rPr>
      </w:pPr>
    </w:p>
    <w:p w14:paraId="5E14484F" w14:textId="56774EDC" w:rsidR="00EB7BFF" w:rsidRPr="000918D9" w:rsidRDefault="00BC7F3D" w:rsidP="00755975">
      <w:pPr>
        <w:rPr>
          <w:rFonts w:eastAsia="Arial"/>
          <w:bCs/>
          <w:sz w:val="24"/>
          <w:szCs w:val="24"/>
        </w:rPr>
      </w:pPr>
      <w:r w:rsidRPr="000918D9">
        <w:rPr>
          <w:sz w:val="24"/>
          <w:szCs w:val="24"/>
        </w:rPr>
        <w:t xml:space="preserve">The </w:t>
      </w:r>
      <w:r w:rsidR="00EB7BFF" w:rsidRPr="000918D9">
        <w:rPr>
          <w:sz w:val="24"/>
          <w:szCs w:val="24"/>
        </w:rPr>
        <w:t xml:space="preserve">vaccination provider enrolled in the federal COVID-19 Vaccination Program is </w:t>
      </w:r>
      <w:r w:rsidRPr="000918D9">
        <w:rPr>
          <w:sz w:val="24"/>
          <w:szCs w:val="24"/>
        </w:rPr>
        <w:t xml:space="preserve">responsible for </w:t>
      </w:r>
      <w:r w:rsidR="00EB7BFF" w:rsidRPr="000918D9">
        <w:rPr>
          <w:sz w:val="24"/>
          <w:szCs w:val="24"/>
        </w:rPr>
        <w:t>MANDATORY</w:t>
      </w:r>
      <w:r w:rsidRPr="000918D9">
        <w:rPr>
          <w:sz w:val="24"/>
          <w:szCs w:val="24"/>
        </w:rPr>
        <w:t xml:space="preserve"> reporting of </w:t>
      </w:r>
      <w:r w:rsidR="00EB7BFF" w:rsidRPr="000918D9">
        <w:rPr>
          <w:sz w:val="24"/>
          <w:szCs w:val="24"/>
        </w:rPr>
        <w:t xml:space="preserve">the listed events following </w:t>
      </w:r>
      <w:r w:rsidR="00EB7BFF" w:rsidRPr="000918D9">
        <w:rPr>
          <w:rFonts w:eastAsia="Arial"/>
          <w:bCs/>
          <w:sz w:val="24"/>
          <w:szCs w:val="24"/>
        </w:rPr>
        <w:t>Pfizer</w:t>
      </w:r>
      <w:r w:rsidR="00EB7BFF" w:rsidRPr="000918D9">
        <w:rPr>
          <w:bCs/>
          <w:sz w:val="24"/>
          <w:szCs w:val="24"/>
        </w:rPr>
        <w:noBreakHyphen/>
      </w:r>
      <w:r w:rsidR="00EB7BFF" w:rsidRPr="000918D9">
        <w:rPr>
          <w:rFonts w:eastAsia="Arial"/>
          <w:sz w:val="24"/>
          <w:szCs w:val="24"/>
        </w:rPr>
        <w:t>BioNTech</w:t>
      </w:r>
      <w:r w:rsidR="00EB7BFF" w:rsidRPr="000918D9">
        <w:rPr>
          <w:rFonts w:eastAsia="Arial"/>
          <w:bCs/>
          <w:sz w:val="24"/>
          <w:szCs w:val="24"/>
        </w:rPr>
        <w:t xml:space="preserve"> COVID-19 Vaccine</w:t>
      </w:r>
      <w:r w:rsidR="002E7B31" w:rsidRPr="000918D9">
        <w:rPr>
          <w:rFonts w:eastAsia="Arial"/>
          <w:bCs/>
          <w:sz w:val="24"/>
          <w:szCs w:val="24"/>
        </w:rPr>
        <w:t xml:space="preserve"> to the Vaccine </w:t>
      </w:r>
      <w:r w:rsidR="002E7B31" w:rsidRPr="000918D9">
        <w:rPr>
          <w:sz w:val="24"/>
          <w:szCs w:val="24"/>
        </w:rPr>
        <w:t>Adverse Event Reporting System</w:t>
      </w:r>
      <w:r w:rsidR="002E7B31" w:rsidRPr="000918D9">
        <w:rPr>
          <w:rFonts w:eastAsia="Arial"/>
          <w:bCs/>
          <w:sz w:val="24"/>
          <w:szCs w:val="24"/>
        </w:rPr>
        <w:t xml:space="preserve"> (VAERS)</w:t>
      </w:r>
      <w:r w:rsidR="00EB7BFF" w:rsidRPr="000918D9">
        <w:rPr>
          <w:rFonts w:eastAsia="Arial"/>
          <w:bCs/>
          <w:sz w:val="24"/>
          <w:szCs w:val="24"/>
        </w:rPr>
        <w:t>:</w:t>
      </w:r>
    </w:p>
    <w:p w14:paraId="30C8E434" w14:textId="77777777" w:rsidR="00EB7BFF" w:rsidRPr="001E4C8E" w:rsidRDefault="00EB7BFF" w:rsidP="00755975">
      <w:pPr>
        <w:pStyle w:val="ListParagraph"/>
        <w:numPr>
          <w:ilvl w:val="0"/>
          <w:numId w:val="19"/>
        </w:numPr>
        <w:ind w:left="810"/>
        <w:rPr>
          <w:sz w:val="24"/>
          <w:szCs w:val="24"/>
        </w:rPr>
      </w:pPr>
      <w:r w:rsidRPr="001E4C8E">
        <w:rPr>
          <w:sz w:val="24"/>
          <w:szCs w:val="24"/>
        </w:rPr>
        <w:t>Vaccine administration errors whether or not associated with an adverse event</w:t>
      </w:r>
    </w:p>
    <w:p w14:paraId="25E77D9A" w14:textId="77777777" w:rsidR="00EB7BFF" w:rsidRPr="001E4C8E" w:rsidRDefault="00EB7BFF" w:rsidP="00755975">
      <w:pPr>
        <w:pStyle w:val="ListParagraph"/>
        <w:numPr>
          <w:ilvl w:val="0"/>
          <w:numId w:val="19"/>
        </w:numPr>
        <w:ind w:left="810"/>
        <w:rPr>
          <w:sz w:val="24"/>
          <w:szCs w:val="24"/>
        </w:rPr>
      </w:pPr>
      <w:r w:rsidRPr="001E4C8E">
        <w:rPr>
          <w:sz w:val="24"/>
          <w:szCs w:val="24"/>
        </w:rPr>
        <w:t>Serious adverse events* (irrespective of attribution to vaccination)</w:t>
      </w:r>
    </w:p>
    <w:p w14:paraId="3CCA4733" w14:textId="3C0AD301" w:rsidR="00EB7BFF" w:rsidRPr="001E4C8E" w:rsidRDefault="00EB7BFF" w:rsidP="00755975">
      <w:pPr>
        <w:pStyle w:val="ListParagraph"/>
        <w:numPr>
          <w:ilvl w:val="0"/>
          <w:numId w:val="19"/>
        </w:numPr>
        <w:ind w:left="810"/>
        <w:rPr>
          <w:sz w:val="24"/>
          <w:szCs w:val="24"/>
        </w:rPr>
      </w:pPr>
      <w:r w:rsidRPr="001E4C8E">
        <w:rPr>
          <w:sz w:val="24"/>
          <w:szCs w:val="24"/>
        </w:rPr>
        <w:t xml:space="preserve">Cases of </w:t>
      </w:r>
      <w:r w:rsidR="00732E1B">
        <w:rPr>
          <w:sz w:val="24"/>
          <w:szCs w:val="24"/>
        </w:rPr>
        <w:t>M</w:t>
      </w:r>
      <w:r w:rsidRPr="001E4C8E">
        <w:rPr>
          <w:sz w:val="24"/>
          <w:szCs w:val="24"/>
        </w:rPr>
        <w:t xml:space="preserve">ultisystem </w:t>
      </w:r>
      <w:r w:rsidR="00732E1B">
        <w:rPr>
          <w:sz w:val="24"/>
          <w:szCs w:val="24"/>
        </w:rPr>
        <w:t>I</w:t>
      </w:r>
      <w:r w:rsidRPr="001E4C8E">
        <w:rPr>
          <w:sz w:val="24"/>
          <w:szCs w:val="24"/>
        </w:rPr>
        <w:t xml:space="preserve">nflammatory </w:t>
      </w:r>
      <w:r w:rsidR="00732E1B">
        <w:rPr>
          <w:sz w:val="24"/>
          <w:szCs w:val="24"/>
        </w:rPr>
        <w:t>S</w:t>
      </w:r>
      <w:r w:rsidRPr="001E4C8E">
        <w:rPr>
          <w:sz w:val="24"/>
          <w:szCs w:val="24"/>
        </w:rPr>
        <w:t>yndrome (MIS)</w:t>
      </w:r>
      <w:r>
        <w:rPr>
          <w:sz w:val="24"/>
          <w:szCs w:val="24"/>
        </w:rPr>
        <w:t xml:space="preserve"> in children and adults</w:t>
      </w:r>
    </w:p>
    <w:p w14:paraId="371A4998" w14:textId="064D92C0" w:rsidR="00EB7BFF" w:rsidRDefault="00EB7BFF" w:rsidP="00755975">
      <w:pPr>
        <w:pStyle w:val="ListParagraph"/>
        <w:numPr>
          <w:ilvl w:val="0"/>
          <w:numId w:val="19"/>
        </w:numPr>
        <w:ind w:left="810"/>
        <w:contextualSpacing w:val="0"/>
        <w:rPr>
          <w:sz w:val="24"/>
          <w:szCs w:val="24"/>
        </w:rPr>
      </w:pPr>
      <w:r w:rsidRPr="001E4C8E">
        <w:rPr>
          <w:sz w:val="24"/>
          <w:szCs w:val="24"/>
        </w:rPr>
        <w:t>Cases of COVID-19 that result in hospitalization or death</w:t>
      </w:r>
    </w:p>
    <w:p w14:paraId="1CACD034" w14:textId="77777777" w:rsidR="00E810BE" w:rsidRDefault="00E810BE" w:rsidP="00755975">
      <w:pPr>
        <w:pStyle w:val="ListParagraph"/>
        <w:ind w:left="0"/>
        <w:contextualSpacing w:val="0"/>
        <w:rPr>
          <w:sz w:val="24"/>
          <w:szCs w:val="24"/>
        </w:rPr>
      </w:pPr>
    </w:p>
    <w:p w14:paraId="52AA4949" w14:textId="69038ADE" w:rsidR="00BC7F3D" w:rsidRPr="007C7D6B" w:rsidRDefault="00E810BE" w:rsidP="00755975">
      <w:pPr>
        <w:keepNext/>
        <w:rPr>
          <w:sz w:val="24"/>
          <w:szCs w:val="24"/>
        </w:rPr>
      </w:pPr>
      <w:r>
        <w:rPr>
          <w:sz w:val="24"/>
          <w:szCs w:val="24"/>
          <w:vertAlign w:val="superscript"/>
        </w:rPr>
        <w:t>*</w:t>
      </w:r>
      <w:r w:rsidR="00BC7F3D" w:rsidRPr="007C7D6B">
        <w:rPr>
          <w:sz w:val="24"/>
          <w:szCs w:val="24"/>
        </w:rPr>
        <w:t>Serious adverse events are defined as:</w:t>
      </w:r>
    </w:p>
    <w:p w14:paraId="69CA4A90" w14:textId="4726B7C3" w:rsidR="00BC7F3D" w:rsidRPr="007C7D6B" w:rsidRDefault="00BC7F3D" w:rsidP="00755975">
      <w:pPr>
        <w:pStyle w:val="ListParagraph"/>
        <w:keepNext/>
        <w:numPr>
          <w:ilvl w:val="0"/>
          <w:numId w:val="19"/>
        </w:numPr>
        <w:ind w:left="810"/>
        <w:rPr>
          <w:sz w:val="24"/>
          <w:szCs w:val="24"/>
        </w:rPr>
      </w:pPr>
      <w:r w:rsidRPr="007C7D6B">
        <w:rPr>
          <w:sz w:val="24"/>
          <w:szCs w:val="24"/>
        </w:rPr>
        <w:t>Death</w:t>
      </w:r>
    </w:p>
    <w:p w14:paraId="109B5660" w14:textId="33649639" w:rsidR="00BC7F3D" w:rsidRPr="007C7D6B" w:rsidRDefault="00BC7F3D" w:rsidP="00755975">
      <w:pPr>
        <w:pStyle w:val="ListParagraph"/>
        <w:keepNext/>
        <w:numPr>
          <w:ilvl w:val="0"/>
          <w:numId w:val="19"/>
        </w:numPr>
        <w:ind w:left="810"/>
        <w:rPr>
          <w:sz w:val="24"/>
          <w:szCs w:val="24"/>
        </w:rPr>
      </w:pPr>
      <w:r w:rsidRPr="007C7D6B">
        <w:rPr>
          <w:sz w:val="24"/>
          <w:szCs w:val="24"/>
        </w:rPr>
        <w:t>A life-threatening adverse event</w:t>
      </w:r>
    </w:p>
    <w:p w14:paraId="324D4F1B" w14:textId="34E3CF24" w:rsidR="00BC7F3D" w:rsidRPr="007C7D6B" w:rsidRDefault="00BC7F3D" w:rsidP="00755975">
      <w:pPr>
        <w:pStyle w:val="ListParagraph"/>
        <w:keepNext/>
        <w:numPr>
          <w:ilvl w:val="0"/>
          <w:numId w:val="19"/>
        </w:numPr>
        <w:ind w:left="810"/>
        <w:rPr>
          <w:sz w:val="24"/>
          <w:szCs w:val="24"/>
        </w:rPr>
      </w:pPr>
      <w:r w:rsidRPr="007C7D6B">
        <w:rPr>
          <w:sz w:val="24"/>
          <w:szCs w:val="24"/>
        </w:rPr>
        <w:t>Inpatient hospitalization or prolongation of existing hospitalization</w:t>
      </w:r>
    </w:p>
    <w:p w14:paraId="5AE09B6B" w14:textId="228E6807" w:rsidR="00BC7F3D" w:rsidRPr="007C7D6B" w:rsidRDefault="00BC7F3D" w:rsidP="00755975">
      <w:pPr>
        <w:pStyle w:val="ListParagraph"/>
        <w:keepNext/>
        <w:numPr>
          <w:ilvl w:val="0"/>
          <w:numId w:val="19"/>
        </w:numPr>
        <w:ind w:left="810"/>
        <w:rPr>
          <w:sz w:val="24"/>
          <w:szCs w:val="24"/>
        </w:rPr>
      </w:pPr>
      <w:r w:rsidRPr="007C7D6B">
        <w:rPr>
          <w:sz w:val="24"/>
          <w:szCs w:val="24"/>
        </w:rPr>
        <w:t>A persistent or significant incapacity or substantial disruption of the ability to conduct normal life functions</w:t>
      </w:r>
    </w:p>
    <w:p w14:paraId="75B74530" w14:textId="4C39A71D" w:rsidR="00BC7F3D" w:rsidRPr="00147FF5" w:rsidRDefault="00BC7F3D" w:rsidP="00755975">
      <w:pPr>
        <w:pStyle w:val="ListParagraph"/>
        <w:keepNext/>
        <w:numPr>
          <w:ilvl w:val="0"/>
          <w:numId w:val="19"/>
        </w:numPr>
        <w:ind w:left="810"/>
        <w:rPr>
          <w:sz w:val="24"/>
          <w:szCs w:val="24"/>
        </w:rPr>
      </w:pPr>
      <w:r w:rsidRPr="00147FF5">
        <w:rPr>
          <w:sz w:val="24"/>
          <w:szCs w:val="24"/>
        </w:rPr>
        <w:t>A congenital anomaly/birth defect</w:t>
      </w:r>
    </w:p>
    <w:p w14:paraId="12E6432B" w14:textId="5ADB5318" w:rsidR="00BC7F3D" w:rsidRPr="00147FF5" w:rsidRDefault="000C18AA" w:rsidP="00CC2FC3">
      <w:pPr>
        <w:pStyle w:val="ListParagraph"/>
        <w:numPr>
          <w:ilvl w:val="0"/>
          <w:numId w:val="19"/>
        </w:numPr>
        <w:ind w:left="810"/>
        <w:rPr>
          <w:sz w:val="24"/>
          <w:szCs w:val="24"/>
        </w:rPr>
      </w:pPr>
      <w:r w:rsidRPr="00147FF5">
        <w:rPr>
          <w:sz w:val="24"/>
          <w:szCs w:val="24"/>
        </w:rPr>
        <w:t xml:space="preserve">An </w:t>
      </w:r>
      <w:r w:rsidR="00BC7F3D" w:rsidRPr="00147FF5">
        <w:rPr>
          <w:sz w:val="24"/>
          <w:szCs w:val="24"/>
        </w:rPr>
        <w:t xml:space="preserve">important medical event that </w:t>
      </w:r>
      <w:r w:rsidRPr="00147FF5">
        <w:rPr>
          <w:sz w:val="24"/>
          <w:szCs w:val="24"/>
        </w:rPr>
        <w:t xml:space="preserve">based on appropriate medical judgement </w:t>
      </w:r>
      <w:r w:rsidR="00BC7F3D" w:rsidRPr="00147FF5">
        <w:rPr>
          <w:sz w:val="24"/>
          <w:szCs w:val="24"/>
        </w:rPr>
        <w:t>may jeopardize the individual and may require medical or surgical intervention to prevent</w:t>
      </w:r>
      <w:r w:rsidRPr="00147FF5">
        <w:rPr>
          <w:sz w:val="24"/>
          <w:szCs w:val="24"/>
        </w:rPr>
        <w:t xml:space="preserve"> one of the outcomes listed above</w:t>
      </w:r>
    </w:p>
    <w:p w14:paraId="49B3E1D1" w14:textId="77777777" w:rsidR="00E810BE" w:rsidRDefault="00E810BE" w:rsidP="00755975">
      <w:pPr>
        <w:ind w:left="1080"/>
        <w:rPr>
          <w:sz w:val="24"/>
          <w:szCs w:val="24"/>
        </w:rPr>
      </w:pPr>
    </w:p>
    <w:p w14:paraId="756E9D37" w14:textId="72798CA5" w:rsidR="002E7B31" w:rsidRPr="00BC524F" w:rsidRDefault="002E7B31" w:rsidP="00755975">
      <w:pPr>
        <w:rPr>
          <w:sz w:val="24"/>
          <w:szCs w:val="24"/>
          <w:u w:val="single"/>
        </w:rPr>
      </w:pPr>
      <w:r w:rsidRPr="00BC524F">
        <w:rPr>
          <w:sz w:val="24"/>
          <w:szCs w:val="24"/>
          <w:u w:val="single"/>
        </w:rPr>
        <w:t xml:space="preserve">Instructions for </w:t>
      </w:r>
      <w:r w:rsidR="00B14C1A" w:rsidRPr="00BC524F">
        <w:rPr>
          <w:sz w:val="24"/>
          <w:szCs w:val="24"/>
          <w:u w:val="single"/>
        </w:rPr>
        <w:t>R</w:t>
      </w:r>
      <w:r w:rsidRPr="00BC524F">
        <w:rPr>
          <w:sz w:val="24"/>
          <w:szCs w:val="24"/>
          <w:u w:val="single"/>
        </w:rPr>
        <w:t>eporting to VAERS</w:t>
      </w:r>
    </w:p>
    <w:p w14:paraId="2C21FD5F" w14:textId="77777777" w:rsidR="00B14C1A" w:rsidRDefault="00B14C1A" w:rsidP="00755975">
      <w:pPr>
        <w:rPr>
          <w:sz w:val="24"/>
          <w:szCs w:val="24"/>
        </w:rPr>
      </w:pPr>
    </w:p>
    <w:p w14:paraId="49ECB6A4" w14:textId="1F80D2C1" w:rsidR="004A5A7C" w:rsidRPr="000918D9" w:rsidRDefault="004A5A7C" w:rsidP="00755975">
      <w:pPr>
        <w:rPr>
          <w:sz w:val="24"/>
          <w:szCs w:val="24"/>
        </w:rPr>
      </w:pPr>
      <w:r w:rsidRPr="000918D9">
        <w:rPr>
          <w:sz w:val="24"/>
          <w:szCs w:val="24"/>
        </w:rPr>
        <w:t xml:space="preserve">The vaccination provider enrolled in the federal COVID-19 Vaccination Program </w:t>
      </w:r>
      <w:r w:rsidRPr="000918D9" w:rsidDel="004348E3">
        <w:rPr>
          <w:sz w:val="24"/>
          <w:szCs w:val="24"/>
        </w:rPr>
        <w:t>should</w:t>
      </w:r>
      <w:r w:rsidR="004348E3" w:rsidRPr="000918D9">
        <w:rPr>
          <w:sz w:val="24"/>
          <w:szCs w:val="24"/>
        </w:rPr>
        <w:t xml:space="preserve"> </w:t>
      </w:r>
      <w:r w:rsidRPr="000918D9">
        <w:rPr>
          <w:sz w:val="24"/>
          <w:szCs w:val="24"/>
        </w:rPr>
        <w:t>complete and submit a VAERS form to FDA using one of the following methods:</w:t>
      </w:r>
    </w:p>
    <w:p w14:paraId="1AE61306" w14:textId="404C15EE" w:rsidR="004A5A7C" w:rsidRPr="000918D9" w:rsidRDefault="004A5A7C" w:rsidP="00755975">
      <w:pPr>
        <w:pStyle w:val="ListParagraph"/>
        <w:keepNext/>
        <w:numPr>
          <w:ilvl w:val="0"/>
          <w:numId w:val="19"/>
        </w:numPr>
        <w:ind w:left="810"/>
        <w:rPr>
          <w:sz w:val="24"/>
          <w:szCs w:val="24"/>
        </w:rPr>
      </w:pPr>
      <w:r w:rsidRPr="000918D9">
        <w:rPr>
          <w:sz w:val="24"/>
          <w:szCs w:val="24"/>
        </w:rPr>
        <w:t xml:space="preserve">Complete and submit the report online: </w:t>
      </w:r>
      <w:hyperlink r:id="rId38" w:history="1">
        <w:r w:rsidR="006E75C5" w:rsidRPr="00777607">
          <w:rPr>
            <w:rStyle w:val="Hyperlink"/>
            <w:sz w:val="24"/>
            <w:szCs w:val="24"/>
          </w:rPr>
          <w:t>https://vaers.hhs.gov/reportevent.html</w:t>
        </w:r>
      </w:hyperlink>
      <w:r w:rsidRPr="000918D9">
        <w:rPr>
          <w:sz w:val="24"/>
          <w:szCs w:val="24"/>
        </w:rPr>
        <w:t xml:space="preserve">, or </w:t>
      </w:r>
    </w:p>
    <w:p w14:paraId="0774866E" w14:textId="3EE15D27" w:rsidR="004A5A7C" w:rsidRPr="000918D9" w:rsidRDefault="004A5A7C" w:rsidP="00755975">
      <w:pPr>
        <w:pStyle w:val="ListParagraph"/>
        <w:keepNext/>
        <w:numPr>
          <w:ilvl w:val="0"/>
          <w:numId w:val="19"/>
        </w:numPr>
        <w:ind w:left="810"/>
        <w:rPr>
          <w:sz w:val="24"/>
          <w:szCs w:val="24"/>
        </w:rPr>
      </w:pPr>
      <w:r w:rsidRPr="000918D9">
        <w:rPr>
          <w:sz w:val="24"/>
          <w:szCs w:val="24"/>
        </w:rPr>
        <w:t>If you are unable to submit this form electronically, you may fax it to VAERS at 1-877-721-0366. If you need additional help submitting a report you may call the VAERS toll-free information line at 1</w:t>
      </w:r>
      <w:r w:rsidR="00E920C7" w:rsidRPr="000918D9">
        <w:rPr>
          <w:sz w:val="24"/>
          <w:szCs w:val="24"/>
        </w:rPr>
        <w:noBreakHyphen/>
      </w:r>
      <w:r w:rsidRPr="000918D9">
        <w:rPr>
          <w:sz w:val="24"/>
          <w:szCs w:val="24"/>
        </w:rPr>
        <w:t>800</w:t>
      </w:r>
      <w:r w:rsidR="00E920C7" w:rsidRPr="000918D9">
        <w:rPr>
          <w:sz w:val="24"/>
          <w:szCs w:val="24"/>
        </w:rPr>
        <w:noBreakHyphen/>
      </w:r>
      <w:r w:rsidRPr="000918D9">
        <w:rPr>
          <w:sz w:val="24"/>
          <w:szCs w:val="24"/>
        </w:rPr>
        <w:t>822-7967 or send an email to info@vaers.org.</w:t>
      </w:r>
    </w:p>
    <w:p w14:paraId="36190849" w14:textId="795FB1C2" w:rsidR="00A012BD" w:rsidRDefault="00A012BD" w:rsidP="00755975">
      <w:pPr>
        <w:ind w:left="1080"/>
        <w:rPr>
          <w:sz w:val="24"/>
          <w:szCs w:val="24"/>
        </w:rPr>
      </w:pPr>
    </w:p>
    <w:p w14:paraId="34E5FB41" w14:textId="77777777" w:rsidR="00A012BD" w:rsidRPr="000918D9" w:rsidRDefault="00A012BD" w:rsidP="00755975">
      <w:pPr>
        <w:rPr>
          <w:b/>
          <w:bCs/>
          <w:sz w:val="24"/>
          <w:szCs w:val="24"/>
        </w:rPr>
      </w:pPr>
      <w:r w:rsidRPr="000918D9">
        <w:rPr>
          <w:b/>
          <w:bCs/>
          <w:sz w:val="24"/>
          <w:szCs w:val="24"/>
        </w:rPr>
        <w:t>IMPORTANT: When reporting adverse events or vaccine administration errors to VAERS, please complete the entire form with detailed information. It is important that the information reported to FDA be as detailed and complete as possible. Information to include:</w:t>
      </w:r>
    </w:p>
    <w:p w14:paraId="60A1AFB9" w14:textId="642E1E77" w:rsidR="00A012BD" w:rsidRPr="000918D9" w:rsidRDefault="00A012BD" w:rsidP="00755975">
      <w:pPr>
        <w:pStyle w:val="ListParagraph"/>
        <w:numPr>
          <w:ilvl w:val="0"/>
          <w:numId w:val="19"/>
        </w:numPr>
        <w:ind w:left="810"/>
        <w:rPr>
          <w:sz w:val="24"/>
          <w:szCs w:val="24"/>
        </w:rPr>
      </w:pPr>
      <w:r w:rsidRPr="000918D9">
        <w:rPr>
          <w:sz w:val="24"/>
          <w:szCs w:val="24"/>
        </w:rPr>
        <w:t xml:space="preserve">Patient demographics (e.g., patient name, date of birth) </w:t>
      </w:r>
    </w:p>
    <w:p w14:paraId="35DF2AD8" w14:textId="5853B3CA" w:rsidR="00A012BD" w:rsidRPr="000918D9" w:rsidRDefault="00A012BD" w:rsidP="00755975">
      <w:pPr>
        <w:pStyle w:val="ListParagraph"/>
        <w:numPr>
          <w:ilvl w:val="0"/>
          <w:numId w:val="19"/>
        </w:numPr>
        <w:ind w:left="810"/>
        <w:rPr>
          <w:sz w:val="24"/>
          <w:szCs w:val="24"/>
        </w:rPr>
      </w:pPr>
      <w:r w:rsidRPr="000918D9">
        <w:rPr>
          <w:sz w:val="24"/>
          <w:szCs w:val="24"/>
        </w:rPr>
        <w:t xml:space="preserve">Pertinent medical history </w:t>
      </w:r>
    </w:p>
    <w:p w14:paraId="4D7B63C1" w14:textId="13B6792E" w:rsidR="00A012BD" w:rsidRPr="000918D9" w:rsidRDefault="00A012BD" w:rsidP="00755975">
      <w:pPr>
        <w:pStyle w:val="ListParagraph"/>
        <w:numPr>
          <w:ilvl w:val="0"/>
          <w:numId w:val="19"/>
        </w:numPr>
        <w:ind w:left="810"/>
        <w:rPr>
          <w:sz w:val="24"/>
          <w:szCs w:val="24"/>
        </w:rPr>
      </w:pPr>
      <w:r w:rsidRPr="000918D9">
        <w:rPr>
          <w:sz w:val="24"/>
          <w:szCs w:val="24"/>
        </w:rPr>
        <w:t xml:space="preserve">Pertinent details regarding admission and course of illness </w:t>
      </w:r>
    </w:p>
    <w:p w14:paraId="11AEC14D" w14:textId="5A53A816" w:rsidR="00A012BD" w:rsidRPr="000918D9" w:rsidRDefault="00A012BD" w:rsidP="00755975">
      <w:pPr>
        <w:pStyle w:val="ListParagraph"/>
        <w:numPr>
          <w:ilvl w:val="0"/>
          <w:numId w:val="19"/>
        </w:numPr>
        <w:ind w:left="810"/>
        <w:rPr>
          <w:sz w:val="24"/>
          <w:szCs w:val="24"/>
        </w:rPr>
      </w:pPr>
      <w:r w:rsidRPr="000918D9">
        <w:rPr>
          <w:sz w:val="24"/>
          <w:szCs w:val="24"/>
        </w:rPr>
        <w:t xml:space="preserve">Concomitant medications </w:t>
      </w:r>
    </w:p>
    <w:p w14:paraId="783A66CF" w14:textId="56642DAE" w:rsidR="00A012BD" w:rsidRPr="000918D9" w:rsidRDefault="00A012BD" w:rsidP="00755975">
      <w:pPr>
        <w:pStyle w:val="ListParagraph"/>
        <w:numPr>
          <w:ilvl w:val="0"/>
          <w:numId w:val="19"/>
        </w:numPr>
        <w:ind w:left="810"/>
        <w:rPr>
          <w:sz w:val="24"/>
          <w:szCs w:val="24"/>
        </w:rPr>
      </w:pPr>
      <w:r w:rsidRPr="000918D9">
        <w:rPr>
          <w:sz w:val="24"/>
          <w:szCs w:val="24"/>
        </w:rPr>
        <w:t>Timing of adverse event(s) in relationship to administration of the Pfizer</w:t>
      </w:r>
      <w:r w:rsidRPr="000918D9">
        <w:rPr>
          <w:sz w:val="24"/>
          <w:szCs w:val="24"/>
        </w:rPr>
        <w:noBreakHyphen/>
        <w:t>BioNTech COVID-19 Vaccine</w:t>
      </w:r>
    </w:p>
    <w:p w14:paraId="73870A1C" w14:textId="5C39564F" w:rsidR="00A012BD" w:rsidRPr="000918D9" w:rsidRDefault="00A012BD" w:rsidP="00755975">
      <w:pPr>
        <w:pStyle w:val="ListParagraph"/>
        <w:numPr>
          <w:ilvl w:val="0"/>
          <w:numId w:val="19"/>
        </w:numPr>
        <w:ind w:left="810"/>
        <w:rPr>
          <w:sz w:val="24"/>
          <w:szCs w:val="24"/>
        </w:rPr>
      </w:pPr>
      <w:r w:rsidRPr="000918D9">
        <w:rPr>
          <w:sz w:val="24"/>
          <w:szCs w:val="24"/>
        </w:rPr>
        <w:t xml:space="preserve">Pertinent laboratory and virology information </w:t>
      </w:r>
    </w:p>
    <w:p w14:paraId="1E9BB834" w14:textId="1EB0F655" w:rsidR="00A012BD" w:rsidRPr="000918D9" w:rsidRDefault="00A012BD" w:rsidP="00755975">
      <w:pPr>
        <w:pStyle w:val="ListParagraph"/>
        <w:numPr>
          <w:ilvl w:val="0"/>
          <w:numId w:val="19"/>
        </w:numPr>
        <w:ind w:left="810"/>
        <w:rPr>
          <w:sz w:val="24"/>
          <w:szCs w:val="24"/>
        </w:rPr>
      </w:pPr>
      <w:r w:rsidRPr="000918D9">
        <w:rPr>
          <w:sz w:val="24"/>
          <w:szCs w:val="24"/>
        </w:rPr>
        <w:t xml:space="preserve">Outcome of the event and any additional follow-up information if it is available at the time of the VAERS report. Subsequent reporting of follow-up information should be completed if additional details become available. </w:t>
      </w:r>
    </w:p>
    <w:p w14:paraId="56F6693F" w14:textId="77777777" w:rsidR="00A012BD" w:rsidRPr="006A3184" w:rsidRDefault="00A012BD" w:rsidP="00755975">
      <w:pPr>
        <w:pStyle w:val="Default"/>
      </w:pPr>
    </w:p>
    <w:p w14:paraId="4630853B" w14:textId="77777777" w:rsidR="00A012BD" w:rsidRPr="006A3184" w:rsidRDefault="00A012BD" w:rsidP="00755975">
      <w:pPr>
        <w:pStyle w:val="Default"/>
        <w:keepNext/>
      </w:pPr>
      <w:r w:rsidRPr="006A3184">
        <w:t>The following steps are highlighted to provide the necessary information for safety tracking:</w:t>
      </w:r>
    </w:p>
    <w:p w14:paraId="4E73FF20" w14:textId="2F2C9EBD" w:rsidR="00A012BD" w:rsidRPr="006A3184" w:rsidRDefault="00A012BD" w:rsidP="00755975">
      <w:pPr>
        <w:pStyle w:val="Default"/>
        <w:keepNext/>
        <w:numPr>
          <w:ilvl w:val="0"/>
          <w:numId w:val="21"/>
        </w:numPr>
      </w:pPr>
      <w:r w:rsidRPr="006A3184">
        <w:t xml:space="preserve">In Box 17, provide information on </w:t>
      </w:r>
      <w:r w:rsidRPr="007C7D6B">
        <w:rPr>
          <w:rFonts w:eastAsia="Arial"/>
          <w:bCs/>
        </w:rPr>
        <w:t>Pfizer</w:t>
      </w:r>
      <w:r w:rsidRPr="007C7D6B">
        <w:rPr>
          <w:bCs/>
        </w:rPr>
        <w:noBreakHyphen/>
      </w:r>
      <w:r w:rsidRPr="007C7D6B">
        <w:rPr>
          <w:rFonts w:eastAsia="Arial"/>
        </w:rPr>
        <w:t>BioNTech</w:t>
      </w:r>
      <w:r w:rsidRPr="007C7D6B">
        <w:rPr>
          <w:rFonts w:eastAsia="Arial"/>
          <w:bCs/>
        </w:rPr>
        <w:t xml:space="preserve"> COVID-19 Vaccine</w:t>
      </w:r>
      <w:r w:rsidRPr="009A24AE">
        <w:t xml:space="preserve"> </w:t>
      </w:r>
      <w:r w:rsidRPr="006A3184">
        <w:t>and any other vaccines administered on the same day; and in Box 22, provide information on any other vaccines received within one month prior.</w:t>
      </w:r>
    </w:p>
    <w:p w14:paraId="530F4E88" w14:textId="47F34C8D" w:rsidR="00A012BD" w:rsidRPr="006A3184" w:rsidRDefault="00A012BD" w:rsidP="00755975">
      <w:pPr>
        <w:pStyle w:val="Default"/>
        <w:keepNext/>
        <w:numPr>
          <w:ilvl w:val="0"/>
          <w:numId w:val="21"/>
        </w:numPr>
      </w:pPr>
      <w:r w:rsidRPr="006A3184">
        <w:t xml:space="preserve">In </w:t>
      </w:r>
      <w:r w:rsidR="00E920C7">
        <w:t>B</w:t>
      </w:r>
      <w:r w:rsidRPr="006A3184">
        <w:t>ox 18, description of the event:</w:t>
      </w:r>
    </w:p>
    <w:p w14:paraId="0D44A46E" w14:textId="47FB4F2E" w:rsidR="00A012BD" w:rsidRPr="006A3184" w:rsidRDefault="00A012BD" w:rsidP="00755975">
      <w:pPr>
        <w:pStyle w:val="Default"/>
        <w:keepNext/>
        <w:numPr>
          <w:ilvl w:val="1"/>
          <w:numId w:val="21"/>
        </w:numPr>
      </w:pPr>
      <w:r w:rsidRPr="006A3184">
        <w:t>Write “</w:t>
      </w:r>
      <w:r w:rsidRPr="007C7D6B">
        <w:rPr>
          <w:rFonts w:eastAsia="Arial"/>
          <w:bCs/>
        </w:rPr>
        <w:t>Pfizer</w:t>
      </w:r>
      <w:r w:rsidRPr="007C7D6B">
        <w:rPr>
          <w:bCs/>
        </w:rPr>
        <w:noBreakHyphen/>
      </w:r>
      <w:r w:rsidRPr="007C7D6B">
        <w:rPr>
          <w:rFonts w:eastAsia="Arial"/>
        </w:rPr>
        <w:t>BioNTech</w:t>
      </w:r>
      <w:r w:rsidRPr="007C7D6B">
        <w:rPr>
          <w:rFonts w:eastAsia="Arial"/>
          <w:bCs/>
        </w:rPr>
        <w:t xml:space="preserve"> COVID-19 Vaccine</w:t>
      </w:r>
      <w:r w:rsidRPr="009A24AE">
        <w:t xml:space="preserve"> </w:t>
      </w:r>
      <w:r w:rsidRPr="006A3184">
        <w:t>EUA” as the first line</w:t>
      </w:r>
      <w:r w:rsidR="004E0E93">
        <w:t>.</w:t>
      </w:r>
    </w:p>
    <w:p w14:paraId="1D64CE74" w14:textId="77777777" w:rsidR="00A012BD" w:rsidRPr="006A3184" w:rsidRDefault="00A012BD" w:rsidP="00755975">
      <w:pPr>
        <w:pStyle w:val="Default"/>
        <w:numPr>
          <w:ilvl w:val="1"/>
          <w:numId w:val="21"/>
        </w:numPr>
      </w:pPr>
      <w:r w:rsidRPr="006A3184">
        <w:t>Provide a detailed report of vaccine administration error and/or adverse event. It is important to provide detailed information regarding the patient and adverse event/medication error for ongoing safety evaluation of this unapproved vaccine. Please see information to include listed above.</w:t>
      </w:r>
    </w:p>
    <w:p w14:paraId="3F50FE59" w14:textId="77777777" w:rsidR="00A012BD" w:rsidRPr="006A3184" w:rsidRDefault="00A012BD" w:rsidP="00755975">
      <w:pPr>
        <w:pStyle w:val="Default"/>
        <w:keepNext/>
        <w:numPr>
          <w:ilvl w:val="0"/>
          <w:numId w:val="21"/>
        </w:numPr>
      </w:pPr>
      <w:r w:rsidRPr="006A3184">
        <w:t>Contact information:</w:t>
      </w:r>
    </w:p>
    <w:p w14:paraId="213A7DBE" w14:textId="52FA106A" w:rsidR="00A012BD" w:rsidRPr="006A3184" w:rsidRDefault="00A012BD" w:rsidP="00755975">
      <w:pPr>
        <w:pStyle w:val="Default"/>
        <w:keepNext/>
        <w:numPr>
          <w:ilvl w:val="1"/>
          <w:numId w:val="21"/>
        </w:numPr>
      </w:pPr>
      <w:r w:rsidRPr="006A3184">
        <w:t xml:space="preserve">In </w:t>
      </w:r>
      <w:r w:rsidR="00E920C7">
        <w:t>B</w:t>
      </w:r>
      <w:r w:rsidRPr="006A3184">
        <w:t xml:space="preserve">ox 13, provide the name and contact information of the prescribing healthcare provider or institutional designee who is responsible for the report. </w:t>
      </w:r>
    </w:p>
    <w:p w14:paraId="5BF69A98" w14:textId="5E5496AF" w:rsidR="00A012BD" w:rsidRPr="006A3184" w:rsidRDefault="00A012BD" w:rsidP="00755975">
      <w:pPr>
        <w:pStyle w:val="Default"/>
        <w:numPr>
          <w:ilvl w:val="1"/>
          <w:numId w:val="21"/>
        </w:numPr>
      </w:pPr>
      <w:r w:rsidRPr="006A3184">
        <w:t xml:space="preserve">In </w:t>
      </w:r>
      <w:r w:rsidR="00E920C7">
        <w:t>B</w:t>
      </w:r>
      <w:r w:rsidRPr="006A3184">
        <w:t>ox 14, provide the name and contact information of the best doctor/healthcare professional to contact about the adverse event.</w:t>
      </w:r>
    </w:p>
    <w:p w14:paraId="1E959861" w14:textId="373088AA" w:rsidR="00A012BD" w:rsidRPr="00814854" w:rsidRDefault="00A012BD" w:rsidP="00755975">
      <w:pPr>
        <w:pStyle w:val="Default"/>
        <w:numPr>
          <w:ilvl w:val="1"/>
          <w:numId w:val="21"/>
        </w:numPr>
      </w:pPr>
      <w:r w:rsidRPr="006A3184">
        <w:t xml:space="preserve">In </w:t>
      </w:r>
      <w:r w:rsidR="00E920C7">
        <w:t>B</w:t>
      </w:r>
      <w:r w:rsidRPr="006A3184">
        <w:t>ox 15, provide the address of the facility where vaccine was given (NOT the healthcare provider’s office address).</w:t>
      </w:r>
    </w:p>
    <w:p w14:paraId="26AB7E7F" w14:textId="77777777" w:rsidR="00BC7F3D" w:rsidRPr="000918D9" w:rsidRDefault="00BC7F3D" w:rsidP="00755975">
      <w:pPr>
        <w:rPr>
          <w:sz w:val="24"/>
          <w:szCs w:val="24"/>
        </w:rPr>
      </w:pPr>
    </w:p>
    <w:p w14:paraId="298BAE01" w14:textId="5F347FC1" w:rsidR="007C7D6B" w:rsidRPr="00BC524F" w:rsidRDefault="00957CB9" w:rsidP="00CC2FC3">
      <w:pPr>
        <w:keepNext/>
        <w:rPr>
          <w:bCs/>
          <w:sz w:val="24"/>
          <w:szCs w:val="24"/>
          <w:u w:val="single"/>
        </w:rPr>
      </w:pPr>
      <w:r>
        <w:rPr>
          <w:bCs/>
          <w:sz w:val="24"/>
          <w:szCs w:val="24"/>
          <w:u w:val="single"/>
        </w:rPr>
        <w:t>Other Reporting Instructions</w:t>
      </w:r>
    </w:p>
    <w:p w14:paraId="6AC20F03" w14:textId="77777777" w:rsidR="00B14C1A" w:rsidRDefault="00B14C1A" w:rsidP="00CC2FC3">
      <w:pPr>
        <w:keepNext/>
        <w:rPr>
          <w:sz w:val="24"/>
          <w:szCs w:val="24"/>
        </w:rPr>
      </w:pPr>
    </w:p>
    <w:p w14:paraId="7A50EC0D" w14:textId="0FDDE804" w:rsidR="00957CB9" w:rsidRDefault="00957CB9" w:rsidP="00755975">
      <w:pPr>
        <w:rPr>
          <w:sz w:val="24"/>
          <w:szCs w:val="24"/>
        </w:rPr>
      </w:pPr>
      <w:r w:rsidRPr="006B6F3A">
        <w:rPr>
          <w:rFonts w:eastAsia="Times New Roman"/>
          <w:sz w:val="24"/>
          <w:szCs w:val="24"/>
        </w:rPr>
        <w:t>Vaccination providers may report to VAERS other adverse events that are not required to be reported using the contact information above.</w:t>
      </w:r>
    </w:p>
    <w:p w14:paraId="04BC9B80" w14:textId="77777777" w:rsidR="00957CB9" w:rsidRDefault="00957CB9" w:rsidP="00755975">
      <w:pPr>
        <w:rPr>
          <w:sz w:val="24"/>
          <w:szCs w:val="24"/>
        </w:rPr>
      </w:pPr>
    </w:p>
    <w:p w14:paraId="6E9F3693" w14:textId="7C15F95C" w:rsidR="00BC7F3D" w:rsidRPr="000918D9" w:rsidRDefault="00957CB9" w:rsidP="00755975">
      <w:pPr>
        <w:rPr>
          <w:sz w:val="24"/>
          <w:szCs w:val="24"/>
        </w:rPr>
      </w:pPr>
      <w:r>
        <w:rPr>
          <w:sz w:val="24"/>
          <w:szCs w:val="24"/>
        </w:rPr>
        <w:t>To the extent feasible, r</w:t>
      </w:r>
      <w:r w:rsidR="002E7B31" w:rsidRPr="000918D9">
        <w:rPr>
          <w:sz w:val="24"/>
          <w:szCs w:val="24"/>
        </w:rPr>
        <w:t xml:space="preserve">eport </w:t>
      </w:r>
      <w:r>
        <w:rPr>
          <w:sz w:val="24"/>
          <w:szCs w:val="24"/>
        </w:rPr>
        <w:t xml:space="preserve">adverse events </w:t>
      </w:r>
      <w:r w:rsidR="00BC7F3D" w:rsidRPr="000918D9">
        <w:rPr>
          <w:sz w:val="24"/>
          <w:szCs w:val="24"/>
        </w:rPr>
        <w:t>to Pfizer</w:t>
      </w:r>
      <w:r w:rsidR="0083396E" w:rsidRPr="000918D9">
        <w:rPr>
          <w:sz w:val="24"/>
          <w:szCs w:val="24"/>
        </w:rPr>
        <w:t xml:space="preserve"> Inc.</w:t>
      </w:r>
      <w:r w:rsidR="00BC7F3D" w:rsidRPr="000918D9">
        <w:rPr>
          <w:sz w:val="24"/>
          <w:szCs w:val="24"/>
        </w:rPr>
        <w:t xml:space="preserve"> </w:t>
      </w:r>
      <w:r>
        <w:rPr>
          <w:sz w:val="24"/>
          <w:szCs w:val="24"/>
        </w:rPr>
        <w:t xml:space="preserve">using the </w:t>
      </w:r>
      <w:r w:rsidR="00BC7F3D" w:rsidRPr="000918D9">
        <w:rPr>
          <w:sz w:val="24"/>
          <w:szCs w:val="24"/>
        </w:rPr>
        <w:t xml:space="preserve">contact information below </w:t>
      </w:r>
      <w:r w:rsidR="00A012BD" w:rsidRPr="000918D9">
        <w:rPr>
          <w:sz w:val="24"/>
          <w:szCs w:val="24"/>
        </w:rPr>
        <w:t>or by providing a copy of the VAERS form to</w:t>
      </w:r>
      <w:r w:rsidR="00A012BD" w:rsidRPr="000918D9" w:rsidDel="00020D07">
        <w:rPr>
          <w:sz w:val="24"/>
          <w:szCs w:val="24"/>
        </w:rPr>
        <w:t xml:space="preserve"> </w:t>
      </w:r>
      <w:r w:rsidR="00A012BD" w:rsidRPr="000918D9">
        <w:rPr>
          <w:sz w:val="24"/>
          <w:szCs w:val="24"/>
        </w:rPr>
        <w:t>Pfizer</w:t>
      </w:r>
      <w:r w:rsidR="0083396E" w:rsidRPr="000918D9">
        <w:rPr>
          <w:sz w:val="24"/>
          <w:szCs w:val="24"/>
        </w:rPr>
        <w:t xml:space="preserve"> Inc</w:t>
      </w:r>
      <w:r w:rsidR="00A012BD" w:rsidRPr="000918D9">
        <w:rPr>
          <w:sz w:val="24"/>
          <w:szCs w:val="24"/>
        </w:rPr>
        <w:t>.</w:t>
      </w:r>
    </w:p>
    <w:p w14:paraId="6CFD99EA" w14:textId="77777777" w:rsidR="00BC7F3D" w:rsidRPr="000918D9" w:rsidRDefault="00BC7F3D" w:rsidP="00755975">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7"/>
        <w:gridCol w:w="2957"/>
        <w:gridCol w:w="2957"/>
      </w:tblGrid>
      <w:tr w:rsidR="00BC7F3D" w:rsidRPr="007C7D6B" w14:paraId="37473B2E" w14:textId="77777777" w:rsidTr="00F22573">
        <w:tc>
          <w:tcPr>
            <w:tcW w:w="2956" w:type="dxa"/>
            <w:shd w:val="clear" w:color="auto" w:fill="auto"/>
          </w:tcPr>
          <w:p w14:paraId="0EFE5B94" w14:textId="483B4CE5" w:rsidR="00BC7F3D" w:rsidRPr="007C7D6B" w:rsidRDefault="00BC7F3D" w:rsidP="00CC2FC3">
            <w:pPr>
              <w:pStyle w:val="BodyText"/>
              <w:keepNext/>
              <w:spacing w:before="120" w:after="120"/>
              <w:ind w:right="245"/>
              <w:jc w:val="center"/>
              <w:rPr>
                <w:rFonts w:ascii="Times New Roman" w:hAnsi="Times New Roman"/>
                <w:b/>
                <w:bCs/>
                <w:spacing w:val="-1"/>
                <w:sz w:val="24"/>
                <w:szCs w:val="24"/>
              </w:rPr>
            </w:pPr>
            <w:r w:rsidRPr="007C7D6B">
              <w:rPr>
                <w:rFonts w:ascii="Times New Roman" w:hAnsi="Times New Roman"/>
                <w:b/>
                <w:bCs/>
                <w:spacing w:val="-1"/>
                <w:sz w:val="24"/>
                <w:szCs w:val="24"/>
              </w:rPr>
              <w:t>Website</w:t>
            </w:r>
          </w:p>
        </w:tc>
        <w:tc>
          <w:tcPr>
            <w:tcW w:w="2957" w:type="dxa"/>
            <w:shd w:val="clear" w:color="auto" w:fill="auto"/>
          </w:tcPr>
          <w:p w14:paraId="19795BC6" w14:textId="2C125D08" w:rsidR="00BC7F3D" w:rsidRPr="007C7D6B" w:rsidRDefault="00BC7F3D" w:rsidP="00CC2FC3">
            <w:pPr>
              <w:pStyle w:val="BodyText"/>
              <w:keepNext/>
              <w:spacing w:before="120" w:after="120"/>
              <w:ind w:right="245"/>
              <w:jc w:val="center"/>
              <w:rPr>
                <w:rFonts w:ascii="Times New Roman" w:hAnsi="Times New Roman"/>
                <w:b/>
                <w:bCs/>
                <w:spacing w:val="-1"/>
                <w:sz w:val="24"/>
                <w:szCs w:val="24"/>
              </w:rPr>
            </w:pPr>
            <w:r w:rsidRPr="007C7D6B">
              <w:rPr>
                <w:rFonts w:ascii="Times New Roman" w:hAnsi="Times New Roman"/>
                <w:b/>
                <w:bCs/>
                <w:spacing w:val="-1"/>
                <w:sz w:val="24"/>
                <w:szCs w:val="24"/>
              </w:rPr>
              <w:t>Fax number</w:t>
            </w:r>
          </w:p>
        </w:tc>
        <w:tc>
          <w:tcPr>
            <w:tcW w:w="2957" w:type="dxa"/>
            <w:shd w:val="clear" w:color="auto" w:fill="auto"/>
          </w:tcPr>
          <w:p w14:paraId="430F2690" w14:textId="0C4BC9AC" w:rsidR="00BC7F3D" w:rsidRPr="007C7D6B" w:rsidRDefault="00BC7F3D" w:rsidP="00CC2FC3">
            <w:pPr>
              <w:pStyle w:val="BodyText"/>
              <w:keepNext/>
              <w:spacing w:before="120" w:after="120"/>
              <w:ind w:right="245"/>
              <w:jc w:val="center"/>
              <w:rPr>
                <w:rFonts w:ascii="Times New Roman" w:hAnsi="Times New Roman"/>
                <w:b/>
                <w:bCs/>
                <w:spacing w:val="-1"/>
                <w:sz w:val="24"/>
                <w:szCs w:val="24"/>
              </w:rPr>
            </w:pPr>
            <w:r w:rsidRPr="007C7D6B">
              <w:rPr>
                <w:rFonts w:ascii="Times New Roman" w:hAnsi="Times New Roman"/>
                <w:b/>
                <w:bCs/>
                <w:spacing w:val="-1"/>
                <w:sz w:val="24"/>
                <w:szCs w:val="24"/>
              </w:rPr>
              <w:t>Telephone number</w:t>
            </w:r>
          </w:p>
        </w:tc>
      </w:tr>
      <w:tr w:rsidR="00BC7F3D" w:rsidRPr="007C7D6B" w14:paraId="54E52BBD" w14:textId="77777777" w:rsidTr="00F22573">
        <w:tc>
          <w:tcPr>
            <w:tcW w:w="2956" w:type="dxa"/>
            <w:shd w:val="clear" w:color="auto" w:fill="auto"/>
          </w:tcPr>
          <w:p w14:paraId="42B61785" w14:textId="77777777" w:rsidR="00BC7F3D" w:rsidRPr="007C7D6B" w:rsidRDefault="00FE1172" w:rsidP="00755975">
            <w:pPr>
              <w:pStyle w:val="BodyText"/>
              <w:spacing w:before="120" w:after="120"/>
              <w:ind w:right="245"/>
              <w:jc w:val="center"/>
              <w:rPr>
                <w:rFonts w:ascii="Times New Roman" w:hAnsi="Times New Roman"/>
                <w:spacing w:val="-1"/>
                <w:sz w:val="24"/>
                <w:szCs w:val="24"/>
              </w:rPr>
            </w:pPr>
            <w:hyperlink r:id="rId39" w:history="1">
              <w:r w:rsidR="00BC7F3D" w:rsidRPr="007C7D6B">
                <w:rPr>
                  <w:rStyle w:val="Hyperlink"/>
                  <w:rFonts w:ascii="Times New Roman" w:hAnsi="Times New Roman"/>
                  <w:sz w:val="24"/>
                  <w:szCs w:val="24"/>
                </w:rPr>
                <w:t>www.pfizersafetyreporting.com</w:t>
              </w:r>
            </w:hyperlink>
          </w:p>
        </w:tc>
        <w:tc>
          <w:tcPr>
            <w:tcW w:w="2957" w:type="dxa"/>
            <w:shd w:val="clear" w:color="auto" w:fill="auto"/>
          </w:tcPr>
          <w:p w14:paraId="5EB131EA" w14:textId="77777777" w:rsidR="00BC7F3D" w:rsidRPr="007C7D6B" w:rsidRDefault="00BC7F3D" w:rsidP="00755975">
            <w:pPr>
              <w:pStyle w:val="BodyText"/>
              <w:spacing w:before="120" w:after="120"/>
              <w:ind w:right="245"/>
              <w:jc w:val="center"/>
              <w:rPr>
                <w:rFonts w:ascii="Times New Roman" w:hAnsi="Times New Roman"/>
                <w:spacing w:val="-1"/>
                <w:sz w:val="24"/>
                <w:szCs w:val="24"/>
              </w:rPr>
            </w:pPr>
            <w:r w:rsidRPr="007C7D6B">
              <w:rPr>
                <w:rFonts w:ascii="Times New Roman" w:hAnsi="Times New Roman"/>
                <w:spacing w:val="-1"/>
                <w:sz w:val="24"/>
                <w:szCs w:val="24"/>
              </w:rPr>
              <w:t>1-866-635-8337</w:t>
            </w:r>
          </w:p>
        </w:tc>
        <w:tc>
          <w:tcPr>
            <w:tcW w:w="2957" w:type="dxa"/>
            <w:shd w:val="clear" w:color="auto" w:fill="auto"/>
          </w:tcPr>
          <w:p w14:paraId="4ED4CDBA" w14:textId="77777777" w:rsidR="00BC7F3D" w:rsidRPr="007C7D6B" w:rsidRDefault="00BC7F3D" w:rsidP="00755975">
            <w:pPr>
              <w:pStyle w:val="BodyText"/>
              <w:spacing w:before="120" w:after="120"/>
              <w:ind w:right="245"/>
              <w:jc w:val="center"/>
              <w:rPr>
                <w:rFonts w:ascii="Times New Roman" w:hAnsi="Times New Roman"/>
                <w:spacing w:val="-1"/>
                <w:sz w:val="24"/>
                <w:szCs w:val="24"/>
              </w:rPr>
            </w:pPr>
            <w:r w:rsidRPr="007C7D6B">
              <w:rPr>
                <w:rFonts w:ascii="Times New Roman" w:hAnsi="Times New Roman"/>
                <w:sz w:val="24"/>
                <w:szCs w:val="24"/>
                <w:lang w:val="pt-BR"/>
              </w:rPr>
              <w:t>1-800-438-1985</w:t>
            </w:r>
          </w:p>
        </w:tc>
      </w:tr>
    </w:tbl>
    <w:p w14:paraId="47986FAE" w14:textId="77777777" w:rsidR="002E7B31" w:rsidRDefault="002E7B31" w:rsidP="00755975">
      <w:pPr>
        <w:shd w:val="clear" w:color="auto" w:fill="FFFFFF"/>
        <w:rPr>
          <w:rFonts w:eastAsia="Times New Roman"/>
          <w:sz w:val="24"/>
          <w:szCs w:val="24"/>
        </w:rPr>
      </w:pPr>
    </w:p>
    <w:p w14:paraId="610C5D9A" w14:textId="3670FF89" w:rsidR="00E845A4" w:rsidRPr="000918D9" w:rsidRDefault="002B7DC5" w:rsidP="00CC2FC3">
      <w:pPr>
        <w:keepNext/>
        <w:rPr>
          <w:b/>
          <w:bCs/>
          <w:sz w:val="24"/>
          <w:szCs w:val="24"/>
        </w:rPr>
      </w:pPr>
      <w:r w:rsidRPr="000918D9">
        <w:rPr>
          <w:b/>
          <w:bCs/>
          <w:sz w:val="24"/>
          <w:szCs w:val="24"/>
        </w:rPr>
        <w:t>10</w:t>
      </w:r>
      <w:r w:rsidR="004C4981" w:rsidRPr="000918D9">
        <w:rPr>
          <w:b/>
          <w:bCs/>
          <w:sz w:val="24"/>
          <w:szCs w:val="24"/>
        </w:rPr>
        <w:tab/>
      </w:r>
      <w:r w:rsidR="00E845A4" w:rsidRPr="000918D9">
        <w:rPr>
          <w:b/>
          <w:bCs/>
          <w:sz w:val="24"/>
          <w:szCs w:val="24"/>
        </w:rPr>
        <w:t>DRUG INTERACTIONS</w:t>
      </w:r>
    </w:p>
    <w:p w14:paraId="418076C1" w14:textId="77777777" w:rsidR="0001543D" w:rsidRPr="000918D9" w:rsidRDefault="0001543D" w:rsidP="00CC2FC3">
      <w:pPr>
        <w:keepNext/>
        <w:rPr>
          <w:b/>
          <w:sz w:val="24"/>
          <w:szCs w:val="24"/>
        </w:rPr>
      </w:pPr>
    </w:p>
    <w:p w14:paraId="79ED2C73" w14:textId="21DC3F83" w:rsidR="004F2854" w:rsidRPr="000918D9" w:rsidRDefault="00F7605E" w:rsidP="00755975">
      <w:pPr>
        <w:rPr>
          <w:bCs/>
          <w:sz w:val="24"/>
          <w:szCs w:val="24"/>
        </w:rPr>
      </w:pPr>
      <w:r w:rsidRPr="000918D9">
        <w:rPr>
          <w:bCs/>
          <w:sz w:val="24"/>
          <w:szCs w:val="24"/>
        </w:rPr>
        <w:t xml:space="preserve">There </w:t>
      </w:r>
      <w:r w:rsidR="003D117B" w:rsidRPr="000918D9">
        <w:rPr>
          <w:bCs/>
          <w:sz w:val="24"/>
          <w:szCs w:val="24"/>
        </w:rPr>
        <w:t xml:space="preserve">are </w:t>
      </w:r>
      <w:r w:rsidRPr="000918D9">
        <w:rPr>
          <w:bCs/>
          <w:sz w:val="24"/>
          <w:szCs w:val="24"/>
        </w:rPr>
        <w:t xml:space="preserve">no </w:t>
      </w:r>
      <w:r w:rsidR="003D117B" w:rsidRPr="000918D9">
        <w:rPr>
          <w:bCs/>
          <w:sz w:val="24"/>
          <w:szCs w:val="24"/>
        </w:rPr>
        <w:t xml:space="preserve">data to assess </w:t>
      </w:r>
      <w:r w:rsidRPr="000918D9">
        <w:rPr>
          <w:bCs/>
          <w:sz w:val="24"/>
          <w:szCs w:val="24"/>
        </w:rPr>
        <w:t>the co</w:t>
      </w:r>
      <w:r w:rsidR="003D117B" w:rsidRPr="000918D9">
        <w:rPr>
          <w:bCs/>
          <w:sz w:val="24"/>
          <w:szCs w:val="24"/>
        </w:rPr>
        <w:t xml:space="preserve">ncomitant </w:t>
      </w:r>
      <w:r w:rsidRPr="000918D9">
        <w:rPr>
          <w:bCs/>
          <w:sz w:val="24"/>
          <w:szCs w:val="24"/>
        </w:rPr>
        <w:t>administration of the Pfizer</w:t>
      </w:r>
      <w:r w:rsidRPr="000918D9">
        <w:rPr>
          <w:bCs/>
          <w:sz w:val="24"/>
          <w:szCs w:val="24"/>
        </w:rPr>
        <w:noBreakHyphen/>
        <w:t>BioNTech COVID-19 Vaccine with other vaccines.</w:t>
      </w:r>
    </w:p>
    <w:p w14:paraId="0970ECF4" w14:textId="77777777" w:rsidR="00AE1459" w:rsidRPr="000918D9" w:rsidRDefault="00AE1459" w:rsidP="00755975">
      <w:pPr>
        <w:rPr>
          <w:bCs/>
          <w:sz w:val="24"/>
          <w:szCs w:val="24"/>
        </w:rPr>
      </w:pPr>
    </w:p>
    <w:p w14:paraId="1ACF33C9" w14:textId="239F6061" w:rsidR="00E845A4" w:rsidRPr="000918D9" w:rsidRDefault="002B7DC5" w:rsidP="00755975">
      <w:pPr>
        <w:keepNext/>
        <w:rPr>
          <w:b/>
          <w:bCs/>
          <w:sz w:val="24"/>
          <w:szCs w:val="24"/>
        </w:rPr>
      </w:pPr>
      <w:r w:rsidRPr="000918D9">
        <w:rPr>
          <w:b/>
          <w:bCs/>
          <w:sz w:val="24"/>
          <w:szCs w:val="24"/>
        </w:rPr>
        <w:t>11</w:t>
      </w:r>
      <w:r w:rsidR="004C4981" w:rsidRPr="000918D9">
        <w:rPr>
          <w:b/>
          <w:bCs/>
          <w:sz w:val="24"/>
          <w:szCs w:val="24"/>
        </w:rPr>
        <w:tab/>
      </w:r>
      <w:r w:rsidR="00E845A4" w:rsidRPr="000918D9">
        <w:rPr>
          <w:b/>
          <w:bCs/>
          <w:sz w:val="24"/>
          <w:szCs w:val="24"/>
        </w:rPr>
        <w:t>USE IN SPECIFIC POPULATIONS</w:t>
      </w:r>
    </w:p>
    <w:p w14:paraId="1A02712D" w14:textId="77777777" w:rsidR="001E7AF3" w:rsidRPr="00CC2FC3" w:rsidRDefault="001E7AF3" w:rsidP="00755975">
      <w:pPr>
        <w:keepNext/>
        <w:rPr>
          <w:sz w:val="24"/>
          <w:szCs w:val="24"/>
        </w:rPr>
      </w:pPr>
    </w:p>
    <w:p w14:paraId="78043327" w14:textId="5A4F3AF1" w:rsidR="009C7144" w:rsidRPr="000918D9" w:rsidRDefault="002B7DC5" w:rsidP="00755975">
      <w:pPr>
        <w:keepNext/>
        <w:rPr>
          <w:b/>
          <w:bCs/>
          <w:sz w:val="24"/>
          <w:szCs w:val="24"/>
        </w:rPr>
      </w:pPr>
      <w:bookmarkStart w:id="39" w:name="_Hlk52294722"/>
      <w:r w:rsidRPr="000918D9">
        <w:rPr>
          <w:b/>
          <w:bCs/>
          <w:sz w:val="24"/>
          <w:szCs w:val="24"/>
        </w:rPr>
        <w:t>11</w:t>
      </w:r>
      <w:r w:rsidR="00E845A4" w:rsidRPr="000918D9">
        <w:rPr>
          <w:b/>
          <w:bCs/>
          <w:sz w:val="24"/>
          <w:szCs w:val="24"/>
        </w:rPr>
        <w:t>.1</w:t>
      </w:r>
      <w:r w:rsidR="00A25731" w:rsidRPr="000918D9">
        <w:rPr>
          <w:b/>
          <w:bCs/>
          <w:sz w:val="24"/>
          <w:szCs w:val="24"/>
        </w:rPr>
        <w:tab/>
      </w:r>
      <w:r w:rsidR="00E845A4" w:rsidRPr="000918D9">
        <w:rPr>
          <w:b/>
          <w:bCs/>
          <w:sz w:val="24"/>
          <w:szCs w:val="24"/>
        </w:rPr>
        <w:t>Pregnanc</w:t>
      </w:r>
      <w:r w:rsidR="00BD68EF" w:rsidRPr="000918D9">
        <w:rPr>
          <w:b/>
          <w:bCs/>
          <w:sz w:val="24"/>
          <w:szCs w:val="24"/>
        </w:rPr>
        <w:t>y</w:t>
      </w:r>
    </w:p>
    <w:p w14:paraId="542B50FC" w14:textId="77777777" w:rsidR="00CF2FE9" w:rsidRPr="000918D9" w:rsidRDefault="00CF2FE9" w:rsidP="00755975">
      <w:pPr>
        <w:keepNext/>
        <w:rPr>
          <w:rFonts w:eastAsia="Times New Roman"/>
          <w:sz w:val="24"/>
          <w:szCs w:val="24"/>
          <w:shd w:val="clear" w:color="auto" w:fill="FFFFCC"/>
        </w:rPr>
      </w:pPr>
    </w:p>
    <w:p w14:paraId="1CCEAA17" w14:textId="77777777" w:rsidR="00F7605E" w:rsidRPr="000918D9" w:rsidRDefault="00F7605E" w:rsidP="00755975">
      <w:pPr>
        <w:keepNext/>
        <w:rPr>
          <w:rFonts w:eastAsia="Times New Roman"/>
          <w:sz w:val="24"/>
          <w:szCs w:val="24"/>
        </w:rPr>
      </w:pPr>
      <w:r w:rsidRPr="000918D9">
        <w:rPr>
          <w:rFonts w:eastAsia="Times New Roman"/>
          <w:sz w:val="24"/>
          <w:szCs w:val="24"/>
          <w:u w:val="single"/>
        </w:rPr>
        <w:t>Risk Summary</w:t>
      </w:r>
      <w:r w:rsidRPr="000918D9">
        <w:rPr>
          <w:rFonts w:eastAsia="Times New Roman"/>
          <w:sz w:val="24"/>
          <w:szCs w:val="24"/>
        </w:rPr>
        <w:t xml:space="preserve"> </w:t>
      </w:r>
    </w:p>
    <w:p w14:paraId="6DD40CFB" w14:textId="77777777" w:rsidR="008C5DF9" w:rsidRPr="00CC2FC3" w:rsidRDefault="008C5DF9" w:rsidP="00755975">
      <w:pPr>
        <w:keepNext/>
        <w:rPr>
          <w:bCs/>
          <w:sz w:val="24"/>
          <w:szCs w:val="24"/>
        </w:rPr>
      </w:pPr>
    </w:p>
    <w:p w14:paraId="6E6A1333" w14:textId="02ACA0D0" w:rsidR="002B7DC5" w:rsidRPr="000918D9" w:rsidRDefault="00F7605E" w:rsidP="00755975">
      <w:pPr>
        <w:rPr>
          <w:sz w:val="24"/>
          <w:szCs w:val="24"/>
        </w:rPr>
      </w:pPr>
      <w:r w:rsidRPr="000918D9">
        <w:rPr>
          <w:sz w:val="24"/>
          <w:szCs w:val="24"/>
        </w:rPr>
        <w:t xml:space="preserve">All pregnancies have a risk of birth defect, loss, or other adverse outcomes. In the US general population, the estimated background risk of major birth defects and miscarriage in clinically recognized pregnancies is 2% to 4% and 15% to 20%, respectively. Available data on </w:t>
      </w:r>
      <w:r w:rsidRPr="000918D9">
        <w:rPr>
          <w:rFonts w:eastAsia="Arial"/>
          <w:sz w:val="24"/>
          <w:szCs w:val="24"/>
        </w:rPr>
        <w:t>Pfizer</w:t>
      </w:r>
      <w:r w:rsidRPr="000918D9">
        <w:rPr>
          <w:sz w:val="24"/>
          <w:szCs w:val="24"/>
        </w:rPr>
        <w:noBreakHyphen/>
      </w:r>
      <w:r w:rsidRPr="000918D9">
        <w:rPr>
          <w:rFonts w:eastAsia="Arial"/>
          <w:sz w:val="24"/>
          <w:szCs w:val="24"/>
        </w:rPr>
        <w:t>BioNTech COVID-19 Vaccine</w:t>
      </w:r>
      <w:r w:rsidRPr="000918D9">
        <w:rPr>
          <w:sz w:val="24"/>
          <w:szCs w:val="24"/>
        </w:rPr>
        <w:t xml:space="preserve"> administered to pregnant women are insufficient to inform vaccine-associated risks in pregnancy.</w:t>
      </w:r>
      <w:r w:rsidRPr="000918D9">
        <w:rPr>
          <w:spacing w:val="-1"/>
          <w:sz w:val="24"/>
          <w:szCs w:val="24"/>
        </w:rPr>
        <w:t xml:space="preserve"> </w:t>
      </w:r>
    </w:p>
    <w:p w14:paraId="5A25FAE3" w14:textId="77777777" w:rsidR="00B02E64" w:rsidRDefault="00B02E64" w:rsidP="00755975">
      <w:pPr>
        <w:shd w:val="clear" w:color="auto" w:fill="FFFFFF"/>
        <w:rPr>
          <w:rFonts w:eastAsia="Times New Roman"/>
          <w:sz w:val="24"/>
          <w:szCs w:val="24"/>
        </w:rPr>
      </w:pPr>
    </w:p>
    <w:p w14:paraId="4C4CE452" w14:textId="77777777" w:rsidR="00F67F16" w:rsidRDefault="00F67F16" w:rsidP="00755975">
      <w:pPr>
        <w:rPr>
          <w:rFonts w:eastAsia="Times New Roman"/>
          <w:sz w:val="24"/>
          <w:szCs w:val="24"/>
        </w:rPr>
      </w:pPr>
      <w:r>
        <w:rPr>
          <w:sz w:val="24"/>
          <w:szCs w:val="24"/>
        </w:rPr>
        <w:t xml:space="preserve">In a reproductive and </w:t>
      </w:r>
      <w:r w:rsidRPr="00E82D7D">
        <w:rPr>
          <w:sz w:val="24"/>
          <w:szCs w:val="24"/>
        </w:rPr>
        <w:t>developmental toxicity study</w:t>
      </w:r>
      <w:r>
        <w:rPr>
          <w:sz w:val="24"/>
          <w:szCs w:val="24"/>
        </w:rPr>
        <w:t>, 0.06 mL of a vaccine formulation containing the same quantity of nucleoside-modified messenger ribonucleic acid (mRNA) (30 mcg) and other ingredients included in a single human dose of</w:t>
      </w:r>
      <w:r w:rsidRPr="00E82D7D">
        <w:rPr>
          <w:sz w:val="24"/>
          <w:szCs w:val="24"/>
        </w:rPr>
        <w:t xml:space="preserve"> </w:t>
      </w:r>
      <w:r w:rsidRPr="00386AED">
        <w:rPr>
          <w:sz w:val="24"/>
          <w:szCs w:val="24"/>
        </w:rPr>
        <w:t xml:space="preserve">Pfizer-BioNTech COVID-19 Vaccine was administered to female rats by the </w:t>
      </w:r>
      <w:r w:rsidRPr="00386AED">
        <w:rPr>
          <w:sz w:val="24"/>
          <w:szCs w:val="24"/>
        </w:rPr>
        <w:lastRenderedPageBreak/>
        <w:t>intramuscular route on four occasions: 21 and 14 days prior to mating, and on gestation days 9 and 20. No vaccine-related adverse effects on female fertility, fetal development</w:t>
      </w:r>
      <w:r>
        <w:rPr>
          <w:sz w:val="24"/>
          <w:szCs w:val="24"/>
        </w:rPr>
        <w:t>,</w:t>
      </w:r>
      <w:r w:rsidRPr="00386AED">
        <w:rPr>
          <w:sz w:val="24"/>
          <w:szCs w:val="24"/>
        </w:rPr>
        <w:t xml:space="preserve"> or postnatal development were reported in the study.  </w:t>
      </w:r>
    </w:p>
    <w:p w14:paraId="1E95D9E1" w14:textId="77777777" w:rsidR="00245115" w:rsidRPr="00F7605E" w:rsidRDefault="00245115" w:rsidP="00755975">
      <w:pPr>
        <w:shd w:val="clear" w:color="auto" w:fill="FFFFFF"/>
        <w:rPr>
          <w:rFonts w:eastAsia="Times New Roman"/>
          <w:sz w:val="24"/>
          <w:szCs w:val="24"/>
        </w:rPr>
      </w:pPr>
    </w:p>
    <w:bookmarkEnd w:id="39"/>
    <w:p w14:paraId="24343AEA" w14:textId="0A1A5DE3" w:rsidR="007572F7" w:rsidRPr="000918D9" w:rsidRDefault="002B7DC5" w:rsidP="00755975">
      <w:pPr>
        <w:keepNext/>
        <w:rPr>
          <w:b/>
          <w:bCs/>
          <w:sz w:val="24"/>
          <w:szCs w:val="24"/>
        </w:rPr>
      </w:pPr>
      <w:r w:rsidRPr="000918D9">
        <w:rPr>
          <w:b/>
          <w:bCs/>
          <w:sz w:val="24"/>
          <w:szCs w:val="24"/>
        </w:rPr>
        <w:t>11</w:t>
      </w:r>
      <w:r w:rsidR="007572F7" w:rsidRPr="000918D9">
        <w:rPr>
          <w:b/>
          <w:bCs/>
          <w:sz w:val="24"/>
          <w:szCs w:val="24"/>
        </w:rPr>
        <w:t>.2</w:t>
      </w:r>
      <w:r w:rsidR="00A25731" w:rsidRPr="000918D9">
        <w:rPr>
          <w:b/>
          <w:bCs/>
          <w:sz w:val="24"/>
          <w:szCs w:val="24"/>
        </w:rPr>
        <w:tab/>
      </w:r>
      <w:r w:rsidR="0082360D" w:rsidRPr="000918D9">
        <w:rPr>
          <w:b/>
          <w:bCs/>
          <w:sz w:val="24"/>
          <w:szCs w:val="24"/>
        </w:rPr>
        <w:t>Lactation</w:t>
      </w:r>
      <w:r w:rsidR="00E573B4" w:rsidRPr="000918D9">
        <w:rPr>
          <w:b/>
          <w:bCs/>
          <w:sz w:val="24"/>
          <w:szCs w:val="24"/>
        </w:rPr>
        <w:t xml:space="preserve"> </w:t>
      </w:r>
    </w:p>
    <w:p w14:paraId="02C4D896" w14:textId="77777777" w:rsidR="00F7605E" w:rsidRPr="000918D9" w:rsidRDefault="00F7605E" w:rsidP="00755975">
      <w:pPr>
        <w:keepNext/>
        <w:rPr>
          <w:rFonts w:eastAsia="Times New Roman"/>
          <w:b/>
          <w:sz w:val="24"/>
          <w:szCs w:val="24"/>
        </w:rPr>
      </w:pPr>
    </w:p>
    <w:p w14:paraId="54B5A119" w14:textId="77777777" w:rsidR="00F7605E" w:rsidRPr="000918D9" w:rsidRDefault="00F7605E" w:rsidP="00755975">
      <w:pPr>
        <w:keepNext/>
        <w:rPr>
          <w:rFonts w:eastAsia="Times New Roman"/>
          <w:sz w:val="24"/>
          <w:szCs w:val="24"/>
          <w:shd w:val="clear" w:color="auto" w:fill="FFFFCC"/>
        </w:rPr>
      </w:pPr>
      <w:r w:rsidRPr="000918D9">
        <w:rPr>
          <w:rFonts w:eastAsia="Times New Roman"/>
          <w:sz w:val="24"/>
          <w:szCs w:val="24"/>
          <w:u w:val="single"/>
        </w:rPr>
        <w:t>Risk Summary</w:t>
      </w:r>
    </w:p>
    <w:p w14:paraId="5C3AE0F6" w14:textId="77777777" w:rsidR="008C5DF9" w:rsidRPr="000918D9" w:rsidRDefault="008C5DF9" w:rsidP="00755975">
      <w:pPr>
        <w:rPr>
          <w:b/>
          <w:sz w:val="24"/>
          <w:szCs w:val="24"/>
        </w:rPr>
      </w:pPr>
    </w:p>
    <w:p w14:paraId="56F2152C" w14:textId="10BEF41E" w:rsidR="00F7605E" w:rsidRPr="000918D9" w:rsidRDefault="00F7605E" w:rsidP="00755975">
      <w:pPr>
        <w:rPr>
          <w:bCs/>
          <w:sz w:val="24"/>
          <w:szCs w:val="24"/>
        </w:rPr>
      </w:pPr>
      <w:r w:rsidRPr="000918D9">
        <w:rPr>
          <w:bCs/>
          <w:sz w:val="24"/>
          <w:szCs w:val="24"/>
        </w:rPr>
        <w:t>Data are not available to assess the effects of Pfizer</w:t>
      </w:r>
      <w:r w:rsidRPr="000918D9">
        <w:rPr>
          <w:bCs/>
          <w:sz w:val="24"/>
          <w:szCs w:val="24"/>
        </w:rPr>
        <w:noBreakHyphen/>
        <w:t>BioNTech COVID-19 Vaccine</w:t>
      </w:r>
      <w:r w:rsidRPr="000918D9">
        <w:rPr>
          <w:bCs/>
          <w:spacing w:val="-1"/>
          <w:sz w:val="24"/>
          <w:szCs w:val="24"/>
        </w:rPr>
        <w:t xml:space="preserve"> </w:t>
      </w:r>
      <w:r w:rsidRPr="000918D9">
        <w:rPr>
          <w:bCs/>
          <w:sz w:val="24"/>
          <w:szCs w:val="24"/>
        </w:rPr>
        <w:t xml:space="preserve">on the breastfed infant or on milk production/excretion. </w:t>
      </w:r>
    </w:p>
    <w:p w14:paraId="202328B4" w14:textId="77777777" w:rsidR="00F7605E" w:rsidRPr="000918D9" w:rsidRDefault="00F7605E" w:rsidP="00755975">
      <w:pPr>
        <w:rPr>
          <w:b/>
          <w:sz w:val="24"/>
          <w:szCs w:val="24"/>
        </w:rPr>
      </w:pPr>
    </w:p>
    <w:p w14:paraId="0885ED02" w14:textId="151BC747" w:rsidR="00E845A4" w:rsidRPr="000918D9" w:rsidRDefault="00C054E2" w:rsidP="00755975">
      <w:pPr>
        <w:keepNext/>
        <w:rPr>
          <w:b/>
          <w:bCs/>
          <w:sz w:val="24"/>
          <w:szCs w:val="24"/>
        </w:rPr>
      </w:pPr>
      <w:r w:rsidRPr="000918D9">
        <w:rPr>
          <w:b/>
          <w:bCs/>
          <w:sz w:val="24"/>
          <w:szCs w:val="24"/>
        </w:rPr>
        <w:t>11</w:t>
      </w:r>
      <w:r w:rsidR="00E845A4" w:rsidRPr="000918D9">
        <w:rPr>
          <w:b/>
          <w:bCs/>
          <w:sz w:val="24"/>
          <w:szCs w:val="24"/>
        </w:rPr>
        <w:t>.</w:t>
      </w:r>
      <w:r w:rsidR="00394F9B" w:rsidRPr="000918D9">
        <w:rPr>
          <w:b/>
          <w:bCs/>
          <w:sz w:val="24"/>
          <w:szCs w:val="24"/>
        </w:rPr>
        <w:t>3</w:t>
      </w:r>
      <w:r w:rsidR="00A25731" w:rsidRPr="000918D9">
        <w:rPr>
          <w:b/>
          <w:bCs/>
          <w:sz w:val="24"/>
          <w:szCs w:val="24"/>
        </w:rPr>
        <w:tab/>
      </w:r>
      <w:r w:rsidR="00E845A4" w:rsidRPr="000918D9">
        <w:rPr>
          <w:b/>
          <w:bCs/>
          <w:sz w:val="24"/>
          <w:szCs w:val="24"/>
        </w:rPr>
        <w:t>Pediatric Use</w:t>
      </w:r>
    </w:p>
    <w:p w14:paraId="14E21994" w14:textId="77777777" w:rsidR="00630F60" w:rsidRPr="000918D9" w:rsidRDefault="00630F60" w:rsidP="00755975">
      <w:pPr>
        <w:keepNext/>
        <w:rPr>
          <w:rFonts w:eastAsia="TimesNewRoman"/>
          <w:sz w:val="24"/>
          <w:szCs w:val="24"/>
        </w:rPr>
      </w:pPr>
    </w:p>
    <w:p w14:paraId="34AACA9B" w14:textId="52CF43FD" w:rsidR="003834A7" w:rsidRDefault="003834A7" w:rsidP="00755975">
      <w:pPr>
        <w:rPr>
          <w:rFonts w:eastAsia="TimesNewRoman"/>
          <w:sz w:val="24"/>
          <w:szCs w:val="24"/>
        </w:rPr>
      </w:pPr>
      <w:r w:rsidRPr="0078591A">
        <w:rPr>
          <w:rFonts w:eastAsia="TimesNewRoman"/>
          <w:sz w:val="24"/>
          <w:szCs w:val="24"/>
        </w:rPr>
        <w:t>Emergency Use Authorization of Pfizer</w:t>
      </w:r>
      <w:r w:rsidRPr="0078591A">
        <w:rPr>
          <w:rFonts w:eastAsia="TimesNewRoman"/>
          <w:sz w:val="24"/>
          <w:szCs w:val="24"/>
        </w:rPr>
        <w:noBreakHyphen/>
        <w:t xml:space="preserve">BioNTech COVID-19 </w:t>
      </w:r>
      <w:r w:rsidR="00C33539">
        <w:rPr>
          <w:rFonts w:eastAsia="TimesNewRoman"/>
          <w:sz w:val="24"/>
          <w:szCs w:val="24"/>
        </w:rPr>
        <w:t xml:space="preserve">Vaccine </w:t>
      </w:r>
      <w:r w:rsidRPr="0078591A">
        <w:rPr>
          <w:rFonts w:eastAsia="TimesNewRoman"/>
          <w:sz w:val="24"/>
          <w:szCs w:val="24"/>
        </w:rPr>
        <w:t>in adolescents 12 </w:t>
      </w:r>
      <w:r w:rsidR="00D97B74">
        <w:rPr>
          <w:rFonts w:eastAsia="TimesNewRoman"/>
          <w:sz w:val="24"/>
          <w:szCs w:val="24"/>
        </w:rPr>
        <w:t>through</w:t>
      </w:r>
      <w:r w:rsidRPr="0078591A">
        <w:rPr>
          <w:rFonts w:eastAsia="TimesNewRoman"/>
          <w:sz w:val="24"/>
          <w:szCs w:val="24"/>
        </w:rPr>
        <w:t xml:space="preserve"> </w:t>
      </w:r>
      <w:r w:rsidR="00593108">
        <w:rPr>
          <w:rFonts w:eastAsia="TimesNewRoman"/>
          <w:sz w:val="24"/>
          <w:szCs w:val="24"/>
        </w:rPr>
        <w:t>18</w:t>
      </w:r>
      <w:r w:rsidRPr="0078591A">
        <w:rPr>
          <w:rFonts w:eastAsia="TimesNewRoman"/>
          <w:sz w:val="24"/>
          <w:szCs w:val="24"/>
        </w:rPr>
        <w:t xml:space="preserve"> years of age is based on safety and effectiveness</w:t>
      </w:r>
      <w:r w:rsidR="00ED5D0D">
        <w:rPr>
          <w:rFonts w:eastAsia="TimesNewRoman"/>
          <w:sz w:val="24"/>
          <w:szCs w:val="24"/>
        </w:rPr>
        <w:t xml:space="preserve"> data in this age group and in adults</w:t>
      </w:r>
      <w:r w:rsidRPr="0078591A">
        <w:rPr>
          <w:rFonts w:eastAsia="TimesNewRoman"/>
          <w:sz w:val="24"/>
          <w:szCs w:val="24"/>
        </w:rPr>
        <w:t>.</w:t>
      </w:r>
      <w:r w:rsidRPr="0078591A">
        <w:t xml:space="preserve"> </w:t>
      </w:r>
    </w:p>
    <w:p w14:paraId="75C2CB1E" w14:textId="77777777" w:rsidR="003834A7" w:rsidRDefault="003834A7" w:rsidP="00755975">
      <w:pPr>
        <w:rPr>
          <w:rFonts w:eastAsia="TimesNewRoman"/>
          <w:sz w:val="24"/>
          <w:szCs w:val="24"/>
        </w:rPr>
      </w:pPr>
    </w:p>
    <w:p w14:paraId="40FC10EB" w14:textId="3A406F60" w:rsidR="00F7605E" w:rsidRPr="000918D9" w:rsidRDefault="003E029D" w:rsidP="00755975">
      <w:pPr>
        <w:rPr>
          <w:rFonts w:eastAsia="TimesNewRoman"/>
          <w:sz w:val="24"/>
          <w:szCs w:val="24"/>
        </w:rPr>
      </w:pPr>
      <w:r w:rsidRPr="000918D9">
        <w:rPr>
          <w:rFonts w:eastAsia="TimesNewRoman"/>
          <w:sz w:val="24"/>
          <w:szCs w:val="24"/>
        </w:rPr>
        <w:t>Emergency Use Authorization of Pfizer</w:t>
      </w:r>
      <w:r w:rsidR="006B3428">
        <w:rPr>
          <w:rFonts w:eastAsia="TimesNewRoman"/>
          <w:sz w:val="24"/>
          <w:szCs w:val="24"/>
        </w:rPr>
        <w:noBreakHyphen/>
      </w:r>
      <w:r w:rsidRPr="000918D9">
        <w:rPr>
          <w:rFonts w:eastAsia="TimesNewRoman"/>
          <w:sz w:val="24"/>
          <w:szCs w:val="24"/>
        </w:rPr>
        <w:t xml:space="preserve">BioNTech COVID-19 Vaccine does not include use in individuals younger than </w:t>
      </w:r>
      <w:r w:rsidR="00370066">
        <w:rPr>
          <w:rFonts w:eastAsia="TimesNewRoman"/>
          <w:sz w:val="24"/>
          <w:szCs w:val="24"/>
        </w:rPr>
        <w:t>12</w:t>
      </w:r>
      <w:r w:rsidR="0076638B">
        <w:rPr>
          <w:rFonts w:eastAsia="TimesNewRoman"/>
          <w:sz w:val="24"/>
          <w:szCs w:val="24"/>
        </w:rPr>
        <w:t> </w:t>
      </w:r>
      <w:r w:rsidRPr="000918D9">
        <w:rPr>
          <w:rFonts w:eastAsia="TimesNewRoman"/>
          <w:sz w:val="24"/>
          <w:szCs w:val="24"/>
        </w:rPr>
        <w:t>years of age.</w:t>
      </w:r>
    </w:p>
    <w:p w14:paraId="2121CC28" w14:textId="77777777" w:rsidR="001E7AF3" w:rsidRPr="00177859" w:rsidRDefault="001E7AF3" w:rsidP="00755975">
      <w:pPr>
        <w:shd w:val="clear" w:color="auto" w:fill="FFFFFF"/>
        <w:rPr>
          <w:rFonts w:eastAsia="Times New Roman"/>
          <w:sz w:val="24"/>
        </w:rPr>
      </w:pPr>
    </w:p>
    <w:p w14:paraId="28A1EAA2" w14:textId="65B8996D" w:rsidR="00E845A4" w:rsidRPr="000918D9" w:rsidRDefault="00C054E2" w:rsidP="00755975">
      <w:pPr>
        <w:keepNext/>
        <w:rPr>
          <w:b/>
          <w:bCs/>
          <w:sz w:val="24"/>
          <w:szCs w:val="24"/>
        </w:rPr>
      </w:pPr>
      <w:r w:rsidRPr="000918D9">
        <w:rPr>
          <w:b/>
          <w:bCs/>
          <w:sz w:val="24"/>
          <w:szCs w:val="24"/>
        </w:rPr>
        <w:t>11</w:t>
      </w:r>
      <w:r w:rsidR="00E845A4" w:rsidRPr="000918D9">
        <w:rPr>
          <w:b/>
          <w:bCs/>
          <w:sz w:val="24"/>
          <w:szCs w:val="24"/>
        </w:rPr>
        <w:t>.</w:t>
      </w:r>
      <w:r w:rsidR="00394F9B" w:rsidRPr="000918D9">
        <w:rPr>
          <w:b/>
          <w:bCs/>
          <w:sz w:val="24"/>
          <w:szCs w:val="24"/>
        </w:rPr>
        <w:t>4</w:t>
      </w:r>
      <w:r w:rsidR="00A25731" w:rsidRPr="000918D9">
        <w:rPr>
          <w:b/>
          <w:bCs/>
          <w:sz w:val="24"/>
          <w:szCs w:val="24"/>
        </w:rPr>
        <w:tab/>
      </w:r>
      <w:r w:rsidR="00E845A4" w:rsidRPr="000918D9">
        <w:rPr>
          <w:b/>
          <w:bCs/>
          <w:sz w:val="24"/>
          <w:szCs w:val="24"/>
        </w:rPr>
        <w:t>Geriatric Use</w:t>
      </w:r>
    </w:p>
    <w:p w14:paraId="66B302FE" w14:textId="3EE64AD7" w:rsidR="00B066E4" w:rsidRPr="000918D9" w:rsidRDefault="00B066E4" w:rsidP="00755975">
      <w:pPr>
        <w:keepNext/>
        <w:rPr>
          <w:rFonts w:eastAsia="TimesNewRoman"/>
          <w:b/>
          <w:bCs/>
          <w:sz w:val="24"/>
          <w:szCs w:val="24"/>
        </w:rPr>
      </w:pPr>
    </w:p>
    <w:p w14:paraId="59CD7F18" w14:textId="08A7CE10" w:rsidR="006C207F" w:rsidRPr="003E029D" w:rsidRDefault="00C054E2" w:rsidP="00CC2FC3">
      <w:pPr>
        <w:shd w:val="clear" w:color="auto" w:fill="FFFFFF"/>
        <w:rPr>
          <w:rFonts w:eastAsia="Times New Roman"/>
          <w:sz w:val="24"/>
          <w:szCs w:val="24"/>
        </w:rPr>
      </w:pPr>
      <w:r w:rsidRPr="003E029D">
        <w:rPr>
          <w:sz w:val="24"/>
          <w:szCs w:val="24"/>
        </w:rPr>
        <w:t>Clinical studies of Pfizer-BioNTech COVID-19 Vaccine include participants 65 years of age and older and their data contributes to the overall assessment of safety and efficacy</w:t>
      </w:r>
      <w:r w:rsidR="005E3B16">
        <w:rPr>
          <w:sz w:val="24"/>
          <w:szCs w:val="24"/>
        </w:rPr>
        <w:t xml:space="preserve"> </w:t>
      </w:r>
      <w:r w:rsidR="005E3B16" w:rsidRPr="0004552E">
        <w:rPr>
          <w:i/>
          <w:sz w:val="24"/>
          <w:szCs w:val="24"/>
        </w:rPr>
        <w:t>[</w:t>
      </w:r>
      <w:r w:rsidR="005E3B16" w:rsidRPr="00FE5894">
        <w:rPr>
          <w:i/>
          <w:sz w:val="24"/>
          <w:szCs w:val="24"/>
        </w:rPr>
        <w:t xml:space="preserve">see Overall Safety </w:t>
      </w:r>
      <w:r w:rsidR="005E3B16" w:rsidRPr="00F56A51">
        <w:rPr>
          <w:i/>
          <w:sz w:val="24"/>
          <w:szCs w:val="24"/>
        </w:rPr>
        <w:t>Summary (6.</w:t>
      </w:r>
      <w:r w:rsidR="00343901" w:rsidRPr="00F56A51">
        <w:rPr>
          <w:i/>
          <w:sz w:val="24"/>
          <w:szCs w:val="24"/>
        </w:rPr>
        <w:t>1</w:t>
      </w:r>
      <w:r w:rsidR="005E3B16" w:rsidRPr="00F56A51">
        <w:rPr>
          <w:i/>
          <w:sz w:val="24"/>
          <w:szCs w:val="24"/>
        </w:rPr>
        <w:t>)</w:t>
      </w:r>
      <w:r w:rsidR="005E3B16" w:rsidRPr="00FE5894">
        <w:rPr>
          <w:i/>
          <w:sz w:val="24"/>
          <w:szCs w:val="24"/>
        </w:rPr>
        <w:t xml:space="preserve"> and Clinical Trial Results and Supporting Data for EUA (18.1)</w:t>
      </w:r>
      <w:r w:rsidR="005E3B16" w:rsidRPr="0004552E">
        <w:rPr>
          <w:i/>
          <w:sz w:val="24"/>
          <w:szCs w:val="24"/>
        </w:rPr>
        <w:t>]</w:t>
      </w:r>
      <w:r w:rsidRPr="003E029D">
        <w:rPr>
          <w:sz w:val="24"/>
          <w:szCs w:val="24"/>
        </w:rPr>
        <w:t>.</w:t>
      </w:r>
      <w:r w:rsidR="00986572" w:rsidRPr="003E029D">
        <w:rPr>
          <w:sz w:val="24"/>
          <w:szCs w:val="24"/>
        </w:rPr>
        <w:t xml:space="preserve"> Of the total number of Pfizer-BioNTech COVID</w:t>
      </w:r>
      <w:r w:rsidR="008C727B">
        <w:rPr>
          <w:sz w:val="24"/>
          <w:szCs w:val="24"/>
        </w:rPr>
        <w:noBreakHyphen/>
      </w:r>
      <w:r w:rsidR="00986572" w:rsidRPr="003E029D">
        <w:rPr>
          <w:sz w:val="24"/>
          <w:szCs w:val="24"/>
        </w:rPr>
        <w:t xml:space="preserve">19 Vaccine </w:t>
      </w:r>
      <w:r w:rsidR="00FD7EC8" w:rsidRPr="003E029D">
        <w:rPr>
          <w:sz w:val="24"/>
          <w:szCs w:val="24"/>
        </w:rPr>
        <w:t>recipients</w:t>
      </w:r>
      <w:r w:rsidR="00BC66E9" w:rsidRPr="003E029D">
        <w:rPr>
          <w:sz w:val="24"/>
          <w:szCs w:val="24"/>
        </w:rPr>
        <w:t xml:space="preserve"> i</w:t>
      </w:r>
      <w:r w:rsidR="00986572" w:rsidRPr="003E029D">
        <w:rPr>
          <w:sz w:val="24"/>
          <w:szCs w:val="24"/>
        </w:rPr>
        <w:t>n Study 2 (N=</w:t>
      </w:r>
      <w:r w:rsidR="00D17CD4" w:rsidRPr="003E029D">
        <w:rPr>
          <w:sz w:val="24"/>
          <w:szCs w:val="24"/>
        </w:rPr>
        <w:t>20,033</w:t>
      </w:r>
      <w:r w:rsidR="00986572" w:rsidRPr="003E029D">
        <w:rPr>
          <w:sz w:val="24"/>
          <w:szCs w:val="24"/>
        </w:rPr>
        <w:t xml:space="preserve">), </w:t>
      </w:r>
      <w:r w:rsidR="005E3B16">
        <w:rPr>
          <w:sz w:val="24"/>
          <w:szCs w:val="24"/>
        </w:rPr>
        <w:t>21.4</w:t>
      </w:r>
      <w:r w:rsidR="00986572" w:rsidRPr="003E029D">
        <w:rPr>
          <w:sz w:val="24"/>
          <w:szCs w:val="24"/>
        </w:rPr>
        <w:t>% (n=</w:t>
      </w:r>
      <w:r w:rsidR="005E3B16">
        <w:rPr>
          <w:sz w:val="24"/>
          <w:szCs w:val="24"/>
        </w:rPr>
        <w:t>4,294</w:t>
      </w:r>
      <w:r w:rsidR="00986572" w:rsidRPr="003E029D">
        <w:rPr>
          <w:sz w:val="24"/>
          <w:szCs w:val="24"/>
        </w:rPr>
        <w:t xml:space="preserve">) were 65 </w:t>
      </w:r>
      <w:r w:rsidR="005E3B16" w:rsidRPr="0054591C">
        <w:rPr>
          <w:sz w:val="24"/>
          <w:szCs w:val="24"/>
        </w:rPr>
        <w:t xml:space="preserve">years of age and older and </w:t>
      </w:r>
      <w:r w:rsidR="00D17CD4" w:rsidRPr="003E029D">
        <w:rPr>
          <w:sz w:val="24"/>
          <w:szCs w:val="24"/>
        </w:rPr>
        <w:t>4</w:t>
      </w:r>
      <w:r w:rsidR="00986572" w:rsidRPr="003E029D">
        <w:rPr>
          <w:sz w:val="24"/>
          <w:szCs w:val="24"/>
        </w:rPr>
        <w:t>.</w:t>
      </w:r>
      <w:r w:rsidR="00D17CD4" w:rsidRPr="003E029D">
        <w:rPr>
          <w:sz w:val="24"/>
          <w:szCs w:val="24"/>
        </w:rPr>
        <w:t>3</w:t>
      </w:r>
      <w:r w:rsidR="00986572" w:rsidRPr="003E029D">
        <w:rPr>
          <w:sz w:val="24"/>
          <w:szCs w:val="24"/>
        </w:rPr>
        <w:t>% (n=</w:t>
      </w:r>
      <w:r w:rsidR="00D17CD4" w:rsidRPr="003E029D">
        <w:rPr>
          <w:sz w:val="24"/>
          <w:szCs w:val="24"/>
        </w:rPr>
        <w:t>860</w:t>
      </w:r>
      <w:r w:rsidR="00986572" w:rsidRPr="003E029D">
        <w:rPr>
          <w:sz w:val="24"/>
          <w:szCs w:val="24"/>
        </w:rPr>
        <w:t>) were 75 years</w:t>
      </w:r>
      <w:r w:rsidR="00A517CE" w:rsidRPr="003E029D">
        <w:rPr>
          <w:sz w:val="24"/>
          <w:szCs w:val="24"/>
        </w:rPr>
        <w:t xml:space="preserve"> of age</w:t>
      </w:r>
      <w:r w:rsidR="00986572" w:rsidRPr="003E029D">
        <w:rPr>
          <w:sz w:val="24"/>
          <w:szCs w:val="24"/>
        </w:rPr>
        <w:t xml:space="preserve"> and older</w:t>
      </w:r>
      <w:r w:rsidR="005E3B16">
        <w:rPr>
          <w:sz w:val="24"/>
          <w:szCs w:val="24"/>
        </w:rPr>
        <w:t>.</w:t>
      </w:r>
      <w:r w:rsidR="00986572" w:rsidRPr="003E029D">
        <w:rPr>
          <w:sz w:val="24"/>
          <w:szCs w:val="24"/>
        </w:rPr>
        <w:t> </w:t>
      </w:r>
    </w:p>
    <w:p w14:paraId="7B3CEB54" w14:textId="77777777" w:rsidR="003725CA" w:rsidRPr="000918D9" w:rsidRDefault="003725CA" w:rsidP="00755975">
      <w:pPr>
        <w:rPr>
          <w:sz w:val="24"/>
          <w:szCs w:val="24"/>
        </w:rPr>
      </w:pPr>
    </w:p>
    <w:p w14:paraId="07C8C899" w14:textId="784B4903" w:rsidR="00E845A4" w:rsidRPr="000918D9" w:rsidRDefault="002D769A" w:rsidP="00CC2FC3">
      <w:pPr>
        <w:keepNext/>
        <w:rPr>
          <w:b/>
          <w:bCs/>
          <w:sz w:val="24"/>
          <w:szCs w:val="24"/>
        </w:rPr>
      </w:pPr>
      <w:r w:rsidRPr="000918D9">
        <w:rPr>
          <w:b/>
          <w:bCs/>
          <w:sz w:val="24"/>
          <w:szCs w:val="24"/>
        </w:rPr>
        <w:t>13</w:t>
      </w:r>
      <w:r w:rsidR="004C4981" w:rsidRPr="000918D9">
        <w:rPr>
          <w:b/>
          <w:bCs/>
          <w:sz w:val="24"/>
          <w:szCs w:val="24"/>
        </w:rPr>
        <w:tab/>
      </w:r>
      <w:r w:rsidR="00E845A4" w:rsidRPr="000918D9">
        <w:rPr>
          <w:b/>
          <w:bCs/>
          <w:sz w:val="24"/>
          <w:szCs w:val="24"/>
        </w:rPr>
        <w:t xml:space="preserve">DESCRIPTION </w:t>
      </w:r>
    </w:p>
    <w:p w14:paraId="3CC44D8E" w14:textId="77777777" w:rsidR="001B4500" w:rsidRPr="000918D9" w:rsidRDefault="001B4500" w:rsidP="00CC2FC3">
      <w:pPr>
        <w:keepNext/>
        <w:rPr>
          <w:sz w:val="24"/>
          <w:szCs w:val="24"/>
        </w:rPr>
      </w:pPr>
    </w:p>
    <w:p w14:paraId="5E78D998" w14:textId="77777777" w:rsidR="0076638B" w:rsidRDefault="00957CB9" w:rsidP="00755975">
      <w:pPr>
        <w:rPr>
          <w:sz w:val="24"/>
          <w:szCs w:val="24"/>
        </w:rPr>
      </w:pPr>
      <w:r w:rsidRPr="00621BD8">
        <w:rPr>
          <w:sz w:val="24"/>
          <w:szCs w:val="24"/>
        </w:rPr>
        <w:t>The Pfizer</w:t>
      </w:r>
      <w:r>
        <w:rPr>
          <w:sz w:val="24"/>
          <w:szCs w:val="24"/>
        </w:rPr>
        <w:t>-</w:t>
      </w:r>
      <w:r w:rsidRPr="00621BD8">
        <w:rPr>
          <w:sz w:val="24"/>
          <w:szCs w:val="24"/>
        </w:rPr>
        <w:t>BioNTech COVID-19 Vaccine is supplied as a frozen suspension in multiple dose vials; each vial</w:t>
      </w:r>
      <w:r>
        <w:rPr>
          <w:sz w:val="24"/>
          <w:szCs w:val="24"/>
        </w:rPr>
        <w:t xml:space="preserve"> </w:t>
      </w:r>
      <w:r w:rsidRPr="00621BD8">
        <w:rPr>
          <w:sz w:val="24"/>
          <w:szCs w:val="24"/>
        </w:rPr>
        <w:t>must be diluted with 1.8 mL of sterile 0.9% Sodium Chloride Injection, USP prior to use to form the vaccine.</w:t>
      </w:r>
      <w:r w:rsidR="002D769A" w:rsidRPr="000918D9">
        <w:rPr>
          <w:sz w:val="24"/>
          <w:szCs w:val="24"/>
        </w:rPr>
        <w:t xml:space="preserve"> </w:t>
      </w:r>
      <w:r w:rsidR="00B07C7C" w:rsidRPr="000918D9">
        <w:rPr>
          <w:sz w:val="24"/>
          <w:szCs w:val="24"/>
        </w:rPr>
        <w:t>Each dose of the Pfizer</w:t>
      </w:r>
      <w:r w:rsidR="00797803" w:rsidRPr="000918D9">
        <w:rPr>
          <w:sz w:val="24"/>
          <w:szCs w:val="24"/>
        </w:rPr>
        <w:noBreakHyphen/>
      </w:r>
      <w:r w:rsidR="00B07C7C" w:rsidRPr="000918D9">
        <w:rPr>
          <w:sz w:val="24"/>
          <w:szCs w:val="24"/>
        </w:rPr>
        <w:t xml:space="preserve">BioNTech COVID-19 Vaccine contains 30 mcg of a nucleoside-modified messenger RNA (modRNA) encoding the viral spike (S) glycoprotein of SARS-CoV-2. </w:t>
      </w:r>
    </w:p>
    <w:p w14:paraId="7BBB937F" w14:textId="77777777" w:rsidR="0076638B" w:rsidRDefault="0076638B" w:rsidP="00755975">
      <w:pPr>
        <w:rPr>
          <w:sz w:val="24"/>
          <w:szCs w:val="24"/>
        </w:rPr>
      </w:pPr>
    </w:p>
    <w:p w14:paraId="700FE5C3" w14:textId="56F5E2BB" w:rsidR="00A62467" w:rsidRPr="000918D9" w:rsidRDefault="00B07C7C" w:rsidP="00755975">
      <w:pPr>
        <w:rPr>
          <w:sz w:val="24"/>
          <w:szCs w:val="24"/>
        </w:rPr>
      </w:pPr>
      <w:r w:rsidRPr="000918D9">
        <w:rPr>
          <w:sz w:val="24"/>
          <w:szCs w:val="24"/>
        </w:rPr>
        <w:t>Each dose of the Pfizer</w:t>
      </w:r>
      <w:r w:rsidR="00174268" w:rsidRPr="000918D9">
        <w:rPr>
          <w:sz w:val="24"/>
          <w:szCs w:val="24"/>
        </w:rPr>
        <w:noBreakHyphen/>
      </w:r>
      <w:r w:rsidRPr="000918D9">
        <w:rPr>
          <w:sz w:val="24"/>
          <w:szCs w:val="24"/>
        </w:rPr>
        <w:t>BioNTech COVID-19 Vaccine also includes the following ingredients: lipids (0.43</w:t>
      </w:r>
      <w:r w:rsidR="00174268" w:rsidRPr="000918D9">
        <w:rPr>
          <w:sz w:val="24"/>
          <w:szCs w:val="24"/>
        </w:rPr>
        <w:t> </w:t>
      </w:r>
      <w:r w:rsidRPr="000918D9">
        <w:rPr>
          <w:sz w:val="24"/>
          <w:szCs w:val="24"/>
        </w:rPr>
        <w:t>mg (4-hydroxybutyl)azanediyl)bis(hexane-6,1-diyl)bis(2-hexyldecanoate), 0.05 mg 2[(polyethylene glycol)-2000]-N,N-ditetradecylacetamide, 0.09 mg 1,2-distearoyl-sn-glycero-3-phosphocholine, and 0.2 mg cholesterol), 0.01</w:t>
      </w:r>
      <w:r w:rsidR="0076638B">
        <w:rPr>
          <w:sz w:val="24"/>
          <w:szCs w:val="24"/>
        </w:rPr>
        <w:t> </w:t>
      </w:r>
      <w:r w:rsidRPr="000918D9">
        <w:rPr>
          <w:sz w:val="24"/>
          <w:szCs w:val="24"/>
        </w:rPr>
        <w:t>mg potassium chloride, 0.01 mg monobasic potassium phosphate, 0.36 mg sodium chloride, 0.07 mg dibasic sodium phosphate dihydrate, and 6</w:t>
      </w:r>
      <w:r w:rsidR="008C727B">
        <w:rPr>
          <w:sz w:val="24"/>
          <w:szCs w:val="24"/>
        </w:rPr>
        <w:t> </w:t>
      </w:r>
      <w:r w:rsidRPr="000918D9">
        <w:rPr>
          <w:sz w:val="24"/>
          <w:szCs w:val="24"/>
        </w:rPr>
        <w:t>mg sucrose. The diluent (0.9% Sodium Chloride Injection</w:t>
      </w:r>
      <w:r w:rsidR="00992C2C">
        <w:rPr>
          <w:sz w:val="24"/>
          <w:szCs w:val="24"/>
        </w:rPr>
        <w:t>, USP</w:t>
      </w:r>
      <w:r w:rsidRPr="000918D9">
        <w:rPr>
          <w:sz w:val="24"/>
          <w:szCs w:val="24"/>
        </w:rPr>
        <w:t>) contributes an additional 2.16 mg sodium chloride per dose.</w:t>
      </w:r>
    </w:p>
    <w:p w14:paraId="1609ADE7" w14:textId="77777777" w:rsidR="00A62467" w:rsidRPr="000918D9" w:rsidRDefault="00A62467" w:rsidP="00755975">
      <w:pPr>
        <w:rPr>
          <w:sz w:val="24"/>
          <w:szCs w:val="24"/>
        </w:rPr>
      </w:pPr>
    </w:p>
    <w:p w14:paraId="5CD9A726" w14:textId="6069C281" w:rsidR="00A47B2B" w:rsidRPr="008C727B" w:rsidRDefault="00957CB9" w:rsidP="00755975">
      <w:pPr>
        <w:rPr>
          <w:sz w:val="24"/>
          <w:szCs w:val="24"/>
        </w:rPr>
      </w:pPr>
      <w:r w:rsidRPr="000918D9">
        <w:rPr>
          <w:sz w:val="24"/>
          <w:szCs w:val="24"/>
        </w:rPr>
        <w:t>The Pfizer</w:t>
      </w:r>
      <w:r w:rsidRPr="000918D9">
        <w:rPr>
          <w:sz w:val="24"/>
          <w:szCs w:val="24"/>
        </w:rPr>
        <w:noBreakHyphen/>
        <w:t>BioNTech COVID-19 Vaccine does not contain preservative</w:t>
      </w:r>
      <w:r>
        <w:rPr>
          <w:sz w:val="24"/>
          <w:szCs w:val="24"/>
        </w:rPr>
        <w:t xml:space="preserve">. </w:t>
      </w:r>
      <w:r w:rsidR="0055369F" w:rsidRPr="008C727B">
        <w:rPr>
          <w:sz w:val="24"/>
          <w:szCs w:val="24"/>
        </w:rPr>
        <w:t>The vial stoppers are not made with natural rubber latex.</w:t>
      </w:r>
      <w:r w:rsidR="00A47B2B" w:rsidRPr="008C727B">
        <w:rPr>
          <w:sz w:val="24"/>
          <w:szCs w:val="24"/>
        </w:rPr>
        <w:t xml:space="preserve"> </w:t>
      </w:r>
    </w:p>
    <w:p w14:paraId="1B93CE18" w14:textId="77777777" w:rsidR="001B4500" w:rsidRPr="000918D9" w:rsidRDefault="001B4500" w:rsidP="00755975">
      <w:pPr>
        <w:rPr>
          <w:rFonts w:eastAsia="Times New Roman"/>
          <w:sz w:val="24"/>
          <w:szCs w:val="24"/>
        </w:rPr>
      </w:pPr>
    </w:p>
    <w:p w14:paraId="10562D10" w14:textId="61B62B74" w:rsidR="00E845A4" w:rsidRPr="000918D9" w:rsidRDefault="00E447FE" w:rsidP="00CC2FC3">
      <w:pPr>
        <w:keepNext/>
        <w:rPr>
          <w:b/>
          <w:bCs/>
          <w:sz w:val="24"/>
          <w:szCs w:val="24"/>
        </w:rPr>
      </w:pPr>
      <w:r w:rsidRPr="000918D9">
        <w:rPr>
          <w:b/>
          <w:bCs/>
          <w:sz w:val="24"/>
          <w:szCs w:val="24"/>
        </w:rPr>
        <w:t>14</w:t>
      </w:r>
      <w:r w:rsidR="004C4981" w:rsidRPr="000918D9">
        <w:rPr>
          <w:b/>
          <w:bCs/>
          <w:sz w:val="24"/>
          <w:szCs w:val="24"/>
        </w:rPr>
        <w:tab/>
      </w:r>
      <w:r w:rsidR="00E845A4" w:rsidRPr="000918D9">
        <w:rPr>
          <w:b/>
          <w:bCs/>
          <w:sz w:val="24"/>
          <w:szCs w:val="24"/>
        </w:rPr>
        <w:t>CLINICAL PHARMACOLOGY</w:t>
      </w:r>
    </w:p>
    <w:p w14:paraId="550B7715" w14:textId="77777777" w:rsidR="001E7AF3" w:rsidRPr="000918D9" w:rsidRDefault="001E7AF3" w:rsidP="00CC2FC3">
      <w:pPr>
        <w:keepNext/>
        <w:rPr>
          <w:b/>
          <w:bCs/>
          <w:sz w:val="24"/>
          <w:szCs w:val="24"/>
        </w:rPr>
      </w:pPr>
    </w:p>
    <w:p w14:paraId="6EC25405" w14:textId="24ADFCD9" w:rsidR="00E845A4" w:rsidRPr="000918D9" w:rsidRDefault="00E447FE" w:rsidP="00CC2FC3">
      <w:pPr>
        <w:keepNext/>
        <w:rPr>
          <w:b/>
          <w:bCs/>
          <w:sz w:val="24"/>
          <w:szCs w:val="24"/>
        </w:rPr>
      </w:pPr>
      <w:r w:rsidRPr="000918D9">
        <w:rPr>
          <w:b/>
          <w:bCs/>
          <w:sz w:val="24"/>
          <w:szCs w:val="24"/>
        </w:rPr>
        <w:t>14</w:t>
      </w:r>
      <w:r w:rsidR="00E845A4" w:rsidRPr="000918D9">
        <w:rPr>
          <w:b/>
          <w:bCs/>
          <w:sz w:val="24"/>
          <w:szCs w:val="24"/>
        </w:rPr>
        <w:t>.1</w:t>
      </w:r>
      <w:r w:rsidR="00E845A4" w:rsidRPr="000918D9">
        <w:rPr>
          <w:b/>
          <w:bCs/>
          <w:sz w:val="24"/>
          <w:szCs w:val="24"/>
        </w:rPr>
        <w:tab/>
        <w:t>Mechanism of Action</w:t>
      </w:r>
    </w:p>
    <w:p w14:paraId="301E3ABB" w14:textId="77777777" w:rsidR="00BD68EF" w:rsidRPr="000918D9" w:rsidRDefault="00BD68EF" w:rsidP="00CC2FC3">
      <w:pPr>
        <w:keepNext/>
        <w:rPr>
          <w:b/>
          <w:bCs/>
          <w:sz w:val="24"/>
          <w:szCs w:val="24"/>
        </w:rPr>
      </w:pPr>
    </w:p>
    <w:p w14:paraId="44D0BCE2" w14:textId="40E6BA42" w:rsidR="00DD0FF0" w:rsidRPr="000918D9" w:rsidRDefault="00F7605E" w:rsidP="00755975">
      <w:pPr>
        <w:rPr>
          <w:sz w:val="24"/>
          <w:szCs w:val="24"/>
        </w:rPr>
      </w:pPr>
      <w:r w:rsidRPr="000918D9">
        <w:rPr>
          <w:sz w:val="24"/>
          <w:szCs w:val="24"/>
        </w:rPr>
        <w:t xml:space="preserve">The </w:t>
      </w:r>
      <w:r w:rsidR="00E447FE" w:rsidRPr="000918D9">
        <w:rPr>
          <w:sz w:val="24"/>
          <w:szCs w:val="24"/>
        </w:rPr>
        <w:t>mod</w:t>
      </w:r>
      <w:r w:rsidRPr="000918D9">
        <w:rPr>
          <w:sz w:val="24"/>
          <w:szCs w:val="24"/>
        </w:rPr>
        <w:t xml:space="preserve">RNA </w:t>
      </w:r>
      <w:r w:rsidR="00E447FE" w:rsidRPr="000918D9">
        <w:rPr>
          <w:sz w:val="24"/>
          <w:szCs w:val="24"/>
        </w:rPr>
        <w:t>in the Pfizer</w:t>
      </w:r>
      <w:r w:rsidR="00E447FE" w:rsidRPr="000918D9">
        <w:rPr>
          <w:sz w:val="24"/>
          <w:szCs w:val="24"/>
        </w:rPr>
        <w:noBreakHyphen/>
        <w:t>BioNTech COVID-19 Vaccine is</w:t>
      </w:r>
      <w:r w:rsidRPr="000918D9">
        <w:rPr>
          <w:sz w:val="24"/>
          <w:szCs w:val="24"/>
        </w:rPr>
        <w:t xml:space="preserve"> </w:t>
      </w:r>
      <w:r w:rsidR="00056910" w:rsidRPr="000918D9">
        <w:rPr>
          <w:sz w:val="24"/>
          <w:szCs w:val="24"/>
        </w:rPr>
        <w:t xml:space="preserve">formulated </w:t>
      </w:r>
      <w:r w:rsidRPr="000918D9">
        <w:rPr>
          <w:sz w:val="24"/>
          <w:szCs w:val="24"/>
        </w:rPr>
        <w:t xml:space="preserve">in lipid particles, which enable </w:t>
      </w:r>
      <w:r w:rsidR="00437569" w:rsidRPr="000918D9">
        <w:rPr>
          <w:sz w:val="24"/>
          <w:szCs w:val="24"/>
        </w:rPr>
        <w:t xml:space="preserve">delivery </w:t>
      </w:r>
      <w:r w:rsidR="006327D5" w:rsidRPr="000918D9">
        <w:rPr>
          <w:sz w:val="24"/>
          <w:szCs w:val="24"/>
        </w:rPr>
        <w:t>of the RNA</w:t>
      </w:r>
      <w:r w:rsidR="0030570A" w:rsidRPr="000918D9">
        <w:rPr>
          <w:sz w:val="24"/>
          <w:szCs w:val="24"/>
        </w:rPr>
        <w:t xml:space="preserve"> </w:t>
      </w:r>
      <w:r w:rsidRPr="000918D9">
        <w:rPr>
          <w:sz w:val="24"/>
          <w:szCs w:val="24"/>
        </w:rPr>
        <w:t>into host cells</w:t>
      </w:r>
      <w:r w:rsidR="000E5357" w:rsidRPr="000918D9">
        <w:rPr>
          <w:sz w:val="24"/>
          <w:szCs w:val="24"/>
        </w:rPr>
        <w:t xml:space="preserve"> </w:t>
      </w:r>
      <w:r w:rsidR="009D0B87" w:rsidRPr="000918D9">
        <w:rPr>
          <w:sz w:val="24"/>
          <w:szCs w:val="24"/>
        </w:rPr>
        <w:t xml:space="preserve">to </w:t>
      </w:r>
      <w:r w:rsidR="006074EE" w:rsidRPr="000918D9">
        <w:rPr>
          <w:sz w:val="24"/>
          <w:szCs w:val="24"/>
        </w:rPr>
        <w:t xml:space="preserve">allow </w:t>
      </w:r>
      <w:r w:rsidRPr="000918D9">
        <w:rPr>
          <w:sz w:val="24"/>
          <w:szCs w:val="24"/>
        </w:rPr>
        <w:t xml:space="preserve">expression of the </w:t>
      </w:r>
      <w:r w:rsidR="00AC6FE0" w:rsidRPr="000918D9">
        <w:rPr>
          <w:sz w:val="24"/>
          <w:szCs w:val="24"/>
        </w:rPr>
        <w:t>SAR</w:t>
      </w:r>
      <w:r w:rsidR="00644547" w:rsidRPr="000918D9">
        <w:rPr>
          <w:sz w:val="24"/>
          <w:szCs w:val="24"/>
        </w:rPr>
        <w:t xml:space="preserve">S-CoV-2 </w:t>
      </w:r>
      <w:r w:rsidRPr="000918D9">
        <w:rPr>
          <w:sz w:val="24"/>
          <w:szCs w:val="24"/>
        </w:rPr>
        <w:t xml:space="preserve">S </w:t>
      </w:r>
      <w:r w:rsidR="00644547" w:rsidRPr="000918D9">
        <w:rPr>
          <w:sz w:val="24"/>
          <w:szCs w:val="24"/>
        </w:rPr>
        <w:t>antigen</w:t>
      </w:r>
      <w:r w:rsidR="00AF23C3" w:rsidRPr="000918D9">
        <w:rPr>
          <w:sz w:val="24"/>
          <w:szCs w:val="24"/>
        </w:rPr>
        <w:t>. T</w:t>
      </w:r>
      <w:r w:rsidR="00CC5DC6" w:rsidRPr="000918D9">
        <w:rPr>
          <w:sz w:val="24"/>
          <w:szCs w:val="24"/>
        </w:rPr>
        <w:t xml:space="preserve">he </w:t>
      </w:r>
      <w:r w:rsidR="00FF21A1" w:rsidRPr="000918D9">
        <w:rPr>
          <w:sz w:val="24"/>
          <w:szCs w:val="24"/>
        </w:rPr>
        <w:t xml:space="preserve">vaccine </w:t>
      </w:r>
      <w:r w:rsidRPr="000918D9">
        <w:rPr>
          <w:sz w:val="24"/>
          <w:szCs w:val="24"/>
        </w:rPr>
        <w:t>elicit</w:t>
      </w:r>
      <w:r w:rsidR="00AF23C3" w:rsidRPr="000918D9">
        <w:rPr>
          <w:sz w:val="24"/>
          <w:szCs w:val="24"/>
        </w:rPr>
        <w:t>s</w:t>
      </w:r>
      <w:r w:rsidRPr="000918D9">
        <w:rPr>
          <w:sz w:val="24"/>
          <w:szCs w:val="24"/>
        </w:rPr>
        <w:t xml:space="preserve"> </w:t>
      </w:r>
      <w:r w:rsidR="0055369F" w:rsidRPr="000918D9">
        <w:rPr>
          <w:sz w:val="24"/>
          <w:szCs w:val="24"/>
        </w:rPr>
        <w:t xml:space="preserve">an immune response to the </w:t>
      </w:r>
      <w:r w:rsidR="00E447FE" w:rsidRPr="000918D9">
        <w:rPr>
          <w:sz w:val="24"/>
          <w:szCs w:val="24"/>
        </w:rPr>
        <w:t xml:space="preserve">S </w:t>
      </w:r>
      <w:r w:rsidR="00644547" w:rsidRPr="000918D9">
        <w:rPr>
          <w:sz w:val="24"/>
          <w:szCs w:val="24"/>
        </w:rPr>
        <w:t>antigen</w:t>
      </w:r>
      <w:r w:rsidR="005C10C6" w:rsidRPr="000918D9">
        <w:rPr>
          <w:sz w:val="24"/>
          <w:szCs w:val="24"/>
        </w:rPr>
        <w:t xml:space="preserve">, </w:t>
      </w:r>
      <w:r w:rsidR="00AF28D6" w:rsidRPr="000918D9">
        <w:rPr>
          <w:sz w:val="24"/>
          <w:szCs w:val="24"/>
        </w:rPr>
        <w:t>which protect</w:t>
      </w:r>
      <w:r w:rsidR="0055369F" w:rsidRPr="000918D9">
        <w:rPr>
          <w:sz w:val="24"/>
          <w:szCs w:val="24"/>
        </w:rPr>
        <w:t>s</w:t>
      </w:r>
      <w:r w:rsidR="006074EE" w:rsidRPr="000918D9">
        <w:rPr>
          <w:sz w:val="24"/>
          <w:szCs w:val="24"/>
        </w:rPr>
        <w:t xml:space="preserve"> against COVID-19</w:t>
      </w:r>
      <w:r w:rsidRPr="000918D9">
        <w:rPr>
          <w:sz w:val="24"/>
          <w:szCs w:val="24"/>
        </w:rPr>
        <w:t>.</w:t>
      </w:r>
    </w:p>
    <w:p w14:paraId="505AC537" w14:textId="54F7C5F5" w:rsidR="00245115" w:rsidRDefault="00245115" w:rsidP="00755975">
      <w:pPr>
        <w:rPr>
          <w:sz w:val="24"/>
          <w:szCs w:val="24"/>
        </w:rPr>
      </w:pPr>
    </w:p>
    <w:p w14:paraId="41761664" w14:textId="2FC72F00" w:rsidR="00E845A4" w:rsidRPr="000918D9" w:rsidRDefault="001D61D9" w:rsidP="00755975">
      <w:pPr>
        <w:keepNext/>
        <w:rPr>
          <w:b/>
          <w:bCs/>
          <w:sz w:val="24"/>
          <w:szCs w:val="24"/>
        </w:rPr>
      </w:pPr>
      <w:r w:rsidRPr="000918D9">
        <w:rPr>
          <w:b/>
          <w:bCs/>
          <w:sz w:val="24"/>
          <w:szCs w:val="24"/>
        </w:rPr>
        <w:t>18</w:t>
      </w:r>
      <w:r w:rsidR="004C4981" w:rsidRPr="000918D9">
        <w:rPr>
          <w:b/>
          <w:bCs/>
          <w:sz w:val="24"/>
          <w:szCs w:val="24"/>
        </w:rPr>
        <w:tab/>
      </w:r>
      <w:r w:rsidR="00E845A4" w:rsidRPr="000918D9">
        <w:rPr>
          <w:b/>
          <w:bCs/>
          <w:sz w:val="24"/>
          <w:szCs w:val="24"/>
        </w:rPr>
        <w:t xml:space="preserve">CLINICAL </w:t>
      </w:r>
      <w:r w:rsidRPr="000918D9">
        <w:rPr>
          <w:b/>
          <w:bCs/>
          <w:sz w:val="24"/>
          <w:szCs w:val="24"/>
        </w:rPr>
        <w:t xml:space="preserve">TRIAL RESULTS AND SUPPORTING DATA FOR EUA </w:t>
      </w:r>
    </w:p>
    <w:p w14:paraId="6A45DCEE" w14:textId="77777777" w:rsidR="009C7144" w:rsidRPr="00BA727C" w:rsidRDefault="009C7144" w:rsidP="00755975">
      <w:pPr>
        <w:keepNext/>
        <w:rPr>
          <w:sz w:val="24"/>
          <w:szCs w:val="24"/>
        </w:rPr>
      </w:pPr>
    </w:p>
    <w:p w14:paraId="1539982A" w14:textId="3D46870F" w:rsidR="00C125E9" w:rsidRPr="000918D9" w:rsidRDefault="001D61D9" w:rsidP="00755975">
      <w:pPr>
        <w:keepNext/>
        <w:rPr>
          <w:b/>
          <w:bCs/>
          <w:sz w:val="24"/>
          <w:szCs w:val="24"/>
        </w:rPr>
      </w:pPr>
      <w:r w:rsidRPr="000918D9">
        <w:rPr>
          <w:b/>
          <w:bCs/>
          <w:sz w:val="24"/>
          <w:szCs w:val="24"/>
        </w:rPr>
        <w:t>18</w:t>
      </w:r>
      <w:r w:rsidR="00C125E9" w:rsidRPr="000918D9">
        <w:rPr>
          <w:b/>
          <w:bCs/>
          <w:sz w:val="24"/>
          <w:szCs w:val="24"/>
        </w:rPr>
        <w:t>.1</w:t>
      </w:r>
      <w:r w:rsidR="00DD0FF0" w:rsidRPr="000918D9">
        <w:rPr>
          <w:b/>
          <w:bCs/>
          <w:sz w:val="24"/>
          <w:szCs w:val="24"/>
        </w:rPr>
        <w:tab/>
      </w:r>
      <w:r w:rsidR="00C125E9" w:rsidRPr="000918D9">
        <w:rPr>
          <w:b/>
          <w:bCs/>
          <w:sz w:val="24"/>
          <w:szCs w:val="24"/>
        </w:rPr>
        <w:t xml:space="preserve">Efficacy in Participants </w:t>
      </w:r>
      <w:r w:rsidR="00483FA7" w:rsidRPr="000918D9">
        <w:rPr>
          <w:b/>
          <w:bCs/>
          <w:sz w:val="24"/>
          <w:szCs w:val="24"/>
        </w:rPr>
        <w:t xml:space="preserve">16 </w:t>
      </w:r>
      <w:r w:rsidR="00C125E9" w:rsidRPr="000918D9">
        <w:rPr>
          <w:b/>
          <w:bCs/>
          <w:sz w:val="24"/>
          <w:szCs w:val="24"/>
        </w:rPr>
        <w:t>Years</w:t>
      </w:r>
      <w:r w:rsidR="00225CD8" w:rsidRPr="000918D9">
        <w:rPr>
          <w:b/>
          <w:bCs/>
          <w:sz w:val="24"/>
          <w:szCs w:val="24"/>
        </w:rPr>
        <w:t xml:space="preserve"> of Age</w:t>
      </w:r>
      <w:r w:rsidR="00540215" w:rsidRPr="000918D9">
        <w:rPr>
          <w:b/>
          <w:bCs/>
          <w:sz w:val="24"/>
          <w:szCs w:val="24"/>
        </w:rPr>
        <w:t xml:space="preserve"> and Older</w:t>
      </w:r>
    </w:p>
    <w:p w14:paraId="5D8F46D7" w14:textId="4C78F4D6" w:rsidR="00C125E9" w:rsidRPr="000918D9" w:rsidRDefault="00C125E9" w:rsidP="00755975">
      <w:pPr>
        <w:keepNext/>
        <w:rPr>
          <w:sz w:val="24"/>
          <w:szCs w:val="24"/>
        </w:rPr>
      </w:pPr>
    </w:p>
    <w:p w14:paraId="411E5353" w14:textId="63765CE0" w:rsidR="0045786C" w:rsidRPr="000918D9" w:rsidRDefault="00EF4E0F" w:rsidP="00CC2FC3">
      <w:pPr>
        <w:rPr>
          <w:sz w:val="24"/>
          <w:szCs w:val="24"/>
          <w:shd w:val="clear" w:color="auto" w:fill="FFFFFF"/>
        </w:rPr>
      </w:pPr>
      <w:r w:rsidRPr="000918D9">
        <w:rPr>
          <w:sz w:val="24"/>
          <w:szCs w:val="24"/>
        </w:rPr>
        <w:t>Study 2</w:t>
      </w:r>
      <w:r w:rsidRPr="000918D9">
        <w:rPr>
          <w:rFonts w:ascii="Calibri" w:hAnsi="Calibri" w:cs="Calibri"/>
          <w:sz w:val="24"/>
          <w:szCs w:val="24"/>
        </w:rPr>
        <w:t xml:space="preserve"> </w:t>
      </w:r>
      <w:r w:rsidRPr="000918D9">
        <w:rPr>
          <w:sz w:val="24"/>
          <w:szCs w:val="24"/>
        </w:rPr>
        <w:t>is a multicenter, multinational, Phase 1/2/3, randomized, placebo-controlled, observer-blind, dose</w:t>
      </w:r>
      <w:r w:rsidR="00BA727C">
        <w:rPr>
          <w:sz w:val="24"/>
          <w:szCs w:val="24"/>
        </w:rPr>
        <w:noBreakHyphen/>
      </w:r>
      <w:r w:rsidRPr="000918D9">
        <w:rPr>
          <w:sz w:val="24"/>
          <w:szCs w:val="24"/>
        </w:rPr>
        <w:t>finding, vaccine candidate</w:t>
      </w:r>
      <w:r w:rsidR="00BA727C">
        <w:rPr>
          <w:sz w:val="24"/>
          <w:szCs w:val="24"/>
        </w:rPr>
        <w:noBreakHyphen/>
      </w:r>
      <w:r w:rsidRPr="000918D9">
        <w:rPr>
          <w:sz w:val="24"/>
          <w:szCs w:val="24"/>
        </w:rPr>
        <w:t xml:space="preserve">selection, and efficacy study in </w:t>
      </w:r>
      <w:r w:rsidR="00F24584" w:rsidRPr="000918D9">
        <w:rPr>
          <w:sz w:val="24"/>
          <w:szCs w:val="24"/>
        </w:rPr>
        <w:t>participants</w:t>
      </w:r>
      <w:r w:rsidR="001D61D9" w:rsidRPr="000918D9">
        <w:rPr>
          <w:sz w:val="24"/>
          <w:szCs w:val="24"/>
        </w:rPr>
        <w:t xml:space="preserve"> 12 years of age and older</w:t>
      </w:r>
      <w:r w:rsidRPr="000918D9">
        <w:rPr>
          <w:sz w:val="24"/>
          <w:szCs w:val="24"/>
        </w:rPr>
        <w:t xml:space="preserve">. Randomization was stratified by age: </w:t>
      </w:r>
      <w:r w:rsidR="00A94225" w:rsidRPr="000918D9">
        <w:rPr>
          <w:sz w:val="24"/>
          <w:szCs w:val="24"/>
        </w:rPr>
        <w:t>1</w:t>
      </w:r>
      <w:r w:rsidR="005A4595" w:rsidRPr="000918D9">
        <w:rPr>
          <w:sz w:val="24"/>
          <w:szCs w:val="24"/>
        </w:rPr>
        <w:t>2</w:t>
      </w:r>
      <w:r w:rsidR="00AD2EC9" w:rsidRPr="000918D9">
        <w:rPr>
          <w:sz w:val="24"/>
          <w:szCs w:val="24"/>
        </w:rPr>
        <w:t xml:space="preserve"> </w:t>
      </w:r>
      <w:r w:rsidR="001D61D9" w:rsidRPr="000918D9">
        <w:rPr>
          <w:sz w:val="24"/>
          <w:szCs w:val="24"/>
        </w:rPr>
        <w:t xml:space="preserve">through </w:t>
      </w:r>
      <w:r w:rsidR="00483FA7" w:rsidRPr="000918D9">
        <w:rPr>
          <w:sz w:val="24"/>
          <w:szCs w:val="24"/>
        </w:rPr>
        <w:t xml:space="preserve">15 </w:t>
      </w:r>
      <w:r w:rsidR="00A94225" w:rsidRPr="000918D9">
        <w:rPr>
          <w:sz w:val="24"/>
          <w:szCs w:val="24"/>
        </w:rPr>
        <w:t xml:space="preserve">years of age, </w:t>
      </w:r>
      <w:r w:rsidR="00483FA7" w:rsidRPr="000918D9">
        <w:rPr>
          <w:sz w:val="24"/>
          <w:szCs w:val="24"/>
        </w:rPr>
        <w:t xml:space="preserve">16 </w:t>
      </w:r>
      <w:r w:rsidR="002A5A7C" w:rsidRPr="000918D9">
        <w:rPr>
          <w:sz w:val="24"/>
          <w:szCs w:val="24"/>
        </w:rPr>
        <w:t xml:space="preserve">through </w:t>
      </w:r>
      <w:r w:rsidRPr="000918D9">
        <w:rPr>
          <w:sz w:val="24"/>
          <w:szCs w:val="24"/>
        </w:rPr>
        <w:t>55 years of age</w:t>
      </w:r>
      <w:r w:rsidR="00AD2EC9" w:rsidRPr="000918D9">
        <w:rPr>
          <w:sz w:val="24"/>
          <w:szCs w:val="24"/>
        </w:rPr>
        <w:t>,</w:t>
      </w:r>
      <w:r w:rsidRPr="000918D9">
        <w:rPr>
          <w:sz w:val="24"/>
          <w:szCs w:val="24"/>
        </w:rPr>
        <w:t xml:space="preserve"> or 56 years of age </w:t>
      </w:r>
      <w:r w:rsidR="003F3D90" w:rsidRPr="000918D9">
        <w:rPr>
          <w:sz w:val="24"/>
          <w:szCs w:val="24"/>
        </w:rPr>
        <w:t>and older</w:t>
      </w:r>
      <w:r w:rsidR="00481431" w:rsidRPr="000918D9">
        <w:rPr>
          <w:sz w:val="24"/>
          <w:szCs w:val="24"/>
        </w:rPr>
        <w:t>,</w:t>
      </w:r>
      <w:r w:rsidR="003F3D90" w:rsidRPr="000918D9">
        <w:rPr>
          <w:sz w:val="24"/>
          <w:szCs w:val="24"/>
        </w:rPr>
        <w:t xml:space="preserve"> </w:t>
      </w:r>
      <w:r w:rsidRPr="000918D9">
        <w:rPr>
          <w:sz w:val="24"/>
          <w:szCs w:val="24"/>
        </w:rPr>
        <w:t>with a minimum of 40% of participants in the ≥56-year stratum. The study excluded participants who were immunocompromised and those who had previous</w:t>
      </w:r>
      <w:r w:rsidRPr="000918D9">
        <w:rPr>
          <w:b/>
          <w:bCs/>
          <w:sz w:val="24"/>
          <w:szCs w:val="24"/>
        </w:rPr>
        <w:t xml:space="preserve"> </w:t>
      </w:r>
      <w:r w:rsidRPr="000918D9">
        <w:rPr>
          <w:sz w:val="24"/>
          <w:szCs w:val="24"/>
        </w:rPr>
        <w:t>clinical or microbiological diagnosis of COVID</w:t>
      </w:r>
      <w:r w:rsidRPr="000918D9">
        <w:rPr>
          <w:sz w:val="24"/>
          <w:szCs w:val="24"/>
        </w:rPr>
        <w:noBreakHyphen/>
        <w:t>19.</w:t>
      </w:r>
      <w:r w:rsidR="0045786C" w:rsidRPr="000918D9">
        <w:rPr>
          <w:sz w:val="24"/>
          <w:szCs w:val="24"/>
        </w:rPr>
        <w:t xml:space="preserve"> </w:t>
      </w:r>
      <w:r w:rsidR="002A5A7C" w:rsidRPr="000918D9">
        <w:rPr>
          <w:sz w:val="24"/>
          <w:szCs w:val="24"/>
        </w:rPr>
        <w:t xml:space="preserve">Participants with preexisting stable disease, defined as disease not requiring significant change in therapy or hospitalization for worsening disease during the 6 weeks before enrollment, were included as were participants with known stable infection with human immunodeficiency virus (HIV), hepatitis C virus (HCV), or hepatitis B virus (HBV). </w:t>
      </w:r>
    </w:p>
    <w:p w14:paraId="07DA8285" w14:textId="77777777" w:rsidR="00EF4E0F" w:rsidRPr="000918D9" w:rsidRDefault="00EF4E0F" w:rsidP="00755975">
      <w:pPr>
        <w:rPr>
          <w:sz w:val="24"/>
          <w:szCs w:val="24"/>
        </w:rPr>
      </w:pPr>
    </w:p>
    <w:p w14:paraId="64CDE1EF" w14:textId="08135993" w:rsidR="00EF4E0F" w:rsidRPr="000918D9" w:rsidRDefault="00EF4E0F" w:rsidP="00755975">
      <w:pPr>
        <w:rPr>
          <w:sz w:val="24"/>
          <w:szCs w:val="24"/>
        </w:rPr>
      </w:pPr>
      <w:r w:rsidRPr="000918D9">
        <w:rPr>
          <w:sz w:val="24"/>
          <w:szCs w:val="24"/>
        </w:rPr>
        <w:t xml:space="preserve">In the </w:t>
      </w:r>
      <w:r w:rsidR="00AD2EC9" w:rsidRPr="000918D9">
        <w:rPr>
          <w:sz w:val="24"/>
          <w:szCs w:val="24"/>
        </w:rPr>
        <w:t>P</w:t>
      </w:r>
      <w:r w:rsidRPr="000918D9">
        <w:rPr>
          <w:sz w:val="24"/>
          <w:szCs w:val="24"/>
        </w:rPr>
        <w:t xml:space="preserve">hase 2/3 portion </w:t>
      </w:r>
      <w:r w:rsidR="00DC09F9">
        <w:rPr>
          <w:sz w:val="24"/>
          <w:szCs w:val="24"/>
        </w:rPr>
        <w:t xml:space="preserve">of Study 2, based on data accrued through </w:t>
      </w:r>
      <w:r w:rsidR="00DC09F9" w:rsidRPr="00AA2182">
        <w:rPr>
          <w:sz w:val="24"/>
          <w:szCs w:val="24"/>
        </w:rPr>
        <w:t>November 14, 2020</w:t>
      </w:r>
      <w:r w:rsidR="00C95138">
        <w:rPr>
          <w:sz w:val="24"/>
          <w:szCs w:val="24"/>
        </w:rPr>
        <w:t>,</w:t>
      </w:r>
      <w:r w:rsidR="00DC09F9">
        <w:rPr>
          <w:sz w:val="24"/>
          <w:szCs w:val="24"/>
        </w:rPr>
        <w:t xml:space="preserve"> </w:t>
      </w:r>
      <w:r w:rsidR="002A5A7C" w:rsidRPr="000918D9">
        <w:rPr>
          <w:sz w:val="24"/>
          <w:szCs w:val="24"/>
        </w:rPr>
        <w:t xml:space="preserve">approximately </w:t>
      </w:r>
      <w:r w:rsidR="005E1A8A" w:rsidRPr="000918D9">
        <w:rPr>
          <w:sz w:val="24"/>
          <w:szCs w:val="24"/>
        </w:rPr>
        <w:t>44,</w:t>
      </w:r>
      <w:r w:rsidR="00DA4797" w:rsidRPr="000918D9">
        <w:rPr>
          <w:sz w:val="24"/>
          <w:szCs w:val="24"/>
        </w:rPr>
        <w:t>000</w:t>
      </w:r>
      <w:r w:rsidR="00A079A0">
        <w:rPr>
          <w:sz w:val="24"/>
          <w:szCs w:val="24"/>
        </w:rPr>
        <w:t> </w:t>
      </w:r>
      <w:r w:rsidR="00CF43E3" w:rsidRPr="000918D9">
        <w:rPr>
          <w:sz w:val="24"/>
          <w:szCs w:val="24"/>
        </w:rPr>
        <w:t xml:space="preserve">participants </w:t>
      </w:r>
      <w:r w:rsidR="008234A1" w:rsidRPr="000918D9">
        <w:rPr>
          <w:sz w:val="24"/>
          <w:szCs w:val="24"/>
        </w:rPr>
        <w:t xml:space="preserve">12 </w:t>
      </w:r>
      <w:r w:rsidR="002A5A7C" w:rsidRPr="000918D9">
        <w:rPr>
          <w:sz w:val="24"/>
          <w:szCs w:val="24"/>
        </w:rPr>
        <w:t xml:space="preserve">years of age and older </w:t>
      </w:r>
      <w:r w:rsidRPr="000918D9">
        <w:rPr>
          <w:sz w:val="24"/>
          <w:szCs w:val="24"/>
        </w:rPr>
        <w:t xml:space="preserve">were randomized equally </w:t>
      </w:r>
      <w:r w:rsidR="00DA5768" w:rsidRPr="000918D9">
        <w:rPr>
          <w:sz w:val="24"/>
          <w:szCs w:val="24"/>
        </w:rPr>
        <w:t xml:space="preserve">and received </w:t>
      </w:r>
      <w:r w:rsidR="00AD2EC9" w:rsidRPr="000918D9">
        <w:rPr>
          <w:sz w:val="24"/>
          <w:szCs w:val="24"/>
        </w:rPr>
        <w:t>2</w:t>
      </w:r>
      <w:r w:rsidRPr="000918D9">
        <w:rPr>
          <w:sz w:val="24"/>
          <w:szCs w:val="24"/>
        </w:rPr>
        <w:t xml:space="preserve"> doses of Pfizer</w:t>
      </w:r>
      <w:r w:rsidRPr="000918D9">
        <w:rPr>
          <w:sz w:val="24"/>
          <w:szCs w:val="24"/>
        </w:rPr>
        <w:noBreakHyphen/>
        <w:t>BioNTech COVID-19 Vaccine or placebo separated by 21 days</w:t>
      </w:r>
      <w:r w:rsidR="00BB09B9" w:rsidRPr="000918D9">
        <w:rPr>
          <w:sz w:val="24"/>
          <w:szCs w:val="24"/>
        </w:rPr>
        <w:t>.</w:t>
      </w:r>
      <w:r w:rsidRPr="000918D9">
        <w:rPr>
          <w:sz w:val="24"/>
          <w:szCs w:val="24"/>
        </w:rPr>
        <w:t xml:space="preserve"> </w:t>
      </w:r>
      <w:r w:rsidR="00080D2C" w:rsidRPr="000918D9">
        <w:rPr>
          <w:sz w:val="24"/>
          <w:szCs w:val="24"/>
        </w:rPr>
        <w:t>Particip</w:t>
      </w:r>
      <w:r w:rsidR="001819DC" w:rsidRPr="000918D9">
        <w:rPr>
          <w:sz w:val="24"/>
          <w:szCs w:val="24"/>
        </w:rPr>
        <w:t>ants</w:t>
      </w:r>
      <w:r w:rsidRPr="000918D9">
        <w:rPr>
          <w:sz w:val="24"/>
          <w:szCs w:val="24"/>
        </w:rPr>
        <w:t xml:space="preserve"> are planned to be followed for up to 24 months</w:t>
      </w:r>
      <w:r w:rsidR="002A5A7C" w:rsidRPr="000918D9">
        <w:rPr>
          <w:sz w:val="24"/>
          <w:szCs w:val="24"/>
        </w:rPr>
        <w:t>,</w:t>
      </w:r>
      <w:r w:rsidRPr="000918D9">
        <w:rPr>
          <w:sz w:val="24"/>
          <w:szCs w:val="24"/>
        </w:rPr>
        <w:t xml:space="preserve"> for </w:t>
      </w:r>
      <w:r w:rsidR="002A5A7C" w:rsidRPr="000918D9">
        <w:rPr>
          <w:sz w:val="24"/>
          <w:szCs w:val="24"/>
        </w:rPr>
        <w:t xml:space="preserve">assessments of </w:t>
      </w:r>
      <w:r w:rsidRPr="000918D9">
        <w:rPr>
          <w:sz w:val="24"/>
          <w:szCs w:val="24"/>
        </w:rPr>
        <w:t xml:space="preserve">safety and efficacy against COVID-19. </w:t>
      </w:r>
    </w:p>
    <w:p w14:paraId="496181D0" w14:textId="77777777" w:rsidR="00011543" w:rsidRPr="000918D9" w:rsidRDefault="00011543" w:rsidP="00755975">
      <w:pPr>
        <w:rPr>
          <w:sz w:val="24"/>
          <w:szCs w:val="24"/>
        </w:rPr>
      </w:pPr>
    </w:p>
    <w:p w14:paraId="3CBDE94C" w14:textId="4ED5F675" w:rsidR="00011543" w:rsidRPr="000918D9" w:rsidRDefault="00046789" w:rsidP="00755975">
      <w:pPr>
        <w:rPr>
          <w:sz w:val="24"/>
          <w:szCs w:val="24"/>
        </w:rPr>
      </w:pPr>
      <w:r w:rsidRPr="000918D9">
        <w:rPr>
          <w:sz w:val="24"/>
          <w:szCs w:val="24"/>
        </w:rPr>
        <w:t>T</w:t>
      </w:r>
      <w:r w:rsidR="00A07E7C" w:rsidRPr="000918D9">
        <w:rPr>
          <w:sz w:val="24"/>
          <w:szCs w:val="24"/>
        </w:rPr>
        <w:t xml:space="preserve">he </w:t>
      </w:r>
      <w:r w:rsidR="00162316" w:rsidRPr="000918D9">
        <w:rPr>
          <w:sz w:val="24"/>
          <w:szCs w:val="24"/>
        </w:rPr>
        <w:t xml:space="preserve">population </w:t>
      </w:r>
      <w:r w:rsidR="002A5A7C" w:rsidRPr="000918D9">
        <w:rPr>
          <w:sz w:val="24"/>
          <w:szCs w:val="24"/>
        </w:rPr>
        <w:t xml:space="preserve">for the analysis of the primary efficacy endpoint </w:t>
      </w:r>
      <w:r w:rsidR="00162316" w:rsidRPr="000918D9">
        <w:rPr>
          <w:sz w:val="24"/>
          <w:szCs w:val="24"/>
        </w:rPr>
        <w:t>included</w:t>
      </w:r>
      <w:r w:rsidR="00A07E7C" w:rsidRPr="000918D9">
        <w:rPr>
          <w:sz w:val="24"/>
          <w:szCs w:val="24"/>
        </w:rPr>
        <w:t xml:space="preserve">, </w:t>
      </w:r>
      <w:r w:rsidR="000C6435" w:rsidRPr="000918D9">
        <w:rPr>
          <w:sz w:val="24"/>
          <w:szCs w:val="24"/>
        </w:rPr>
        <w:t>36</w:t>
      </w:r>
      <w:r w:rsidR="0031537E" w:rsidRPr="000918D9">
        <w:rPr>
          <w:sz w:val="24"/>
          <w:szCs w:val="24"/>
        </w:rPr>
        <w:t>,</w:t>
      </w:r>
      <w:r w:rsidR="000C6435" w:rsidRPr="000918D9">
        <w:rPr>
          <w:sz w:val="24"/>
          <w:szCs w:val="24"/>
        </w:rPr>
        <w:t xml:space="preserve">621 </w:t>
      </w:r>
      <w:r w:rsidR="00A07E7C" w:rsidRPr="000918D9">
        <w:rPr>
          <w:sz w:val="24"/>
          <w:szCs w:val="24"/>
        </w:rPr>
        <w:t xml:space="preserve">participants </w:t>
      </w:r>
      <w:r w:rsidR="000C6435" w:rsidRPr="000918D9">
        <w:rPr>
          <w:sz w:val="24"/>
          <w:szCs w:val="24"/>
        </w:rPr>
        <w:t xml:space="preserve">12 </w:t>
      </w:r>
      <w:r w:rsidR="002A5A7C" w:rsidRPr="000918D9">
        <w:rPr>
          <w:sz w:val="24"/>
          <w:szCs w:val="24"/>
        </w:rPr>
        <w:t xml:space="preserve">years of age and older </w:t>
      </w:r>
      <w:r w:rsidR="00A07E7C" w:rsidRPr="000918D9">
        <w:rPr>
          <w:sz w:val="24"/>
          <w:szCs w:val="24"/>
        </w:rPr>
        <w:t>(</w:t>
      </w:r>
      <w:r w:rsidR="009D77CA" w:rsidRPr="000918D9">
        <w:rPr>
          <w:sz w:val="24"/>
          <w:szCs w:val="24"/>
        </w:rPr>
        <w:t>18</w:t>
      </w:r>
      <w:r w:rsidR="0031537E" w:rsidRPr="000918D9">
        <w:rPr>
          <w:sz w:val="24"/>
          <w:szCs w:val="24"/>
        </w:rPr>
        <w:t>,</w:t>
      </w:r>
      <w:r w:rsidR="009D77CA" w:rsidRPr="000918D9">
        <w:rPr>
          <w:sz w:val="24"/>
          <w:szCs w:val="24"/>
        </w:rPr>
        <w:t>242</w:t>
      </w:r>
      <w:r w:rsidR="00A07E7C" w:rsidRPr="000918D9">
        <w:rPr>
          <w:sz w:val="24"/>
          <w:szCs w:val="24"/>
        </w:rPr>
        <w:t xml:space="preserve"> in </w:t>
      </w:r>
      <w:r w:rsidR="002A5A7C" w:rsidRPr="000918D9">
        <w:rPr>
          <w:sz w:val="24"/>
          <w:szCs w:val="24"/>
        </w:rPr>
        <w:t xml:space="preserve">the </w:t>
      </w:r>
      <w:r w:rsidR="00A07E7C" w:rsidRPr="000918D9">
        <w:rPr>
          <w:sz w:val="24"/>
          <w:szCs w:val="24"/>
        </w:rPr>
        <w:t>Pfizer</w:t>
      </w:r>
      <w:r w:rsidR="00A07E7C" w:rsidRPr="000918D9">
        <w:rPr>
          <w:sz w:val="24"/>
          <w:szCs w:val="24"/>
        </w:rPr>
        <w:noBreakHyphen/>
        <w:t xml:space="preserve">BioNTech COVID-19 Vaccine </w:t>
      </w:r>
      <w:r w:rsidR="002A5A7C" w:rsidRPr="000918D9">
        <w:rPr>
          <w:sz w:val="24"/>
          <w:szCs w:val="24"/>
        </w:rPr>
        <w:t xml:space="preserve">group </w:t>
      </w:r>
      <w:r w:rsidR="00A07E7C" w:rsidRPr="000918D9">
        <w:rPr>
          <w:sz w:val="24"/>
          <w:szCs w:val="24"/>
        </w:rPr>
        <w:t xml:space="preserve">and </w:t>
      </w:r>
      <w:r w:rsidR="009D77CA" w:rsidRPr="000918D9">
        <w:rPr>
          <w:sz w:val="24"/>
          <w:szCs w:val="24"/>
        </w:rPr>
        <w:t>18</w:t>
      </w:r>
      <w:r w:rsidR="0031537E" w:rsidRPr="000918D9">
        <w:rPr>
          <w:sz w:val="24"/>
          <w:szCs w:val="24"/>
        </w:rPr>
        <w:t>,</w:t>
      </w:r>
      <w:r w:rsidR="009D77CA" w:rsidRPr="000918D9">
        <w:rPr>
          <w:sz w:val="24"/>
          <w:szCs w:val="24"/>
        </w:rPr>
        <w:t>379</w:t>
      </w:r>
      <w:r w:rsidR="00A07E7C" w:rsidRPr="000918D9">
        <w:rPr>
          <w:sz w:val="24"/>
          <w:szCs w:val="24"/>
        </w:rPr>
        <w:t xml:space="preserve"> in </w:t>
      </w:r>
      <w:r w:rsidR="00E84784" w:rsidRPr="000918D9">
        <w:rPr>
          <w:sz w:val="24"/>
          <w:szCs w:val="24"/>
        </w:rPr>
        <w:t xml:space="preserve">the </w:t>
      </w:r>
      <w:r w:rsidR="00A07E7C" w:rsidRPr="000918D9">
        <w:rPr>
          <w:sz w:val="24"/>
          <w:szCs w:val="24"/>
        </w:rPr>
        <w:t>placebo</w:t>
      </w:r>
      <w:r w:rsidR="00E84784" w:rsidRPr="000918D9">
        <w:rPr>
          <w:sz w:val="24"/>
          <w:szCs w:val="24"/>
        </w:rPr>
        <w:t xml:space="preserve"> group</w:t>
      </w:r>
      <w:r w:rsidR="00A07E7C" w:rsidRPr="000918D9">
        <w:rPr>
          <w:sz w:val="24"/>
          <w:szCs w:val="24"/>
        </w:rPr>
        <w:t xml:space="preserve">) </w:t>
      </w:r>
      <w:r w:rsidR="00E84784" w:rsidRPr="000918D9">
        <w:rPr>
          <w:sz w:val="24"/>
          <w:szCs w:val="24"/>
        </w:rPr>
        <w:t xml:space="preserve">who </w:t>
      </w:r>
      <w:r w:rsidR="00A07E7C" w:rsidRPr="000918D9">
        <w:rPr>
          <w:sz w:val="24"/>
          <w:szCs w:val="24"/>
        </w:rPr>
        <w:t xml:space="preserve">did not have evidence of prior infection with SARS-CoV-2 through 7 days </w:t>
      </w:r>
      <w:r w:rsidR="002D6741" w:rsidRPr="000918D9">
        <w:rPr>
          <w:sz w:val="24"/>
          <w:szCs w:val="24"/>
        </w:rPr>
        <w:t>after</w:t>
      </w:r>
      <w:r w:rsidR="00A07E7C" w:rsidRPr="000918D9">
        <w:rPr>
          <w:sz w:val="24"/>
          <w:szCs w:val="24"/>
        </w:rPr>
        <w:t xml:space="preserve"> the second dose.</w:t>
      </w:r>
      <w:r w:rsidR="002B5F48" w:rsidRPr="000918D9">
        <w:rPr>
          <w:sz w:val="24"/>
          <w:szCs w:val="24"/>
        </w:rPr>
        <w:t xml:space="preserve"> </w:t>
      </w:r>
      <w:r w:rsidR="00D93FB3" w:rsidRPr="000918D9">
        <w:rPr>
          <w:sz w:val="24"/>
          <w:szCs w:val="24"/>
        </w:rPr>
        <w:t xml:space="preserve">Table </w:t>
      </w:r>
      <w:r w:rsidR="00E31ACD">
        <w:rPr>
          <w:sz w:val="24"/>
          <w:szCs w:val="24"/>
        </w:rPr>
        <w:t>7</w:t>
      </w:r>
      <w:r w:rsidR="00D93FB3" w:rsidRPr="000918D9">
        <w:rPr>
          <w:sz w:val="24"/>
          <w:szCs w:val="24"/>
        </w:rPr>
        <w:t xml:space="preserve"> </w:t>
      </w:r>
      <w:r w:rsidR="00C80988" w:rsidRPr="000918D9">
        <w:rPr>
          <w:sz w:val="24"/>
          <w:szCs w:val="24"/>
        </w:rPr>
        <w:t xml:space="preserve">presents </w:t>
      </w:r>
      <w:r w:rsidR="007338D4" w:rsidRPr="000918D9">
        <w:rPr>
          <w:sz w:val="24"/>
          <w:szCs w:val="24"/>
        </w:rPr>
        <w:t>the specific demographic</w:t>
      </w:r>
      <w:r w:rsidR="00BD26A6" w:rsidRPr="000918D9">
        <w:rPr>
          <w:sz w:val="24"/>
          <w:szCs w:val="24"/>
        </w:rPr>
        <w:t xml:space="preserve"> characteris</w:t>
      </w:r>
      <w:r w:rsidR="00DF04AD" w:rsidRPr="000918D9">
        <w:rPr>
          <w:sz w:val="24"/>
          <w:szCs w:val="24"/>
        </w:rPr>
        <w:t>tics</w:t>
      </w:r>
      <w:r w:rsidR="007338D4" w:rsidRPr="000918D9">
        <w:rPr>
          <w:sz w:val="24"/>
          <w:szCs w:val="24"/>
        </w:rPr>
        <w:t xml:space="preserve"> in the studied population. </w:t>
      </w:r>
    </w:p>
    <w:p w14:paraId="2511B2FF" w14:textId="77777777" w:rsidR="00A957A3" w:rsidRDefault="00A957A3" w:rsidP="00CC2FC3">
      <w:pPr>
        <w:rPr>
          <w:sz w:val="24"/>
          <w:szCs w:val="24"/>
          <w:u w:val="single"/>
        </w:rPr>
      </w:pPr>
    </w:p>
    <w:p w14:paraId="5C827557" w14:textId="015CD4BA" w:rsidR="001D5E8A" w:rsidRPr="00936518" w:rsidRDefault="001D5E8A" w:rsidP="00755975">
      <w:pPr>
        <w:keepNext/>
        <w:tabs>
          <w:tab w:val="left" w:pos="1080"/>
        </w:tabs>
        <w:ind w:left="1080" w:hanging="1080"/>
        <w:rPr>
          <w:b/>
          <w:bCs/>
          <w:sz w:val="24"/>
          <w:szCs w:val="24"/>
        </w:rPr>
      </w:pPr>
      <w:r w:rsidRPr="00936518">
        <w:rPr>
          <w:b/>
          <w:bCs/>
          <w:sz w:val="24"/>
          <w:szCs w:val="24"/>
        </w:rPr>
        <w:t xml:space="preserve">Table </w:t>
      </w:r>
      <w:r w:rsidR="00E31ACD">
        <w:rPr>
          <w:b/>
          <w:bCs/>
          <w:sz w:val="24"/>
          <w:szCs w:val="24"/>
        </w:rPr>
        <w:t>7</w:t>
      </w:r>
      <w:r w:rsidRPr="00936518">
        <w:rPr>
          <w:b/>
          <w:bCs/>
          <w:sz w:val="24"/>
          <w:szCs w:val="24"/>
        </w:rPr>
        <w:t xml:space="preserve">: </w:t>
      </w:r>
      <w:r>
        <w:rPr>
          <w:b/>
          <w:bCs/>
          <w:sz w:val="24"/>
          <w:szCs w:val="24"/>
        </w:rPr>
        <w:tab/>
      </w:r>
      <w:r w:rsidRPr="00936518">
        <w:rPr>
          <w:b/>
          <w:bCs/>
          <w:sz w:val="24"/>
          <w:szCs w:val="24"/>
        </w:rPr>
        <w:t>Demographics (population for the primary efficacy endpoint)</w:t>
      </w:r>
      <w:r w:rsidR="007B3A58" w:rsidRPr="007B3A58">
        <w:rPr>
          <w:b/>
          <w:bCs/>
          <w:sz w:val="24"/>
          <w:szCs w:val="24"/>
          <w:vertAlign w:val="superscript"/>
        </w:rPr>
        <w:t>a</w:t>
      </w:r>
    </w:p>
    <w:tbl>
      <w:tblPr>
        <w:tblStyle w:val="TableGrid"/>
        <w:tblW w:w="5000" w:type="pct"/>
        <w:tblLook w:val="04A0" w:firstRow="1" w:lastRow="0" w:firstColumn="1" w:lastColumn="0" w:noHBand="0" w:noVBand="1"/>
      </w:tblPr>
      <w:tblGrid>
        <w:gridCol w:w="4675"/>
        <w:gridCol w:w="3241"/>
        <w:gridCol w:w="2874"/>
      </w:tblGrid>
      <w:tr w:rsidR="001D5E8A" w14:paraId="342A1C8E" w14:textId="77777777" w:rsidTr="00F923CE">
        <w:trPr>
          <w:tblHeader/>
        </w:trPr>
        <w:tc>
          <w:tcPr>
            <w:tcW w:w="2166" w:type="pct"/>
          </w:tcPr>
          <w:p w14:paraId="13DC6280" w14:textId="77777777" w:rsidR="001D5E8A" w:rsidRDefault="001D5E8A" w:rsidP="00755975">
            <w:pPr>
              <w:keepNext/>
            </w:pPr>
          </w:p>
        </w:tc>
        <w:tc>
          <w:tcPr>
            <w:tcW w:w="1502" w:type="pct"/>
            <w:tcBorders>
              <w:top w:val="single" w:sz="4" w:space="0" w:color="auto"/>
              <w:bottom w:val="single" w:sz="4" w:space="0" w:color="auto"/>
            </w:tcBorders>
            <w:shd w:val="clear" w:color="auto" w:fill="FFFFFF"/>
            <w:vAlign w:val="bottom"/>
          </w:tcPr>
          <w:p w14:paraId="08BB7E74" w14:textId="77777777" w:rsidR="001D5E8A" w:rsidRDefault="001D5E8A" w:rsidP="00755975">
            <w:pPr>
              <w:keepNext/>
              <w:jc w:val="center"/>
            </w:pPr>
            <w:r w:rsidRPr="00106C66">
              <w:rPr>
                <w:b/>
                <w:color w:val="000000"/>
                <w:sz w:val="24"/>
                <w:szCs w:val="24"/>
              </w:rPr>
              <w:t xml:space="preserve">Pfizer-BioNTech </w:t>
            </w:r>
            <w:r w:rsidRPr="00106C66">
              <w:rPr>
                <w:b/>
                <w:color w:val="000000"/>
                <w:sz w:val="24"/>
                <w:szCs w:val="24"/>
              </w:rPr>
              <w:br/>
              <w:t>COVID-19 Vaccine</w:t>
            </w:r>
            <w:r w:rsidRPr="00106C66">
              <w:rPr>
                <w:b/>
                <w:color w:val="000000"/>
                <w:sz w:val="24"/>
                <w:szCs w:val="24"/>
              </w:rPr>
              <w:br/>
              <w:t>(N=18,242)</w:t>
            </w:r>
            <w:r w:rsidRPr="00106C66">
              <w:rPr>
                <w:b/>
                <w:color w:val="000000"/>
                <w:sz w:val="24"/>
                <w:szCs w:val="24"/>
              </w:rPr>
              <w:br/>
              <w:t>n (%)</w:t>
            </w:r>
          </w:p>
        </w:tc>
        <w:tc>
          <w:tcPr>
            <w:tcW w:w="1332" w:type="pct"/>
            <w:tcBorders>
              <w:top w:val="single" w:sz="4" w:space="0" w:color="auto"/>
              <w:bottom w:val="single" w:sz="4" w:space="0" w:color="auto"/>
            </w:tcBorders>
            <w:shd w:val="clear" w:color="auto" w:fill="FFFFFF"/>
            <w:vAlign w:val="bottom"/>
          </w:tcPr>
          <w:p w14:paraId="1BEED33A" w14:textId="77777777" w:rsidR="001D5E8A" w:rsidRDefault="001D5E8A" w:rsidP="00755975">
            <w:pPr>
              <w:keepNext/>
              <w:jc w:val="center"/>
            </w:pPr>
            <w:r w:rsidRPr="00106C66">
              <w:rPr>
                <w:b/>
                <w:color w:val="000000"/>
                <w:sz w:val="24"/>
                <w:szCs w:val="24"/>
              </w:rPr>
              <w:t>Placebo</w:t>
            </w:r>
            <w:r w:rsidRPr="00106C66">
              <w:rPr>
                <w:b/>
                <w:color w:val="000000"/>
                <w:sz w:val="24"/>
                <w:szCs w:val="24"/>
              </w:rPr>
              <w:br/>
              <w:t>(N=18,379)</w:t>
            </w:r>
            <w:r w:rsidRPr="00106C66">
              <w:rPr>
                <w:b/>
                <w:color w:val="000000"/>
                <w:sz w:val="24"/>
                <w:szCs w:val="24"/>
              </w:rPr>
              <w:br/>
              <w:t>n (%)</w:t>
            </w:r>
          </w:p>
        </w:tc>
      </w:tr>
      <w:tr w:rsidR="001D5E8A" w14:paraId="596C08D5" w14:textId="77777777" w:rsidTr="00F923CE">
        <w:tc>
          <w:tcPr>
            <w:tcW w:w="2166" w:type="pct"/>
            <w:shd w:val="clear" w:color="auto" w:fill="FFFFFF"/>
          </w:tcPr>
          <w:p w14:paraId="4E964E2C" w14:textId="77777777" w:rsidR="001D5E8A" w:rsidRDefault="001D5E8A" w:rsidP="00755975">
            <w:pPr>
              <w:keepNext/>
            </w:pPr>
            <w:r w:rsidRPr="002F5ECE">
              <w:rPr>
                <w:color w:val="000000"/>
                <w:sz w:val="24"/>
                <w:szCs w:val="24"/>
              </w:rPr>
              <w:t>Sex</w:t>
            </w:r>
          </w:p>
        </w:tc>
        <w:tc>
          <w:tcPr>
            <w:tcW w:w="1502" w:type="pct"/>
            <w:tcBorders>
              <w:top w:val="single" w:sz="4" w:space="0" w:color="auto"/>
            </w:tcBorders>
            <w:shd w:val="clear" w:color="auto" w:fill="FFFFFF"/>
          </w:tcPr>
          <w:p w14:paraId="7741DEF9" w14:textId="77777777" w:rsidR="001D5E8A" w:rsidRDefault="001D5E8A" w:rsidP="00755975">
            <w:pPr>
              <w:keepNext/>
              <w:jc w:val="center"/>
            </w:pPr>
          </w:p>
        </w:tc>
        <w:tc>
          <w:tcPr>
            <w:tcW w:w="1332" w:type="pct"/>
            <w:tcBorders>
              <w:top w:val="single" w:sz="4" w:space="0" w:color="auto"/>
            </w:tcBorders>
            <w:shd w:val="clear" w:color="auto" w:fill="FFFFFF"/>
          </w:tcPr>
          <w:p w14:paraId="3513F35D" w14:textId="77777777" w:rsidR="001D5E8A" w:rsidRDefault="001D5E8A" w:rsidP="00755975">
            <w:pPr>
              <w:keepNext/>
              <w:jc w:val="center"/>
            </w:pPr>
          </w:p>
        </w:tc>
      </w:tr>
      <w:tr w:rsidR="001D5E8A" w14:paraId="4EE6C2F2" w14:textId="77777777" w:rsidTr="001D5E8A">
        <w:tc>
          <w:tcPr>
            <w:tcW w:w="2166" w:type="pct"/>
            <w:shd w:val="clear" w:color="auto" w:fill="FFFFFF"/>
          </w:tcPr>
          <w:p w14:paraId="209BA940" w14:textId="77777777" w:rsidR="001D5E8A" w:rsidRDefault="001D5E8A" w:rsidP="00755975">
            <w:pPr>
              <w:ind w:left="360"/>
            </w:pPr>
            <w:r w:rsidRPr="002F5ECE">
              <w:rPr>
                <w:color w:val="000000"/>
                <w:sz w:val="24"/>
                <w:szCs w:val="24"/>
              </w:rPr>
              <w:t>Male</w:t>
            </w:r>
          </w:p>
        </w:tc>
        <w:tc>
          <w:tcPr>
            <w:tcW w:w="1502" w:type="pct"/>
            <w:shd w:val="clear" w:color="auto" w:fill="FFFFFF"/>
            <w:vAlign w:val="bottom"/>
          </w:tcPr>
          <w:p w14:paraId="0EB8B5E0" w14:textId="77777777" w:rsidR="001D5E8A" w:rsidRDefault="001D5E8A" w:rsidP="00755975">
            <w:pPr>
              <w:jc w:val="center"/>
            </w:pPr>
            <w:r w:rsidRPr="002F5ECE">
              <w:rPr>
                <w:color w:val="000000"/>
                <w:sz w:val="24"/>
                <w:szCs w:val="24"/>
              </w:rPr>
              <w:t>9318 (51.1)</w:t>
            </w:r>
          </w:p>
        </w:tc>
        <w:tc>
          <w:tcPr>
            <w:tcW w:w="1332" w:type="pct"/>
            <w:shd w:val="clear" w:color="auto" w:fill="FFFFFF"/>
            <w:vAlign w:val="bottom"/>
          </w:tcPr>
          <w:p w14:paraId="5F25F9A3" w14:textId="77777777" w:rsidR="001D5E8A" w:rsidRDefault="001D5E8A" w:rsidP="00755975">
            <w:pPr>
              <w:jc w:val="center"/>
            </w:pPr>
            <w:r w:rsidRPr="002F5ECE">
              <w:rPr>
                <w:color w:val="000000"/>
                <w:sz w:val="24"/>
                <w:szCs w:val="24"/>
              </w:rPr>
              <w:t>9225 (50.2)</w:t>
            </w:r>
          </w:p>
        </w:tc>
      </w:tr>
      <w:tr w:rsidR="001D5E8A" w14:paraId="1AEADE14" w14:textId="77777777" w:rsidTr="00F923CE">
        <w:tc>
          <w:tcPr>
            <w:tcW w:w="2166" w:type="pct"/>
            <w:shd w:val="clear" w:color="auto" w:fill="FFFFFF"/>
          </w:tcPr>
          <w:p w14:paraId="05D1AADD" w14:textId="77777777" w:rsidR="001D5E8A" w:rsidRDefault="001D5E8A" w:rsidP="00755975">
            <w:pPr>
              <w:ind w:left="360"/>
            </w:pPr>
            <w:r w:rsidRPr="002F5ECE">
              <w:rPr>
                <w:color w:val="000000"/>
                <w:sz w:val="24"/>
                <w:szCs w:val="24"/>
              </w:rPr>
              <w:t>Female</w:t>
            </w:r>
          </w:p>
        </w:tc>
        <w:tc>
          <w:tcPr>
            <w:tcW w:w="1502" w:type="pct"/>
            <w:shd w:val="clear" w:color="auto" w:fill="FFFFFF"/>
            <w:vAlign w:val="bottom"/>
          </w:tcPr>
          <w:p w14:paraId="579497CE" w14:textId="77777777" w:rsidR="001D5E8A" w:rsidRDefault="001D5E8A" w:rsidP="00755975">
            <w:pPr>
              <w:jc w:val="center"/>
            </w:pPr>
            <w:r w:rsidRPr="002F5ECE">
              <w:rPr>
                <w:color w:val="000000"/>
                <w:sz w:val="24"/>
                <w:szCs w:val="24"/>
              </w:rPr>
              <w:t>8924 (48.9)</w:t>
            </w:r>
          </w:p>
        </w:tc>
        <w:tc>
          <w:tcPr>
            <w:tcW w:w="1332" w:type="pct"/>
            <w:shd w:val="clear" w:color="auto" w:fill="FFFFFF"/>
            <w:vAlign w:val="bottom"/>
          </w:tcPr>
          <w:p w14:paraId="7A90AA86" w14:textId="77777777" w:rsidR="001D5E8A" w:rsidRDefault="001D5E8A" w:rsidP="00755975">
            <w:pPr>
              <w:jc w:val="center"/>
            </w:pPr>
            <w:r w:rsidRPr="002F5ECE">
              <w:rPr>
                <w:color w:val="000000"/>
                <w:sz w:val="24"/>
                <w:szCs w:val="24"/>
              </w:rPr>
              <w:t>9154 (49.8)</w:t>
            </w:r>
          </w:p>
        </w:tc>
      </w:tr>
      <w:tr w:rsidR="001D5E8A" w14:paraId="135FBEE9" w14:textId="77777777" w:rsidTr="00F923CE">
        <w:tc>
          <w:tcPr>
            <w:tcW w:w="2166" w:type="pct"/>
            <w:shd w:val="clear" w:color="auto" w:fill="FFFFFF"/>
          </w:tcPr>
          <w:p w14:paraId="3F56616F" w14:textId="77777777" w:rsidR="001D5E8A" w:rsidRDefault="001D5E8A" w:rsidP="00755975">
            <w:pPr>
              <w:keepNext/>
            </w:pPr>
            <w:r w:rsidRPr="002F5ECE">
              <w:rPr>
                <w:color w:val="000000"/>
                <w:sz w:val="24"/>
                <w:szCs w:val="24"/>
              </w:rPr>
              <w:t>Age (years)</w:t>
            </w:r>
          </w:p>
        </w:tc>
        <w:tc>
          <w:tcPr>
            <w:tcW w:w="1502" w:type="pct"/>
            <w:shd w:val="clear" w:color="auto" w:fill="FFFFFF"/>
            <w:vAlign w:val="bottom"/>
          </w:tcPr>
          <w:p w14:paraId="6FE4B3B1" w14:textId="77777777" w:rsidR="001D5E8A" w:rsidRDefault="001D5E8A" w:rsidP="00755975">
            <w:pPr>
              <w:keepNext/>
              <w:jc w:val="center"/>
            </w:pPr>
          </w:p>
        </w:tc>
        <w:tc>
          <w:tcPr>
            <w:tcW w:w="1332" w:type="pct"/>
            <w:shd w:val="clear" w:color="auto" w:fill="FFFFFF"/>
            <w:vAlign w:val="bottom"/>
          </w:tcPr>
          <w:p w14:paraId="33CE7B5F" w14:textId="77777777" w:rsidR="001D5E8A" w:rsidRDefault="001D5E8A" w:rsidP="00755975">
            <w:pPr>
              <w:keepNext/>
              <w:jc w:val="center"/>
            </w:pPr>
          </w:p>
        </w:tc>
      </w:tr>
      <w:tr w:rsidR="001D5E8A" w14:paraId="08234972" w14:textId="77777777" w:rsidTr="001D5E8A">
        <w:tc>
          <w:tcPr>
            <w:tcW w:w="2166" w:type="pct"/>
            <w:shd w:val="clear" w:color="auto" w:fill="FFFFFF"/>
          </w:tcPr>
          <w:p w14:paraId="5B2BAA7D" w14:textId="284B0E56" w:rsidR="001D5E8A" w:rsidRPr="00936518" w:rsidRDefault="001D5E8A" w:rsidP="00755975">
            <w:pPr>
              <w:ind w:left="360"/>
              <w:rPr>
                <w:color w:val="000000"/>
                <w:sz w:val="24"/>
                <w:szCs w:val="24"/>
              </w:rPr>
            </w:pPr>
            <w:r w:rsidRPr="002F5ECE">
              <w:rPr>
                <w:color w:val="000000"/>
                <w:sz w:val="24"/>
                <w:szCs w:val="24"/>
              </w:rPr>
              <w:t>Mean (SD)</w:t>
            </w:r>
          </w:p>
        </w:tc>
        <w:tc>
          <w:tcPr>
            <w:tcW w:w="1502" w:type="pct"/>
            <w:shd w:val="clear" w:color="auto" w:fill="FFFFFF"/>
            <w:vAlign w:val="bottom"/>
          </w:tcPr>
          <w:p w14:paraId="35385FF1" w14:textId="77777777" w:rsidR="001D5E8A" w:rsidRDefault="001D5E8A" w:rsidP="00755975">
            <w:pPr>
              <w:jc w:val="center"/>
            </w:pPr>
            <w:r w:rsidRPr="002F5ECE">
              <w:rPr>
                <w:color w:val="000000"/>
                <w:sz w:val="24"/>
                <w:szCs w:val="24"/>
              </w:rPr>
              <w:t>50.6 (15.70)</w:t>
            </w:r>
          </w:p>
        </w:tc>
        <w:tc>
          <w:tcPr>
            <w:tcW w:w="1332" w:type="pct"/>
            <w:shd w:val="clear" w:color="auto" w:fill="FFFFFF"/>
            <w:vAlign w:val="bottom"/>
          </w:tcPr>
          <w:p w14:paraId="4EC574EB" w14:textId="77777777" w:rsidR="001D5E8A" w:rsidRDefault="001D5E8A" w:rsidP="00755975">
            <w:pPr>
              <w:jc w:val="center"/>
            </w:pPr>
            <w:r w:rsidRPr="002F5ECE">
              <w:rPr>
                <w:color w:val="000000"/>
                <w:sz w:val="24"/>
                <w:szCs w:val="24"/>
              </w:rPr>
              <w:t>50.4 (15.81)</w:t>
            </w:r>
          </w:p>
        </w:tc>
      </w:tr>
      <w:tr w:rsidR="001D5E8A" w14:paraId="3EDE9F6A" w14:textId="77777777" w:rsidTr="001D5E8A">
        <w:tc>
          <w:tcPr>
            <w:tcW w:w="2166" w:type="pct"/>
            <w:shd w:val="clear" w:color="auto" w:fill="FFFFFF"/>
          </w:tcPr>
          <w:p w14:paraId="4CC5475F" w14:textId="77777777" w:rsidR="001D5E8A" w:rsidRPr="00936518" w:rsidRDefault="001D5E8A" w:rsidP="00755975">
            <w:pPr>
              <w:ind w:left="360"/>
              <w:rPr>
                <w:color w:val="000000"/>
                <w:sz w:val="24"/>
                <w:szCs w:val="24"/>
              </w:rPr>
            </w:pPr>
            <w:r w:rsidRPr="002F5ECE">
              <w:rPr>
                <w:color w:val="000000"/>
                <w:sz w:val="24"/>
                <w:szCs w:val="24"/>
              </w:rPr>
              <w:t>Median</w:t>
            </w:r>
          </w:p>
        </w:tc>
        <w:tc>
          <w:tcPr>
            <w:tcW w:w="1502" w:type="pct"/>
            <w:shd w:val="clear" w:color="auto" w:fill="FFFFFF"/>
            <w:vAlign w:val="bottom"/>
          </w:tcPr>
          <w:p w14:paraId="474FE0C0" w14:textId="77777777" w:rsidR="001D5E8A" w:rsidRDefault="001D5E8A" w:rsidP="00755975">
            <w:pPr>
              <w:jc w:val="center"/>
            </w:pPr>
            <w:r w:rsidRPr="002F5ECE">
              <w:rPr>
                <w:color w:val="000000"/>
                <w:sz w:val="24"/>
                <w:szCs w:val="24"/>
              </w:rPr>
              <w:t>52.0</w:t>
            </w:r>
          </w:p>
        </w:tc>
        <w:tc>
          <w:tcPr>
            <w:tcW w:w="1332" w:type="pct"/>
            <w:shd w:val="clear" w:color="auto" w:fill="FFFFFF"/>
            <w:vAlign w:val="bottom"/>
          </w:tcPr>
          <w:p w14:paraId="5E6E0C66" w14:textId="77777777" w:rsidR="001D5E8A" w:rsidRDefault="001D5E8A" w:rsidP="00755975">
            <w:pPr>
              <w:jc w:val="center"/>
            </w:pPr>
            <w:r w:rsidRPr="002F5ECE">
              <w:rPr>
                <w:color w:val="000000"/>
                <w:sz w:val="24"/>
                <w:szCs w:val="24"/>
              </w:rPr>
              <w:t>52.0</w:t>
            </w:r>
          </w:p>
        </w:tc>
      </w:tr>
      <w:tr w:rsidR="001D5E8A" w14:paraId="7CD808AB" w14:textId="77777777" w:rsidTr="00F923CE">
        <w:tc>
          <w:tcPr>
            <w:tcW w:w="2166" w:type="pct"/>
            <w:shd w:val="clear" w:color="auto" w:fill="FFFFFF"/>
          </w:tcPr>
          <w:p w14:paraId="7D9670BB" w14:textId="77777777" w:rsidR="001D5E8A" w:rsidRPr="00936518" w:rsidRDefault="001D5E8A" w:rsidP="00755975">
            <w:pPr>
              <w:ind w:left="360"/>
              <w:rPr>
                <w:color w:val="000000"/>
                <w:sz w:val="24"/>
                <w:szCs w:val="24"/>
              </w:rPr>
            </w:pPr>
            <w:r w:rsidRPr="002F5ECE">
              <w:rPr>
                <w:color w:val="000000"/>
                <w:sz w:val="24"/>
                <w:szCs w:val="24"/>
              </w:rPr>
              <w:t>Min, max</w:t>
            </w:r>
          </w:p>
        </w:tc>
        <w:tc>
          <w:tcPr>
            <w:tcW w:w="1502" w:type="pct"/>
            <w:shd w:val="clear" w:color="auto" w:fill="FFFFFF"/>
            <w:vAlign w:val="bottom"/>
          </w:tcPr>
          <w:p w14:paraId="0F6FC43A" w14:textId="77777777" w:rsidR="001D5E8A" w:rsidRDefault="001D5E8A" w:rsidP="00755975">
            <w:pPr>
              <w:jc w:val="center"/>
            </w:pPr>
            <w:r w:rsidRPr="002F5ECE">
              <w:rPr>
                <w:color w:val="000000"/>
                <w:sz w:val="24"/>
                <w:szCs w:val="24"/>
              </w:rPr>
              <w:t>(12, 89)</w:t>
            </w:r>
          </w:p>
        </w:tc>
        <w:tc>
          <w:tcPr>
            <w:tcW w:w="1332" w:type="pct"/>
            <w:shd w:val="clear" w:color="auto" w:fill="FFFFFF"/>
            <w:vAlign w:val="bottom"/>
          </w:tcPr>
          <w:p w14:paraId="4DC79626" w14:textId="77777777" w:rsidR="001D5E8A" w:rsidRDefault="001D5E8A" w:rsidP="00755975">
            <w:pPr>
              <w:jc w:val="center"/>
            </w:pPr>
            <w:r w:rsidRPr="002F5ECE">
              <w:rPr>
                <w:color w:val="000000"/>
                <w:sz w:val="24"/>
                <w:szCs w:val="24"/>
              </w:rPr>
              <w:t>(12, 91)</w:t>
            </w:r>
          </w:p>
        </w:tc>
      </w:tr>
      <w:tr w:rsidR="001D5E8A" w14:paraId="0FD10B80" w14:textId="77777777" w:rsidTr="00F923CE">
        <w:tc>
          <w:tcPr>
            <w:tcW w:w="2166" w:type="pct"/>
            <w:shd w:val="clear" w:color="auto" w:fill="FFFFFF"/>
          </w:tcPr>
          <w:p w14:paraId="06D1724C" w14:textId="77777777" w:rsidR="001D5E8A" w:rsidRPr="002F5ECE" w:rsidRDefault="001D5E8A" w:rsidP="00755975">
            <w:pPr>
              <w:keepNext/>
              <w:rPr>
                <w:color w:val="000000"/>
                <w:sz w:val="24"/>
                <w:szCs w:val="24"/>
              </w:rPr>
            </w:pPr>
            <w:r w:rsidRPr="002F5ECE">
              <w:rPr>
                <w:color w:val="000000"/>
                <w:sz w:val="24"/>
                <w:szCs w:val="24"/>
              </w:rPr>
              <w:t>Age group</w:t>
            </w:r>
          </w:p>
        </w:tc>
        <w:tc>
          <w:tcPr>
            <w:tcW w:w="1502" w:type="pct"/>
            <w:shd w:val="clear" w:color="auto" w:fill="FFFFFF"/>
            <w:vAlign w:val="bottom"/>
          </w:tcPr>
          <w:p w14:paraId="2C1A8FEC" w14:textId="77777777" w:rsidR="001D5E8A" w:rsidRPr="002F5ECE" w:rsidRDefault="001D5E8A" w:rsidP="00755975">
            <w:pPr>
              <w:keepNext/>
              <w:jc w:val="center"/>
              <w:rPr>
                <w:color w:val="000000"/>
                <w:sz w:val="24"/>
                <w:szCs w:val="24"/>
              </w:rPr>
            </w:pPr>
          </w:p>
        </w:tc>
        <w:tc>
          <w:tcPr>
            <w:tcW w:w="1332" w:type="pct"/>
            <w:shd w:val="clear" w:color="auto" w:fill="FFFFFF"/>
            <w:vAlign w:val="bottom"/>
          </w:tcPr>
          <w:p w14:paraId="12102110" w14:textId="77777777" w:rsidR="001D5E8A" w:rsidRPr="002F5ECE" w:rsidRDefault="001D5E8A" w:rsidP="00755975">
            <w:pPr>
              <w:keepNext/>
              <w:jc w:val="center"/>
              <w:rPr>
                <w:color w:val="000000"/>
                <w:sz w:val="24"/>
                <w:szCs w:val="24"/>
              </w:rPr>
            </w:pPr>
          </w:p>
        </w:tc>
      </w:tr>
      <w:tr w:rsidR="001D5E8A" w14:paraId="4DC621FA" w14:textId="77777777" w:rsidTr="001D5E8A">
        <w:tc>
          <w:tcPr>
            <w:tcW w:w="2166" w:type="pct"/>
            <w:shd w:val="clear" w:color="auto" w:fill="FFFFFF"/>
          </w:tcPr>
          <w:p w14:paraId="61B2F92D" w14:textId="65247444" w:rsidR="001D5E8A" w:rsidRPr="002F5ECE" w:rsidRDefault="001D5E8A" w:rsidP="00755975">
            <w:pPr>
              <w:keepNext/>
              <w:ind w:left="360"/>
              <w:rPr>
                <w:color w:val="000000"/>
                <w:sz w:val="24"/>
                <w:szCs w:val="24"/>
              </w:rPr>
            </w:pPr>
            <w:r w:rsidRPr="002F5ECE">
              <w:rPr>
                <w:color w:val="000000"/>
                <w:sz w:val="24"/>
                <w:szCs w:val="24"/>
              </w:rPr>
              <w:t>≥12 through 15 years</w:t>
            </w:r>
            <w:r w:rsidR="00923BAA" w:rsidRPr="00923BAA">
              <w:rPr>
                <w:color w:val="000000"/>
                <w:sz w:val="24"/>
                <w:szCs w:val="24"/>
                <w:vertAlign w:val="superscript"/>
              </w:rPr>
              <w:t>b</w:t>
            </w:r>
          </w:p>
        </w:tc>
        <w:tc>
          <w:tcPr>
            <w:tcW w:w="1502" w:type="pct"/>
            <w:shd w:val="clear" w:color="auto" w:fill="FFFFFF"/>
            <w:vAlign w:val="bottom"/>
          </w:tcPr>
          <w:p w14:paraId="2A0E1EB9" w14:textId="77777777" w:rsidR="001D5E8A" w:rsidRPr="002F5ECE" w:rsidRDefault="001D5E8A" w:rsidP="00755975">
            <w:pPr>
              <w:keepNext/>
              <w:jc w:val="center"/>
              <w:rPr>
                <w:color w:val="000000"/>
                <w:sz w:val="24"/>
                <w:szCs w:val="24"/>
              </w:rPr>
            </w:pPr>
            <w:r w:rsidRPr="002F5ECE">
              <w:rPr>
                <w:color w:val="000000"/>
                <w:sz w:val="24"/>
                <w:szCs w:val="24"/>
              </w:rPr>
              <w:t>46 (0.3)</w:t>
            </w:r>
          </w:p>
        </w:tc>
        <w:tc>
          <w:tcPr>
            <w:tcW w:w="1332" w:type="pct"/>
            <w:shd w:val="clear" w:color="auto" w:fill="FFFFFF"/>
            <w:vAlign w:val="bottom"/>
          </w:tcPr>
          <w:p w14:paraId="7ABD5DD8" w14:textId="77777777" w:rsidR="001D5E8A" w:rsidRPr="002F5ECE" w:rsidRDefault="001D5E8A" w:rsidP="00755975">
            <w:pPr>
              <w:keepNext/>
              <w:jc w:val="center"/>
              <w:rPr>
                <w:color w:val="000000"/>
                <w:sz w:val="24"/>
                <w:szCs w:val="24"/>
              </w:rPr>
            </w:pPr>
            <w:r w:rsidRPr="002F5ECE">
              <w:rPr>
                <w:color w:val="000000"/>
                <w:sz w:val="24"/>
                <w:szCs w:val="24"/>
              </w:rPr>
              <w:t>42 (0.2)</w:t>
            </w:r>
          </w:p>
        </w:tc>
      </w:tr>
      <w:tr w:rsidR="00DD1A0B" w14:paraId="3529937E" w14:textId="77777777" w:rsidTr="001D5E8A">
        <w:tc>
          <w:tcPr>
            <w:tcW w:w="2166" w:type="pct"/>
            <w:shd w:val="clear" w:color="auto" w:fill="FFFFFF"/>
          </w:tcPr>
          <w:p w14:paraId="44965501" w14:textId="69577A0E" w:rsidR="00DD1A0B" w:rsidRPr="00DA4A81" w:rsidRDefault="00DD1A0B" w:rsidP="00755975">
            <w:pPr>
              <w:ind w:left="360"/>
              <w:rPr>
                <w:color w:val="000000"/>
                <w:sz w:val="24"/>
                <w:szCs w:val="24"/>
              </w:rPr>
            </w:pPr>
            <w:r w:rsidRPr="00DA4A81">
              <w:rPr>
                <w:color w:val="000000"/>
                <w:sz w:val="24"/>
                <w:szCs w:val="24"/>
              </w:rPr>
              <w:t>≥16 through 17 years</w:t>
            </w:r>
          </w:p>
        </w:tc>
        <w:tc>
          <w:tcPr>
            <w:tcW w:w="1502" w:type="pct"/>
            <w:shd w:val="clear" w:color="auto" w:fill="FFFFFF"/>
            <w:vAlign w:val="bottom"/>
          </w:tcPr>
          <w:p w14:paraId="5647D06B" w14:textId="5BF25123" w:rsidR="00DD1A0B" w:rsidRPr="00DA4A81" w:rsidRDefault="00DD1A0B" w:rsidP="00755975">
            <w:pPr>
              <w:jc w:val="center"/>
              <w:rPr>
                <w:color w:val="000000"/>
                <w:sz w:val="24"/>
                <w:szCs w:val="24"/>
              </w:rPr>
            </w:pPr>
            <w:r w:rsidRPr="00DA4A81">
              <w:rPr>
                <w:color w:val="000000"/>
                <w:sz w:val="24"/>
                <w:szCs w:val="24"/>
              </w:rPr>
              <w:t>66 (0.4)</w:t>
            </w:r>
          </w:p>
        </w:tc>
        <w:tc>
          <w:tcPr>
            <w:tcW w:w="1332" w:type="pct"/>
            <w:shd w:val="clear" w:color="auto" w:fill="FFFFFF"/>
            <w:vAlign w:val="bottom"/>
          </w:tcPr>
          <w:p w14:paraId="1C138D89" w14:textId="7A1F94B0" w:rsidR="00DD1A0B" w:rsidRPr="00DA4A81" w:rsidRDefault="00DD1A0B" w:rsidP="00755975">
            <w:pPr>
              <w:jc w:val="center"/>
              <w:rPr>
                <w:color w:val="000000"/>
                <w:sz w:val="24"/>
                <w:szCs w:val="24"/>
              </w:rPr>
            </w:pPr>
            <w:r w:rsidRPr="00DA4A81">
              <w:rPr>
                <w:color w:val="000000"/>
                <w:sz w:val="24"/>
                <w:szCs w:val="24"/>
              </w:rPr>
              <w:t>68 (0.4)</w:t>
            </w:r>
          </w:p>
        </w:tc>
      </w:tr>
      <w:tr w:rsidR="001D5E8A" w14:paraId="501D4647" w14:textId="77777777" w:rsidTr="001D5E8A">
        <w:tc>
          <w:tcPr>
            <w:tcW w:w="2166" w:type="pct"/>
            <w:shd w:val="clear" w:color="auto" w:fill="FFFFFF"/>
          </w:tcPr>
          <w:p w14:paraId="45124D0F" w14:textId="77777777" w:rsidR="001D5E8A" w:rsidRPr="002F5ECE" w:rsidRDefault="001D5E8A" w:rsidP="00755975">
            <w:pPr>
              <w:ind w:left="360"/>
              <w:rPr>
                <w:color w:val="000000"/>
                <w:sz w:val="24"/>
                <w:szCs w:val="24"/>
              </w:rPr>
            </w:pPr>
            <w:r w:rsidRPr="002F5ECE">
              <w:rPr>
                <w:color w:val="000000"/>
                <w:sz w:val="24"/>
                <w:szCs w:val="24"/>
              </w:rPr>
              <w:t>≥16 through 64 years</w:t>
            </w:r>
          </w:p>
        </w:tc>
        <w:tc>
          <w:tcPr>
            <w:tcW w:w="1502" w:type="pct"/>
            <w:shd w:val="clear" w:color="auto" w:fill="FFFFFF"/>
            <w:vAlign w:val="bottom"/>
          </w:tcPr>
          <w:p w14:paraId="6A231F19" w14:textId="77777777" w:rsidR="001D5E8A" w:rsidRPr="002F5ECE" w:rsidRDefault="001D5E8A" w:rsidP="00755975">
            <w:pPr>
              <w:jc w:val="center"/>
              <w:rPr>
                <w:color w:val="000000"/>
                <w:sz w:val="24"/>
                <w:szCs w:val="24"/>
              </w:rPr>
            </w:pPr>
            <w:r w:rsidRPr="002F5ECE">
              <w:rPr>
                <w:color w:val="000000"/>
                <w:sz w:val="24"/>
                <w:szCs w:val="24"/>
              </w:rPr>
              <w:t>14,216 (77.9)</w:t>
            </w:r>
          </w:p>
        </w:tc>
        <w:tc>
          <w:tcPr>
            <w:tcW w:w="1332" w:type="pct"/>
            <w:shd w:val="clear" w:color="auto" w:fill="FFFFFF"/>
            <w:vAlign w:val="bottom"/>
          </w:tcPr>
          <w:p w14:paraId="606CFC70" w14:textId="77777777" w:rsidR="001D5E8A" w:rsidRPr="002F5ECE" w:rsidRDefault="001D5E8A" w:rsidP="00755975">
            <w:pPr>
              <w:jc w:val="center"/>
              <w:rPr>
                <w:color w:val="000000"/>
                <w:sz w:val="24"/>
                <w:szCs w:val="24"/>
              </w:rPr>
            </w:pPr>
            <w:r w:rsidRPr="002F5ECE">
              <w:rPr>
                <w:color w:val="000000"/>
                <w:sz w:val="24"/>
                <w:szCs w:val="24"/>
              </w:rPr>
              <w:t>14,299 (77.8)</w:t>
            </w:r>
          </w:p>
        </w:tc>
      </w:tr>
      <w:tr w:rsidR="001D5E8A" w14:paraId="376A4BE3" w14:textId="77777777" w:rsidTr="001D5E8A">
        <w:tc>
          <w:tcPr>
            <w:tcW w:w="2166" w:type="pct"/>
            <w:shd w:val="clear" w:color="auto" w:fill="FFFFFF"/>
          </w:tcPr>
          <w:p w14:paraId="0E1DF9B9" w14:textId="77777777" w:rsidR="001D5E8A" w:rsidRPr="002F5ECE" w:rsidRDefault="001D5E8A" w:rsidP="00755975">
            <w:pPr>
              <w:ind w:left="360"/>
              <w:rPr>
                <w:color w:val="000000"/>
                <w:sz w:val="24"/>
                <w:szCs w:val="24"/>
              </w:rPr>
            </w:pPr>
            <w:r w:rsidRPr="002F5ECE">
              <w:rPr>
                <w:color w:val="000000"/>
                <w:sz w:val="24"/>
                <w:szCs w:val="24"/>
              </w:rPr>
              <w:t>≥65 through 74 years</w:t>
            </w:r>
          </w:p>
        </w:tc>
        <w:tc>
          <w:tcPr>
            <w:tcW w:w="1502" w:type="pct"/>
            <w:shd w:val="clear" w:color="auto" w:fill="FFFFFF"/>
            <w:vAlign w:val="bottom"/>
          </w:tcPr>
          <w:p w14:paraId="2F01DF36" w14:textId="77777777" w:rsidR="001D5E8A" w:rsidRPr="002F5ECE" w:rsidRDefault="001D5E8A" w:rsidP="00755975">
            <w:pPr>
              <w:jc w:val="center"/>
              <w:rPr>
                <w:color w:val="000000"/>
                <w:sz w:val="24"/>
                <w:szCs w:val="24"/>
              </w:rPr>
            </w:pPr>
            <w:r w:rsidRPr="002F5ECE">
              <w:rPr>
                <w:color w:val="000000"/>
                <w:sz w:val="24"/>
                <w:szCs w:val="24"/>
              </w:rPr>
              <w:t>3176 (17.4)</w:t>
            </w:r>
          </w:p>
        </w:tc>
        <w:tc>
          <w:tcPr>
            <w:tcW w:w="1332" w:type="pct"/>
            <w:shd w:val="clear" w:color="auto" w:fill="FFFFFF"/>
            <w:vAlign w:val="bottom"/>
          </w:tcPr>
          <w:p w14:paraId="75DCEC83" w14:textId="77777777" w:rsidR="001D5E8A" w:rsidRPr="002F5ECE" w:rsidRDefault="001D5E8A" w:rsidP="00755975">
            <w:pPr>
              <w:jc w:val="center"/>
              <w:rPr>
                <w:color w:val="000000"/>
                <w:sz w:val="24"/>
                <w:szCs w:val="24"/>
              </w:rPr>
            </w:pPr>
            <w:r w:rsidRPr="002F5ECE">
              <w:rPr>
                <w:color w:val="000000"/>
                <w:sz w:val="24"/>
                <w:szCs w:val="24"/>
              </w:rPr>
              <w:t>3226 (17.6)</w:t>
            </w:r>
          </w:p>
        </w:tc>
      </w:tr>
      <w:tr w:rsidR="001D5E8A" w14:paraId="209E7D3E" w14:textId="77777777" w:rsidTr="00F923CE">
        <w:tc>
          <w:tcPr>
            <w:tcW w:w="2166" w:type="pct"/>
            <w:shd w:val="clear" w:color="auto" w:fill="FFFFFF"/>
          </w:tcPr>
          <w:p w14:paraId="03EE0555" w14:textId="77777777" w:rsidR="001D5E8A" w:rsidRPr="002F5ECE" w:rsidRDefault="001D5E8A" w:rsidP="00755975">
            <w:pPr>
              <w:ind w:left="360"/>
              <w:rPr>
                <w:color w:val="000000"/>
                <w:sz w:val="24"/>
                <w:szCs w:val="24"/>
              </w:rPr>
            </w:pPr>
            <w:r w:rsidRPr="002F5ECE">
              <w:rPr>
                <w:color w:val="000000"/>
                <w:sz w:val="24"/>
                <w:szCs w:val="24"/>
              </w:rPr>
              <w:t>≥75 years</w:t>
            </w:r>
          </w:p>
        </w:tc>
        <w:tc>
          <w:tcPr>
            <w:tcW w:w="1502" w:type="pct"/>
            <w:shd w:val="clear" w:color="auto" w:fill="FFFFFF"/>
            <w:vAlign w:val="bottom"/>
          </w:tcPr>
          <w:p w14:paraId="5D4F3464" w14:textId="77777777" w:rsidR="001D5E8A" w:rsidRPr="002F5ECE" w:rsidRDefault="001D5E8A" w:rsidP="00755975">
            <w:pPr>
              <w:jc w:val="center"/>
              <w:rPr>
                <w:color w:val="000000"/>
                <w:sz w:val="24"/>
                <w:szCs w:val="24"/>
              </w:rPr>
            </w:pPr>
            <w:r w:rsidRPr="002F5ECE">
              <w:rPr>
                <w:color w:val="000000"/>
                <w:sz w:val="24"/>
                <w:szCs w:val="24"/>
              </w:rPr>
              <w:t>804 (4.4)</w:t>
            </w:r>
          </w:p>
        </w:tc>
        <w:tc>
          <w:tcPr>
            <w:tcW w:w="1332" w:type="pct"/>
            <w:shd w:val="clear" w:color="auto" w:fill="FFFFFF"/>
            <w:vAlign w:val="bottom"/>
          </w:tcPr>
          <w:p w14:paraId="4299C81B" w14:textId="77777777" w:rsidR="001D5E8A" w:rsidRPr="002F5ECE" w:rsidRDefault="001D5E8A" w:rsidP="00755975">
            <w:pPr>
              <w:jc w:val="center"/>
              <w:rPr>
                <w:color w:val="000000"/>
                <w:sz w:val="24"/>
                <w:szCs w:val="24"/>
              </w:rPr>
            </w:pPr>
            <w:r w:rsidRPr="002F5ECE">
              <w:rPr>
                <w:color w:val="000000"/>
                <w:sz w:val="24"/>
                <w:szCs w:val="24"/>
              </w:rPr>
              <w:t>812 (4.4)</w:t>
            </w:r>
          </w:p>
        </w:tc>
      </w:tr>
      <w:tr w:rsidR="001D5E8A" w14:paraId="78F13F26" w14:textId="77777777" w:rsidTr="00F923CE">
        <w:tc>
          <w:tcPr>
            <w:tcW w:w="2166" w:type="pct"/>
            <w:shd w:val="clear" w:color="auto" w:fill="FFFFFF"/>
          </w:tcPr>
          <w:p w14:paraId="7B37674C" w14:textId="77777777" w:rsidR="001D5E8A" w:rsidRPr="002F5ECE" w:rsidRDefault="001D5E8A" w:rsidP="00755975">
            <w:pPr>
              <w:keepNext/>
              <w:rPr>
                <w:color w:val="000000"/>
                <w:sz w:val="24"/>
                <w:szCs w:val="24"/>
              </w:rPr>
            </w:pPr>
            <w:r w:rsidRPr="002F5ECE">
              <w:rPr>
                <w:color w:val="000000"/>
                <w:sz w:val="24"/>
                <w:szCs w:val="24"/>
              </w:rPr>
              <w:t>Race</w:t>
            </w:r>
          </w:p>
        </w:tc>
        <w:tc>
          <w:tcPr>
            <w:tcW w:w="1502" w:type="pct"/>
            <w:shd w:val="clear" w:color="auto" w:fill="FFFFFF"/>
            <w:vAlign w:val="bottom"/>
          </w:tcPr>
          <w:p w14:paraId="1782BC28" w14:textId="77777777" w:rsidR="001D5E8A" w:rsidRPr="002F5ECE" w:rsidRDefault="001D5E8A" w:rsidP="00755975">
            <w:pPr>
              <w:keepNext/>
              <w:jc w:val="center"/>
              <w:rPr>
                <w:color w:val="000000"/>
                <w:sz w:val="24"/>
                <w:szCs w:val="24"/>
              </w:rPr>
            </w:pPr>
          </w:p>
        </w:tc>
        <w:tc>
          <w:tcPr>
            <w:tcW w:w="1332" w:type="pct"/>
            <w:shd w:val="clear" w:color="auto" w:fill="FFFFFF"/>
            <w:vAlign w:val="bottom"/>
          </w:tcPr>
          <w:p w14:paraId="0D791397" w14:textId="77777777" w:rsidR="001D5E8A" w:rsidRPr="002F5ECE" w:rsidRDefault="001D5E8A" w:rsidP="00755975">
            <w:pPr>
              <w:keepNext/>
              <w:jc w:val="center"/>
              <w:rPr>
                <w:color w:val="000000"/>
                <w:sz w:val="24"/>
                <w:szCs w:val="24"/>
              </w:rPr>
            </w:pPr>
          </w:p>
        </w:tc>
      </w:tr>
      <w:tr w:rsidR="001D5E8A" w14:paraId="399643CD" w14:textId="77777777" w:rsidTr="001D5E8A">
        <w:tc>
          <w:tcPr>
            <w:tcW w:w="2166" w:type="pct"/>
            <w:shd w:val="clear" w:color="auto" w:fill="FFFFFF"/>
          </w:tcPr>
          <w:p w14:paraId="5A1096F4" w14:textId="77777777" w:rsidR="001D5E8A" w:rsidRPr="002F5ECE" w:rsidRDefault="001D5E8A" w:rsidP="00755975">
            <w:pPr>
              <w:keepNext/>
              <w:ind w:left="360"/>
              <w:rPr>
                <w:color w:val="000000"/>
                <w:sz w:val="24"/>
                <w:szCs w:val="24"/>
              </w:rPr>
            </w:pPr>
            <w:r w:rsidRPr="002F5ECE">
              <w:rPr>
                <w:color w:val="000000"/>
                <w:sz w:val="24"/>
                <w:szCs w:val="24"/>
              </w:rPr>
              <w:t>White</w:t>
            </w:r>
          </w:p>
        </w:tc>
        <w:tc>
          <w:tcPr>
            <w:tcW w:w="1502" w:type="pct"/>
            <w:shd w:val="clear" w:color="auto" w:fill="FFFFFF"/>
            <w:vAlign w:val="bottom"/>
          </w:tcPr>
          <w:p w14:paraId="497BFC1C" w14:textId="77777777" w:rsidR="001D5E8A" w:rsidRPr="002F5ECE" w:rsidRDefault="001D5E8A" w:rsidP="00755975">
            <w:pPr>
              <w:keepNext/>
              <w:jc w:val="center"/>
              <w:rPr>
                <w:color w:val="000000"/>
                <w:sz w:val="24"/>
                <w:szCs w:val="24"/>
              </w:rPr>
            </w:pPr>
            <w:r w:rsidRPr="002F5ECE">
              <w:rPr>
                <w:color w:val="000000"/>
                <w:sz w:val="24"/>
                <w:szCs w:val="24"/>
              </w:rPr>
              <w:t>15,110 (82.8)</w:t>
            </w:r>
          </w:p>
        </w:tc>
        <w:tc>
          <w:tcPr>
            <w:tcW w:w="1332" w:type="pct"/>
            <w:shd w:val="clear" w:color="auto" w:fill="FFFFFF"/>
            <w:vAlign w:val="bottom"/>
          </w:tcPr>
          <w:p w14:paraId="3483A679" w14:textId="77777777" w:rsidR="001D5E8A" w:rsidRPr="002F5ECE" w:rsidRDefault="001D5E8A" w:rsidP="00755975">
            <w:pPr>
              <w:keepNext/>
              <w:jc w:val="center"/>
              <w:rPr>
                <w:color w:val="000000"/>
                <w:sz w:val="24"/>
                <w:szCs w:val="24"/>
              </w:rPr>
            </w:pPr>
            <w:r w:rsidRPr="002F5ECE">
              <w:rPr>
                <w:color w:val="000000"/>
                <w:sz w:val="24"/>
                <w:szCs w:val="24"/>
              </w:rPr>
              <w:t>15,301 (83.3)</w:t>
            </w:r>
          </w:p>
        </w:tc>
      </w:tr>
      <w:tr w:rsidR="001D5E8A" w14:paraId="48F454BA" w14:textId="77777777" w:rsidTr="001D5E8A">
        <w:tc>
          <w:tcPr>
            <w:tcW w:w="2166" w:type="pct"/>
            <w:shd w:val="clear" w:color="auto" w:fill="FFFFFF"/>
          </w:tcPr>
          <w:p w14:paraId="54B3F320" w14:textId="77777777" w:rsidR="001D5E8A" w:rsidRPr="002F5ECE" w:rsidRDefault="001D5E8A" w:rsidP="00755975">
            <w:pPr>
              <w:keepNext/>
              <w:ind w:left="360"/>
              <w:rPr>
                <w:color w:val="000000"/>
                <w:sz w:val="24"/>
                <w:szCs w:val="24"/>
              </w:rPr>
            </w:pPr>
            <w:r w:rsidRPr="002F5ECE">
              <w:rPr>
                <w:color w:val="000000"/>
                <w:sz w:val="24"/>
                <w:szCs w:val="24"/>
              </w:rPr>
              <w:t>Black or African American</w:t>
            </w:r>
          </w:p>
        </w:tc>
        <w:tc>
          <w:tcPr>
            <w:tcW w:w="1502" w:type="pct"/>
            <w:shd w:val="clear" w:color="auto" w:fill="FFFFFF"/>
            <w:vAlign w:val="bottom"/>
          </w:tcPr>
          <w:p w14:paraId="168302CC" w14:textId="77777777" w:rsidR="001D5E8A" w:rsidRPr="002F5ECE" w:rsidRDefault="001D5E8A" w:rsidP="00755975">
            <w:pPr>
              <w:keepNext/>
              <w:jc w:val="center"/>
              <w:rPr>
                <w:color w:val="000000"/>
                <w:sz w:val="24"/>
                <w:szCs w:val="24"/>
              </w:rPr>
            </w:pPr>
            <w:r w:rsidRPr="002F5ECE">
              <w:rPr>
                <w:color w:val="000000"/>
                <w:sz w:val="24"/>
                <w:szCs w:val="24"/>
              </w:rPr>
              <w:t>1617 (8.9)</w:t>
            </w:r>
          </w:p>
        </w:tc>
        <w:tc>
          <w:tcPr>
            <w:tcW w:w="1332" w:type="pct"/>
            <w:shd w:val="clear" w:color="auto" w:fill="FFFFFF"/>
            <w:vAlign w:val="bottom"/>
          </w:tcPr>
          <w:p w14:paraId="3B0EFC5D" w14:textId="77777777" w:rsidR="001D5E8A" w:rsidRPr="002F5ECE" w:rsidRDefault="001D5E8A" w:rsidP="00755975">
            <w:pPr>
              <w:keepNext/>
              <w:jc w:val="center"/>
              <w:rPr>
                <w:color w:val="000000"/>
                <w:sz w:val="24"/>
                <w:szCs w:val="24"/>
              </w:rPr>
            </w:pPr>
            <w:r w:rsidRPr="002F5ECE">
              <w:rPr>
                <w:color w:val="000000"/>
                <w:sz w:val="24"/>
                <w:szCs w:val="24"/>
              </w:rPr>
              <w:t>1617 (8.8)</w:t>
            </w:r>
          </w:p>
        </w:tc>
      </w:tr>
      <w:tr w:rsidR="001D5E8A" w14:paraId="32B77DE5" w14:textId="77777777" w:rsidTr="001D5E8A">
        <w:tc>
          <w:tcPr>
            <w:tcW w:w="2166" w:type="pct"/>
            <w:shd w:val="clear" w:color="auto" w:fill="FFFFFF"/>
          </w:tcPr>
          <w:p w14:paraId="60632E59" w14:textId="2D7D5BA4" w:rsidR="001D5E8A" w:rsidRPr="002F5ECE" w:rsidRDefault="001D5E8A" w:rsidP="00755975">
            <w:pPr>
              <w:keepNext/>
              <w:ind w:left="360"/>
              <w:rPr>
                <w:color w:val="000000"/>
                <w:sz w:val="24"/>
                <w:szCs w:val="24"/>
              </w:rPr>
            </w:pPr>
            <w:r w:rsidRPr="002F5ECE">
              <w:rPr>
                <w:color w:val="000000"/>
                <w:sz w:val="24"/>
                <w:szCs w:val="24"/>
              </w:rPr>
              <w:t xml:space="preserve">American Indian or Alaska </w:t>
            </w:r>
            <w:r w:rsidR="00A16F2A">
              <w:rPr>
                <w:color w:val="000000"/>
                <w:sz w:val="24"/>
                <w:szCs w:val="24"/>
              </w:rPr>
              <w:t>N</w:t>
            </w:r>
            <w:r w:rsidRPr="002F5ECE">
              <w:rPr>
                <w:color w:val="000000"/>
                <w:sz w:val="24"/>
                <w:szCs w:val="24"/>
              </w:rPr>
              <w:t>ative</w:t>
            </w:r>
          </w:p>
        </w:tc>
        <w:tc>
          <w:tcPr>
            <w:tcW w:w="1502" w:type="pct"/>
            <w:shd w:val="clear" w:color="auto" w:fill="FFFFFF"/>
            <w:vAlign w:val="bottom"/>
          </w:tcPr>
          <w:p w14:paraId="57F5F0CF" w14:textId="77777777" w:rsidR="001D5E8A" w:rsidRPr="002F5ECE" w:rsidRDefault="001D5E8A" w:rsidP="00755975">
            <w:pPr>
              <w:keepNext/>
              <w:jc w:val="center"/>
              <w:rPr>
                <w:color w:val="000000"/>
                <w:sz w:val="24"/>
                <w:szCs w:val="24"/>
              </w:rPr>
            </w:pPr>
            <w:r w:rsidRPr="002F5ECE">
              <w:rPr>
                <w:color w:val="000000"/>
                <w:sz w:val="24"/>
                <w:szCs w:val="24"/>
              </w:rPr>
              <w:t>118 (0.6)</w:t>
            </w:r>
          </w:p>
        </w:tc>
        <w:tc>
          <w:tcPr>
            <w:tcW w:w="1332" w:type="pct"/>
            <w:shd w:val="clear" w:color="auto" w:fill="FFFFFF"/>
            <w:vAlign w:val="bottom"/>
          </w:tcPr>
          <w:p w14:paraId="1124254C" w14:textId="77777777" w:rsidR="001D5E8A" w:rsidRPr="002F5ECE" w:rsidRDefault="001D5E8A" w:rsidP="00755975">
            <w:pPr>
              <w:keepNext/>
              <w:jc w:val="center"/>
              <w:rPr>
                <w:color w:val="000000"/>
                <w:sz w:val="24"/>
                <w:szCs w:val="24"/>
              </w:rPr>
            </w:pPr>
            <w:r w:rsidRPr="002F5ECE">
              <w:rPr>
                <w:color w:val="000000"/>
                <w:sz w:val="24"/>
                <w:szCs w:val="24"/>
              </w:rPr>
              <w:t>106 (0.6)</w:t>
            </w:r>
          </w:p>
        </w:tc>
      </w:tr>
      <w:tr w:rsidR="001D5E8A" w14:paraId="7838D879" w14:textId="77777777" w:rsidTr="001D5E8A">
        <w:tc>
          <w:tcPr>
            <w:tcW w:w="2166" w:type="pct"/>
            <w:shd w:val="clear" w:color="auto" w:fill="FFFFFF"/>
          </w:tcPr>
          <w:p w14:paraId="44659741" w14:textId="77777777" w:rsidR="001D5E8A" w:rsidRPr="002F5ECE" w:rsidRDefault="001D5E8A" w:rsidP="00755975">
            <w:pPr>
              <w:keepNext/>
              <w:ind w:left="360"/>
              <w:rPr>
                <w:color w:val="000000"/>
                <w:sz w:val="24"/>
                <w:szCs w:val="24"/>
              </w:rPr>
            </w:pPr>
            <w:r w:rsidRPr="002F5ECE">
              <w:rPr>
                <w:color w:val="000000"/>
                <w:sz w:val="24"/>
                <w:szCs w:val="24"/>
              </w:rPr>
              <w:t>Asian</w:t>
            </w:r>
          </w:p>
        </w:tc>
        <w:tc>
          <w:tcPr>
            <w:tcW w:w="1502" w:type="pct"/>
            <w:shd w:val="clear" w:color="auto" w:fill="FFFFFF"/>
            <w:vAlign w:val="bottom"/>
          </w:tcPr>
          <w:p w14:paraId="08686305" w14:textId="77777777" w:rsidR="001D5E8A" w:rsidRPr="002F5ECE" w:rsidRDefault="001D5E8A" w:rsidP="00755975">
            <w:pPr>
              <w:keepNext/>
              <w:jc w:val="center"/>
              <w:rPr>
                <w:color w:val="000000"/>
                <w:sz w:val="24"/>
                <w:szCs w:val="24"/>
              </w:rPr>
            </w:pPr>
            <w:r w:rsidRPr="002F5ECE">
              <w:rPr>
                <w:color w:val="000000"/>
                <w:sz w:val="24"/>
                <w:szCs w:val="24"/>
              </w:rPr>
              <w:t>815 (4.5)</w:t>
            </w:r>
          </w:p>
        </w:tc>
        <w:tc>
          <w:tcPr>
            <w:tcW w:w="1332" w:type="pct"/>
            <w:shd w:val="clear" w:color="auto" w:fill="FFFFFF"/>
            <w:vAlign w:val="bottom"/>
          </w:tcPr>
          <w:p w14:paraId="27AB7875" w14:textId="77777777" w:rsidR="001D5E8A" w:rsidRPr="002F5ECE" w:rsidRDefault="001D5E8A" w:rsidP="00755975">
            <w:pPr>
              <w:keepNext/>
              <w:jc w:val="center"/>
              <w:rPr>
                <w:color w:val="000000"/>
                <w:sz w:val="24"/>
                <w:szCs w:val="24"/>
              </w:rPr>
            </w:pPr>
            <w:r w:rsidRPr="002F5ECE">
              <w:rPr>
                <w:color w:val="000000"/>
                <w:sz w:val="24"/>
                <w:szCs w:val="24"/>
              </w:rPr>
              <w:t>810 (4.4)</w:t>
            </w:r>
          </w:p>
        </w:tc>
      </w:tr>
      <w:tr w:rsidR="001D5E8A" w14:paraId="1322A98A" w14:textId="77777777" w:rsidTr="001D5E8A">
        <w:tc>
          <w:tcPr>
            <w:tcW w:w="2166" w:type="pct"/>
            <w:shd w:val="clear" w:color="auto" w:fill="FFFFFF"/>
          </w:tcPr>
          <w:p w14:paraId="37D58E19" w14:textId="77777777" w:rsidR="001D5E8A" w:rsidRPr="002F5ECE" w:rsidRDefault="001D5E8A" w:rsidP="00755975">
            <w:pPr>
              <w:keepNext/>
              <w:ind w:left="360"/>
              <w:rPr>
                <w:color w:val="000000"/>
                <w:sz w:val="24"/>
                <w:szCs w:val="24"/>
              </w:rPr>
            </w:pPr>
            <w:r w:rsidRPr="002F5ECE">
              <w:rPr>
                <w:color w:val="000000"/>
                <w:sz w:val="24"/>
                <w:szCs w:val="24"/>
              </w:rPr>
              <w:t>Native Hawaiian or other Pacific Islander</w:t>
            </w:r>
          </w:p>
        </w:tc>
        <w:tc>
          <w:tcPr>
            <w:tcW w:w="1502" w:type="pct"/>
            <w:shd w:val="clear" w:color="auto" w:fill="FFFFFF"/>
            <w:vAlign w:val="bottom"/>
          </w:tcPr>
          <w:p w14:paraId="16B91D8A" w14:textId="77777777" w:rsidR="001D5E8A" w:rsidRPr="002F5ECE" w:rsidRDefault="001D5E8A" w:rsidP="00755975">
            <w:pPr>
              <w:keepNext/>
              <w:jc w:val="center"/>
              <w:rPr>
                <w:color w:val="000000"/>
                <w:sz w:val="24"/>
                <w:szCs w:val="24"/>
              </w:rPr>
            </w:pPr>
            <w:r w:rsidRPr="002F5ECE">
              <w:rPr>
                <w:color w:val="000000"/>
                <w:sz w:val="24"/>
                <w:szCs w:val="24"/>
              </w:rPr>
              <w:t>48 (0.3)</w:t>
            </w:r>
          </w:p>
        </w:tc>
        <w:tc>
          <w:tcPr>
            <w:tcW w:w="1332" w:type="pct"/>
            <w:shd w:val="clear" w:color="auto" w:fill="FFFFFF"/>
            <w:vAlign w:val="bottom"/>
          </w:tcPr>
          <w:p w14:paraId="56AF0369" w14:textId="77777777" w:rsidR="001D5E8A" w:rsidRPr="002F5ECE" w:rsidRDefault="001D5E8A" w:rsidP="00755975">
            <w:pPr>
              <w:keepNext/>
              <w:jc w:val="center"/>
              <w:rPr>
                <w:color w:val="000000"/>
                <w:sz w:val="24"/>
                <w:szCs w:val="24"/>
              </w:rPr>
            </w:pPr>
            <w:r w:rsidRPr="002F5ECE">
              <w:rPr>
                <w:color w:val="000000"/>
                <w:sz w:val="24"/>
                <w:szCs w:val="24"/>
              </w:rPr>
              <w:t>29 (0.2)</w:t>
            </w:r>
          </w:p>
        </w:tc>
      </w:tr>
      <w:tr w:rsidR="001D5E8A" w14:paraId="3FD63975" w14:textId="77777777" w:rsidTr="00F923CE">
        <w:tc>
          <w:tcPr>
            <w:tcW w:w="2166" w:type="pct"/>
            <w:shd w:val="clear" w:color="auto" w:fill="FFFFFF"/>
          </w:tcPr>
          <w:p w14:paraId="33CED72B" w14:textId="7487DD9D" w:rsidR="001D5E8A" w:rsidRPr="002F5ECE" w:rsidRDefault="001D5E8A" w:rsidP="00755975">
            <w:pPr>
              <w:ind w:left="360"/>
              <w:rPr>
                <w:color w:val="000000"/>
                <w:sz w:val="24"/>
                <w:szCs w:val="24"/>
              </w:rPr>
            </w:pPr>
            <w:r w:rsidRPr="002F5ECE">
              <w:rPr>
                <w:color w:val="000000"/>
                <w:sz w:val="24"/>
                <w:szCs w:val="24"/>
              </w:rPr>
              <w:t>Other</w:t>
            </w:r>
            <w:r w:rsidR="00923BAA">
              <w:rPr>
                <w:color w:val="000000"/>
                <w:sz w:val="24"/>
                <w:szCs w:val="24"/>
                <w:vertAlign w:val="superscript"/>
              </w:rPr>
              <w:t>c</w:t>
            </w:r>
          </w:p>
        </w:tc>
        <w:tc>
          <w:tcPr>
            <w:tcW w:w="1502" w:type="pct"/>
            <w:shd w:val="clear" w:color="auto" w:fill="FFFFFF"/>
            <w:vAlign w:val="bottom"/>
          </w:tcPr>
          <w:p w14:paraId="212163C4" w14:textId="77777777" w:rsidR="001D5E8A" w:rsidRPr="002F5ECE" w:rsidRDefault="001D5E8A" w:rsidP="00755975">
            <w:pPr>
              <w:jc w:val="center"/>
              <w:rPr>
                <w:color w:val="000000"/>
                <w:sz w:val="24"/>
                <w:szCs w:val="24"/>
              </w:rPr>
            </w:pPr>
            <w:r w:rsidRPr="002F5ECE">
              <w:rPr>
                <w:color w:val="000000"/>
                <w:sz w:val="24"/>
                <w:szCs w:val="24"/>
              </w:rPr>
              <w:t>534 (2.9)</w:t>
            </w:r>
          </w:p>
        </w:tc>
        <w:tc>
          <w:tcPr>
            <w:tcW w:w="1332" w:type="pct"/>
            <w:shd w:val="clear" w:color="auto" w:fill="FFFFFF"/>
            <w:vAlign w:val="bottom"/>
          </w:tcPr>
          <w:p w14:paraId="18FD1333" w14:textId="77777777" w:rsidR="001D5E8A" w:rsidRPr="002F5ECE" w:rsidRDefault="001D5E8A" w:rsidP="00755975">
            <w:pPr>
              <w:jc w:val="center"/>
              <w:rPr>
                <w:color w:val="000000"/>
                <w:sz w:val="24"/>
                <w:szCs w:val="24"/>
              </w:rPr>
            </w:pPr>
            <w:r w:rsidRPr="002F5ECE">
              <w:rPr>
                <w:color w:val="000000"/>
                <w:sz w:val="24"/>
                <w:szCs w:val="24"/>
              </w:rPr>
              <w:t>516 (2.8)</w:t>
            </w:r>
          </w:p>
        </w:tc>
      </w:tr>
      <w:tr w:rsidR="001D5E8A" w14:paraId="7FB8E434" w14:textId="77777777" w:rsidTr="00F923CE">
        <w:tc>
          <w:tcPr>
            <w:tcW w:w="2166" w:type="pct"/>
            <w:shd w:val="clear" w:color="auto" w:fill="FFFFFF"/>
          </w:tcPr>
          <w:p w14:paraId="1867249C" w14:textId="77777777" w:rsidR="001D5E8A" w:rsidRPr="002F5ECE" w:rsidRDefault="001D5E8A" w:rsidP="00755975">
            <w:pPr>
              <w:keepNext/>
              <w:rPr>
                <w:color w:val="000000"/>
                <w:sz w:val="24"/>
                <w:szCs w:val="24"/>
              </w:rPr>
            </w:pPr>
            <w:r w:rsidRPr="002F5ECE">
              <w:rPr>
                <w:color w:val="000000"/>
                <w:sz w:val="24"/>
                <w:szCs w:val="24"/>
              </w:rPr>
              <w:lastRenderedPageBreak/>
              <w:t>Ethnicity</w:t>
            </w:r>
          </w:p>
        </w:tc>
        <w:tc>
          <w:tcPr>
            <w:tcW w:w="1502" w:type="pct"/>
            <w:shd w:val="clear" w:color="auto" w:fill="FFFFFF"/>
            <w:vAlign w:val="bottom"/>
          </w:tcPr>
          <w:p w14:paraId="47F425C0" w14:textId="77777777" w:rsidR="001D5E8A" w:rsidRPr="002F5ECE" w:rsidRDefault="001D5E8A" w:rsidP="00755975">
            <w:pPr>
              <w:keepNext/>
              <w:jc w:val="center"/>
              <w:rPr>
                <w:color w:val="000000"/>
                <w:sz w:val="24"/>
                <w:szCs w:val="24"/>
              </w:rPr>
            </w:pPr>
          </w:p>
        </w:tc>
        <w:tc>
          <w:tcPr>
            <w:tcW w:w="1332" w:type="pct"/>
            <w:shd w:val="clear" w:color="auto" w:fill="FFFFFF"/>
            <w:vAlign w:val="bottom"/>
          </w:tcPr>
          <w:p w14:paraId="7C590F9D" w14:textId="77777777" w:rsidR="001D5E8A" w:rsidRPr="002F5ECE" w:rsidRDefault="001D5E8A" w:rsidP="00755975">
            <w:pPr>
              <w:keepNext/>
              <w:jc w:val="center"/>
              <w:rPr>
                <w:color w:val="000000"/>
                <w:sz w:val="24"/>
                <w:szCs w:val="24"/>
              </w:rPr>
            </w:pPr>
          </w:p>
        </w:tc>
      </w:tr>
      <w:tr w:rsidR="001D5E8A" w14:paraId="4605690E" w14:textId="77777777" w:rsidTr="001D5E8A">
        <w:tc>
          <w:tcPr>
            <w:tcW w:w="2166" w:type="pct"/>
            <w:shd w:val="clear" w:color="auto" w:fill="FFFFFF"/>
          </w:tcPr>
          <w:p w14:paraId="7317ADED" w14:textId="77777777" w:rsidR="001D5E8A" w:rsidRPr="002F5ECE" w:rsidRDefault="001D5E8A" w:rsidP="00755975">
            <w:pPr>
              <w:keepNext/>
              <w:ind w:left="360"/>
              <w:rPr>
                <w:color w:val="000000"/>
                <w:sz w:val="24"/>
                <w:szCs w:val="24"/>
              </w:rPr>
            </w:pPr>
            <w:r w:rsidRPr="002F5ECE">
              <w:rPr>
                <w:color w:val="000000"/>
                <w:sz w:val="24"/>
                <w:szCs w:val="24"/>
              </w:rPr>
              <w:t>Hispanic or Latino</w:t>
            </w:r>
          </w:p>
        </w:tc>
        <w:tc>
          <w:tcPr>
            <w:tcW w:w="1502" w:type="pct"/>
            <w:shd w:val="clear" w:color="auto" w:fill="FFFFFF"/>
            <w:vAlign w:val="bottom"/>
          </w:tcPr>
          <w:p w14:paraId="6E7853DB" w14:textId="77777777" w:rsidR="001D5E8A" w:rsidRPr="002F5ECE" w:rsidRDefault="001D5E8A" w:rsidP="00755975">
            <w:pPr>
              <w:keepNext/>
              <w:jc w:val="center"/>
              <w:rPr>
                <w:color w:val="000000"/>
                <w:sz w:val="24"/>
                <w:szCs w:val="24"/>
              </w:rPr>
            </w:pPr>
            <w:r w:rsidRPr="002F5ECE">
              <w:rPr>
                <w:color w:val="000000"/>
                <w:sz w:val="24"/>
                <w:szCs w:val="24"/>
              </w:rPr>
              <w:t>4886 (26.8)</w:t>
            </w:r>
          </w:p>
        </w:tc>
        <w:tc>
          <w:tcPr>
            <w:tcW w:w="1332" w:type="pct"/>
            <w:shd w:val="clear" w:color="auto" w:fill="FFFFFF"/>
            <w:vAlign w:val="bottom"/>
          </w:tcPr>
          <w:p w14:paraId="1935F504" w14:textId="77777777" w:rsidR="001D5E8A" w:rsidRPr="002F5ECE" w:rsidRDefault="001D5E8A" w:rsidP="00755975">
            <w:pPr>
              <w:keepNext/>
              <w:jc w:val="center"/>
              <w:rPr>
                <w:color w:val="000000"/>
                <w:sz w:val="24"/>
                <w:szCs w:val="24"/>
              </w:rPr>
            </w:pPr>
            <w:r w:rsidRPr="002F5ECE">
              <w:rPr>
                <w:color w:val="000000"/>
                <w:sz w:val="24"/>
                <w:szCs w:val="24"/>
              </w:rPr>
              <w:t>4857 (26.4)</w:t>
            </w:r>
          </w:p>
        </w:tc>
      </w:tr>
      <w:tr w:rsidR="001D5E8A" w14:paraId="51343BBA" w14:textId="77777777" w:rsidTr="001D5E8A">
        <w:tc>
          <w:tcPr>
            <w:tcW w:w="2166" w:type="pct"/>
            <w:shd w:val="clear" w:color="auto" w:fill="FFFFFF"/>
          </w:tcPr>
          <w:p w14:paraId="589C0651" w14:textId="77777777" w:rsidR="001D5E8A" w:rsidRPr="002F5ECE" w:rsidRDefault="001D5E8A" w:rsidP="00755975">
            <w:pPr>
              <w:keepNext/>
              <w:ind w:left="360"/>
              <w:rPr>
                <w:color w:val="000000"/>
                <w:sz w:val="24"/>
                <w:szCs w:val="24"/>
              </w:rPr>
            </w:pPr>
            <w:r w:rsidRPr="002F5ECE">
              <w:rPr>
                <w:color w:val="000000"/>
                <w:sz w:val="24"/>
                <w:szCs w:val="24"/>
              </w:rPr>
              <w:t>Not Hispanic or Latino</w:t>
            </w:r>
          </w:p>
        </w:tc>
        <w:tc>
          <w:tcPr>
            <w:tcW w:w="1502" w:type="pct"/>
            <w:shd w:val="clear" w:color="auto" w:fill="FFFFFF"/>
            <w:vAlign w:val="bottom"/>
          </w:tcPr>
          <w:p w14:paraId="74AB2F28" w14:textId="77777777" w:rsidR="001D5E8A" w:rsidRPr="002F5ECE" w:rsidRDefault="001D5E8A" w:rsidP="00755975">
            <w:pPr>
              <w:keepNext/>
              <w:jc w:val="center"/>
              <w:rPr>
                <w:color w:val="000000"/>
                <w:sz w:val="24"/>
                <w:szCs w:val="24"/>
              </w:rPr>
            </w:pPr>
            <w:r w:rsidRPr="002F5ECE">
              <w:rPr>
                <w:color w:val="000000"/>
                <w:sz w:val="24"/>
                <w:szCs w:val="24"/>
              </w:rPr>
              <w:t>13,253 (72.7)</w:t>
            </w:r>
          </w:p>
        </w:tc>
        <w:tc>
          <w:tcPr>
            <w:tcW w:w="1332" w:type="pct"/>
            <w:shd w:val="clear" w:color="auto" w:fill="FFFFFF"/>
            <w:vAlign w:val="bottom"/>
          </w:tcPr>
          <w:p w14:paraId="663D1AA6" w14:textId="77777777" w:rsidR="001D5E8A" w:rsidRPr="002F5ECE" w:rsidRDefault="001D5E8A" w:rsidP="00755975">
            <w:pPr>
              <w:keepNext/>
              <w:jc w:val="center"/>
              <w:rPr>
                <w:color w:val="000000"/>
                <w:sz w:val="24"/>
                <w:szCs w:val="24"/>
              </w:rPr>
            </w:pPr>
            <w:r w:rsidRPr="002F5ECE">
              <w:rPr>
                <w:color w:val="000000"/>
                <w:sz w:val="24"/>
                <w:szCs w:val="24"/>
              </w:rPr>
              <w:t>13,412 (73.0)</w:t>
            </w:r>
          </w:p>
        </w:tc>
      </w:tr>
      <w:tr w:rsidR="001D5E8A" w14:paraId="5B7E38A8" w14:textId="77777777" w:rsidTr="00F923CE">
        <w:tc>
          <w:tcPr>
            <w:tcW w:w="2166" w:type="pct"/>
            <w:shd w:val="clear" w:color="auto" w:fill="FFFFFF"/>
          </w:tcPr>
          <w:p w14:paraId="5BE43E36" w14:textId="77777777" w:rsidR="001D5E8A" w:rsidRPr="002F5ECE" w:rsidRDefault="001D5E8A" w:rsidP="00755975">
            <w:pPr>
              <w:ind w:left="360"/>
              <w:rPr>
                <w:color w:val="000000"/>
                <w:sz w:val="24"/>
                <w:szCs w:val="24"/>
              </w:rPr>
            </w:pPr>
            <w:r w:rsidRPr="002F5ECE">
              <w:rPr>
                <w:color w:val="000000"/>
                <w:sz w:val="24"/>
                <w:szCs w:val="24"/>
              </w:rPr>
              <w:t>Not reported</w:t>
            </w:r>
          </w:p>
        </w:tc>
        <w:tc>
          <w:tcPr>
            <w:tcW w:w="1502" w:type="pct"/>
            <w:shd w:val="clear" w:color="auto" w:fill="FFFFFF"/>
            <w:vAlign w:val="bottom"/>
          </w:tcPr>
          <w:p w14:paraId="5E33902E" w14:textId="77777777" w:rsidR="001D5E8A" w:rsidRPr="002F5ECE" w:rsidRDefault="001D5E8A" w:rsidP="00755975">
            <w:pPr>
              <w:jc w:val="center"/>
              <w:rPr>
                <w:color w:val="000000"/>
                <w:sz w:val="24"/>
                <w:szCs w:val="24"/>
              </w:rPr>
            </w:pPr>
            <w:r w:rsidRPr="002F5ECE">
              <w:rPr>
                <w:color w:val="000000"/>
                <w:sz w:val="24"/>
                <w:szCs w:val="24"/>
              </w:rPr>
              <w:t>103 (0.6)</w:t>
            </w:r>
          </w:p>
        </w:tc>
        <w:tc>
          <w:tcPr>
            <w:tcW w:w="1332" w:type="pct"/>
            <w:shd w:val="clear" w:color="auto" w:fill="FFFFFF"/>
            <w:vAlign w:val="bottom"/>
          </w:tcPr>
          <w:p w14:paraId="7B2F2A7F" w14:textId="77777777" w:rsidR="001D5E8A" w:rsidRPr="002F5ECE" w:rsidRDefault="001D5E8A" w:rsidP="00755975">
            <w:pPr>
              <w:jc w:val="center"/>
              <w:rPr>
                <w:color w:val="000000"/>
                <w:sz w:val="24"/>
                <w:szCs w:val="24"/>
              </w:rPr>
            </w:pPr>
            <w:r w:rsidRPr="002F5ECE">
              <w:rPr>
                <w:color w:val="000000"/>
                <w:sz w:val="24"/>
                <w:szCs w:val="24"/>
              </w:rPr>
              <w:t>110 (0.6)</w:t>
            </w:r>
          </w:p>
        </w:tc>
      </w:tr>
      <w:tr w:rsidR="001D5E8A" w14:paraId="27BDC5D9" w14:textId="77777777" w:rsidTr="00F923CE">
        <w:tc>
          <w:tcPr>
            <w:tcW w:w="2166" w:type="pct"/>
            <w:shd w:val="clear" w:color="auto" w:fill="FFFFFF"/>
          </w:tcPr>
          <w:p w14:paraId="14505BE0" w14:textId="1B4DCB72" w:rsidR="001D5E8A" w:rsidRPr="002F5ECE" w:rsidRDefault="001D5E8A" w:rsidP="00755975">
            <w:pPr>
              <w:rPr>
                <w:color w:val="000000"/>
                <w:sz w:val="24"/>
                <w:szCs w:val="24"/>
              </w:rPr>
            </w:pPr>
            <w:r w:rsidRPr="002F5ECE">
              <w:rPr>
                <w:color w:val="000000"/>
                <w:sz w:val="24"/>
                <w:szCs w:val="24"/>
              </w:rPr>
              <w:t>Comorbidities</w:t>
            </w:r>
            <w:r w:rsidR="00923BAA">
              <w:rPr>
                <w:color w:val="000000"/>
                <w:sz w:val="24"/>
                <w:szCs w:val="24"/>
                <w:vertAlign w:val="superscript"/>
              </w:rPr>
              <w:t>d</w:t>
            </w:r>
          </w:p>
        </w:tc>
        <w:tc>
          <w:tcPr>
            <w:tcW w:w="1502" w:type="pct"/>
            <w:shd w:val="clear" w:color="auto" w:fill="FFFFFF"/>
            <w:vAlign w:val="bottom"/>
          </w:tcPr>
          <w:p w14:paraId="69E167DB" w14:textId="77777777" w:rsidR="001D5E8A" w:rsidRPr="002F5ECE" w:rsidRDefault="001D5E8A" w:rsidP="00755975">
            <w:pPr>
              <w:jc w:val="center"/>
              <w:rPr>
                <w:color w:val="000000"/>
                <w:sz w:val="24"/>
                <w:szCs w:val="24"/>
              </w:rPr>
            </w:pPr>
          </w:p>
        </w:tc>
        <w:tc>
          <w:tcPr>
            <w:tcW w:w="1332" w:type="pct"/>
            <w:shd w:val="clear" w:color="auto" w:fill="FFFFFF"/>
            <w:vAlign w:val="bottom"/>
          </w:tcPr>
          <w:p w14:paraId="075A2157" w14:textId="77777777" w:rsidR="001D5E8A" w:rsidRPr="002F5ECE" w:rsidRDefault="001D5E8A" w:rsidP="00755975">
            <w:pPr>
              <w:jc w:val="center"/>
              <w:rPr>
                <w:color w:val="000000"/>
                <w:sz w:val="24"/>
                <w:szCs w:val="24"/>
              </w:rPr>
            </w:pPr>
          </w:p>
        </w:tc>
      </w:tr>
      <w:tr w:rsidR="001D5E8A" w14:paraId="3DDBC1DA" w14:textId="77777777" w:rsidTr="001D5E8A">
        <w:tc>
          <w:tcPr>
            <w:tcW w:w="2166" w:type="pct"/>
            <w:shd w:val="clear" w:color="auto" w:fill="FFFFFF"/>
          </w:tcPr>
          <w:p w14:paraId="365BD4FF" w14:textId="77777777" w:rsidR="001D5E8A" w:rsidRPr="002F5ECE" w:rsidRDefault="001D5E8A" w:rsidP="00755975">
            <w:pPr>
              <w:ind w:left="360"/>
              <w:rPr>
                <w:color w:val="000000"/>
                <w:sz w:val="24"/>
                <w:szCs w:val="24"/>
              </w:rPr>
            </w:pPr>
            <w:r w:rsidRPr="002F5ECE">
              <w:rPr>
                <w:color w:val="000000"/>
                <w:sz w:val="24"/>
                <w:szCs w:val="24"/>
              </w:rPr>
              <w:t>Yes</w:t>
            </w:r>
          </w:p>
        </w:tc>
        <w:tc>
          <w:tcPr>
            <w:tcW w:w="1502" w:type="pct"/>
            <w:shd w:val="clear" w:color="auto" w:fill="FFFFFF"/>
            <w:vAlign w:val="bottom"/>
          </w:tcPr>
          <w:p w14:paraId="7C071931" w14:textId="77777777" w:rsidR="001D5E8A" w:rsidRPr="002F5ECE" w:rsidRDefault="001D5E8A" w:rsidP="00755975">
            <w:pPr>
              <w:jc w:val="center"/>
              <w:rPr>
                <w:color w:val="000000"/>
                <w:sz w:val="24"/>
                <w:szCs w:val="24"/>
              </w:rPr>
            </w:pPr>
            <w:r w:rsidRPr="002F5ECE">
              <w:rPr>
                <w:color w:val="000000"/>
                <w:sz w:val="24"/>
                <w:szCs w:val="24"/>
              </w:rPr>
              <w:t>8432 (46.2)</w:t>
            </w:r>
          </w:p>
        </w:tc>
        <w:tc>
          <w:tcPr>
            <w:tcW w:w="1332" w:type="pct"/>
            <w:shd w:val="clear" w:color="auto" w:fill="FFFFFF"/>
            <w:vAlign w:val="bottom"/>
          </w:tcPr>
          <w:p w14:paraId="375E75D8" w14:textId="77777777" w:rsidR="001D5E8A" w:rsidRPr="002F5ECE" w:rsidRDefault="001D5E8A" w:rsidP="00755975">
            <w:pPr>
              <w:jc w:val="center"/>
              <w:rPr>
                <w:color w:val="000000"/>
                <w:sz w:val="24"/>
                <w:szCs w:val="24"/>
              </w:rPr>
            </w:pPr>
            <w:r w:rsidRPr="002F5ECE">
              <w:rPr>
                <w:color w:val="000000"/>
                <w:sz w:val="24"/>
                <w:szCs w:val="24"/>
              </w:rPr>
              <w:t>8450 (46.0)</w:t>
            </w:r>
          </w:p>
        </w:tc>
      </w:tr>
      <w:tr w:rsidR="001D5E8A" w14:paraId="35454943" w14:textId="77777777" w:rsidTr="001D5E8A">
        <w:tc>
          <w:tcPr>
            <w:tcW w:w="2166" w:type="pct"/>
            <w:tcBorders>
              <w:bottom w:val="single" w:sz="4" w:space="0" w:color="auto"/>
            </w:tcBorders>
            <w:shd w:val="clear" w:color="auto" w:fill="FFFFFF"/>
          </w:tcPr>
          <w:p w14:paraId="32A88EA1" w14:textId="77777777" w:rsidR="001D5E8A" w:rsidRPr="002F5ECE" w:rsidRDefault="001D5E8A" w:rsidP="00755975">
            <w:pPr>
              <w:ind w:left="360"/>
              <w:rPr>
                <w:color w:val="000000"/>
                <w:sz w:val="24"/>
                <w:szCs w:val="24"/>
              </w:rPr>
            </w:pPr>
            <w:r w:rsidRPr="002F5ECE">
              <w:rPr>
                <w:color w:val="000000"/>
                <w:sz w:val="24"/>
                <w:szCs w:val="24"/>
              </w:rPr>
              <w:t>No</w:t>
            </w:r>
          </w:p>
        </w:tc>
        <w:tc>
          <w:tcPr>
            <w:tcW w:w="1502" w:type="pct"/>
            <w:tcBorders>
              <w:bottom w:val="single" w:sz="4" w:space="0" w:color="auto"/>
            </w:tcBorders>
            <w:shd w:val="clear" w:color="auto" w:fill="FFFFFF"/>
            <w:vAlign w:val="bottom"/>
          </w:tcPr>
          <w:p w14:paraId="07748671" w14:textId="77777777" w:rsidR="001D5E8A" w:rsidRPr="002F5ECE" w:rsidRDefault="001D5E8A" w:rsidP="00755975">
            <w:pPr>
              <w:jc w:val="center"/>
              <w:rPr>
                <w:color w:val="000000"/>
                <w:sz w:val="24"/>
                <w:szCs w:val="24"/>
              </w:rPr>
            </w:pPr>
            <w:r w:rsidRPr="002F5ECE">
              <w:rPr>
                <w:color w:val="000000"/>
                <w:sz w:val="24"/>
                <w:szCs w:val="24"/>
              </w:rPr>
              <w:t>9810 (53.8)</w:t>
            </w:r>
          </w:p>
        </w:tc>
        <w:tc>
          <w:tcPr>
            <w:tcW w:w="1332" w:type="pct"/>
            <w:tcBorders>
              <w:bottom w:val="single" w:sz="4" w:space="0" w:color="auto"/>
            </w:tcBorders>
            <w:shd w:val="clear" w:color="auto" w:fill="FFFFFF"/>
            <w:vAlign w:val="bottom"/>
          </w:tcPr>
          <w:p w14:paraId="1C564943" w14:textId="77777777" w:rsidR="001D5E8A" w:rsidRPr="002F5ECE" w:rsidRDefault="001D5E8A" w:rsidP="00755975">
            <w:pPr>
              <w:jc w:val="center"/>
              <w:rPr>
                <w:color w:val="000000"/>
                <w:sz w:val="24"/>
                <w:szCs w:val="24"/>
              </w:rPr>
            </w:pPr>
            <w:r w:rsidRPr="002F5ECE">
              <w:rPr>
                <w:color w:val="000000"/>
                <w:sz w:val="24"/>
                <w:szCs w:val="24"/>
              </w:rPr>
              <w:t>9929 (54.0)</w:t>
            </w:r>
          </w:p>
        </w:tc>
      </w:tr>
      <w:tr w:rsidR="001D5E8A" w14:paraId="6B1B7FFF" w14:textId="77777777" w:rsidTr="000056A5">
        <w:tc>
          <w:tcPr>
            <w:tcW w:w="5000" w:type="pct"/>
            <w:gridSpan w:val="3"/>
            <w:tcBorders>
              <w:left w:val="nil"/>
              <w:bottom w:val="nil"/>
              <w:right w:val="nil"/>
            </w:tcBorders>
            <w:shd w:val="clear" w:color="auto" w:fill="FFFFFF"/>
          </w:tcPr>
          <w:p w14:paraId="78F5FA6E" w14:textId="77777777" w:rsidR="00923BAA" w:rsidRDefault="007B3A58" w:rsidP="00755975">
            <w:pPr>
              <w:tabs>
                <w:tab w:val="left" w:pos="341"/>
              </w:tabs>
              <w:ind w:left="341" w:hanging="341"/>
              <w:rPr>
                <w:rFonts w:eastAsia="Calibri"/>
                <w:color w:val="000000"/>
              </w:rPr>
            </w:pPr>
            <w:r w:rsidRPr="00CD70C8">
              <w:t>a</w:t>
            </w:r>
            <w:r w:rsidR="0026175D" w:rsidRPr="00CD70C8">
              <w:t>.</w:t>
            </w:r>
            <w:r w:rsidR="0004552E">
              <w:tab/>
            </w:r>
            <w:r w:rsidR="001D5E8A" w:rsidRPr="0004552E">
              <w:rPr>
                <w:rFonts w:eastAsia="Calibri"/>
                <w:color w:val="000000"/>
              </w:rPr>
              <w:t xml:space="preserve">All </w:t>
            </w:r>
            <w:r w:rsidR="001D5E8A">
              <w:rPr>
                <w:rFonts w:eastAsia="Calibri"/>
                <w:color w:val="000000"/>
              </w:rPr>
              <w:t xml:space="preserve">eligible randomized participants who receive all vaccination(s) as randomized within the predefined window, have no other important protocol deviations as determined by the </w:t>
            </w:r>
            <w:r w:rsidR="001D5E8A" w:rsidRPr="00BC7F69">
              <w:rPr>
                <w:rFonts w:eastAsia="Calibri"/>
                <w:color w:val="000000"/>
              </w:rPr>
              <w:t>clinician, and have no evidence of SARS</w:t>
            </w:r>
            <w:r w:rsidR="001D5E8A">
              <w:rPr>
                <w:rFonts w:eastAsia="Calibri"/>
                <w:color w:val="000000"/>
              </w:rPr>
              <w:noBreakHyphen/>
            </w:r>
            <w:r w:rsidR="001D5E8A" w:rsidRPr="00BC7F69">
              <w:rPr>
                <w:rFonts w:eastAsia="Calibri"/>
                <w:color w:val="000000"/>
              </w:rPr>
              <w:t>CoV</w:t>
            </w:r>
            <w:r w:rsidR="001D5E8A">
              <w:rPr>
                <w:rFonts w:eastAsia="Calibri"/>
                <w:color w:val="000000"/>
              </w:rPr>
              <w:noBreakHyphen/>
            </w:r>
            <w:r w:rsidR="001D5E8A" w:rsidRPr="00BC7F69">
              <w:rPr>
                <w:rFonts w:eastAsia="Calibri"/>
                <w:color w:val="000000"/>
              </w:rPr>
              <w:t>2 infection prior to 7 days after Dose 2.</w:t>
            </w:r>
          </w:p>
          <w:p w14:paraId="3E18527A" w14:textId="6738EB15" w:rsidR="001D5E8A" w:rsidRPr="00BC7F69" w:rsidRDefault="00923BAA" w:rsidP="00755975">
            <w:pPr>
              <w:tabs>
                <w:tab w:val="left" w:pos="341"/>
              </w:tabs>
              <w:ind w:left="341" w:hanging="341"/>
              <w:rPr>
                <w:rFonts w:eastAsia="Calibri"/>
                <w:color w:val="000000"/>
              </w:rPr>
            </w:pPr>
            <w:r>
              <w:rPr>
                <w:rFonts w:eastAsia="Calibri"/>
                <w:color w:val="000000"/>
              </w:rPr>
              <w:t>b.</w:t>
            </w:r>
            <w:r w:rsidRPr="00BC7F69">
              <w:rPr>
                <w:rFonts w:eastAsia="Calibri"/>
                <w:color w:val="000000"/>
                <w:vertAlign w:val="superscript"/>
              </w:rPr>
              <w:tab/>
            </w:r>
            <w:r w:rsidR="00F63D6E" w:rsidRPr="00F63D6E">
              <w:t>100 participants 12 through 15 years of age with limited follow-up in the randomized population received at least one dose (49 in the vaccine group and 51 in the placebo group). Some of these participants were included in the efficacy evaluation depending on the population analyzed. They contributed to exposure information but with no confirmed COVID-19 cases, and did not affect efficacy conclusions.</w:t>
            </w:r>
            <w:r w:rsidR="00F63D6E" w:rsidRPr="00BC7F69">
              <w:rPr>
                <w:rFonts w:eastAsia="Calibri"/>
                <w:color w:val="000000"/>
              </w:rPr>
              <w:t xml:space="preserve"> </w:t>
            </w:r>
            <w:r w:rsidR="0048592F" w:rsidRPr="00BC7F69">
              <w:rPr>
                <w:rFonts w:eastAsia="Calibri"/>
                <w:color w:val="000000"/>
              </w:rPr>
              <w:t xml:space="preserve"> </w:t>
            </w:r>
          </w:p>
          <w:p w14:paraId="4620E292" w14:textId="1804066F" w:rsidR="001D5E8A" w:rsidRDefault="00923BAA" w:rsidP="00755975">
            <w:pPr>
              <w:tabs>
                <w:tab w:val="left" w:pos="341"/>
              </w:tabs>
              <w:ind w:left="341" w:hanging="341"/>
              <w:rPr>
                <w:rFonts w:eastAsia="Calibri"/>
                <w:color w:val="000000"/>
              </w:rPr>
            </w:pPr>
            <w:r>
              <w:rPr>
                <w:rFonts w:eastAsia="Calibri"/>
                <w:color w:val="000000"/>
              </w:rPr>
              <w:t>c</w:t>
            </w:r>
            <w:r w:rsidR="00CD70C8">
              <w:rPr>
                <w:rFonts w:eastAsia="Calibri"/>
                <w:color w:val="000000"/>
              </w:rPr>
              <w:t>.</w:t>
            </w:r>
            <w:r w:rsidR="001D5E8A" w:rsidRPr="00BC7F69">
              <w:rPr>
                <w:rFonts w:eastAsia="Calibri"/>
                <w:color w:val="000000"/>
                <w:vertAlign w:val="superscript"/>
              </w:rPr>
              <w:tab/>
            </w:r>
            <w:r w:rsidR="001D5E8A" w:rsidRPr="00BC7F69">
              <w:rPr>
                <w:rFonts w:eastAsia="Calibri"/>
                <w:color w:val="000000"/>
              </w:rPr>
              <w:t>Includes multiracial and not reported.</w:t>
            </w:r>
          </w:p>
          <w:p w14:paraId="76A0C31E" w14:textId="6D778273" w:rsidR="001D5E8A" w:rsidRDefault="00923BAA" w:rsidP="00755975">
            <w:pPr>
              <w:tabs>
                <w:tab w:val="left" w:pos="341"/>
              </w:tabs>
              <w:ind w:left="341" w:hanging="341"/>
              <w:rPr>
                <w:rFonts w:eastAsia="Calibri"/>
                <w:color w:val="000000"/>
              </w:rPr>
            </w:pPr>
            <w:r>
              <w:rPr>
                <w:rFonts w:eastAsia="Calibri"/>
                <w:color w:val="000000"/>
              </w:rPr>
              <w:t>d</w:t>
            </w:r>
            <w:r w:rsidR="00CD70C8">
              <w:rPr>
                <w:rFonts w:eastAsia="Calibri"/>
                <w:color w:val="000000"/>
              </w:rPr>
              <w:t>.</w:t>
            </w:r>
            <w:r w:rsidR="001D5E8A">
              <w:rPr>
                <w:rFonts w:eastAsia="Calibri"/>
                <w:color w:val="000000"/>
                <w:vertAlign w:val="superscript"/>
              </w:rPr>
              <w:tab/>
            </w:r>
            <w:r w:rsidR="001D5E8A">
              <w:rPr>
                <w:rFonts w:eastAsia="Calibri"/>
                <w:color w:val="000000"/>
              </w:rPr>
              <w:t xml:space="preserve">Number of </w:t>
            </w:r>
            <w:r w:rsidR="00294E3F">
              <w:rPr>
                <w:rFonts w:eastAsia="Calibri"/>
                <w:color w:val="000000"/>
              </w:rPr>
              <w:t xml:space="preserve">participants </w:t>
            </w:r>
            <w:r w:rsidR="001D5E8A">
              <w:rPr>
                <w:rFonts w:eastAsia="Calibri"/>
                <w:color w:val="000000"/>
              </w:rPr>
              <w:t>who have 1 or more comorbidities that increase the risk of severe COVID-19 disease</w:t>
            </w:r>
          </w:p>
          <w:p w14:paraId="106A4C10" w14:textId="77777777" w:rsidR="001D5E8A" w:rsidRPr="00E263A7" w:rsidRDefault="001D5E8A" w:rsidP="00755975">
            <w:pPr>
              <w:numPr>
                <w:ilvl w:val="0"/>
                <w:numId w:val="39"/>
              </w:numPr>
              <w:tabs>
                <w:tab w:val="left" w:pos="341"/>
              </w:tabs>
              <w:rPr>
                <w:rFonts w:eastAsia="Calibri"/>
                <w:color w:val="000000"/>
              </w:rPr>
            </w:pPr>
            <w:r w:rsidRPr="0004552E">
              <w:rPr>
                <w:rFonts w:eastAsia="Calibri"/>
                <w:color w:val="000000"/>
              </w:rPr>
              <w:t>Chronic lung disease (e.g.</w:t>
            </w:r>
            <w:r w:rsidRPr="00FE6D0C">
              <w:rPr>
                <w:rFonts w:eastAsia="Calibri"/>
                <w:color w:val="000000"/>
              </w:rPr>
              <w:t>, emphysema and chronic bronchitis, idiopathic pulmonary fibrosis, and cystic fibrosis) or moderate to severe asthma</w:t>
            </w:r>
          </w:p>
          <w:p w14:paraId="4170CBCF" w14:textId="4EA2DF73" w:rsidR="001D5E8A" w:rsidRPr="00D329D4" w:rsidRDefault="001D5E8A" w:rsidP="00755975">
            <w:pPr>
              <w:numPr>
                <w:ilvl w:val="0"/>
                <w:numId w:val="39"/>
              </w:numPr>
              <w:tabs>
                <w:tab w:val="left" w:pos="341"/>
              </w:tabs>
              <w:rPr>
                <w:rFonts w:eastAsia="Calibri"/>
                <w:color w:val="000000"/>
              </w:rPr>
            </w:pPr>
            <w:r w:rsidRPr="0004552E">
              <w:rPr>
                <w:rFonts w:eastAsia="Calibri"/>
                <w:color w:val="000000"/>
              </w:rPr>
              <w:t>Significant cardiac disease (e.g., heart failure, coronary artery disease, congenital heart disease, cardiomyopathies, and</w:t>
            </w:r>
            <w:r w:rsidR="0004552E">
              <w:rPr>
                <w:rFonts w:eastAsia="Calibri"/>
                <w:color w:val="000000"/>
              </w:rPr>
              <w:t xml:space="preserve"> </w:t>
            </w:r>
            <w:r w:rsidRPr="0004552E">
              <w:rPr>
                <w:rFonts w:eastAsia="Calibri"/>
                <w:color w:val="000000"/>
              </w:rPr>
              <w:t>pulmonary hypertension)</w:t>
            </w:r>
          </w:p>
          <w:p w14:paraId="6AF3B65B" w14:textId="725AD308" w:rsidR="0060226C" w:rsidRDefault="001D5E8A" w:rsidP="00755975">
            <w:pPr>
              <w:numPr>
                <w:ilvl w:val="0"/>
                <w:numId w:val="39"/>
              </w:numPr>
              <w:tabs>
                <w:tab w:val="left" w:pos="341"/>
              </w:tabs>
              <w:rPr>
                <w:rFonts w:eastAsia="Calibri"/>
                <w:color w:val="000000"/>
              </w:rPr>
            </w:pPr>
            <w:r w:rsidRPr="0004552E">
              <w:rPr>
                <w:rFonts w:eastAsia="Calibri"/>
                <w:color w:val="000000"/>
              </w:rPr>
              <w:t>Obesity (body mass index ≥30 kg/m</w:t>
            </w:r>
            <w:r w:rsidRPr="000056A5">
              <w:rPr>
                <w:rFonts w:eastAsia="Calibri"/>
                <w:color w:val="000000"/>
                <w:vertAlign w:val="superscript"/>
              </w:rPr>
              <w:t>2</w:t>
            </w:r>
            <w:r w:rsidRPr="00D329D4">
              <w:rPr>
                <w:rFonts w:eastAsia="Calibri"/>
                <w:color w:val="000000"/>
              </w:rPr>
              <w:t>)</w:t>
            </w:r>
          </w:p>
          <w:p w14:paraId="53C26556" w14:textId="54D7841A" w:rsidR="000056A5" w:rsidRPr="000056A5" w:rsidRDefault="001D5E8A" w:rsidP="00755975">
            <w:pPr>
              <w:numPr>
                <w:ilvl w:val="0"/>
                <w:numId w:val="39"/>
              </w:numPr>
              <w:tabs>
                <w:tab w:val="left" w:pos="341"/>
              </w:tabs>
              <w:rPr>
                <w:rFonts w:eastAsia="Calibri"/>
                <w:color w:val="000000"/>
              </w:rPr>
            </w:pPr>
            <w:r w:rsidRPr="0004552E">
              <w:rPr>
                <w:rFonts w:eastAsia="Calibri"/>
                <w:color w:val="000000"/>
              </w:rPr>
              <w:t xml:space="preserve">Diabetes (Type 1, </w:t>
            </w:r>
            <w:r w:rsidRPr="000056A5">
              <w:rPr>
                <w:rFonts w:eastAsia="Calibri"/>
                <w:color w:val="000000"/>
              </w:rPr>
              <w:t>Type 2 or gestational)</w:t>
            </w:r>
          </w:p>
          <w:p w14:paraId="5CBAF563" w14:textId="15400311" w:rsidR="000056A5" w:rsidRPr="000056A5" w:rsidRDefault="001D5E8A" w:rsidP="00755975">
            <w:pPr>
              <w:numPr>
                <w:ilvl w:val="0"/>
                <w:numId w:val="39"/>
              </w:numPr>
              <w:tabs>
                <w:tab w:val="left" w:pos="341"/>
              </w:tabs>
              <w:rPr>
                <w:rFonts w:eastAsia="Calibri"/>
                <w:color w:val="000000"/>
              </w:rPr>
            </w:pPr>
            <w:r w:rsidRPr="0004552E">
              <w:rPr>
                <w:rFonts w:eastAsia="Calibri"/>
                <w:color w:val="000000"/>
              </w:rPr>
              <w:t>Liver disease</w:t>
            </w:r>
          </w:p>
          <w:p w14:paraId="7B363EFE" w14:textId="493DD009" w:rsidR="000056A5" w:rsidRPr="000056A5" w:rsidRDefault="001D5E8A" w:rsidP="00755975">
            <w:pPr>
              <w:numPr>
                <w:ilvl w:val="0"/>
                <w:numId w:val="39"/>
              </w:numPr>
              <w:tabs>
                <w:tab w:val="left" w:pos="341"/>
              </w:tabs>
              <w:rPr>
                <w:color w:val="000000"/>
              </w:rPr>
            </w:pPr>
            <w:r w:rsidRPr="0004552E">
              <w:rPr>
                <w:rFonts w:eastAsia="Calibri"/>
                <w:color w:val="000000"/>
              </w:rPr>
              <w:t>Human Immunodeficiency Virus (HIV) infection (not included in the efficacy evaluation)</w:t>
            </w:r>
          </w:p>
        </w:tc>
      </w:tr>
    </w:tbl>
    <w:p w14:paraId="039A58B6" w14:textId="17C4D083" w:rsidR="001D5E8A" w:rsidRPr="004E1D45" w:rsidRDefault="001D5E8A" w:rsidP="00755975">
      <w:pPr>
        <w:rPr>
          <w:sz w:val="24"/>
          <w:szCs w:val="24"/>
        </w:rPr>
      </w:pPr>
    </w:p>
    <w:p w14:paraId="4977DA9A" w14:textId="5B1452F4" w:rsidR="006B7166" w:rsidRDefault="006B7166" w:rsidP="00755975">
      <w:pPr>
        <w:rPr>
          <w:sz w:val="24"/>
          <w:szCs w:val="24"/>
        </w:rPr>
      </w:pPr>
      <w:bookmarkStart w:id="40" w:name="IDX"/>
      <w:bookmarkStart w:id="41" w:name="_Hlk57121030"/>
      <w:bookmarkEnd w:id="40"/>
      <w:r w:rsidRPr="00AA2182">
        <w:rPr>
          <w:sz w:val="24"/>
          <w:szCs w:val="24"/>
        </w:rPr>
        <w:t>The population in the prim</w:t>
      </w:r>
      <w:r w:rsidRPr="00A83079">
        <w:rPr>
          <w:sz w:val="24"/>
          <w:szCs w:val="24"/>
        </w:rPr>
        <w:t xml:space="preserve">ary efficacy analysis included </w:t>
      </w:r>
      <w:r w:rsidR="00F44ACC" w:rsidRPr="00A83079">
        <w:rPr>
          <w:sz w:val="24"/>
          <w:szCs w:val="24"/>
        </w:rPr>
        <w:t xml:space="preserve">all </w:t>
      </w:r>
      <w:r w:rsidR="00AD4B5C" w:rsidRPr="00A83079">
        <w:rPr>
          <w:sz w:val="24"/>
          <w:szCs w:val="24"/>
        </w:rPr>
        <w:t>part</w:t>
      </w:r>
      <w:r w:rsidR="00174064" w:rsidRPr="00A83079">
        <w:rPr>
          <w:sz w:val="24"/>
          <w:szCs w:val="24"/>
        </w:rPr>
        <w:t xml:space="preserve">icipants </w:t>
      </w:r>
      <w:r w:rsidR="00F44ACC" w:rsidRPr="00A83079">
        <w:rPr>
          <w:sz w:val="24"/>
          <w:szCs w:val="24"/>
        </w:rPr>
        <w:t xml:space="preserve">12 </w:t>
      </w:r>
      <w:r w:rsidRPr="00A83079">
        <w:rPr>
          <w:sz w:val="24"/>
          <w:szCs w:val="24"/>
        </w:rPr>
        <w:t xml:space="preserve">years of age and older who had been enrolled from </w:t>
      </w:r>
      <w:r w:rsidR="00DE662E" w:rsidRPr="00A83079">
        <w:rPr>
          <w:sz w:val="24"/>
          <w:szCs w:val="24"/>
        </w:rPr>
        <w:t>July 27, 2020</w:t>
      </w:r>
      <w:r w:rsidR="00336A50">
        <w:rPr>
          <w:sz w:val="24"/>
          <w:szCs w:val="24"/>
        </w:rPr>
        <w:t>,</w:t>
      </w:r>
      <w:r w:rsidR="00DE662E" w:rsidRPr="00A83079">
        <w:rPr>
          <w:sz w:val="24"/>
          <w:szCs w:val="24"/>
        </w:rPr>
        <w:t xml:space="preserve"> </w:t>
      </w:r>
      <w:r w:rsidRPr="00A83079">
        <w:rPr>
          <w:sz w:val="24"/>
          <w:szCs w:val="24"/>
        </w:rPr>
        <w:t>and followed</w:t>
      </w:r>
      <w:r w:rsidRPr="00AA2182">
        <w:rPr>
          <w:sz w:val="24"/>
          <w:szCs w:val="24"/>
        </w:rPr>
        <w:t xml:space="preserve"> for the development of C</w:t>
      </w:r>
      <w:r w:rsidR="003279CE">
        <w:rPr>
          <w:sz w:val="24"/>
          <w:szCs w:val="24"/>
        </w:rPr>
        <w:t>OVID</w:t>
      </w:r>
      <w:r w:rsidRPr="00AA2182">
        <w:rPr>
          <w:sz w:val="24"/>
          <w:szCs w:val="24"/>
        </w:rPr>
        <w:t xml:space="preserve">-19 through November 14, 2020. </w:t>
      </w:r>
      <w:r w:rsidR="006F0E9E" w:rsidRPr="00DA4A81">
        <w:rPr>
          <w:sz w:val="24"/>
          <w:szCs w:val="24"/>
        </w:rPr>
        <w:t xml:space="preserve">Participants </w:t>
      </w:r>
      <w:r w:rsidR="00B62A50" w:rsidRPr="00DA4A81">
        <w:rPr>
          <w:sz w:val="24"/>
          <w:szCs w:val="24"/>
        </w:rPr>
        <w:t>18 t</w:t>
      </w:r>
      <w:r w:rsidR="00D12D34">
        <w:rPr>
          <w:sz w:val="24"/>
          <w:szCs w:val="24"/>
        </w:rPr>
        <w:t>hrough</w:t>
      </w:r>
      <w:r w:rsidR="00B62A50" w:rsidRPr="00DA4A81">
        <w:rPr>
          <w:sz w:val="24"/>
          <w:szCs w:val="24"/>
        </w:rPr>
        <w:t xml:space="preserve"> 55 years of age </w:t>
      </w:r>
      <w:r w:rsidR="00BE107A" w:rsidRPr="00DA4A81">
        <w:rPr>
          <w:sz w:val="24"/>
          <w:szCs w:val="24"/>
        </w:rPr>
        <w:t xml:space="preserve">and 56 years of age and older </w:t>
      </w:r>
      <w:r w:rsidR="00B62A50" w:rsidRPr="00DA4A81">
        <w:rPr>
          <w:sz w:val="24"/>
          <w:szCs w:val="24"/>
        </w:rPr>
        <w:t xml:space="preserve">began enrollment from </w:t>
      </w:r>
      <w:r w:rsidR="00E22687" w:rsidRPr="00DA4A81">
        <w:rPr>
          <w:sz w:val="24"/>
          <w:szCs w:val="24"/>
        </w:rPr>
        <w:t xml:space="preserve">July </w:t>
      </w:r>
      <w:r w:rsidR="00B62A50" w:rsidRPr="00DA4A81">
        <w:rPr>
          <w:sz w:val="24"/>
          <w:szCs w:val="24"/>
        </w:rPr>
        <w:t>27</w:t>
      </w:r>
      <w:r w:rsidR="008A1479" w:rsidRPr="00DA4A81">
        <w:rPr>
          <w:sz w:val="24"/>
          <w:szCs w:val="24"/>
        </w:rPr>
        <w:t>,</w:t>
      </w:r>
      <w:r w:rsidR="008D69D7">
        <w:rPr>
          <w:sz w:val="24"/>
          <w:szCs w:val="24"/>
        </w:rPr>
        <w:t xml:space="preserve"> </w:t>
      </w:r>
      <w:r w:rsidR="00B62A50" w:rsidRPr="00DA4A81">
        <w:rPr>
          <w:sz w:val="24"/>
          <w:szCs w:val="24"/>
        </w:rPr>
        <w:t>2020, 16</w:t>
      </w:r>
      <w:r w:rsidR="006953EC">
        <w:rPr>
          <w:sz w:val="24"/>
          <w:szCs w:val="24"/>
        </w:rPr>
        <w:t> </w:t>
      </w:r>
      <w:r w:rsidR="00B62A50" w:rsidRPr="00DA4A81">
        <w:rPr>
          <w:sz w:val="24"/>
          <w:szCs w:val="24"/>
        </w:rPr>
        <w:t>t</w:t>
      </w:r>
      <w:r w:rsidR="00D12D34">
        <w:rPr>
          <w:sz w:val="24"/>
          <w:szCs w:val="24"/>
        </w:rPr>
        <w:t>hrough</w:t>
      </w:r>
      <w:r w:rsidR="00B62A50" w:rsidRPr="00DA4A81">
        <w:rPr>
          <w:sz w:val="24"/>
          <w:szCs w:val="24"/>
        </w:rPr>
        <w:t xml:space="preserve"> 17</w:t>
      </w:r>
      <w:r w:rsidR="00E22687" w:rsidRPr="00DA4A81">
        <w:rPr>
          <w:sz w:val="24"/>
          <w:szCs w:val="24"/>
        </w:rPr>
        <w:t> </w:t>
      </w:r>
      <w:r w:rsidR="00B62A50" w:rsidRPr="00DA4A81">
        <w:rPr>
          <w:sz w:val="24"/>
          <w:szCs w:val="24"/>
        </w:rPr>
        <w:t xml:space="preserve">years of age began enrollment from </w:t>
      </w:r>
      <w:r w:rsidR="008A1479" w:rsidRPr="00DA4A81">
        <w:rPr>
          <w:sz w:val="24"/>
          <w:szCs w:val="24"/>
        </w:rPr>
        <w:t>September 16, 2020</w:t>
      </w:r>
      <w:r w:rsidR="006953EC">
        <w:rPr>
          <w:sz w:val="24"/>
          <w:szCs w:val="24"/>
        </w:rPr>
        <w:t>,</w:t>
      </w:r>
      <w:r w:rsidR="008A1479" w:rsidRPr="00DA4A81">
        <w:rPr>
          <w:sz w:val="24"/>
          <w:szCs w:val="24"/>
        </w:rPr>
        <w:t xml:space="preserve"> </w:t>
      </w:r>
      <w:r w:rsidR="00B62A50" w:rsidRPr="00DA4A81">
        <w:rPr>
          <w:sz w:val="24"/>
          <w:szCs w:val="24"/>
        </w:rPr>
        <w:t xml:space="preserve">and </w:t>
      </w:r>
      <w:r w:rsidR="006F0E9E" w:rsidRPr="00DA4A81">
        <w:rPr>
          <w:sz w:val="24"/>
          <w:szCs w:val="24"/>
        </w:rPr>
        <w:t>12 t</w:t>
      </w:r>
      <w:r w:rsidR="00D12D34">
        <w:rPr>
          <w:sz w:val="24"/>
          <w:szCs w:val="24"/>
        </w:rPr>
        <w:t>hrough</w:t>
      </w:r>
      <w:r w:rsidR="006F0E9E" w:rsidRPr="00DA4A81">
        <w:rPr>
          <w:sz w:val="24"/>
          <w:szCs w:val="24"/>
        </w:rPr>
        <w:t xml:space="preserve"> 15 years of age began enrollment from </w:t>
      </w:r>
      <w:r w:rsidR="0018198B" w:rsidRPr="00DA4A81">
        <w:rPr>
          <w:sz w:val="24"/>
          <w:szCs w:val="24"/>
        </w:rPr>
        <w:t xml:space="preserve">October 15, </w:t>
      </w:r>
      <w:r w:rsidR="006F0E9E" w:rsidRPr="00DA4A81">
        <w:rPr>
          <w:sz w:val="24"/>
          <w:szCs w:val="24"/>
        </w:rPr>
        <w:t>2020</w:t>
      </w:r>
      <w:r w:rsidR="00B62A50" w:rsidRPr="00DA4A81">
        <w:rPr>
          <w:sz w:val="24"/>
          <w:szCs w:val="24"/>
        </w:rPr>
        <w:t>.</w:t>
      </w:r>
      <w:r w:rsidR="00B62A50">
        <w:rPr>
          <w:sz w:val="24"/>
          <w:szCs w:val="24"/>
        </w:rPr>
        <w:t xml:space="preserve"> </w:t>
      </w:r>
    </w:p>
    <w:p w14:paraId="279EFBBD" w14:textId="6DDD54CA" w:rsidR="001E40D5" w:rsidRPr="00F86486" w:rsidRDefault="001E40D5" w:rsidP="00755975">
      <w:pPr>
        <w:rPr>
          <w:sz w:val="24"/>
          <w:szCs w:val="24"/>
        </w:rPr>
      </w:pPr>
    </w:p>
    <w:bookmarkEnd w:id="41"/>
    <w:p w14:paraId="7A5F8221" w14:textId="06883E80" w:rsidR="00517A52" w:rsidRDefault="00B47CAB" w:rsidP="00755975">
      <w:pPr>
        <w:rPr>
          <w:sz w:val="24"/>
          <w:szCs w:val="24"/>
        </w:rPr>
      </w:pPr>
      <w:r>
        <w:rPr>
          <w:sz w:val="24"/>
          <w:szCs w:val="24"/>
        </w:rPr>
        <w:t xml:space="preserve">The vaccine efficacy information is presented in Table </w:t>
      </w:r>
      <w:r w:rsidR="000D7E5E">
        <w:rPr>
          <w:sz w:val="24"/>
          <w:szCs w:val="24"/>
        </w:rPr>
        <w:t>8</w:t>
      </w:r>
      <w:r w:rsidR="00024FDF">
        <w:rPr>
          <w:sz w:val="24"/>
          <w:szCs w:val="24"/>
        </w:rPr>
        <w:t>.</w:t>
      </w:r>
    </w:p>
    <w:p w14:paraId="6758583E" w14:textId="77777777" w:rsidR="00024FDF" w:rsidRDefault="00024FDF" w:rsidP="00755975">
      <w:pPr>
        <w:rPr>
          <w:sz w:val="24"/>
          <w:szCs w:val="24"/>
        </w:rPr>
      </w:pPr>
    </w:p>
    <w:p w14:paraId="3CA5E1D2" w14:textId="33D25A31" w:rsidR="00C92375" w:rsidRPr="00C92375" w:rsidRDefault="009C623D" w:rsidP="00755975">
      <w:pPr>
        <w:keepNext/>
        <w:tabs>
          <w:tab w:val="left" w:pos="1080"/>
        </w:tabs>
        <w:ind w:left="1080" w:hanging="1080"/>
        <w:rPr>
          <w:rFonts w:eastAsia="Times New Roman"/>
          <w:b/>
          <w:sz w:val="24"/>
          <w:szCs w:val="24"/>
        </w:rPr>
      </w:pPr>
      <w:r>
        <w:rPr>
          <w:rFonts w:eastAsia="Times New Roman"/>
          <w:b/>
          <w:sz w:val="24"/>
          <w:szCs w:val="24"/>
        </w:rPr>
        <w:lastRenderedPageBreak/>
        <w:t xml:space="preserve">Table </w:t>
      </w:r>
      <w:r w:rsidR="009C44F5">
        <w:rPr>
          <w:rFonts w:eastAsia="Times New Roman"/>
          <w:b/>
          <w:sz w:val="24"/>
          <w:szCs w:val="24"/>
        </w:rPr>
        <w:t>8</w:t>
      </w:r>
      <w:r>
        <w:rPr>
          <w:rFonts w:eastAsia="Times New Roman"/>
          <w:b/>
          <w:sz w:val="24"/>
          <w:szCs w:val="24"/>
        </w:rPr>
        <w:t>:</w:t>
      </w:r>
      <w:r w:rsidR="00797803">
        <w:rPr>
          <w:rFonts w:eastAsia="Times New Roman"/>
          <w:b/>
          <w:sz w:val="24"/>
          <w:szCs w:val="24"/>
        </w:rPr>
        <w:tab/>
      </w:r>
      <w:r w:rsidR="00C92375" w:rsidRPr="00C92375">
        <w:rPr>
          <w:rFonts w:eastAsia="Times New Roman"/>
          <w:b/>
          <w:sz w:val="24"/>
          <w:szCs w:val="24"/>
        </w:rPr>
        <w:t>Vaccine Efficacy – First COVID-19 Occurrence From 7 Days After Dose 2, by Age Subgroup</w:t>
      </w:r>
      <w:r w:rsidR="00CD67B6">
        <w:rPr>
          <w:rFonts w:eastAsia="Times New Roman"/>
          <w:b/>
          <w:sz w:val="24"/>
          <w:szCs w:val="24"/>
        </w:rPr>
        <w:t> </w:t>
      </w:r>
      <w:r w:rsidR="00CD67B6" w:rsidRPr="00C92375">
        <w:rPr>
          <w:rFonts w:eastAsia="Times New Roman"/>
          <w:b/>
          <w:sz w:val="24"/>
          <w:szCs w:val="24"/>
        </w:rPr>
        <w:t>–</w:t>
      </w:r>
      <w:r w:rsidR="00CD67B6">
        <w:rPr>
          <w:rFonts w:eastAsia="Times New Roman"/>
          <w:b/>
          <w:sz w:val="24"/>
          <w:szCs w:val="24"/>
        </w:rPr>
        <w:t> </w:t>
      </w:r>
      <w:r w:rsidR="00515770">
        <w:rPr>
          <w:rFonts w:eastAsia="Times New Roman"/>
          <w:b/>
          <w:sz w:val="24"/>
          <w:szCs w:val="24"/>
        </w:rPr>
        <w:t>Participants</w:t>
      </w:r>
      <w:r w:rsidR="00C92375" w:rsidRPr="00C92375">
        <w:rPr>
          <w:rFonts w:eastAsia="Times New Roman"/>
          <w:b/>
          <w:sz w:val="24"/>
          <w:szCs w:val="24"/>
        </w:rPr>
        <w:t xml:space="preserve"> Without</w:t>
      </w:r>
      <w:r w:rsidR="00985E1B">
        <w:rPr>
          <w:rFonts w:eastAsia="Times New Roman"/>
          <w:b/>
          <w:bCs/>
          <w:sz w:val="24"/>
          <w:szCs w:val="24"/>
        </w:rPr>
        <w:t xml:space="preserve"> </w:t>
      </w:r>
      <w:r w:rsidR="00C92375" w:rsidRPr="00C92375">
        <w:rPr>
          <w:rFonts w:eastAsia="Times New Roman"/>
          <w:b/>
          <w:sz w:val="24"/>
          <w:szCs w:val="24"/>
        </w:rPr>
        <w:t xml:space="preserve">Evidence of Infection </w:t>
      </w:r>
      <w:r w:rsidR="00A12218" w:rsidRPr="00985E1B">
        <w:rPr>
          <w:rFonts w:eastAsia="Times New Roman"/>
          <w:b/>
          <w:sz w:val="24"/>
          <w:szCs w:val="24"/>
        </w:rPr>
        <w:t xml:space="preserve">and </w:t>
      </w:r>
      <w:r w:rsidR="00DC7908">
        <w:rPr>
          <w:rFonts w:eastAsia="Times New Roman"/>
          <w:b/>
          <w:sz w:val="24"/>
          <w:szCs w:val="24"/>
        </w:rPr>
        <w:t>Participants</w:t>
      </w:r>
      <w:r w:rsidR="00A12218" w:rsidRPr="00985E1B">
        <w:rPr>
          <w:rFonts w:eastAsia="Times New Roman"/>
          <w:b/>
          <w:sz w:val="24"/>
          <w:szCs w:val="24"/>
        </w:rPr>
        <w:t xml:space="preserve"> With or</w:t>
      </w:r>
      <w:r w:rsidR="00257CBC" w:rsidRPr="00985E1B">
        <w:rPr>
          <w:rFonts w:eastAsia="Times New Roman"/>
          <w:b/>
          <w:sz w:val="24"/>
          <w:szCs w:val="24"/>
        </w:rPr>
        <w:t xml:space="preserve"> Without Evidence of Infection </w:t>
      </w:r>
      <w:r w:rsidR="00C92375" w:rsidRPr="00C92375">
        <w:rPr>
          <w:rFonts w:eastAsia="Times New Roman"/>
          <w:b/>
          <w:sz w:val="24"/>
          <w:szCs w:val="24"/>
        </w:rPr>
        <w:t>Prior to 7 Days After Dose 2 – Evaluable Efficacy (7</w:t>
      </w:r>
      <w:r w:rsidR="002F7E30" w:rsidRPr="00985E1B">
        <w:rPr>
          <w:rFonts w:eastAsia="Times New Roman"/>
          <w:b/>
          <w:sz w:val="24"/>
          <w:szCs w:val="24"/>
        </w:rPr>
        <w:t> </w:t>
      </w:r>
      <w:r w:rsidR="00C92375" w:rsidRPr="00C92375">
        <w:rPr>
          <w:rFonts w:eastAsia="Times New Roman"/>
          <w:b/>
          <w:sz w:val="24"/>
          <w:szCs w:val="24"/>
        </w:rPr>
        <w:t>Days)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5"/>
        <w:gridCol w:w="2790"/>
        <w:gridCol w:w="2790"/>
        <w:gridCol w:w="2605"/>
      </w:tblGrid>
      <w:tr w:rsidR="009C623D" w:rsidRPr="006C6F02" w14:paraId="59203827" w14:textId="77777777" w:rsidTr="00BC524F">
        <w:tc>
          <w:tcPr>
            <w:tcW w:w="5000" w:type="pct"/>
            <w:gridSpan w:val="4"/>
            <w:shd w:val="clear" w:color="auto" w:fill="auto"/>
          </w:tcPr>
          <w:p w14:paraId="5DEC6A75" w14:textId="2044078F" w:rsidR="009C623D" w:rsidRPr="00174268" w:rsidRDefault="00985E1B" w:rsidP="00755975">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 xml:space="preserve">First COVID-19 occurrence from 7 days after Dose 2 in </w:t>
            </w:r>
            <w:r w:rsidR="00DC7908">
              <w:rPr>
                <w:rFonts w:ascii="Times New Roman" w:hAnsi="Times New Roman" w:cs="Times New Roman"/>
                <w:b/>
                <w:sz w:val="24"/>
                <w:szCs w:val="24"/>
              </w:rPr>
              <w:t xml:space="preserve">participants </w:t>
            </w:r>
            <w:r w:rsidRPr="00174268">
              <w:rPr>
                <w:rFonts w:ascii="Times New Roman" w:hAnsi="Times New Roman" w:cs="Times New Roman"/>
                <w:b/>
                <w:sz w:val="24"/>
                <w:szCs w:val="24"/>
              </w:rPr>
              <w:t>without evidence of prior SARS</w:t>
            </w:r>
            <w:r w:rsidR="00797803" w:rsidRPr="00174268">
              <w:rPr>
                <w:rFonts w:ascii="Times New Roman" w:hAnsi="Times New Roman" w:cs="Times New Roman"/>
                <w:b/>
                <w:sz w:val="24"/>
                <w:szCs w:val="24"/>
              </w:rPr>
              <w:noBreakHyphen/>
            </w:r>
            <w:r w:rsidRPr="00174268">
              <w:rPr>
                <w:rFonts w:ascii="Times New Roman" w:hAnsi="Times New Roman" w:cs="Times New Roman"/>
                <w:b/>
                <w:sz w:val="24"/>
                <w:szCs w:val="24"/>
              </w:rPr>
              <w:t>CoV</w:t>
            </w:r>
            <w:r w:rsidR="00896B3E">
              <w:rPr>
                <w:rFonts w:ascii="Times New Roman" w:hAnsi="Times New Roman" w:cs="Times New Roman"/>
                <w:b/>
                <w:sz w:val="24"/>
                <w:szCs w:val="24"/>
              </w:rPr>
              <w:noBreakHyphen/>
            </w:r>
            <w:r w:rsidRPr="00174268">
              <w:rPr>
                <w:rFonts w:ascii="Times New Roman" w:hAnsi="Times New Roman" w:cs="Times New Roman"/>
                <w:b/>
                <w:sz w:val="24"/>
                <w:szCs w:val="24"/>
              </w:rPr>
              <w:t>2 infection</w:t>
            </w:r>
            <w:r w:rsidR="005866ED">
              <w:rPr>
                <w:rFonts w:ascii="Times New Roman" w:hAnsi="Times New Roman" w:cs="Times New Roman"/>
                <w:b/>
                <w:sz w:val="24"/>
                <w:szCs w:val="24"/>
              </w:rPr>
              <w:t>*</w:t>
            </w:r>
          </w:p>
        </w:tc>
      </w:tr>
      <w:tr w:rsidR="00BF3CFB" w:rsidRPr="00367A16" w14:paraId="2DD88D1F" w14:textId="77777777" w:rsidTr="002A7CCB">
        <w:tc>
          <w:tcPr>
            <w:tcW w:w="1207" w:type="pct"/>
            <w:shd w:val="clear" w:color="auto" w:fill="auto"/>
            <w:vAlign w:val="bottom"/>
          </w:tcPr>
          <w:p w14:paraId="1CA364F8" w14:textId="268AE9AB" w:rsidR="00BF3CFB" w:rsidRPr="00174268" w:rsidRDefault="00BF3CFB" w:rsidP="00755975">
            <w:pPr>
              <w:pStyle w:val="tableparagraph"/>
              <w:keepNext/>
              <w:rPr>
                <w:rFonts w:ascii="Times New Roman" w:hAnsi="Times New Roman" w:cs="Times New Roman"/>
                <w:b/>
                <w:sz w:val="24"/>
                <w:szCs w:val="24"/>
              </w:rPr>
            </w:pPr>
            <w:r w:rsidRPr="00174268">
              <w:rPr>
                <w:rFonts w:ascii="Times New Roman" w:hAnsi="Times New Roman" w:cs="Times New Roman"/>
                <w:b/>
                <w:sz w:val="24"/>
                <w:szCs w:val="24"/>
              </w:rPr>
              <w:t>Subgroup</w:t>
            </w:r>
          </w:p>
        </w:tc>
        <w:tc>
          <w:tcPr>
            <w:tcW w:w="1293" w:type="pct"/>
            <w:shd w:val="clear" w:color="auto" w:fill="auto"/>
            <w:vAlign w:val="bottom"/>
          </w:tcPr>
          <w:p w14:paraId="3A330D94" w14:textId="77777777" w:rsidR="00BF3CFB" w:rsidRPr="00174268" w:rsidRDefault="00BF3CFB" w:rsidP="00FB70F0">
            <w:pPr>
              <w:pStyle w:val="tableparagraph"/>
              <w:keepNext/>
              <w:ind w:left="0"/>
              <w:jc w:val="center"/>
              <w:rPr>
                <w:rFonts w:ascii="Times New Roman" w:hAnsi="Times New Roman" w:cs="Times New Roman"/>
                <w:b/>
                <w:sz w:val="24"/>
                <w:szCs w:val="24"/>
              </w:rPr>
            </w:pPr>
            <w:r w:rsidRPr="00174268">
              <w:rPr>
                <w:rFonts w:ascii="Times New Roman" w:hAnsi="Times New Roman" w:cs="Times New Roman"/>
                <w:b/>
                <w:sz w:val="24"/>
                <w:szCs w:val="24"/>
              </w:rPr>
              <w:t>Pfizer-BioNTech COVID</w:t>
            </w:r>
            <w:r w:rsidRPr="00174268">
              <w:rPr>
                <w:rFonts w:ascii="Times New Roman" w:hAnsi="Times New Roman" w:cs="Times New Roman"/>
                <w:b/>
                <w:sz w:val="24"/>
                <w:szCs w:val="24"/>
              </w:rPr>
              <w:noBreakHyphen/>
              <w:t>19 Vaccine</w:t>
            </w:r>
          </w:p>
          <w:p w14:paraId="539CB30B" w14:textId="77777777" w:rsidR="00BF3CFB" w:rsidRPr="00174268" w:rsidRDefault="00BF3CFB" w:rsidP="00FB70F0">
            <w:pPr>
              <w:pStyle w:val="tableparagraph"/>
              <w:keepNext/>
              <w:ind w:left="0"/>
              <w:jc w:val="center"/>
              <w:rPr>
                <w:rFonts w:ascii="Times New Roman" w:hAnsi="Times New Roman" w:cs="Times New Roman"/>
                <w:b/>
                <w:sz w:val="24"/>
                <w:szCs w:val="24"/>
              </w:rPr>
            </w:pPr>
            <w:r w:rsidRPr="00174268">
              <w:rPr>
                <w:rFonts w:ascii="Times New Roman" w:hAnsi="Times New Roman" w:cs="Times New Roman"/>
                <w:b/>
                <w:sz w:val="24"/>
                <w:szCs w:val="24"/>
              </w:rPr>
              <w:t>N</w:t>
            </w:r>
            <w:r w:rsidRPr="00174268">
              <w:rPr>
                <w:rFonts w:ascii="Times New Roman" w:hAnsi="Times New Roman" w:cs="Times New Roman"/>
                <w:b/>
                <w:sz w:val="24"/>
                <w:szCs w:val="24"/>
                <w:vertAlign w:val="superscript"/>
              </w:rPr>
              <w:t>a</w:t>
            </w:r>
            <w:r w:rsidRPr="00174268">
              <w:rPr>
                <w:rFonts w:ascii="Times New Roman" w:hAnsi="Times New Roman" w:cs="Times New Roman"/>
                <w:b/>
                <w:sz w:val="24"/>
                <w:szCs w:val="24"/>
              </w:rPr>
              <w:t>=18,198</w:t>
            </w:r>
          </w:p>
          <w:p w14:paraId="3D8D8364" w14:textId="77777777" w:rsidR="00BF3CFB" w:rsidRPr="00174268" w:rsidRDefault="00BF3CFB" w:rsidP="00FB70F0">
            <w:pPr>
              <w:pStyle w:val="tableparagraph"/>
              <w:keepNext/>
              <w:ind w:left="0"/>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78F6575C" w14:textId="77777777" w:rsidR="00BF3CFB" w:rsidRPr="00174268" w:rsidRDefault="00BF3CFB" w:rsidP="00FB70F0">
            <w:pPr>
              <w:pStyle w:val="tableparagraph"/>
              <w:keepNext/>
              <w:ind w:left="0"/>
              <w:jc w:val="center"/>
              <w:rPr>
                <w:rFonts w:ascii="Times New Roman" w:hAnsi="Times New Roman" w:cs="Times New Roman"/>
                <w:b/>
                <w:sz w:val="24"/>
                <w:szCs w:val="24"/>
              </w:rPr>
            </w:pPr>
            <w:r w:rsidRPr="00174268">
              <w:rPr>
                <w:rFonts w:ascii="Times New Roman" w:hAnsi="Times New Roman" w:cs="Times New Roman"/>
                <w:b/>
                <w:sz w:val="24"/>
                <w:szCs w:val="24"/>
              </w:rPr>
              <w:t>n1</w:t>
            </w:r>
            <w:r w:rsidRPr="00174268">
              <w:rPr>
                <w:rFonts w:ascii="Times New Roman" w:hAnsi="Times New Roman" w:cs="Times New Roman"/>
                <w:b/>
                <w:sz w:val="24"/>
                <w:szCs w:val="24"/>
                <w:vertAlign w:val="superscript"/>
              </w:rPr>
              <w:t>b</w:t>
            </w:r>
          </w:p>
          <w:p w14:paraId="43653371" w14:textId="1D8261EE" w:rsidR="00BF3CFB" w:rsidRPr="00174268" w:rsidRDefault="00BF3CFB" w:rsidP="00755975">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r w:rsidRPr="00174268">
              <w:rPr>
                <w:rFonts w:ascii="Times New Roman" w:hAnsi="Times New Roman" w:cs="Times New Roman"/>
                <w:b/>
                <w:sz w:val="24"/>
                <w:szCs w:val="24"/>
              </w:rPr>
              <w:t>Time</w:t>
            </w:r>
            <w:r w:rsidRPr="00174268">
              <w:rPr>
                <w:rFonts w:ascii="Times New Roman" w:hAnsi="Times New Roman" w:cs="Times New Roman"/>
                <w:b/>
                <w:sz w:val="24"/>
                <w:szCs w:val="24"/>
                <w:vertAlign w:val="superscript"/>
              </w:rPr>
              <w:t>c</w:t>
            </w:r>
            <w:r w:rsidRPr="00174268">
              <w:rPr>
                <w:rFonts w:ascii="Times New Roman" w:hAnsi="Times New Roman" w:cs="Times New Roman"/>
                <w:b/>
                <w:sz w:val="24"/>
                <w:szCs w:val="24"/>
              </w:rPr>
              <w:t xml:space="preserve"> (n2</w:t>
            </w:r>
            <w:r w:rsidRPr="00174268">
              <w:rPr>
                <w:rFonts w:ascii="Times New Roman" w:hAnsi="Times New Roman" w:cs="Times New Roman"/>
                <w:b/>
                <w:sz w:val="24"/>
                <w:szCs w:val="24"/>
                <w:vertAlign w:val="superscript"/>
              </w:rPr>
              <w:t>d</w:t>
            </w:r>
            <w:r w:rsidRPr="00174268">
              <w:rPr>
                <w:rFonts w:ascii="Times New Roman" w:hAnsi="Times New Roman" w:cs="Times New Roman"/>
                <w:b/>
                <w:sz w:val="24"/>
                <w:szCs w:val="24"/>
              </w:rPr>
              <w:t>)</w:t>
            </w:r>
          </w:p>
        </w:tc>
        <w:tc>
          <w:tcPr>
            <w:tcW w:w="1293" w:type="pct"/>
            <w:shd w:val="clear" w:color="auto" w:fill="auto"/>
            <w:vAlign w:val="bottom"/>
          </w:tcPr>
          <w:p w14:paraId="2DF3A487" w14:textId="77777777" w:rsidR="00BF3CFB" w:rsidRPr="00174268" w:rsidRDefault="00BF3CFB" w:rsidP="00FB70F0">
            <w:pPr>
              <w:pStyle w:val="tableparagraph"/>
              <w:keepNext/>
              <w:jc w:val="center"/>
              <w:rPr>
                <w:rFonts w:ascii="Times New Roman" w:hAnsi="Times New Roman" w:cs="Times New Roman"/>
                <w:b/>
                <w:sz w:val="24"/>
                <w:szCs w:val="24"/>
              </w:rPr>
            </w:pPr>
            <w:r w:rsidRPr="00174268">
              <w:rPr>
                <w:rFonts w:ascii="Times New Roman" w:hAnsi="Times New Roman" w:cs="Times New Roman"/>
                <w:b/>
                <w:sz w:val="24"/>
                <w:szCs w:val="24"/>
              </w:rPr>
              <w:t>Placebo</w:t>
            </w:r>
          </w:p>
          <w:p w14:paraId="2FC15551" w14:textId="77777777" w:rsidR="00BF3CFB" w:rsidRPr="00174268" w:rsidRDefault="00BF3CFB" w:rsidP="00FB70F0">
            <w:pPr>
              <w:pStyle w:val="tableparagraph"/>
              <w:keepNext/>
              <w:jc w:val="center"/>
              <w:rPr>
                <w:rFonts w:ascii="Times New Roman" w:hAnsi="Times New Roman" w:cs="Times New Roman"/>
                <w:b/>
                <w:sz w:val="24"/>
                <w:szCs w:val="24"/>
              </w:rPr>
            </w:pPr>
            <w:r w:rsidRPr="00174268">
              <w:rPr>
                <w:rFonts w:ascii="Times New Roman" w:hAnsi="Times New Roman" w:cs="Times New Roman"/>
                <w:b/>
                <w:sz w:val="24"/>
                <w:szCs w:val="24"/>
              </w:rPr>
              <w:t>N</w:t>
            </w:r>
            <w:r w:rsidRPr="00174268">
              <w:rPr>
                <w:rFonts w:ascii="Times New Roman" w:hAnsi="Times New Roman" w:cs="Times New Roman"/>
                <w:b/>
                <w:sz w:val="24"/>
                <w:szCs w:val="24"/>
                <w:vertAlign w:val="superscript"/>
              </w:rPr>
              <w:t>a</w:t>
            </w:r>
            <w:r w:rsidRPr="00174268">
              <w:rPr>
                <w:rFonts w:ascii="Times New Roman" w:hAnsi="Times New Roman" w:cs="Times New Roman"/>
                <w:b/>
                <w:sz w:val="24"/>
                <w:szCs w:val="24"/>
              </w:rPr>
              <w:t>=18,325</w:t>
            </w:r>
          </w:p>
          <w:p w14:paraId="26F2DC52" w14:textId="77777777" w:rsidR="00BF3CFB" w:rsidRPr="00174268" w:rsidRDefault="00BF3CFB" w:rsidP="00FB70F0">
            <w:pPr>
              <w:pStyle w:val="tableparagraph"/>
              <w:keepNext/>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4DFAEBBD" w14:textId="77777777" w:rsidR="00BF3CFB" w:rsidRPr="00174268" w:rsidRDefault="00BF3CFB" w:rsidP="00FB70F0">
            <w:pPr>
              <w:pStyle w:val="tableparagraph"/>
              <w:keepNext/>
              <w:jc w:val="center"/>
              <w:rPr>
                <w:rFonts w:ascii="Times New Roman" w:hAnsi="Times New Roman" w:cs="Times New Roman"/>
                <w:b/>
                <w:sz w:val="24"/>
                <w:szCs w:val="24"/>
              </w:rPr>
            </w:pPr>
            <w:r w:rsidRPr="00174268">
              <w:rPr>
                <w:rFonts w:ascii="Times New Roman" w:hAnsi="Times New Roman" w:cs="Times New Roman"/>
                <w:b/>
                <w:sz w:val="24"/>
                <w:szCs w:val="24"/>
              </w:rPr>
              <w:t>n1</w:t>
            </w:r>
            <w:r w:rsidRPr="00174268">
              <w:rPr>
                <w:rFonts w:ascii="Times New Roman" w:hAnsi="Times New Roman" w:cs="Times New Roman"/>
                <w:b/>
                <w:sz w:val="24"/>
                <w:szCs w:val="24"/>
                <w:vertAlign w:val="superscript"/>
              </w:rPr>
              <w:t>b</w:t>
            </w:r>
          </w:p>
          <w:p w14:paraId="1C735C7B" w14:textId="2E32831C" w:rsidR="00BF3CFB" w:rsidRPr="00174268" w:rsidRDefault="00BF3CFB" w:rsidP="00755975">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r w:rsidRPr="00174268">
              <w:rPr>
                <w:rFonts w:ascii="Times New Roman" w:hAnsi="Times New Roman" w:cs="Times New Roman"/>
                <w:b/>
                <w:sz w:val="24"/>
                <w:szCs w:val="24"/>
              </w:rPr>
              <w:t>Time</w:t>
            </w:r>
            <w:r w:rsidRPr="00174268">
              <w:rPr>
                <w:rFonts w:ascii="Times New Roman" w:hAnsi="Times New Roman" w:cs="Times New Roman"/>
                <w:b/>
                <w:sz w:val="24"/>
                <w:szCs w:val="24"/>
                <w:vertAlign w:val="superscript"/>
              </w:rPr>
              <w:t>c</w:t>
            </w:r>
            <w:r w:rsidRPr="00174268">
              <w:rPr>
                <w:rFonts w:ascii="Times New Roman" w:hAnsi="Times New Roman" w:cs="Times New Roman"/>
                <w:b/>
                <w:sz w:val="24"/>
                <w:szCs w:val="24"/>
              </w:rPr>
              <w:t xml:space="preserve"> (n2</w:t>
            </w:r>
            <w:r w:rsidRPr="00174268">
              <w:rPr>
                <w:rFonts w:ascii="Times New Roman" w:hAnsi="Times New Roman" w:cs="Times New Roman"/>
                <w:b/>
                <w:sz w:val="24"/>
                <w:szCs w:val="24"/>
                <w:vertAlign w:val="superscript"/>
              </w:rPr>
              <w:t>d</w:t>
            </w:r>
            <w:r w:rsidRPr="00174268">
              <w:rPr>
                <w:rFonts w:ascii="Times New Roman" w:hAnsi="Times New Roman" w:cs="Times New Roman"/>
                <w:b/>
                <w:sz w:val="24"/>
                <w:szCs w:val="24"/>
              </w:rPr>
              <w:t>)</w:t>
            </w:r>
          </w:p>
        </w:tc>
        <w:tc>
          <w:tcPr>
            <w:tcW w:w="1207" w:type="pct"/>
            <w:shd w:val="clear" w:color="auto" w:fill="auto"/>
            <w:vAlign w:val="bottom"/>
          </w:tcPr>
          <w:p w14:paraId="62DC8DA8" w14:textId="77777777" w:rsidR="00BF3CFB" w:rsidRPr="00174268" w:rsidRDefault="00BF3CFB" w:rsidP="00FB70F0">
            <w:pPr>
              <w:pStyle w:val="tableparagraph"/>
              <w:keepNext/>
              <w:jc w:val="center"/>
              <w:rPr>
                <w:rFonts w:ascii="Times New Roman" w:hAnsi="Times New Roman" w:cs="Times New Roman"/>
                <w:b/>
                <w:sz w:val="24"/>
                <w:szCs w:val="24"/>
              </w:rPr>
            </w:pPr>
            <w:r w:rsidRPr="00174268">
              <w:rPr>
                <w:rFonts w:ascii="Times New Roman" w:hAnsi="Times New Roman" w:cs="Times New Roman"/>
                <w:b/>
                <w:sz w:val="24"/>
                <w:szCs w:val="24"/>
              </w:rPr>
              <w:t>Vaccine Efficacy %</w:t>
            </w:r>
          </w:p>
          <w:p w14:paraId="10AF99C7" w14:textId="35D7BC4E" w:rsidR="00BF3CFB" w:rsidRPr="00174268" w:rsidRDefault="00BF3CFB" w:rsidP="00755975">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(95% CI)</w:t>
            </w:r>
          </w:p>
        </w:tc>
      </w:tr>
      <w:tr w:rsidR="009C623D" w:rsidRPr="006C6F02" w14:paraId="76DC1317" w14:textId="77777777" w:rsidTr="006953EC">
        <w:tc>
          <w:tcPr>
            <w:tcW w:w="1207" w:type="pct"/>
            <w:shd w:val="clear" w:color="auto" w:fill="auto"/>
            <w:vAlign w:val="bottom"/>
          </w:tcPr>
          <w:p w14:paraId="44171D0A" w14:textId="4E90682F" w:rsidR="009C623D" w:rsidRPr="00174268" w:rsidRDefault="009C623D" w:rsidP="00FB70F0">
            <w:pPr>
              <w:pStyle w:val="tableparagraph"/>
              <w:keepNext/>
              <w:rPr>
                <w:rFonts w:ascii="Times New Roman" w:hAnsi="Times New Roman" w:cs="Times New Roman"/>
                <w:sz w:val="24"/>
                <w:szCs w:val="24"/>
              </w:rPr>
            </w:pPr>
            <w:r w:rsidRPr="00174268">
              <w:rPr>
                <w:rFonts w:ascii="Times New Roman" w:hAnsi="Times New Roman" w:cs="Times New Roman"/>
                <w:sz w:val="24"/>
                <w:szCs w:val="24"/>
              </w:rPr>
              <w:t xml:space="preserve">  All subjects</w:t>
            </w:r>
            <w:r w:rsidR="00B36DEE" w:rsidRPr="00CE0110">
              <w:rPr>
                <w:rFonts w:ascii="Times New Roman" w:hAnsi="Times New Roman" w:cs="Times New Roman"/>
                <w:sz w:val="24"/>
                <w:szCs w:val="24"/>
                <w:vertAlign w:val="superscript"/>
              </w:rPr>
              <w:t>e</w:t>
            </w:r>
          </w:p>
        </w:tc>
        <w:tc>
          <w:tcPr>
            <w:tcW w:w="1293" w:type="pct"/>
            <w:shd w:val="clear" w:color="auto" w:fill="auto"/>
          </w:tcPr>
          <w:p w14:paraId="0AAC2A8F" w14:textId="77777777" w:rsidR="00BF3CFB" w:rsidRPr="00174268" w:rsidRDefault="002F7E30" w:rsidP="00FB70F0">
            <w:pPr>
              <w:pStyle w:val="tableparagraph"/>
              <w:keepNext/>
              <w:jc w:val="center"/>
              <w:rPr>
                <w:rFonts w:ascii="Times New Roman" w:hAnsi="Times New Roman" w:cs="Times New Roman"/>
                <w:sz w:val="24"/>
                <w:szCs w:val="24"/>
              </w:rPr>
            </w:pPr>
            <w:r w:rsidRPr="00174268">
              <w:rPr>
                <w:rFonts w:ascii="Times New Roman" w:hAnsi="Times New Roman" w:cs="Times New Roman"/>
                <w:sz w:val="24"/>
                <w:szCs w:val="24"/>
              </w:rPr>
              <w:t>8</w:t>
            </w:r>
          </w:p>
          <w:p w14:paraId="45C1DF8D" w14:textId="55A7AFDD" w:rsidR="009C623D" w:rsidRPr="00174268" w:rsidRDefault="00653CAA" w:rsidP="00FB70F0">
            <w:pPr>
              <w:pStyle w:val="tableparagraph"/>
              <w:keepNext/>
              <w:jc w:val="center"/>
              <w:rPr>
                <w:rFonts w:ascii="Times New Roman" w:hAnsi="Times New Roman" w:cs="Times New Roman"/>
                <w:sz w:val="24"/>
                <w:szCs w:val="24"/>
              </w:rPr>
            </w:pPr>
            <w:r w:rsidRPr="00174268">
              <w:rPr>
                <w:rFonts w:ascii="Times New Roman" w:hAnsi="Times New Roman" w:cs="Times New Roman"/>
                <w:sz w:val="24"/>
                <w:szCs w:val="24"/>
              </w:rPr>
              <w:t>2.</w:t>
            </w:r>
            <w:r w:rsidR="008C5CAC" w:rsidRPr="00174268">
              <w:rPr>
                <w:rFonts w:ascii="Times New Roman" w:hAnsi="Times New Roman" w:cs="Times New Roman"/>
                <w:sz w:val="24"/>
                <w:szCs w:val="24"/>
              </w:rPr>
              <w:t>214 (</w:t>
            </w:r>
            <w:r w:rsidR="002C0E43" w:rsidRPr="00174268">
              <w:rPr>
                <w:rFonts w:ascii="Times New Roman" w:hAnsi="Times New Roman" w:cs="Times New Roman"/>
                <w:sz w:val="24"/>
                <w:szCs w:val="24"/>
              </w:rPr>
              <w:t>17,411)</w:t>
            </w:r>
          </w:p>
        </w:tc>
        <w:tc>
          <w:tcPr>
            <w:tcW w:w="1293" w:type="pct"/>
            <w:shd w:val="clear" w:color="auto" w:fill="auto"/>
          </w:tcPr>
          <w:p w14:paraId="6F07F2E9" w14:textId="77777777" w:rsidR="00BF3CFB" w:rsidRPr="00174268" w:rsidRDefault="001F55AE" w:rsidP="00FB70F0">
            <w:pPr>
              <w:pStyle w:val="tableparagraph"/>
              <w:keepNext/>
              <w:jc w:val="center"/>
              <w:rPr>
                <w:rFonts w:ascii="Times New Roman" w:hAnsi="Times New Roman" w:cs="Times New Roman"/>
                <w:sz w:val="24"/>
                <w:szCs w:val="24"/>
              </w:rPr>
            </w:pPr>
            <w:r w:rsidRPr="00174268">
              <w:rPr>
                <w:rFonts w:ascii="Times New Roman" w:hAnsi="Times New Roman" w:cs="Times New Roman"/>
                <w:sz w:val="24"/>
                <w:szCs w:val="24"/>
              </w:rPr>
              <w:t>162</w:t>
            </w:r>
          </w:p>
          <w:p w14:paraId="39A9F2AC" w14:textId="195EAE7E" w:rsidR="009C623D" w:rsidRPr="00174268" w:rsidRDefault="00FA5A7A" w:rsidP="00FB70F0">
            <w:pPr>
              <w:pStyle w:val="tableparagraph"/>
              <w:keepNext/>
              <w:jc w:val="center"/>
              <w:rPr>
                <w:rFonts w:ascii="Times New Roman" w:hAnsi="Times New Roman" w:cs="Times New Roman"/>
                <w:sz w:val="24"/>
                <w:szCs w:val="24"/>
              </w:rPr>
            </w:pPr>
            <w:r w:rsidRPr="00174268">
              <w:rPr>
                <w:rFonts w:ascii="Times New Roman" w:hAnsi="Times New Roman" w:cs="Times New Roman"/>
                <w:sz w:val="24"/>
                <w:szCs w:val="24"/>
              </w:rPr>
              <w:t>2.222 (</w:t>
            </w:r>
            <w:r w:rsidR="00E036A2" w:rsidRPr="00174268">
              <w:rPr>
                <w:rFonts w:ascii="Times New Roman" w:hAnsi="Times New Roman" w:cs="Times New Roman"/>
                <w:sz w:val="24"/>
                <w:szCs w:val="24"/>
              </w:rPr>
              <w:t>17,511)</w:t>
            </w:r>
          </w:p>
        </w:tc>
        <w:tc>
          <w:tcPr>
            <w:tcW w:w="1207" w:type="pct"/>
            <w:shd w:val="clear" w:color="auto" w:fill="auto"/>
            <w:vAlign w:val="bottom"/>
          </w:tcPr>
          <w:p w14:paraId="47CF9124" w14:textId="5189D983" w:rsidR="009C623D" w:rsidRPr="00174268" w:rsidRDefault="001F55AE" w:rsidP="00FB70F0">
            <w:pPr>
              <w:pStyle w:val="tableparagraph"/>
              <w:keepNext/>
              <w:jc w:val="center"/>
              <w:rPr>
                <w:rFonts w:ascii="Times New Roman" w:hAnsi="Times New Roman" w:cs="Times New Roman"/>
                <w:sz w:val="24"/>
                <w:szCs w:val="24"/>
                <w:vertAlign w:val="superscript"/>
              </w:rPr>
            </w:pPr>
            <w:r w:rsidRPr="00174268">
              <w:rPr>
                <w:rFonts w:ascii="Times New Roman" w:hAnsi="Times New Roman" w:cs="Times New Roman"/>
                <w:sz w:val="24"/>
                <w:szCs w:val="24"/>
              </w:rPr>
              <w:t>95.</w:t>
            </w:r>
            <w:r w:rsidR="008958FE" w:rsidRPr="00174268">
              <w:rPr>
                <w:rFonts w:ascii="Times New Roman" w:hAnsi="Times New Roman" w:cs="Times New Roman"/>
                <w:sz w:val="24"/>
                <w:szCs w:val="24"/>
              </w:rPr>
              <w:t>0 (</w:t>
            </w:r>
            <w:r w:rsidR="00467FCA" w:rsidRPr="00174268">
              <w:rPr>
                <w:rFonts w:ascii="Times New Roman" w:hAnsi="Times New Roman" w:cs="Times New Roman"/>
                <w:sz w:val="24"/>
                <w:szCs w:val="24"/>
              </w:rPr>
              <w:t>90.</w:t>
            </w:r>
            <w:r w:rsidR="005E3765" w:rsidRPr="00174268">
              <w:rPr>
                <w:rFonts w:ascii="Times New Roman" w:hAnsi="Times New Roman" w:cs="Times New Roman"/>
                <w:sz w:val="24"/>
                <w:szCs w:val="24"/>
              </w:rPr>
              <w:t>3</w:t>
            </w:r>
            <w:r w:rsidR="00467FCA" w:rsidRPr="00174268">
              <w:rPr>
                <w:rFonts w:ascii="Times New Roman" w:hAnsi="Times New Roman" w:cs="Times New Roman"/>
                <w:sz w:val="24"/>
                <w:szCs w:val="24"/>
              </w:rPr>
              <w:t>,</w:t>
            </w:r>
            <w:r w:rsidR="001B2771" w:rsidRPr="00174268">
              <w:rPr>
                <w:rFonts w:ascii="Times New Roman" w:hAnsi="Times New Roman" w:cs="Times New Roman"/>
                <w:sz w:val="24"/>
                <w:szCs w:val="24"/>
              </w:rPr>
              <w:t xml:space="preserve"> </w:t>
            </w:r>
            <w:r w:rsidR="00A11A23" w:rsidRPr="00174268">
              <w:rPr>
                <w:rFonts w:ascii="Times New Roman" w:hAnsi="Times New Roman" w:cs="Times New Roman"/>
                <w:sz w:val="24"/>
                <w:szCs w:val="24"/>
              </w:rPr>
              <w:t>97.</w:t>
            </w:r>
            <w:r w:rsidR="005E3765" w:rsidRPr="00174268">
              <w:rPr>
                <w:rFonts w:ascii="Times New Roman" w:hAnsi="Times New Roman" w:cs="Times New Roman"/>
                <w:sz w:val="24"/>
                <w:szCs w:val="24"/>
              </w:rPr>
              <w:t>6</w:t>
            </w:r>
            <w:r w:rsidR="00985E1B" w:rsidRPr="00174268">
              <w:rPr>
                <w:rFonts w:ascii="Times New Roman" w:hAnsi="Times New Roman" w:cs="Times New Roman"/>
                <w:sz w:val="24"/>
                <w:szCs w:val="24"/>
              </w:rPr>
              <w:t>)</w:t>
            </w:r>
            <w:r w:rsidR="00D87C62">
              <w:rPr>
                <w:rFonts w:ascii="Times New Roman" w:hAnsi="Times New Roman" w:cs="Times New Roman"/>
                <w:sz w:val="24"/>
                <w:szCs w:val="24"/>
                <w:vertAlign w:val="superscript"/>
              </w:rPr>
              <w:t>f</w:t>
            </w:r>
          </w:p>
        </w:tc>
      </w:tr>
      <w:tr w:rsidR="009C623D" w:rsidRPr="006C6F02" w14:paraId="07D630A0" w14:textId="77777777" w:rsidTr="006953EC">
        <w:tc>
          <w:tcPr>
            <w:tcW w:w="1207" w:type="pct"/>
            <w:shd w:val="clear" w:color="auto" w:fill="auto"/>
            <w:vAlign w:val="bottom"/>
          </w:tcPr>
          <w:p w14:paraId="73D549AC" w14:textId="35BF3F6C" w:rsidR="009C623D" w:rsidRPr="00AC302C" w:rsidRDefault="009C623D" w:rsidP="00FB70F0">
            <w:pPr>
              <w:pStyle w:val="tableparagraph"/>
              <w:keepNext/>
              <w:rPr>
                <w:rFonts w:ascii="Times New Roman" w:hAnsi="Times New Roman" w:cs="Times New Roman"/>
                <w:sz w:val="24"/>
                <w:szCs w:val="24"/>
              </w:rPr>
            </w:pPr>
            <w:r w:rsidRPr="00AC302C">
              <w:rPr>
                <w:rFonts w:ascii="Times New Roman" w:hAnsi="Times New Roman" w:cs="Times New Roman"/>
                <w:sz w:val="24"/>
                <w:szCs w:val="24"/>
              </w:rPr>
              <w:t xml:space="preserve">  16 t</w:t>
            </w:r>
            <w:r w:rsidR="00B61F1B">
              <w:rPr>
                <w:rFonts w:ascii="Times New Roman" w:hAnsi="Times New Roman" w:cs="Times New Roman"/>
                <w:sz w:val="24"/>
                <w:szCs w:val="24"/>
              </w:rPr>
              <w:t>hrough</w:t>
            </w:r>
            <w:r w:rsidRPr="00AC302C">
              <w:rPr>
                <w:rFonts w:ascii="Times New Roman" w:hAnsi="Times New Roman" w:cs="Times New Roman"/>
                <w:sz w:val="24"/>
                <w:szCs w:val="24"/>
              </w:rPr>
              <w:t xml:space="preserve"> 64 years</w:t>
            </w:r>
          </w:p>
        </w:tc>
        <w:tc>
          <w:tcPr>
            <w:tcW w:w="1293" w:type="pct"/>
            <w:shd w:val="clear" w:color="auto" w:fill="auto"/>
          </w:tcPr>
          <w:p w14:paraId="4BC76D69" w14:textId="77777777" w:rsidR="00BF3CFB" w:rsidRPr="00AC302C" w:rsidRDefault="00486D9C" w:rsidP="00FB70F0">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7</w:t>
            </w:r>
          </w:p>
          <w:p w14:paraId="58783BA7" w14:textId="600A384C" w:rsidR="009C623D" w:rsidRPr="00AC302C" w:rsidRDefault="00E036A2" w:rsidP="00FB70F0">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1.70</w:t>
            </w:r>
            <w:r w:rsidR="004D2A74" w:rsidRPr="00AC302C">
              <w:rPr>
                <w:rFonts w:ascii="Times New Roman" w:hAnsi="Times New Roman" w:cs="Times New Roman"/>
                <w:sz w:val="24"/>
                <w:szCs w:val="24"/>
              </w:rPr>
              <w:t>6</w:t>
            </w:r>
            <w:r w:rsidRPr="00AC302C">
              <w:rPr>
                <w:rFonts w:ascii="Times New Roman" w:hAnsi="Times New Roman" w:cs="Times New Roman"/>
                <w:sz w:val="24"/>
                <w:szCs w:val="24"/>
              </w:rPr>
              <w:t xml:space="preserve"> (</w:t>
            </w:r>
            <w:r w:rsidR="00EB7132" w:rsidRPr="00AC302C">
              <w:rPr>
                <w:rFonts w:ascii="Times New Roman" w:hAnsi="Times New Roman" w:cs="Times New Roman"/>
                <w:sz w:val="24"/>
                <w:szCs w:val="24"/>
              </w:rPr>
              <w:t>13,549)</w:t>
            </w:r>
          </w:p>
        </w:tc>
        <w:tc>
          <w:tcPr>
            <w:tcW w:w="1293" w:type="pct"/>
            <w:shd w:val="clear" w:color="auto" w:fill="auto"/>
          </w:tcPr>
          <w:p w14:paraId="4463DECE" w14:textId="77777777" w:rsidR="00BF3CFB" w:rsidRPr="00AC302C" w:rsidRDefault="00486D9C" w:rsidP="00FB70F0">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143</w:t>
            </w:r>
          </w:p>
          <w:p w14:paraId="17954C5D" w14:textId="2DDB7269" w:rsidR="009C623D" w:rsidRPr="00AC302C" w:rsidRDefault="00736468" w:rsidP="00FB70F0">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1.710 (13,618)</w:t>
            </w:r>
          </w:p>
        </w:tc>
        <w:tc>
          <w:tcPr>
            <w:tcW w:w="1207" w:type="pct"/>
            <w:shd w:val="clear" w:color="auto" w:fill="auto"/>
            <w:vAlign w:val="bottom"/>
          </w:tcPr>
          <w:p w14:paraId="559F4554" w14:textId="306A602A" w:rsidR="009C623D" w:rsidRPr="00AC302C" w:rsidRDefault="00486D9C" w:rsidP="00FB70F0">
            <w:pPr>
              <w:pStyle w:val="tableparagraph"/>
              <w:keepNext/>
              <w:jc w:val="center"/>
              <w:rPr>
                <w:rFonts w:ascii="Times New Roman" w:hAnsi="Times New Roman" w:cs="Times New Roman"/>
                <w:sz w:val="24"/>
                <w:szCs w:val="24"/>
                <w:vertAlign w:val="superscript"/>
              </w:rPr>
            </w:pPr>
            <w:r w:rsidRPr="00AC302C">
              <w:rPr>
                <w:rFonts w:ascii="Times New Roman" w:hAnsi="Times New Roman" w:cs="Times New Roman"/>
                <w:sz w:val="24"/>
                <w:szCs w:val="24"/>
              </w:rPr>
              <w:t>95.1 (</w:t>
            </w:r>
            <w:r w:rsidR="00796573" w:rsidRPr="00AC302C">
              <w:rPr>
                <w:rFonts w:ascii="Times New Roman" w:hAnsi="Times New Roman" w:cs="Times New Roman"/>
                <w:sz w:val="24"/>
                <w:szCs w:val="24"/>
              </w:rPr>
              <w:t>89.6, 98.1)</w:t>
            </w:r>
            <w:r w:rsidR="00D87C62">
              <w:rPr>
                <w:rFonts w:ascii="Times New Roman" w:hAnsi="Times New Roman" w:cs="Times New Roman"/>
                <w:sz w:val="24"/>
                <w:szCs w:val="24"/>
                <w:vertAlign w:val="superscript"/>
              </w:rPr>
              <w:t>g</w:t>
            </w:r>
          </w:p>
        </w:tc>
      </w:tr>
      <w:tr w:rsidR="009C623D" w:rsidRPr="006C6F02" w14:paraId="75478AEC" w14:textId="77777777" w:rsidTr="006953EC">
        <w:tc>
          <w:tcPr>
            <w:tcW w:w="1207" w:type="pct"/>
            <w:shd w:val="clear" w:color="auto" w:fill="auto"/>
            <w:vAlign w:val="bottom"/>
          </w:tcPr>
          <w:p w14:paraId="3F143055" w14:textId="77777777" w:rsidR="009C623D" w:rsidRPr="00AC302C" w:rsidRDefault="009C623D" w:rsidP="00FB70F0">
            <w:pPr>
              <w:pStyle w:val="tableparagraph"/>
              <w:keepNext/>
              <w:rPr>
                <w:rFonts w:ascii="Times New Roman" w:hAnsi="Times New Roman" w:cs="Times New Roman"/>
                <w:sz w:val="24"/>
                <w:szCs w:val="24"/>
              </w:rPr>
            </w:pPr>
            <w:r w:rsidRPr="00AC302C">
              <w:rPr>
                <w:rFonts w:ascii="Times New Roman" w:hAnsi="Times New Roman" w:cs="Times New Roman"/>
                <w:sz w:val="24"/>
                <w:szCs w:val="24"/>
              </w:rPr>
              <w:t xml:space="preserve">  65 years and older</w:t>
            </w:r>
          </w:p>
        </w:tc>
        <w:tc>
          <w:tcPr>
            <w:tcW w:w="1293" w:type="pct"/>
            <w:shd w:val="clear" w:color="auto" w:fill="auto"/>
          </w:tcPr>
          <w:p w14:paraId="2B5D8176" w14:textId="77777777" w:rsidR="00BF3CFB" w:rsidRPr="00AC302C" w:rsidRDefault="00674FE7" w:rsidP="00FB70F0">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w:t>
            </w:r>
          </w:p>
          <w:p w14:paraId="048F0E4A" w14:textId="1E9C2B77" w:rsidR="009C623D" w:rsidRPr="00AC302C" w:rsidRDefault="00C32F8C" w:rsidP="00FB70F0">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0.508 (3848)</w:t>
            </w:r>
          </w:p>
        </w:tc>
        <w:tc>
          <w:tcPr>
            <w:tcW w:w="1293" w:type="pct"/>
            <w:shd w:val="clear" w:color="auto" w:fill="auto"/>
          </w:tcPr>
          <w:p w14:paraId="681F4D2A" w14:textId="77777777" w:rsidR="00BF3CFB" w:rsidRPr="00AC302C" w:rsidRDefault="00674FE7" w:rsidP="00FB70F0">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19</w:t>
            </w:r>
          </w:p>
          <w:p w14:paraId="7F23E573" w14:textId="2C5C775A" w:rsidR="009C623D" w:rsidRPr="00AC302C" w:rsidRDefault="00C32F8C" w:rsidP="00FB70F0">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0.511 (</w:t>
            </w:r>
            <w:r w:rsidR="001129D0" w:rsidRPr="00AC302C">
              <w:rPr>
                <w:rFonts w:ascii="Times New Roman" w:hAnsi="Times New Roman" w:cs="Times New Roman"/>
                <w:sz w:val="24"/>
                <w:szCs w:val="24"/>
              </w:rPr>
              <w:t>3</w:t>
            </w:r>
            <w:r w:rsidR="00A92429" w:rsidRPr="00AC302C">
              <w:rPr>
                <w:rFonts w:ascii="Times New Roman" w:hAnsi="Times New Roman" w:cs="Times New Roman"/>
                <w:sz w:val="24"/>
                <w:szCs w:val="24"/>
              </w:rPr>
              <w:t>880)</w:t>
            </w:r>
          </w:p>
        </w:tc>
        <w:tc>
          <w:tcPr>
            <w:tcW w:w="1207" w:type="pct"/>
            <w:shd w:val="clear" w:color="auto" w:fill="auto"/>
            <w:vAlign w:val="bottom"/>
          </w:tcPr>
          <w:p w14:paraId="1F26724D" w14:textId="7BF80279" w:rsidR="009C623D" w:rsidRPr="00AC302C" w:rsidRDefault="00674FE7" w:rsidP="00FB70F0">
            <w:pPr>
              <w:pStyle w:val="tableparagraph"/>
              <w:keepNext/>
              <w:jc w:val="center"/>
              <w:rPr>
                <w:rFonts w:ascii="Times New Roman" w:hAnsi="Times New Roman" w:cs="Times New Roman"/>
                <w:sz w:val="24"/>
                <w:szCs w:val="24"/>
                <w:vertAlign w:val="superscript"/>
              </w:rPr>
            </w:pPr>
            <w:r w:rsidRPr="00AC302C">
              <w:rPr>
                <w:rFonts w:ascii="Times New Roman" w:hAnsi="Times New Roman" w:cs="Times New Roman"/>
                <w:sz w:val="24"/>
                <w:szCs w:val="24"/>
              </w:rPr>
              <w:t>94.7 (66.7, 99.9)</w:t>
            </w:r>
            <w:r w:rsidR="00D87C62">
              <w:rPr>
                <w:rFonts w:ascii="Times New Roman" w:hAnsi="Times New Roman" w:cs="Times New Roman"/>
                <w:sz w:val="24"/>
                <w:szCs w:val="24"/>
                <w:vertAlign w:val="superscript"/>
              </w:rPr>
              <w:t>g</w:t>
            </w:r>
          </w:p>
        </w:tc>
      </w:tr>
      <w:tr w:rsidR="009C623D" w:rsidRPr="006C6F02" w14:paraId="6DB5577D" w14:textId="77777777" w:rsidTr="00BC524F">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3F07590C" w14:textId="14F9AF9D" w:rsidR="009C623D" w:rsidRPr="00AC302C" w:rsidRDefault="00E0657D"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First COVID-19 occurrence from</w:t>
            </w:r>
            <w:r w:rsidR="0059304E">
              <w:rPr>
                <w:rFonts w:ascii="Times New Roman" w:hAnsi="Times New Roman" w:cs="Times New Roman"/>
                <w:b/>
                <w:sz w:val="24"/>
                <w:szCs w:val="24"/>
              </w:rPr>
              <w:t xml:space="preserve"> </w:t>
            </w:r>
            <w:r w:rsidRPr="00AC302C">
              <w:rPr>
                <w:rFonts w:ascii="Times New Roman" w:hAnsi="Times New Roman" w:cs="Times New Roman"/>
                <w:b/>
                <w:sz w:val="24"/>
                <w:szCs w:val="24"/>
              </w:rPr>
              <w:t xml:space="preserve">7 days after Dose 2 in </w:t>
            </w:r>
            <w:r w:rsidR="00DC7908">
              <w:rPr>
                <w:rFonts w:ascii="Times New Roman" w:hAnsi="Times New Roman" w:cs="Times New Roman"/>
                <w:b/>
                <w:sz w:val="24"/>
                <w:szCs w:val="24"/>
              </w:rPr>
              <w:t>participants</w:t>
            </w:r>
            <w:r w:rsidRPr="00AC302C">
              <w:rPr>
                <w:rFonts w:ascii="Times New Roman" w:hAnsi="Times New Roman" w:cs="Times New Roman"/>
                <w:b/>
                <w:sz w:val="24"/>
                <w:szCs w:val="24"/>
              </w:rPr>
              <w:t xml:space="preserve"> with or without evidence of prior SARS-CoV-2 infection</w:t>
            </w:r>
          </w:p>
        </w:tc>
      </w:tr>
      <w:tr w:rsidR="004F207A" w:rsidRPr="00367A16" w14:paraId="52787FD3" w14:textId="77777777" w:rsidTr="002A7CCB">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71836F49" w14:textId="19403086" w:rsidR="004F207A" w:rsidRPr="00AC302C" w:rsidRDefault="004F207A" w:rsidP="00755975">
            <w:pPr>
              <w:pStyle w:val="tableparagraph"/>
              <w:keepNext/>
              <w:rPr>
                <w:rFonts w:ascii="Times New Roman" w:hAnsi="Times New Roman" w:cs="Times New Roman"/>
                <w:b/>
                <w:sz w:val="24"/>
                <w:szCs w:val="24"/>
              </w:rPr>
            </w:pPr>
            <w:r w:rsidRPr="00AC302C">
              <w:rPr>
                <w:rFonts w:ascii="Times New Roman" w:hAnsi="Times New Roman" w:cs="Times New Roman"/>
                <w:b/>
                <w:sz w:val="24"/>
                <w:szCs w:val="24"/>
              </w:rPr>
              <w:t>Subgroup</w:t>
            </w:r>
          </w:p>
        </w:tc>
        <w:tc>
          <w:tcPr>
            <w:tcW w:w="1293" w:type="pct"/>
            <w:tcBorders>
              <w:top w:val="single" w:sz="4" w:space="0" w:color="auto"/>
              <w:left w:val="single" w:sz="4" w:space="0" w:color="auto"/>
              <w:bottom w:val="single" w:sz="4" w:space="0" w:color="auto"/>
              <w:right w:val="single" w:sz="4" w:space="0" w:color="auto"/>
            </w:tcBorders>
            <w:shd w:val="clear" w:color="auto" w:fill="auto"/>
            <w:vAlign w:val="bottom"/>
          </w:tcPr>
          <w:p w14:paraId="4E9234A2" w14:textId="77777777" w:rsidR="004F207A" w:rsidRPr="00AC302C" w:rsidRDefault="004F207A" w:rsidP="00755975">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Pfizer-BioNTech COVID</w:t>
            </w:r>
            <w:r w:rsidRPr="00AC302C">
              <w:rPr>
                <w:rFonts w:ascii="Times New Roman" w:hAnsi="Times New Roman" w:cs="Times New Roman"/>
                <w:b/>
                <w:sz w:val="24"/>
                <w:szCs w:val="24"/>
              </w:rPr>
              <w:noBreakHyphen/>
              <w:t>19 Vaccine</w:t>
            </w:r>
          </w:p>
          <w:p w14:paraId="59FA0E48" w14:textId="22F87843" w:rsidR="004F207A" w:rsidRPr="00AC302C" w:rsidRDefault="004F207A" w:rsidP="00755975">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w:t>
            </w:r>
            <w:r w:rsidRPr="00AC302C">
              <w:rPr>
                <w:rFonts w:ascii="Times New Roman" w:hAnsi="Times New Roman" w:cs="Times New Roman"/>
                <w:b/>
                <w:sz w:val="24"/>
                <w:szCs w:val="24"/>
                <w:vertAlign w:val="superscript"/>
              </w:rPr>
              <w:t>a</w:t>
            </w:r>
            <w:r w:rsidRPr="00AC302C">
              <w:rPr>
                <w:rFonts w:ascii="Times New Roman" w:hAnsi="Times New Roman" w:cs="Times New Roman"/>
                <w:b/>
                <w:sz w:val="24"/>
                <w:szCs w:val="24"/>
              </w:rPr>
              <w:t>=</w:t>
            </w:r>
            <w:r w:rsidR="00471EE2" w:rsidRPr="00AC302C">
              <w:rPr>
                <w:rFonts w:ascii="Times New Roman" w:hAnsi="Times New Roman" w:cs="Times New Roman"/>
                <w:b/>
                <w:sz w:val="24"/>
                <w:szCs w:val="24"/>
              </w:rPr>
              <w:t>19</w:t>
            </w:r>
            <w:r w:rsidR="00CE4012" w:rsidRPr="00AC302C">
              <w:rPr>
                <w:rFonts w:ascii="Times New Roman" w:hAnsi="Times New Roman" w:cs="Times New Roman"/>
                <w:b/>
                <w:sz w:val="24"/>
                <w:szCs w:val="24"/>
              </w:rPr>
              <w:t>,</w:t>
            </w:r>
            <w:r w:rsidR="00471EE2" w:rsidRPr="00AC302C">
              <w:rPr>
                <w:rFonts w:ascii="Times New Roman" w:hAnsi="Times New Roman" w:cs="Times New Roman"/>
                <w:b/>
                <w:sz w:val="24"/>
                <w:szCs w:val="24"/>
              </w:rPr>
              <w:t>965</w:t>
            </w:r>
          </w:p>
          <w:p w14:paraId="6902BB6B" w14:textId="77777777" w:rsidR="004F207A" w:rsidRPr="00AC302C" w:rsidRDefault="004F207A" w:rsidP="00755975">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28DCDADA" w14:textId="77777777" w:rsidR="004F207A" w:rsidRPr="00AC302C" w:rsidRDefault="004F207A" w:rsidP="00755975">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AC302C">
              <w:rPr>
                <w:rFonts w:ascii="Times New Roman" w:hAnsi="Times New Roman" w:cs="Times New Roman"/>
                <w:b/>
                <w:sz w:val="24"/>
                <w:szCs w:val="24"/>
                <w:vertAlign w:val="superscript"/>
              </w:rPr>
              <w:t>b</w:t>
            </w:r>
          </w:p>
          <w:p w14:paraId="5A51357C" w14:textId="3BC4B503"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r w:rsidRPr="00AC302C">
              <w:rPr>
                <w:rFonts w:ascii="Times New Roman" w:hAnsi="Times New Roman" w:cs="Times New Roman"/>
                <w:b/>
                <w:sz w:val="24"/>
                <w:szCs w:val="24"/>
              </w:rPr>
              <w:t>Time</w:t>
            </w:r>
            <w:r w:rsidRPr="00AC302C">
              <w:rPr>
                <w:rFonts w:ascii="Times New Roman" w:hAnsi="Times New Roman" w:cs="Times New Roman"/>
                <w:b/>
                <w:sz w:val="24"/>
                <w:szCs w:val="24"/>
                <w:vertAlign w:val="superscript"/>
              </w:rPr>
              <w:t>c</w:t>
            </w:r>
            <w:r w:rsidRPr="00AC302C">
              <w:rPr>
                <w:rFonts w:ascii="Times New Roman" w:hAnsi="Times New Roman" w:cs="Times New Roman"/>
                <w:b/>
                <w:sz w:val="24"/>
                <w:szCs w:val="24"/>
              </w:rPr>
              <w:t xml:space="preserve"> (n2</w:t>
            </w:r>
            <w:r w:rsidRPr="00AC302C">
              <w:rPr>
                <w:rFonts w:ascii="Times New Roman" w:hAnsi="Times New Roman" w:cs="Times New Roman"/>
                <w:b/>
                <w:sz w:val="24"/>
                <w:szCs w:val="24"/>
                <w:vertAlign w:val="superscript"/>
              </w:rPr>
              <w:t>d</w:t>
            </w:r>
            <w:r w:rsidRPr="00AC302C">
              <w:rPr>
                <w:rFonts w:ascii="Times New Roman" w:hAnsi="Times New Roman" w:cs="Times New Roman"/>
                <w:b/>
                <w:sz w:val="24"/>
                <w:szCs w:val="24"/>
              </w:rPr>
              <w:t>)</w:t>
            </w:r>
          </w:p>
        </w:tc>
        <w:tc>
          <w:tcPr>
            <w:tcW w:w="1293" w:type="pct"/>
            <w:tcBorders>
              <w:top w:val="single" w:sz="4" w:space="0" w:color="auto"/>
              <w:left w:val="single" w:sz="4" w:space="0" w:color="auto"/>
              <w:bottom w:val="single" w:sz="4" w:space="0" w:color="auto"/>
              <w:right w:val="single" w:sz="4" w:space="0" w:color="auto"/>
            </w:tcBorders>
            <w:shd w:val="clear" w:color="auto" w:fill="auto"/>
            <w:vAlign w:val="bottom"/>
          </w:tcPr>
          <w:p w14:paraId="04610970" w14:textId="77777777"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Placebo</w:t>
            </w:r>
          </w:p>
          <w:p w14:paraId="1F62614E" w14:textId="39B91570"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N</w:t>
            </w:r>
            <w:r w:rsidRPr="00AC302C">
              <w:rPr>
                <w:rFonts w:ascii="Times New Roman" w:hAnsi="Times New Roman" w:cs="Times New Roman"/>
                <w:b/>
                <w:sz w:val="24"/>
                <w:szCs w:val="24"/>
                <w:vertAlign w:val="superscript"/>
              </w:rPr>
              <w:t>a</w:t>
            </w:r>
            <w:r w:rsidRPr="00AC302C">
              <w:rPr>
                <w:rFonts w:ascii="Times New Roman" w:hAnsi="Times New Roman" w:cs="Times New Roman"/>
                <w:b/>
                <w:sz w:val="24"/>
                <w:szCs w:val="24"/>
              </w:rPr>
              <w:t>=</w:t>
            </w:r>
            <w:r w:rsidR="00CE4012" w:rsidRPr="00AC302C">
              <w:rPr>
                <w:rFonts w:ascii="Times New Roman" w:hAnsi="Times New Roman" w:cs="Times New Roman"/>
                <w:b/>
                <w:sz w:val="24"/>
                <w:szCs w:val="24"/>
              </w:rPr>
              <w:t>20,172</w:t>
            </w:r>
          </w:p>
          <w:p w14:paraId="1C3BA516" w14:textId="77777777"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3738F5DD" w14:textId="77777777"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AC302C">
              <w:rPr>
                <w:rFonts w:ascii="Times New Roman" w:hAnsi="Times New Roman" w:cs="Times New Roman"/>
                <w:b/>
                <w:sz w:val="24"/>
                <w:szCs w:val="24"/>
                <w:vertAlign w:val="superscript"/>
              </w:rPr>
              <w:t>b</w:t>
            </w:r>
          </w:p>
          <w:p w14:paraId="787DBA86" w14:textId="1F3CF3F5"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r w:rsidRPr="00AC302C">
              <w:rPr>
                <w:rFonts w:ascii="Times New Roman" w:hAnsi="Times New Roman" w:cs="Times New Roman"/>
                <w:b/>
                <w:sz w:val="24"/>
                <w:szCs w:val="24"/>
              </w:rPr>
              <w:t>Time</w:t>
            </w:r>
            <w:r w:rsidRPr="00AC302C">
              <w:rPr>
                <w:rFonts w:ascii="Times New Roman" w:hAnsi="Times New Roman" w:cs="Times New Roman"/>
                <w:b/>
                <w:sz w:val="24"/>
                <w:szCs w:val="24"/>
                <w:vertAlign w:val="superscript"/>
              </w:rPr>
              <w:t>c</w:t>
            </w:r>
            <w:r w:rsidRPr="00AC302C">
              <w:rPr>
                <w:rFonts w:ascii="Times New Roman" w:hAnsi="Times New Roman" w:cs="Times New Roman"/>
                <w:b/>
                <w:sz w:val="24"/>
                <w:szCs w:val="24"/>
              </w:rPr>
              <w:t xml:space="preserve"> (n2</w:t>
            </w:r>
            <w:r w:rsidRPr="00AC302C">
              <w:rPr>
                <w:rFonts w:ascii="Times New Roman" w:hAnsi="Times New Roman" w:cs="Times New Roman"/>
                <w:b/>
                <w:sz w:val="24"/>
                <w:szCs w:val="24"/>
                <w:vertAlign w:val="superscript"/>
              </w:rPr>
              <w:t>d</w:t>
            </w:r>
            <w:r w:rsidRPr="00AC302C">
              <w:rPr>
                <w:rFonts w:ascii="Times New Roman" w:hAnsi="Times New Roman" w:cs="Times New Roman"/>
                <w:b/>
                <w:sz w:val="24"/>
                <w:szCs w:val="24"/>
              </w:rPr>
              <w:t>)</w:t>
            </w:r>
          </w:p>
        </w:tc>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0067BB39" w14:textId="77777777"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Vaccine Efficacy %</w:t>
            </w:r>
          </w:p>
          <w:p w14:paraId="0A6996C7" w14:textId="305FD7E6"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(95% CI)</w:t>
            </w:r>
          </w:p>
        </w:tc>
      </w:tr>
      <w:tr w:rsidR="009C623D" w:rsidRPr="006C6F02" w14:paraId="3EC2F6CF" w14:textId="77777777" w:rsidTr="006953EC">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60EA4753" w14:textId="49D2DA06" w:rsidR="009C623D" w:rsidRPr="007414E3" w:rsidRDefault="009C623D" w:rsidP="006953EC">
            <w:pPr>
              <w:pStyle w:val="tableparagraph"/>
              <w:keepNext/>
              <w:rPr>
                <w:rFonts w:ascii="Times New Roman" w:hAnsi="Times New Roman" w:cs="Times New Roman"/>
                <w:sz w:val="24"/>
                <w:szCs w:val="24"/>
              </w:rPr>
            </w:pPr>
            <w:r w:rsidRPr="00AC302C">
              <w:rPr>
                <w:rFonts w:ascii="Times New Roman" w:hAnsi="Times New Roman" w:cs="Times New Roman"/>
                <w:sz w:val="24"/>
                <w:szCs w:val="24"/>
              </w:rPr>
              <w:t xml:space="preserve">  All subjects</w:t>
            </w:r>
            <w:r w:rsidR="007414E3" w:rsidRPr="00CE0110">
              <w:rPr>
                <w:rFonts w:ascii="Times New Roman" w:hAnsi="Times New Roman" w:cs="Times New Roman"/>
                <w:sz w:val="24"/>
                <w:szCs w:val="24"/>
                <w:vertAlign w:val="superscript"/>
              </w:rPr>
              <w:t>e</w:t>
            </w:r>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3A339140" w14:textId="77777777" w:rsidR="004F207A" w:rsidRPr="00AC302C" w:rsidRDefault="00352837"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9</w:t>
            </w:r>
          </w:p>
          <w:p w14:paraId="16BF312B" w14:textId="3C84F0D4" w:rsidR="009C623D" w:rsidRPr="00AC302C" w:rsidRDefault="00866711"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2.332 (</w:t>
            </w:r>
            <w:r w:rsidR="00D727B6" w:rsidRPr="00AC302C">
              <w:rPr>
                <w:rFonts w:ascii="Times New Roman" w:hAnsi="Times New Roman" w:cs="Times New Roman"/>
                <w:sz w:val="24"/>
                <w:szCs w:val="24"/>
              </w:rPr>
              <w:t>18,559)</w:t>
            </w:r>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4FD2827C" w14:textId="77777777" w:rsidR="004F207A" w:rsidRPr="00AC302C" w:rsidRDefault="00352837"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169</w:t>
            </w:r>
          </w:p>
          <w:p w14:paraId="3FCDF552" w14:textId="5C505D6E" w:rsidR="009C623D" w:rsidRPr="00AC302C" w:rsidRDefault="00D727B6"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2.</w:t>
            </w:r>
            <w:r w:rsidR="00F4447C" w:rsidRPr="00AC302C">
              <w:rPr>
                <w:rFonts w:ascii="Times New Roman" w:hAnsi="Times New Roman" w:cs="Times New Roman"/>
                <w:sz w:val="24"/>
                <w:szCs w:val="24"/>
              </w:rPr>
              <w:t>345 (</w:t>
            </w:r>
            <w:r w:rsidR="00001440" w:rsidRPr="00AC302C">
              <w:rPr>
                <w:rFonts w:ascii="Times New Roman" w:hAnsi="Times New Roman" w:cs="Times New Roman"/>
                <w:sz w:val="24"/>
                <w:szCs w:val="24"/>
              </w:rPr>
              <w:t>18,708)</w:t>
            </w:r>
          </w:p>
        </w:tc>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5B491531" w14:textId="49EB25EC" w:rsidR="009C623D" w:rsidRPr="00AC302C" w:rsidRDefault="008C443A" w:rsidP="006953EC">
            <w:pPr>
              <w:pStyle w:val="tableparagraph"/>
              <w:keepNext/>
              <w:jc w:val="center"/>
              <w:rPr>
                <w:rFonts w:ascii="Times New Roman" w:hAnsi="Times New Roman" w:cs="Times New Roman"/>
                <w:sz w:val="24"/>
                <w:szCs w:val="24"/>
                <w:vertAlign w:val="superscript"/>
              </w:rPr>
            </w:pPr>
            <w:r w:rsidRPr="00AC302C">
              <w:rPr>
                <w:rFonts w:ascii="Times New Roman" w:hAnsi="Times New Roman" w:cs="Times New Roman"/>
                <w:sz w:val="24"/>
                <w:szCs w:val="24"/>
              </w:rPr>
              <w:t>94.6 (</w:t>
            </w:r>
            <w:r w:rsidR="00B07278" w:rsidRPr="00AC302C">
              <w:rPr>
                <w:rFonts w:ascii="Times New Roman" w:hAnsi="Times New Roman" w:cs="Times New Roman"/>
                <w:sz w:val="24"/>
                <w:szCs w:val="24"/>
              </w:rPr>
              <w:t>89.</w:t>
            </w:r>
            <w:r w:rsidR="005E3765" w:rsidRPr="00AC302C">
              <w:rPr>
                <w:rFonts w:ascii="Times New Roman" w:hAnsi="Times New Roman" w:cs="Times New Roman"/>
                <w:sz w:val="24"/>
                <w:szCs w:val="24"/>
              </w:rPr>
              <w:t>9</w:t>
            </w:r>
            <w:r w:rsidR="00B07278" w:rsidRPr="00AC302C">
              <w:rPr>
                <w:rFonts w:ascii="Times New Roman" w:hAnsi="Times New Roman" w:cs="Times New Roman"/>
                <w:sz w:val="24"/>
                <w:szCs w:val="24"/>
              </w:rPr>
              <w:t>, 97.</w:t>
            </w:r>
            <w:r w:rsidR="005E3765" w:rsidRPr="00AC302C">
              <w:rPr>
                <w:rFonts w:ascii="Times New Roman" w:hAnsi="Times New Roman" w:cs="Times New Roman"/>
                <w:sz w:val="24"/>
                <w:szCs w:val="24"/>
              </w:rPr>
              <w:t>3</w:t>
            </w:r>
            <w:r w:rsidR="00985E1B" w:rsidRPr="00AC302C">
              <w:rPr>
                <w:rFonts w:ascii="Times New Roman" w:hAnsi="Times New Roman" w:cs="Times New Roman"/>
                <w:sz w:val="24"/>
                <w:szCs w:val="24"/>
              </w:rPr>
              <w:t>)</w:t>
            </w:r>
            <w:r w:rsidR="00D87C62">
              <w:rPr>
                <w:rFonts w:ascii="Times New Roman" w:hAnsi="Times New Roman" w:cs="Times New Roman"/>
                <w:sz w:val="24"/>
                <w:szCs w:val="24"/>
                <w:vertAlign w:val="superscript"/>
              </w:rPr>
              <w:t>f</w:t>
            </w:r>
          </w:p>
        </w:tc>
      </w:tr>
      <w:tr w:rsidR="009C623D" w:rsidRPr="006C6F02" w14:paraId="2E2ABB54" w14:textId="77777777" w:rsidTr="006953EC">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588330F9" w14:textId="04F0D17A" w:rsidR="009C623D" w:rsidRPr="00AC302C" w:rsidRDefault="009C623D" w:rsidP="006953EC">
            <w:pPr>
              <w:pStyle w:val="tableparagraph"/>
              <w:keepNext/>
              <w:rPr>
                <w:rFonts w:ascii="Times New Roman" w:hAnsi="Times New Roman" w:cs="Times New Roman"/>
                <w:sz w:val="24"/>
                <w:szCs w:val="24"/>
              </w:rPr>
            </w:pPr>
            <w:r w:rsidRPr="00AC302C">
              <w:rPr>
                <w:rFonts w:ascii="Times New Roman" w:hAnsi="Times New Roman" w:cs="Times New Roman"/>
                <w:sz w:val="24"/>
                <w:szCs w:val="24"/>
              </w:rPr>
              <w:t xml:space="preserve">  16 t</w:t>
            </w:r>
            <w:r w:rsidR="00B61F1B">
              <w:rPr>
                <w:rFonts w:ascii="Times New Roman" w:hAnsi="Times New Roman" w:cs="Times New Roman"/>
                <w:sz w:val="24"/>
                <w:szCs w:val="24"/>
              </w:rPr>
              <w:t>hrough</w:t>
            </w:r>
            <w:r w:rsidRPr="00AC302C">
              <w:rPr>
                <w:rFonts w:ascii="Times New Roman" w:hAnsi="Times New Roman" w:cs="Times New Roman"/>
                <w:sz w:val="24"/>
                <w:szCs w:val="24"/>
              </w:rPr>
              <w:t xml:space="preserve"> 64 years</w:t>
            </w:r>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062182E2" w14:textId="77777777" w:rsidR="004F207A" w:rsidRPr="00AC302C" w:rsidRDefault="00252F10"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8</w:t>
            </w:r>
          </w:p>
          <w:p w14:paraId="3BFAAF20" w14:textId="1D855662" w:rsidR="009C623D" w:rsidRPr="00AC302C" w:rsidRDefault="00D4006D"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1.802 (</w:t>
            </w:r>
            <w:r w:rsidR="00452E61" w:rsidRPr="00AC302C">
              <w:rPr>
                <w:rFonts w:ascii="Times New Roman" w:hAnsi="Times New Roman" w:cs="Times New Roman"/>
                <w:sz w:val="24"/>
                <w:szCs w:val="24"/>
              </w:rPr>
              <w:t>14,501)</w:t>
            </w:r>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50CBA0EE" w14:textId="77777777" w:rsidR="004F207A" w:rsidRPr="00AC302C" w:rsidRDefault="00252F10"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150</w:t>
            </w:r>
          </w:p>
          <w:p w14:paraId="1B1D4355" w14:textId="3E9FF315" w:rsidR="009C623D" w:rsidRPr="00AC302C" w:rsidRDefault="00452E61"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1.814 (14,627)</w:t>
            </w:r>
          </w:p>
        </w:tc>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4CACCC26" w14:textId="5D1A9EE8" w:rsidR="009C623D" w:rsidRPr="00AC302C" w:rsidRDefault="00252F10" w:rsidP="006953EC">
            <w:pPr>
              <w:pStyle w:val="tableparagraph"/>
              <w:keepNext/>
              <w:jc w:val="center"/>
              <w:rPr>
                <w:rFonts w:ascii="Times New Roman" w:hAnsi="Times New Roman" w:cs="Times New Roman"/>
                <w:sz w:val="24"/>
                <w:szCs w:val="24"/>
                <w:vertAlign w:val="superscript"/>
              </w:rPr>
            </w:pPr>
            <w:r w:rsidRPr="00AC302C">
              <w:rPr>
                <w:rFonts w:ascii="Times New Roman" w:hAnsi="Times New Roman" w:cs="Times New Roman"/>
                <w:sz w:val="24"/>
                <w:szCs w:val="24"/>
              </w:rPr>
              <w:t>94.6 (89.1, 97.7)</w:t>
            </w:r>
            <w:r w:rsidR="00D87C62">
              <w:rPr>
                <w:rFonts w:ascii="Times New Roman" w:hAnsi="Times New Roman" w:cs="Times New Roman"/>
                <w:sz w:val="24"/>
                <w:szCs w:val="24"/>
                <w:vertAlign w:val="superscript"/>
              </w:rPr>
              <w:t>g</w:t>
            </w:r>
          </w:p>
        </w:tc>
      </w:tr>
      <w:tr w:rsidR="009C623D" w:rsidRPr="006C6F02" w14:paraId="59C83F96" w14:textId="77777777" w:rsidTr="006953EC">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3861455B" w14:textId="77777777" w:rsidR="009C623D" w:rsidRPr="00AC302C" w:rsidRDefault="009C623D" w:rsidP="006953EC">
            <w:pPr>
              <w:pStyle w:val="tableparagraph"/>
              <w:rPr>
                <w:rFonts w:ascii="Times New Roman" w:hAnsi="Times New Roman" w:cs="Times New Roman"/>
                <w:sz w:val="24"/>
                <w:szCs w:val="24"/>
              </w:rPr>
            </w:pPr>
            <w:r w:rsidRPr="00AC302C">
              <w:rPr>
                <w:rFonts w:ascii="Times New Roman" w:hAnsi="Times New Roman" w:cs="Times New Roman"/>
                <w:sz w:val="24"/>
                <w:szCs w:val="24"/>
              </w:rPr>
              <w:t xml:space="preserve">  65 years and older</w:t>
            </w:r>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602F6AF8" w14:textId="77777777" w:rsidR="004F207A" w:rsidRPr="00AC302C" w:rsidRDefault="00252F10" w:rsidP="00755975">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1</w:t>
            </w:r>
          </w:p>
          <w:p w14:paraId="06AE849C" w14:textId="501626C0" w:rsidR="009C623D" w:rsidRPr="00AC302C" w:rsidRDefault="00D10588" w:rsidP="00755975">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0.530 (4044)</w:t>
            </w:r>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3BD550F6" w14:textId="77777777" w:rsidR="004F207A" w:rsidRPr="00AC302C" w:rsidRDefault="007B5092" w:rsidP="00755975">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19</w:t>
            </w:r>
          </w:p>
          <w:p w14:paraId="70221243" w14:textId="77B9A29E" w:rsidR="009C623D" w:rsidRPr="00AC302C" w:rsidRDefault="00D10588" w:rsidP="00755975">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0.532 (</w:t>
            </w:r>
            <w:r w:rsidR="005F0AC6" w:rsidRPr="00AC302C">
              <w:rPr>
                <w:rFonts w:ascii="Times New Roman" w:hAnsi="Times New Roman" w:cs="Times New Roman"/>
                <w:sz w:val="24"/>
                <w:szCs w:val="24"/>
              </w:rPr>
              <w:t>4067)</w:t>
            </w:r>
          </w:p>
        </w:tc>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66237A04" w14:textId="614F11C1" w:rsidR="009C623D" w:rsidRPr="00AC302C" w:rsidRDefault="007B5092" w:rsidP="006953EC">
            <w:pPr>
              <w:pStyle w:val="tableparagraph"/>
              <w:jc w:val="center"/>
              <w:rPr>
                <w:rFonts w:ascii="Times New Roman" w:hAnsi="Times New Roman" w:cs="Times New Roman"/>
                <w:sz w:val="24"/>
                <w:szCs w:val="24"/>
                <w:vertAlign w:val="superscript"/>
              </w:rPr>
            </w:pPr>
            <w:r w:rsidRPr="00AC302C">
              <w:rPr>
                <w:rFonts w:ascii="Times New Roman" w:hAnsi="Times New Roman" w:cs="Times New Roman"/>
                <w:sz w:val="24"/>
                <w:szCs w:val="24"/>
              </w:rPr>
              <w:t>94.7 (66.8, 99.9)</w:t>
            </w:r>
            <w:r w:rsidR="00D87C62">
              <w:rPr>
                <w:rFonts w:ascii="Times New Roman" w:hAnsi="Times New Roman" w:cs="Times New Roman"/>
                <w:sz w:val="24"/>
                <w:szCs w:val="24"/>
                <w:vertAlign w:val="superscript"/>
              </w:rPr>
              <w:t>g</w:t>
            </w:r>
          </w:p>
        </w:tc>
      </w:tr>
      <w:tr w:rsidR="00985E1B" w:rsidRPr="00367A16" w14:paraId="065FCBB8" w14:textId="77777777" w:rsidTr="00BC524F">
        <w:tc>
          <w:tcPr>
            <w:tcW w:w="5000" w:type="pct"/>
            <w:gridSpan w:val="4"/>
            <w:tcBorders>
              <w:top w:val="single" w:sz="4" w:space="0" w:color="auto"/>
              <w:left w:val="nil"/>
              <w:bottom w:val="nil"/>
              <w:right w:val="nil"/>
            </w:tcBorders>
            <w:shd w:val="clear" w:color="auto" w:fill="auto"/>
          </w:tcPr>
          <w:p w14:paraId="5D338CBF" w14:textId="5041F802" w:rsidR="00837B66" w:rsidRPr="000918D9" w:rsidRDefault="00837B66" w:rsidP="00755975">
            <w:pPr>
              <w:rPr>
                <w:sz w:val="24"/>
                <w:szCs w:val="24"/>
              </w:rPr>
            </w:pPr>
            <w:r>
              <w:t xml:space="preserve">Note: </w:t>
            </w:r>
            <w:r w:rsidRPr="00837B66">
              <w:t>Confirmed cases were determined by Reverse Transcription-Polymerase Chain Reaction (RT-PCR) and at least 1 symptom consistent with COVID-19 (symptoms included: fever; new or increased cough; new or increased shortness of breath; chills; new or increased muscle pain; new loss of taste or smell; sore throat; diarrhea; vomiting).</w:t>
            </w:r>
          </w:p>
          <w:p w14:paraId="0D9ECED2" w14:textId="3902F6AA" w:rsidR="0050630A" w:rsidRDefault="00837B66" w:rsidP="00755975">
            <w:pPr>
              <w:pStyle w:val="tableparagraph"/>
              <w:tabs>
                <w:tab w:val="left" w:pos="330"/>
              </w:tabs>
              <w:ind w:left="330" w:hanging="330"/>
              <w:rPr>
                <w:rFonts w:ascii="Times New Roman" w:hAnsi="Times New Roman" w:cs="Times New Roman"/>
                <w:color w:val="000000"/>
                <w:szCs w:val="20"/>
              </w:rPr>
            </w:pPr>
            <w:r>
              <w:rPr>
                <w:rFonts w:ascii="Times New Roman" w:hAnsi="Times New Roman" w:cs="Times New Roman"/>
                <w:color w:val="000000"/>
                <w:szCs w:val="20"/>
              </w:rPr>
              <w:t>*</w:t>
            </w:r>
            <w:r w:rsidR="00336A50">
              <w:rPr>
                <w:rFonts w:ascii="Times New Roman" w:hAnsi="Times New Roman" w:cs="Times New Roman"/>
                <w:color w:val="000000"/>
                <w:szCs w:val="20"/>
              </w:rPr>
              <w:tab/>
            </w:r>
            <w:r w:rsidR="00294E3F">
              <w:rPr>
                <w:rFonts w:ascii="Times New Roman" w:hAnsi="Times New Roman" w:cs="Times New Roman"/>
                <w:color w:val="000000"/>
                <w:szCs w:val="20"/>
              </w:rPr>
              <w:t>P</w:t>
            </w:r>
            <w:r w:rsidR="00294E3F" w:rsidRPr="00294E3F">
              <w:rPr>
                <w:rFonts w:ascii="Times New Roman" w:hAnsi="Times New Roman" w:cs="Times New Roman"/>
                <w:color w:val="000000"/>
                <w:szCs w:val="20"/>
              </w:rPr>
              <w:t>articipants</w:t>
            </w:r>
            <w:r w:rsidR="0050630A" w:rsidRPr="004C6CDB">
              <w:rPr>
                <w:rFonts w:ascii="Times New Roman" w:hAnsi="Times New Roman" w:cs="Times New Roman"/>
                <w:color w:val="000000"/>
                <w:szCs w:val="20"/>
              </w:rPr>
              <w:t xml:space="preserve"> who had no evidence of past SARS-CoV-2 infection (i</w:t>
            </w:r>
            <w:r w:rsidR="00B2315F">
              <w:rPr>
                <w:rFonts w:ascii="Times New Roman" w:hAnsi="Times New Roman" w:cs="Times New Roman"/>
                <w:color w:val="000000"/>
                <w:szCs w:val="20"/>
              </w:rPr>
              <w:t>.</w:t>
            </w:r>
            <w:r w:rsidR="0050630A" w:rsidRPr="004C6CDB">
              <w:rPr>
                <w:rFonts w:ascii="Times New Roman" w:hAnsi="Times New Roman" w:cs="Times New Roman"/>
                <w:color w:val="000000"/>
                <w:szCs w:val="20"/>
              </w:rPr>
              <w:t>e</w:t>
            </w:r>
            <w:r w:rsidR="00B2315F">
              <w:rPr>
                <w:rFonts w:ascii="Times New Roman" w:hAnsi="Times New Roman" w:cs="Times New Roman"/>
                <w:color w:val="000000"/>
                <w:szCs w:val="20"/>
              </w:rPr>
              <w:t>.</w:t>
            </w:r>
            <w:r w:rsidR="0050630A" w:rsidRPr="004C6CDB">
              <w:rPr>
                <w:rFonts w:ascii="Times New Roman" w:hAnsi="Times New Roman" w:cs="Times New Roman"/>
                <w:color w:val="000000"/>
                <w:szCs w:val="20"/>
              </w:rPr>
              <w:t>, N-binding antibody [serum] negative at Visit 1 and SARS-CoV-2 not detected by NAAT [nasal swab] at Visits 1 and 2), and had negative NAAT (nasal swab) at any unscheduled visit prior to 7 days after Dose 2 were included in the analysis.</w:t>
            </w:r>
          </w:p>
          <w:p w14:paraId="0B7ACDAE" w14:textId="25A0F47D" w:rsidR="00797803" w:rsidRDefault="00985E1B" w:rsidP="00755975">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a.</w:t>
            </w:r>
            <w:r w:rsidR="00797803">
              <w:rPr>
                <w:rFonts w:ascii="Times New Roman" w:hAnsi="Times New Roman" w:cs="Times New Roman"/>
                <w:color w:val="000000"/>
                <w:szCs w:val="20"/>
              </w:rPr>
              <w:tab/>
            </w:r>
            <w:r w:rsidRPr="00174268">
              <w:rPr>
                <w:rFonts w:ascii="Times New Roman" w:hAnsi="Times New Roman" w:cs="Times New Roman"/>
                <w:color w:val="000000"/>
                <w:szCs w:val="20"/>
              </w:rPr>
              <w:t xml:space="preserve">N = </w:t>
            </w:r>
            <w:r w:rsidR="00AE61E7">
              <w:rPr>
                <w:rFonts w:ascii="Times New Roman" w:hAnsi="Times New Roman" w:cs="Times New Roman"/>
                <w:color w:val="000000"/>
                <w:szCs w:val="20"/>
              </w:rPr>
              <w:t>N</w:t>
            </w:r>
            <w:r w:rsidRPr="00174268">
              <w:rPr>
                <w:rFonts w:ascii="Times New Roman" w:hAnsi="Times New Roman" w:cs="Times New Roman"/>
                <w:color w:val="000000"/>
                <w:szCs w:val="20"/>
              </w:rPr>
              <w:t xml:space="preserve">umber of </w:t>
            </w:r>
            <w:r w:rsidR="00DD51E1">
              <w:rPr>
                <w:rFonts w:ascii="Times New Roman" w:hAnsi="Times New Roman" w:cs="Times New Roman"/>
                <w:color w:val="000000"/>
                <w:szCs w:val="20"/>
              </w:rPr>
              <w:t>p</w:t>
            </w:r>
            <w:r w:rsidR="00DD51E1" w:rsidRPr="00294E3F">
              <w:rPr>
                <w:rFonts w:ascii="Times New Roman" w:hAnsi="Times New Roman" w:cs="Times New Roman"/>
                <w:color w:val="000000"/>
                <w:szCs w:val="20"/>
              </w:rPr>
              <w:t>articipants</w:t>
            </w:r>
            <w:r w:rsidR="00DD51E1" w:rsidRPr="004C6CDB">
              <w:rPr>
                <w:rFonts w:ascii="Times New Roman" w:hAnsi="Times New Roman" w:cs="Times New Roman"/>
                <w:color w:val="000000"/>
                <w:szCs w:val="20"/>
              </w:rPr>
              <w:t xml:space="preserve"> </w:t>
            </w:r>
            <w:r w:rsidRPr="00174268">
              <w:rPr>
                <w:rFonts w:ascii="Times New Roman" w:hAnsi="Times New Roman" w:cs="Times New Roman"/>
                <w:color w:val="000000"/>
                <w:szCs w:val="20"/>
              </w:rPr>
              <w:t xml:space="preserve">in the specified group. </w:t>
            </w:r>
          </w:p>
          <w:p w14:paraId="39A5019A" w14:textId="259AE906" w:rsidR="00797803" w:rsidRDefault="00985E1B" w:rsidP="00755975">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b.</w:t>
            </w:r>
            <w:r w:rsidR="00797803">
              <w:rPr>
                <w:rFonts w:ascii="Times New Roman" w:hAnsi="Times New Roman" w:cs="Times New Roman"/>
                <w:color w:val="000000"/>
                <w:szCs w:val="20"/>
              </w:rPr>
              <w:tab/>
            </w:r>
            <w:r w:rsidRPr="00174268">
              <w:rPr>
                <w:rFonts w:ascii="Times New Roman" w:hAnsi="Times New Roman" w:cs="Times New Roman"/>
                <w:color w:val="000000"/>
                <w:szCs w:val="20"/>
              </w:rPr>
              <w:t xml:space="preserve">n1 = Number of </w:t>
            </w:r>
            <w:r w:rsidR="00DD51E1">
              <w:rPr>
                <w:rFonts w:ascii="Times New Roman" w:hAnsi="Times New Roman" w:cs="Times New Roman"/>
                <w:color w:val="000000"/>
                <w:szCs w:val="20"/>
              </w:rPr>
              <w:t>p</w:t>
            </w:r>
            <w:r w:rsidR="00DD51E1"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meeting the endpoint definition.</w:t>
            </w:r>
          </w:p>
          <w:p w14:paraId="4DBCF7A5" w14:textId="313010A9" w:rsidR="00797803" w:rsidRDefault="00985E1B" w:rsidP="00755975">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c.</w:t>
            </w:r>
            <w:r w:rsidR="00797803">
              <w:rPr>
                <w:rFonts w:ascii="Times New Roman" w:hAnsi="Times New Roman" w:cs="Times New Roman"/>
                <w:color w:val="000000"/>
                <w:szCs w:val="20"/>
              </w:rPr>
              <w:tab/>
            </w:r>
            <w:r w:rsidRPr="00174268">
              <w:rPr>
                <w:rFonts w:ascii="Times New Roman" w:hAnsi="Times New Roman" w:cs="Times New Roman"/>
                <w:color w:val="000000"/>
                <w:szCs w:val="20"/>
              </w:rPr>
              <w:t xml:space="preserve">Total surveillance time in 1000 person-years for the given endpoint across all </w:t>
            </w:r>
            <w:r w:rsidR="00DD51E1">
              <w:rPr>
                <w:rFonts w:ascii="Times New Roman" w:hAnsi="Times New Roman" w:cs="Times New Roman"/>
                <w:color w:val="000000"/>
                <w:szCs w:val="20"/>
              </w:rPr>
              <w:t>p</w:t>
            </w:r>
            <w:r w:rsidR="00DD51E1"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within each group at risk for the endpoint. Time period for COVID-19 case accrual is from 7 days after Dose 2 to the end of the surveillance period.</w:t>
            </w:r>
          </w:p>
          <w:p w14:paraId="359178A0" w14:textId="1BFBE3D6" w:rsidR="00797803" w:rsidRDefault="00985E1B" w:rsidP="00755975">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d.</w:t>
            </w:r>
            <w:r w:rsidR="00797803">
              <w:rPr>
                <w:rFonts w:ascii="Times New Roman" w:hAnsi="Times New Roman" w:cs="Times New Roman"/>
                <w:color w:val="000000"/>
                <w:szCs w:val="20"/>
              </w:rPr>
              <w:tab/>
            </w:r>
            <w:r w:rsidRPr="00174268">
              <w:rPr>
                <w:rFonts w:ascii="Times New Roman" w:hAnsi="Times New Roman" w:cs="Times New Roman"/>
                <w:color w:val="000000"/>
                <w:szCs w:val="20"/>
              </w:rPr>
              <w:t xml:space="preserve">n2 = Number of </w:t>
            </w:r>
            <w:r w:rsidR="00DD51E1">
              <w:rPr>
                <w:rFonts w:ascii="Times New Roman" w:hAnsi="Times New Roman" w:cs="Times New Roman"/>
                <w:color w:val="000000"/>
                <w:szCs w:val="20"/>
              </w:rPr>
              <w:t>p</w:t>
            </w:r>
            <w:r w:rsidR="00DD51E1"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at risk for the endpoint.</w:t>
            </w:r>
          </w:p>
          <w:p w14:paraId="3E0161C4" w14:textId="3FD29F3E" w:rsidR="00D87C62" w:rsidRDefault="00D87C62" w:rsidP="00755975">
            <w:pPr>
              <w:pStyle w:val="tableparagraph"/>
              <w:tabs>
                <w:tab w:val="left" w:pos="330"/>
              </w:tabs>
              <w:ind w:left="330" w:hanging="330"/>
              <w:rPr>
                <w:rFonts w:ascii="Times New Roman" w:hAnsi="Times New Roman" w:cs="Times New Roman"/>
                <w:color w:val="000000"/>
                <w:szCs w:val="20"/>
              </w:rPr>
            </w:pPr>
            <w:r>
              <w:rPr>
                <w:rFonts w:ascii="Times New Roman" w:hAnsi="Times New Roman" w:cs="Times New Roman"/>
                <w:color w:val="000000"/>
                <w:szCs w:val="20"/>
              </w:rPr>
              <w:t>e.</w:t>
            </w:r>
            <w:r w:rsidR="00F923CE">
              <w:rPr>
                <w:rFonts w:ascii="Times New Roman" w:hAnsi="Times New Roman" w:cs="Times New Roman"/>
                <w:color w:val="000000"/>
                <w:szCs w:val="20"/>
              </w:rPr>
              <w:tab/>
            </w:r>
            <w:r>
              <w:rPr>
                <w:rFonts w:ascii="Times New Roman" w:hAnsi="Times New Roman" w:cs="Times New Roman"/>
                <w:color w:val="000000"/>
                <w:szCs w:val="20"/>
              </w:rPr>
              <w:t xml:space="preserve">No </w:t>
            </w:r>
            <w:r w:rsidR="00B031E4">
              <w:rPr>
                <w:rFonts w:ascii="Times New Roman" w:hAnsi="Times New Roman" w:cs="Times New Roman"/>
                <w:color w:val="000000"/>
                <w:szCs w:val="20"/>
              </w:rPr>
              <w:t xml:space="preserve">confirmed </w:t>
            </w:r>
            <w:r>
              <w:rPr>
                <w:rFonts w:ascii="Times New Roman" w:hAnsi="Times New Roman" w:cs="Times New Roman"/>
                <w:color w:val="000000"/>
                <w:szCs w:val="20"/>
              </w:rPr>
              <w:t>cases</w:t>
            </w:r>
            <w:r w:rsidR="00B031E4">
              <w:rPr>
                <w:rFonts w:ascii="Times New Roman" w:hAnsi="Times New Roman" w:cs="Times New Roman"/>
                <w:color w:val="000000"/>
                <w:szCs w:val="20"/>
              </w:rPr>
              <w:t xml:space="preserve"> were</w:t>
            </w:r>
            <w:r>
              <w:rPr>
                <w:rFonts w:ascii="Times New Roman" w:hAnsi="Times New Roman" w:cs="Times New Roman"/>
                <w:color w:val="000000"/>
                <w:szCs w:val="20"/>
              </w:rPr>
              <w:t xml:space="preserve"> identified in </w:t>
            </w:r>
            <w:r w:rsidR="001748B0">
              <w:rPr>
                <w:rFonts w:ascii="Times New Roman" w:hAnsi="Times New Roman" w:cs="Times New Roman"/>
                <w:color w:val="000000"/>
                <w:szCs w:val="20"/>
              </w:rPr>
              <w:t xml:space="preserve">adolescents </w:t>
            </w:r>
            <w:r>
              <w:rPr>
                <w:rFonts w:ascii="Times New Roman" w:hAnsi="Times New Roman" w:cs="Times New Roman"/>
                <w:color w:val="000000"/>
                <w:szCs w:val="20"/>
              </w:rPr>
              <w:t xml:space="preserve">12 </w:t>
            </w:r>
            <w:r w:rsidR="00923BAA">
              <w:rPr>
                <w:rFonts w:ascii="Times New Roman" w:hAnsi="Times New Roman" w:cs="Times New Roman"/>
                <w:color w:val="000000"/>
                <w:szCs w:val="20"/>
              </w:rPr>
              <w:t xml:space="preserve">through </w:t>
            </w:r>
            <w:r>
              <w:rPr>
                <w:rFonts w:ascii="Times New Roman" w:hAnsi="Times New Roman" w:cs="Times New Roman"/>
                <w:color w:val="000000"/>
                <w:szCs w:val="20"/>
              </w:rPr>
              <w:t>15 years of age.</w:t>
            </w:r>
          </w:p>
          <w:p w14:paraId="0580195E" w14:textId="037B10D1" w:rsidR="005E3765" w:rsidRPr="00174268" w:rsidRDefault="00D87C62" w:rsidP="00755975">
            <w:pPr>
              <w:pStyle w:val="tableparagraph"/>
              <w:tabs>
                <w:tab w:val="left" w:pos="330"/>
              </w:tabs>
              <w:ind w:left="330" w:hanging="330"/>
              <w:rPr>
                <w:rFonts w:ascii="Times New Roman" w:hAnsi="Times New Roman" w:cs="Times New Roman"/>
                <w:color w:val="000000"/>
                <w:szCs w:val="20"/>
              </w:rPr>
            </w:pPr>
            <w:r>
              <w:rPr>
                <w:rFonts w:ascii="Times New Roman" w:hAnsi="Times New Roman" w:cs="Times New Roman"/>
                <w:color w:val="000000"/>
                <w:szCs w:val="20"/>
              </w:rPr>
              <w:t>f</w:t>
            </w:r>
            <w:r w:rsidR="00985E1B" w:rsidRPr="00174268">
              <w:rPr>
                <w:rFonts w:ascii="Times New Roman" w:hAnsi="Times New Roman" w:cs="Times New Roman"/>
                <w:color w:val="000000"/>
                <w:szCs w:val="20"/>
              </w:rPr>
              <w:t>.</w:t>
            </w:r>
            <w:r w:rsidR="00797803">
              <w:rPr>
                <w:rFonts w:ascii="Times New Roman" w:hAnsi="Times New Roman" w:cs="Times New Roman"/>
                <w:color w:val="000000"/>
                <w:szCs w:val="20"/>
              </w:rPr>
              <w:tab/>
            </w:r>
            <w:r w:rsidR="005E3765" w:rsidRPr="00174268">
              <w:rPr>
                <w:rFonts w:ascii="Times New Roman" w:hAnsi="Times New Roman" w:cs="Times New Roman"/>
                <w:color w:val="000000"/>
                <w:szCs w:val="20"/>
              </w:rPr>
              <w:t xml:space="preserve">Credible interval for </w:t>
            </w:r>
            <w:r w:rsidR="00FB70F0">
              <w:rPr>
                <w:rFonts w:ascii="Times New Roman" w:hAnsi="Times New Roman" w:cs="Times New Roman"/>
                <w:color w:val="000000"/>
                <w:szCs w:val="20"/>
              </w:rPr>
              <w:t>vaccine efficacy</w:t>
            </w:r>
            <w:r w:rsidR="00AE61E7">
              <w:rPr>
                <w:rFonts w:ascii="Times New Roman" w:hAnsi="Times New Roman" w:cs="Times New Roman"/>
                <w:color w:val="000000"/>
                <w:szCs w:val="20"/>
              </w:rPr>
              <w:t xml:space="preserve"> (</w:t>
            </w:r>
            <w:r w:rsidR="005E3765" w:rsidRPr="00174268">
              <w:rPr>
                <w:rFonts w:ascii="Times New Roman" w:hAnsi="Times New Roman" w:cs="Times New Roman"/>
                <w:color w:val="000000"/>
                <w:szCs w:val="20"/>
              </w:rPr>
              <w:t>VE</w:t>
            </w:r>
            <w:r w:rsidR="00AE61E7">
              <w:rPr>
                <w:rFonts w:ascii="Times New Roman" w:hAnsi="Times New Roman" w:cs="Times New Roman"/>
                <w:color w:val="000000"/>
                <w:szCs w:val="20"/>
              </w:rPr>
              <w:t>)</w:t>
            </w:r>
            <w:r w:rsidR="005E3765" w:rsidRPr="00174268">
              <w:rPr>
                <w:rFonts w:ascii="Times New Roman" w:hAnsi="Times New Roman" w:cs="Times New Roman"/>
                <w:color w:val="000000"/>
                <w:szCs w:val="20"/>
              </w:rPr>
              <w:t xml:space="preserve"> was calculated using a beta-binomial model with </w:t>
            </w:r>
            <w:r w:rsidR="005E2682">
              <w:rPr>
                <w:rFonts w:ascii="Times New Roman" w:hAnsi="Times New Roman" w:cs="Times New Roman"/>
                <w:color w:val="000000"/>
                <w:szCs w:val="20"/>
              </w:rPr>
              <w:t xml:space="preserve">a </w:t>
            </w:r>
            <w:r w:rsidR="005E3765" w:rsidRPr="00174268">
              <w:rPr>
                <w:rFonts w:ascii="Times New Roman" w:hAnsi="Times New Roman" w:cs="Times New Roman"/>
                <w:color w:val="000000"/>
                <w:szCs w:val="20"/>
              </w:rPr>
              <w:t xml:space="preserve">beta (0.700102, 1) </w:t>
            </w:r>
            <w:r w:rsidR="003D5106">
              <w:rPr>
                <w:rFonts w:ascii="Times New Roman" w:hAnsi="Times New Roman" w:cs="Times New Roman"/>
                <w:color w:val="000000"/>
                <w:szCs w:val="20"/>
              </w:rPr>
              <w:t xml:space="preserve">prior for </w:t>
            </w:r>
            <w:r w:rsidR="00D77658">
              <w:rPr>
                <w:rFonts w:ascii="Times New Roman" w:hAnsi="Times New Roman" w:cs="Times New Roman"/>
                <w:color w:val="000000" w:themeColor="text1"/>
              </w:rPr>
              <w:t>θ=</w:t>
            </w:r>
            <w:r w:rsidR="003D5106">
              <w:rPr>
                <w:rFonts w:ascii="Times New Roman" w:hAnsi="Times New Roman" w:cs="Times New Roman"/>
                <w:color w:val="000000" w:themeColor="text1"/>
              </w:rPr>
              <w:t>r(1-VE)/(1+r(1-VE)), where r is the ratio of</w:t>
            </w:r>
            <w:r w:rsidR="003D5106" w:rsidRPr="616EF771">
              <w:rPr>
                <w:rFonts w:ascii="Times New Roman" w:hAnsi="Times New Roman" w:cs="Times New Roman"/>
                <w:color w:val="000000" w:themeColor="text1"/>
              </w:rPr>
              <w:t xml:space="preserve"> surveillance time</w:t>
            </w:r>
            <w:r w:rsidR="003D5106">
              <w:rPr>
                <w:rFonts w:ascii="Times New Roman" w:hAnsi="Times New Roman" w:cs="Times New Roman"/>
                <w:color w:val="000000" w:themeColor="text1"/>
              </w:rPr>
              <w:t xml:space="preserve"> in the active vaccine group over that in the placebo group</w:t>
            </w:r>
            <w:r w:rsidR="003D5106" w:rsidRPr="616EF771">
              <w:rPr>
                <w:rFonts w:ascii="Times New Roman" w:hAnsi="Times New Roman" w:cs="Times New Roman"/>
                <w:color w:val="000000" w:themeColor="text1"/>
              </w:rPr>
              <w:t>.</w:t>
            </w:r>
          </w:p>
          <w:p w14:paraId="622D7EA1" w14:textId="6A55D908" w:rsidR="00284B13" w:rsidRPr="00174268" w:rsidRDefault="00D87C62" w:rsidP="00755975">
            <w:pPr>
              <w:pStyle w:val="tableparagraph"/>
              <w:tabs>
                <w:tab w:val="left" w:pos="330"/>
              </w:tabs>
              <w:ind w:left="330" w:hanging="330"/>
              <w:rPr>
                <w:rFonts w:ascii="Times New Roman" w:hAnsi="Times New Roman" w:cs="Times New Roman"/>
                <w:sz w:val="24"/>
                <w:szCs w:val="24"/>
              </w:rPr>
            </w:pPr>
            <w:r>
              <w:rPr>
                <w:rFonts w:ascii="Times New Roman" w:hAnsi="Times New Roman" w:cs="Times New Roman"/>
                <w:color w:val="000000"/>
                <w:szCs w:val="20"/>
              </w:rPr>
              <w:t>g</w:t>
            </w:r>
            <w:r w:rsidR="005E3765" w:rsidRPr="00174268">
              <w:rPr>
                <w:rFonts w:ascii="Times New Roman" w:hAnsi="Times New Roman" w:cs="Times New Roman"/>
                <w:color w:val="000000"/>
                <w:szCs w:val="20"/>
              </w:rPr>
              <w:t>.</w:t>
            </w:r>
            <w:r w:rsidR="00797803">
              <w:rPr>
                <w:rFonts w:ascii="Times New Roman" w:hAnsi="Times New Roman" w:cs="Times New Roman"/>
                <w:color w:val="000000"/>
                <w:szCs w:val="20"/>
              </w:rPr>
              <w:tab/>
            </w:r>
            <w:r w:rsidR="00985E1B" w:rsidRPr="00174268">
              <w:rPr>
                <w:rFonts w:ascii="Times New Roman" w:hAnsi="Times New Roman" w:cs="Times New Roman"/>
                <w:color w:val="000000"/>
                <w:szCs w:val="20"/>
              </w:rPr>
              <w:t>Confidence interval (CI) for vaccine efficacy is derived based on the Clopper and Pearson method adjusted to the surveillance time.</w:t>
            </w:r>
          </w:p>
        </w:tc>
      </w:tr>
    </w:tbl>
    <w:p w14:paraId="4CA42F33" w14:textId="67CB07E9" w:rsidR="009E0475" w:rsidRDefault="009E0475" w:rsidP="00755975">
      <w:pPr>
        <w:rPr>
          <w:sz w:val="24"/>
          <w:szCs w:val="24"/>
        </w:rPr>
      </w:pPr>
    </w:p>
    <w:p w14:paraId="33C538ED" w14:textId="3AD60737" w:rsidR="000D32D0" w:rsidRPr="000918D9" w:rsidRDefault="000D32D0" w:rsidP="00755975">
      <w:pPr>
        <w:keepNext/>
        <w:rPr>
          <w:b/>
          <w:bCs/>
          <w:sz w:val="24"/>
          <w:szCs w:val="24"/>
        </w:rPr>
      </w:pPr>
      <w:r w:rsidRPr="000918D9">
        <w:rPr>
          <w:b/>
          <w:bCs/>
          <w:sz w:val="24"/>
          <w:szCs w:val="24"/>
        </w:rPr>
        <w:t>18.</w:t>
      </w:r>
      <w:r>
        <w:rPr>
          <w:b/>
          <w:bCs/>
          <w:sz w:val="24"/>
          <w:szCs w:val="24"/>
        </w:rPr>
        <w:t>2</w:t>
      </w:r>
      <w:r w:rsidRPr="000918D9">
        <w:rPr>
          <w:b/>
          <w:bCs/>
          <w:sz w:val="24"/>
          <w:szCs w:val="24"/>
        </w:rPr>
        <w:tab/>
        <w:t xml:space="preserve">Efficacy in </w:t>
      </w:r>
      <w:r>
        <w:rPr>
          <w:b/>
          <w:bCs/>
          <w:sz w:val="24"/>
          <w:szCs w:val="24"/>
        </w:rPr>
        <w:t>Adolescents</w:t>
      </w:r>
      <w:r w:rsidRPr="000918D9">
        <w:rPr>
          <w:b/>
          <w:bCs/>
          <w:sz w:val="24"/>
          <w:szCs w:val="24"/>
        </w:rPr>
        <w:t xml:space="preserve"> 1</w:t>
      </w:r>
      <w:r>
        <w:rPr>
          <w:b/>
          <w:bCs/>
          <w:sz w:val="24"/>
          <w:szCs w:val="24"/>
        </w:rPr>
        <w:t xml:space="preserve">2 </w:t>
      </w:r>
      <w:r w:rsidR="00256809">
        <w:rPr>
          <w:b/>
          <w:bCs/>
          <w:sz w:val="24"/>
          <w:szCs w:val="24"/>
        </w:rPr>
        <w:t>T</w:t>
      </w:r>
      <w:r w:rsidR="004A3492">
        <w:rPr>
          <w:b/>
          <w:bCs/>
          <w:sz w:val="24"/>
          <w:szCs w:val="24"/>
        </w:rPr>
        <w:t xml:space="preserve">hrough </w:t>
      </w:r>
      <w:r>
        <w:rPr>
          <w:b/>
          <w:bCs/>
          <w:sz w:val="24"/>
          <w:szCs w:val="24"/>
        </w:rPr>
        <w:t>15 </w:t>
      </w:r>
      <w:r w:rsidRPr="000918D9">
        <w:rPr>
          <w:b/>
          <w:bCs/>
          <w:sz w:val="24"/>
          <w:szCs w:val="24"/>
        </w:rPr>
        <w:t xml:space="preserve">Years of Age </w:t>
      </w:r>
    </w:p>
    <w:p w14:paraId="3025BC88" w14:textId="77777777" w:rsidR="000D32D0" w:rsidRPr="00B650B1" w:rsidRDefault="000D32D0" w:rsidP="00755975">
      <w:pPr>
        <w:keepNext/>
        <w:textAlignment w:val="baseline"/>
        <w:rPr>
          <w:rStyle w:val="normaltextrun"/>
          <w:color w:val="000000"/>
          <w:sz w:val="24"/>
          <w:szCs w:val="24"/>
          <w:shd w:val="clear" w:color="auto" w:fill="FFFFFF"/>
        </w:rPr>
      </w:pPr>
    </w:p>
    <w:p w14:paraId="32BE7E7B" w14:textId="3FDFAECF" w:rsidR="000D32D0" w:rsidRPr="00B650B1" w:rsidRDefault="000D32D0" w:rsidP="00755975">
      <w:pPr>
        <w:textAlignment w:val="baseline"/>
        <w:rPr>
          <w:rFonts w:eastAsia="Times New Roman"/>
          <w:sz w:val="24"/>
          <w:szCs w:val="24"/>
          <w:u w:val="single"/>
        </w:rPr>
      </w:pPr>
      <w:r w:rsidRPr="007661AD">
        <w:rPr>
          <w:rStyle w:val="normaltextrun"/>
          <w:rFonts w:eastAsia="Times New Roman"/>
          <w:sz w:val="24"/>
          <w:szCs w:val="24"/>
        </w:rPr>
        <w:t xml:space="preserve">A </w:t>
      </w:r>
      <w:r w:rsidR="00A0185E">
        <w:rPr>
          <w:rStyle w:val="normaltextrun"/>
          <w:rFonts w:eastAsia="Times New Roman"/>
          <w:sz w:val="24"/>
          <w:szCs w:val="24"/>
        </w:rPr>
        <w:t xml:space="preserve">descriptive efficacy </w:t>
      </w:r>
      <w:r w:rsidRPr="007661AD">
        <w:rPr>
          <w:rStyle w:val="normaltextrun"/>
          <w:rFonts w:eastAsia="Times New Roman"/>
          <w:sz w:val="24"/>
          <w:szCs w:val="24"/>
        </w:rPr>
        <w:t xml:space="preserve">analysis of Study 2 has been performed in </w:t>
      </w:r>
      <w:r w:rsidR="001F4C3F">
        <w:rPr>
          <w:rStyle w:val="normaltextrun"/>
          <w:rFonts w:eastAsia="Times New Roman"/>
          <w:sz w:val="24"/>
          <w:szCs w:val="24"/>
        </w:rPr>
        <w:t>approximately 2</w:t>
      </w:r>
      <w:r w:rsidR="003E05AE">
        <w:rPr>
          <w:rStyle w:val="normaltextrun"/>
          <w:rFonts w:eastAsia="Times New Roman"/>
          <w:sz w:val="24"/>
          <w:szCs w:val="24"/>
        </w:rPr>
        <w:t>,</w:t>
      </w:r>
      <w:r w:rsidR="001F4C3F">
        <w:rPr>
          <w:rStyle w:val="normaltextrun"/>
          <w:rFonts w:eastAsia="Times New Roman"/>
          <w:sz w:val="24"/>
          <w:szCs w:val="24"/>
        </w:rPr>
        <w:t xml:space="preserve">200 </w:t>
      </w:r>
      <w:r>
        <w:rPr>
          <w:rStyle w:val="normaltextrun"/>
          <w:rFonts w:eastAsia="Times New Roman"/>
          <w:sz w:val="24"/>
          <w:szCs w:val="24"/>
        </w:rPr>
        <w:t xml:space="preserve">adolescents </w:t>
      </w:r>
      <w:r w:rsidRPr="007661AD">
        <w:rPr>
          <w:rStyle w:val="normaltextrun"/>
          <w:rFonts w:eastAsia="Times New Roman"/>
          <w:sz w:val="24"/>
          <w:szCs w:val="24"/>
        </w:rPr>
        <w:t xml:space="preserve">12 </w:t>
      </w:r>
      <w:r w:rsidR="00657C89">
        <w:rPr>
          <w:rStyle w:val="normaltextrun"/>
          <w:rFonts w:eastAsia="Times New Roman"/>
          <w:sz w:val="24"/>
          <w:szCs w:val="24"/>
        </w:rPr>
        <w:t>through</w:t>
      </w:r>
      <w:r w:rsidRPr="007661AD">
        <w:rPr>
          <w:rStyle w:val="normaltextrun"/>
          <w:rFonts w:eastAsia="Times New Roman"/>
          <w:sz w:val="24"/>
          <w:szCs w:val="24"/>
        </w:rPr>
        <w:t xml:space="preserve"> 15</w:t>
      </w:r>
      <w:r w:rsidR="006953EC">
        <w:rPr>
          <w:rStyle w:val="normaltextrun"/>
          <w:rFonts w:eastAsia="Times New Roman"/>
          <w:sz w:val="24"/>
          <w:szCs w:val="24"/>
        </w:rPr>
        <w:t> </w:t>
      </w:r>
      <w:r w:rsidRPr="007661AD">
        <w:rPr>
          <w:rStyle w:val="normaltextrun"/>
          <w:rFonts w:eastAsia="Times New Roman"/>
          <w:sz w:val="24"/>
          <w:szCs w:val="24"/>
        </w:rPr>
        <w:t xml:space="preserve">years of age </w:t>
      </w:r>
      <w:r w:rsidR="00A0185E">
        <w:rPr>
          <w:rStyle w:val="normaltextrun"/>
          <w:rFonts w:eastAsia="Times New Roman"/>
          <w:sz w:val="24"/>
          <w:szCs w:val="24"/>
        </w:rPr>
        <w:t xml:space="preserve">evaluating confirmed COVID-19 cases accrued </w:t>
      </w:r>
      <w:r w:rsidRPr="007661AD">
        <w:rPr>
          <w:rStyle w:val="normaltextrun"/>
          <w:rFonts w:eastAsia="Times New Roman"/>
          <w:sz w:val="24"/>
          <w:szCs w:val="24"/>
        </w:rPr>
        <w:t>up to a data cutoff date of March</w:t>
      </w:r>
      <w:r>
        <w:rPr>
          <w:rStyle w:val="normaltextrun"/>
          <w:rFonts w:eastAsia="Times New Roman"/>
          <w:sz w:val="24"/>
          <w:szCs w:val="24"/>
        </w:rPr>
        <w:t xml:space="preserve"> 13,</w:t>
      </w:r>
      <w:r w:rsidRPr="007661AD">
        <w:rPr>
          <w:rStyle w:val="normaltextrun"/>
          <w:rFonts w:eastAsia="Times New Roman"/>
          <w:sz w:val="24"/>
          <w:szCs w:val="24"/>
        </w:rPr>
        <w:t xml:space="preserve"> 2021</w:t>
      </w:r>
      <w:r w:rsidRPr="00A04ECF">
        <w:rPr>
          <w:sz w:val="24"/>
          <w:szCs w:val="24"/>
        </w:rPr>
        <w:t>.</w:t>
      </w:r>
      <w:r w:rsidRPr="00B650B1">
        <w:rPr>
          <w:rFonts w:eastAsia="Times New Roman"/>
          <w:sz w:val="24"/>
          <w:szCs w:val="24"/>
          <w:u w:val="single"/>
        </w:rPr>
        <w:t xml:space="preserve"> </w:t>
      </w:r>
    </w:p>
    <w:p w14:paraId="189B701C" w14:textId="77777777" w:rsidR="000D32D0" w:rsidRPr="00B650B1" w:rsidRDefault="000D32D0" w:rsidP="00755975">
      <w:pPr>
        <w:keepNext/>
        <w:textAlignment w:val="baseline"/>
        <w:rPr>
          <w:sz w:val="24"/>
          <w:szCs w:val="24"/>
        </w:rPr>
      </w:pPr>
    </w:p>
    <w:p w14:paraId="1E28A3F6" w14:textId="18509C44" w:rsidR="000D32D0" w:rsidRPr="00B650B1" w:rsidRDefault="000D32D0" w:rsidP="00755975">
      <w:pPr>
        <w:rPr>
          <w:sz w:val="24"/>
          <w:szCs w:val="24"/>
        </w:rPr>
      </w:pPr>
      <w:r w:rsidRPr="00B650B1">
        <w:rPr>
          <w:sz w:val="24"/>
          <w:szCs w:val="24"/>
        </w:rPr>
        <w:t>The efficacy information in adolescents 12 </w:t>
      </w:r>
      <w:r w:rsidR="00657C89">
        <w:rPr>
          <w:sz w:val="24"/>
          <w:szCs w:val="24"/>
        </w:rPr>
        <w:t>through</w:t>
      </w:r>
      <w:r w:rsidRPr="00B650B1">
        <w:rPr>
          <w:sz w:val="24"/>
          <w:szCs w:val="24"/>
        </w:rPr>
        <w:t xml:space="preserve"> 15 years of age </w:t>
      </w:r>
      <w:r w:rsidR="00D04BC6">
        <w:rPr>
          <w:sz w:val="24"/>
          <w:szCs w:val="24"/>
        </w:rPr>
        <w:t>is</w:t>
      </w:r>
      <w:r w:rsidR="00D04BC6" w:rsidRPr="00B650B1">
        <w:rPr>
          <w:sz w:val="24"/>
          <w:szCs w:val="24"/>
        </w:rPr>
        <w:t xml:space="preserve"> </w:t>
      </w:r>
      <w:r w:rsidRPr="00B650B1">
        <w:rPr>
          <w:sz w:val="24"/>
          <w:szCs w:val="24"/>
        </w:rPr>
        <w:t xml:space="preserve">presented in Table 9. </w:t>
      </w:r>
    </w:p>
    <w:p w14:paraId="1826DA47" w14:textId="77777777" w:rsidR="000D32D0" w:rsidRDefault="000D32D0" w:rsidP="00755975">
      <w:pPr>
        <w:keepNext/>
        <w:textAlignment w:val="baseline"/>
        <w:rPr>
          <w:sz w:val="24"/>
          <w:szCs w:val="24"/>
        </w:rPr>
      </w:pPr>
    </w:p>
    <w:p w14:paraId="25909B54" w14:textId="67879A25" w:rsidR="000D32D0" w:rsidRPr="006953EC" w:rsidRDefault="000D32D0" w:rsidP="00755975">
      <w:pPr>
        <w:keepNext/>
        <w:tabs>
          <w:tab w:val="left" w:pos="1080"/>
        </w:tabs>
        <w:ind w:left="1080" w:hanging="1080"/>
        <w:rPr>
          <w:rFonts w:ascii="Times New Roman Bold" w:eastAsia="Times New Roman" w:hAnsi="Times New Roman Bold"/>
          <w:b/>
          <w:sz w:val="24"/>
          <w:szCs w:val="24"/>
        </w:rPr>
      </w:pPr>
      <w:r w:rsidRPr="006953EC">
        <w:rPr>
          <w:rFonts w:ascii="Times New Roman Bold" w:eastAsia="Times New Roman" w:hAnsi="Times New Roman Bold"/>
          <w:b/>
          <w:sz w:val="24"/>
          <w:szCs w:val="24"/>
        </w:rPr>
        <w:t>Table 9:</w:t>
      </w:r>
      <w:r w:rsidRPr="006953EC">
        <w:rPr>
          <w:rFonts w:ascii="Times New Roman Bold" w:eastAsia="Times New Roman" w:hAnsi="Times New Roman Bold"/>
          <w:b/>
          <w:sz w:val="24"/>
          <w:szCs w:val="24"/>
        </w:rPr>
        <w:tab/>
        <w:t>Vaccine Efficacy – First COVID-19 Occurrence From 7 Days After Dose 2: Without</w:t>
      </w:r>
      <w:r w:rsidRPr="006953EC">
        <w:rPr>
          <w:rFonts w:ascii="Times New Roman Bold" w:eastAsia="Times New Roman" w:hAnsi="Times New Roman Bold"/>
          <w:b/>
          <w:bCs/>
          <w:sz w:val="24"/>
          <w:szCs w:val="24"/>
        </w:rPr>
        <w:t xml:space="preserve"> </w:t>
      </w:r>
      <w:r w:rsidRPr="006953EC">
        <w:rPr>
          <w:rFonts w:ascii="Times New Roman Bold" w:eastAsia="Times New Roman" w:hAnsi="Times New Roman Bold"/>
          <w:b/>
          <w:sz w:val="24"/>
          <w:szCs w:val="24"/>
        </w:rPr>
        <w:t xml:space="preserve">Evidence of Infection and With or Without Evidence of Infection Prior to 7 Days After Dose 2 – Blinded Placebo-Controlled Follow-up Period, Adolescents 12 </w:t>
      </w:r>
      <w:r w:rsidR="00256809">
        <w:rPr>
          <w:rFonts w:ascii="Times New Roman Bold" w:eastAsia="Times New Roman" w:hAnsi="Times New Roman Bold"/>
          <w:b/>
          <w:sz w:val="24"/>
          <w:szCs w:val="24"/>
        </w:rPr>
        <w:t>T</w:t>
      </w:r>
      <w:r w:rsidR="00923BAA" w:rsidRPr="006953EC">
        <w:rPr>
          <w:rFonts w:ascii="Times New Roman Bold" w:eastAsia="Times New Roman" w:hAnsi="Times New Roman Bold"/>
          <w:b/>
          <w:sz w:val="24"/>
          <w:szCs w:val="24"/>
        </w:rPr>
        <w:t xml:space="preserve">hrough </w:t>
      </w:r>
      <w:r w:rsidRPr="006953EC">
        <w:rPr>
          <w:rFonts w:ascii="Times New Roman Bold" w:eastAsia="Times New Roman" w:hAnsi="Times New Roman Bold"/>
          <w:b/>
          <w:sz w:val="24"/>
          <w:szCs w:val="24"/>
        </w:rPr>
        <w:t>15 Years of Age Evaluable Efficacy (7 Days)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2790"/>
        <w:gridCol w:w="2792"/>
        <w:gridCol w:w="2333"/>
      </w:tblGrid>
      <w:tr w:rsidR="000D32D0" w:rsidRPr="006C6F02" w14:paraId="1D6CF4B4" w14:textId="77777777" w:rsidTr="00001E1E">
        <w:tc>
          <w:tcPr>
            <w:tcW w:w="5000" w:type="pct"/>
            <w:gridSpan w:val="4"/>
            <w:shd w:val="clear" w:color="auto" w:fill="auto"/>
          </w:tcPr>
          <w:p w14:paraId="37A3AE92" w14:textId="58316C2F" w:rsidR="000D32D0" w:rsidRPr="00174268" w:rsidRDefault="000D32D0" w:rsidP="00755975">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 xml:space="preserve">First COVID-19 occurrence from 7 days after Dose 2 in </w:t>
            </w:r>
            <w:r>
              <w:rPr>
                <w:rFonts w:ascii="Times New Roman" w:hAnsi="Times New Roman" w:cs="Times New Roman"/>
                <w:b/>
                <w:sz w:val="24"/>
                <w:szCs w:val="24"/>
              </w:rPr>
              <w:t xml:space="preserve">adolescents 12 </w:t>
            </w:r>
            <w:r w:rsidR="00B76388">
              <w:rPr>
                <w:rFonts w:ascii="Times New Roman" w:hAnsi="Times New Roman" w:cs="Times New Roman"/>
                <w:b/>
                <w:sz w:val="24"/>
                <w:szCs w:val="24"/>
              </w:rPr>
              <w:t>through</w:t>
            </w:r>
            <w:r>
              <w:rPr>
                <w:rFonts w:ascii="Times New Roman" w:hAnsi="Times New Roman" w:cs="Times New Roman"/>
                <w:b/>
                <w:sz w:val="24"/>
                <w:szCs w:val="24"/>
              </w:rPr>
              <w:t xml:space="preserve"> 15 years of age </w:t>
            </w:r>
            <w:r w:rsidRPr="00174268">
              <w:rPr>
                <w:rFonts w:ascii="Times New Roman" w:hAnsi="Times New Roman" w:cs="Times New Roman"/>
                <w:b/>
                <w:sz w:val="24"/>
                <w:szCs w:val="24"/>
              </w:rPr>
              <w:t>without evidence of prior SARS</w:t>
            </w:r>
            <w:r w:rsidRPr="00174268">
              <w:rPr>
                <w:rFonts w:ascii="Times New Roman" w:hAnsi="Times New Roman" w:cs="Times New Roman"/>
                <w:b/>
                <w:sz w:val="24"/>
                <w:szCs w:val="24"/>
              </w:rPr>
              <w:noBreakHyphen/>
              <w:t>CoV</w:t>
            </w:r>
            <w:r>
              <w:rPr>
                <w:rFonts w:ascii="Times New Roman" w:hAnsi="Times New Roman" w:cs="Times New Roman"/>
                <w:b/>
                <w:sz w:val="24"/>
                <w:szCs w:val="24"/>
              </w:rPr>
              <w:noBreakHyphen/>
            </w:r>
            <w:r w:rsidRPr="00174268">
              <w:rPr>
                <w:rFonts w:ascii="Times New Roman" w:hAnsi="Times New Roman" w:cs="Times New Roman"/>
                <w:b/>
                <w:sz w:val="24"/>
                <w:szCs w:val="24"/>
              </w:rPr>
              <w:t>2 infection</w:t>
            </w:r>
            <w:r>
              <w:rPr>
                <w:rFonts w:ascii="Times New Roman" w:hAnsi="Times New Roman" w:cs="Times New Roman"/>
                <w:b/>
                <w:sz w:val="24"/>
                <w:szCs w:val="24"/>
              </w:rPr>
              <w:t>*</w:t>
            </w:r>
          </w:p>
        </w:tc>
      </w:tr>
      <w:tr w:rsidR="000D32D0" w:rsidRPr="00367A16" w14:paraId="36F20B50" w14:textId="77777777" w:rsidTr="006953EC">
        <w:tc>
          <w:tcPr>
            <w:tcW w:w="1332" w:type="pct"/>
            <w:shd w:val="clear" w:color="auto" w:fill="auto"/>
            <w:vAlign w:val="bottom"/>
          </w:tcPr>
          <w:p w14:paraId="77F452D0" w14:textId="77777777" w:rsidR="000D32D0" w:rsidRPr="00174268" w:rsidRDefault="000D32D0" w:rsidP="00755975">
            <w:pPr>
              <w:pStyle w:val="tableparagraph"/>
              <w:keepNext/>
              <w:rPr>
                <w:rFonts w:ascii="Times New Roman" w:hAnsi="Times New Roman" w:cs="Times New Roman"/>
                <w:b/>
                <w:sz w:val="24"/>
                <w:szCs w:val="24"/>
              </w:rPr>
            </w:pPr>
          </w:p>
        </w:tc>
        <w:tc>
          <w:tcPr>
            <w:tcW w:w="1293" w:type="pct"/>
            <w:shd w:val="clear" w:color="auto" w:fill="auto"/>
            <w:vAlign w:val="bottom"/>
          </w:tcPr>
          <w:p w14:paraId="7319E2F4" w14:textId="77777777" w:rsidR="000D32D0" w:rsidRPr="00174268" w:rsidRDefault="000D32D0" w:rsidP="00755975">
            <w:pPr>
              <w:pStyle w:val="tableparagraph"/>
              <w:ind w:left="0"/>
              <w:jc w:val="center"/>
              <w:rPr>
                <w:rFonts w:ascii="Times New Roman" w:hAnsi="Times New Roman" w:cs="Times New Roman"/>
                <w:b/>
                <w:sz w:val="24"/>
                <w:szCs w:val="24"/>
              </w:rPr>
            </w:pPr>
            <w:r w:rsidRPr="00174268">
              <w:rPr>
                <w:rFonts w:ascii="Times New Roman" w:hAnsi="Times New Roman" w:cs="Times New Roman"/>
                <w:b/>
                <w:sz w:val="24"/>
                <w:szCs w:val="24"/>
              </w:rPr>
              <w:t>Pfizer-BioNTech COVID</w:t>
            </w:r>
            <w:r w:rsidRPr="00174268">
              <w:rPr>
                <w:rFonts w:ascii="Times New Roman" w:hAnsi="Times New Roman" w:cs="Times New Roman"/>
                <w:b/>
                <w:sz w:val="24"/>
                <w:szCs w:val="24"/>
              </w:rPr>
              <w:noBreakHyphen/>
              <w:t>19 Vaccine</w:t>
            </w:r>
          </w:p>
          <w:p w14:paraId="4324B256" w14:textId="77777777" w:rsidR="000D32D0" w:rsidRPr="00174268" w:rsidRDefault="000D32D0" w:rsidP="00755975">
            <w:pPr>
              <w:pStyle w:val="tableparagraph"/>
              <w:ind w:left="0"/>
              <w:jc w:val="center"/>
              <w:rPr>
                <w:rFonts w:ascii="Times New Roman" w:hAnsi="Times New Roman" w:cs="Times New Roman"/>
                <w:b/>
                <w:sz w:val="24"/>
                <w:szCs w:val="24"/>
              </w:rPr>
            </w:pPr>
            <w:r w:rsidRPr="00174268">
              <w:rPr>
                <w:rFonts w:ascii="Times New Roman" w:hAnsi="Times New Roman" w:cs="Times New Roman"/>
                <w:b/>
                <w:sz w:val="24"/>
                <w:szCs w:val="24"/>
              </w:rPr>
              <w:t>N</w:t>
            </w:r>
            <w:r w:rsidRPr="00174268">
              <w:rPr>
                <w:rFonts w:ascii="Times New Roman" w:hAnsi="Times New Roman" w:cs="Times New Roman"/>
                <w:b/>
                <w:sz w:val="24"/>
                <w:szCs w:val="24"/>
                <w:vertAlign w:val="superscript"/>
              </w:rPr>
              <w:t>a</w:t>
            </w:r>
            <w:r w:rsidRPr="00174268">
              <w:rPr>
                <w:rFonts w:ascii="Times New Roman" w:hAnsi="Times New Roman" w:cs="Times New Roman"/>
                <w:b/>
                <w:sz w:val="24"/>
                <w:szCs w:val="24"/>
              </w:rPr>
              <w:t>=</w:t>
            </w:r>
            <w:r>
              <w:rPr>
                <w:rFonts w:ascii="Times New Roman" w:hAnsi="Times New Roman" w:cs="Times New Roman"/>
                <w:b/>
                <w:sz w:val="24"/>
                <w:szCs w:val="24"/>
              </w:rPr>
              <w:t>1005</w:t>
            </w:r>
          </w:p>
          <w:p w14:paraId="71DA6548" w14:textId="77777777" w:rsidR="000D32D0" w:rsidRPr="00174268" w:rsidRDefault="000D32D0" w:rsidP="00755975">
            <w:pPr>
              <w:pStyle w:val="tableparagraph"/>
              <w:ind w:left="0"/>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626C6567" w14:textId="77777777" w:rsidR="000D32D0" w:rsidRPr="00174268" w:rsidRDefault="000D32D0" w:rsidP="00755975">
            <w:pPr>
              <w:pStyle w:val="tableparagraph"/>
              <w:ind w:left="0"/>
              <w:jc w:val="center"/>
              <w:rPr>
                <w:rFonts w:ascii="Times New Roman" w:hAnsi="Times New Roman" w:cs="Times New Roman"/>
                <w:b/>
                <w:sz w:val="24"/>
                <w:szCs w:val="24"/>
              </w:rPr>
            </w:pPr>
            <w:r w:rsidRPr="00174268">
              <w:rPr>
                <w:rFonts w:ascii="Times New Roman" w:hAnsi="Times New Roman" w:cs="Times New Roman"/>
                <w:b/>
                <w:sz w:val="24"/>
                <w:szCs w:val="24"/>
              </w:rPr>
              <w:t>n1</w:t>
            </w:r>
            <w:r w:rsidRPr="00174268">
              <w:rPr>
                <w:rFonts w:ascii="Times New Roman" w:hAnsi="Times New Roman" w:cs="Times New Roman"/>
                <w:b/>
                <w:sz w:val="24"/>
                <w:szCs w:val="24"/>
                <w:vertAlign w:val="superscript"/>
              </w:rPr>
              <w:t>b</w:t>
            </w:r>
          </w:p>
          <w:p w14:paraId="737B1022" w14:textId="77777777" w:rsidR="000D32D0" w:rsidRPr="00174268" w:rsidRDefault="000D32D0" w:rsidP="00755975">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r w:rsidRPr="00174268">
              <w:rPr>
                <w:rFonts w:ascii="Times New Roman" w:hAnsi="Times New Roman" w:cs="Times New Roman"/>
                <w:b/>
                <w:sz w:val="24"/>
                <w:szCs w:val="24"/>
              </w:rPr>
              <w:t>Time</w:t>
            </w:r>
            <w:r w:rsidRPr="00174268">
              <w:rPr>
                <w:rFonts w:ascii="Times New Roman" w:hAnsi="Times New Roman" w:cs="Times New Roman"/>
                <w:b/>
                <w:sz w:val="24"/>
                <w:szCs w:val="24"/>
                <w:vertAlign w:val="superscript"/>
              </w:rPr>
              <w:t>c</w:t>
            </w:r>
            <w:r w:rsidRPr="00174268">
              <w:rPr>
                <w:rFonts w:ascii="Times New Roman" w:hAnsi="Times New Roman" w:cs="Times New Roman"/>
                <w:b/>
                <w:sz w:val="24"/>
                <w:szCs w:val="24"/>
              </w:rPr>
              <w:t xml:space="preserve"> (n2</w:t>
            </w:r>
            <w:r w:rsidRPr="00174268">
              <w:rPr>
                <w:rFonts w:ascii="Times New Roman" w:hAnsi="Times New Roman" w:cs="Times New Roman"/>
                <w:b/>
                <w:sz w:val="24"/>
                <w:szCs w:val="24"/>
                <w:vertAlign w:val="superscript"/>
              </w:rPr>
              <w:t>d</w:t>
            </w:r>
            <w:r w:rsidRPr="00174268">
              <w:rPr>
                <w:rFonts w:ascii="Times New Roman" w:hAnsi="Times New Roman" w:cs="Times New Roman"/>
                <w:b/>
                <w:sz w:val="24"/>
                <w:szCs w:val="24"/>
              </w:rPr>
              <w:t>)</w:t>
            </w:r>
          </w:p>
        </w:tc>
        <w:tc>
          <w:tcPr>
            <w:tcW w:w="1294" w:type="pct"/>
            <w:shd w:val="clear" w:color="auto" w:fill="auto"/>
            <w:vAlign w:val="bottom"/>
          </w:tcPr>
          <w:p w14:paraId="15B48CEC" w14:textId="7B1032BE" w:rsidR="000D32D0" w:rsidRPr="00174268" w:rsidRDefault="000D32D0" w:rsidP="00755975">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Placebo</w:t>
            </w:r>
          </w:p>
          <w:p w14:paraId="4A8EE9D7" w14:textId="77777777" w:rsidR="000D32D0" w:rsidRPr="00174268" w:rsidRDefault="000D32D0" w:rsidP="00755975">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N</w:t>
            </w:r>
            <w:r w:rsidRPr="00174268">
              <w:rPr>
                <w:rFonts w:ascii="Times New Roman" w:hAnsi="Times New Roman" w:cs="Times New Roman"/>
                <w:b/>
                <w:sz w:val="24"/>
                <w:szCs w:val="24"/>
                <w:vertAlign w:val="superscript"/>
              </w:rPr>
              <w:t>a</w:t>
            </w:r>
            <w:r w:rsidRPr="00174268">
              <w:rPr>
                <w:rFonts w:ascii="Times New Roman" w:hAnsi="Times New Roman" w:cs="Times New Roman"/>
                <w:b/>
                <w:sz w:val="24"/>
                <w:szCs w:val="24"/>
              </w:rPr>
              <w:t>=</w:t>
            </w:r>
            <w:r>
              <w:rPr>
                <w:rFonts w:ascii="Times New Roman" w:hAnsi="Times New Roman" w:cs="Times New Roman"/>
                <w:b/>
                <w:sz w:val="24"/>
                <w:szCs w:val="24"/>
              </w:rPr>
              <w:t>978</w:t>
            </w:r>
          </w:p>
          <w:p w14:paraId="67ADA81B" w14:textId="77777777" w:rsidR="000D32D0" w:rsidRPr="00174268" w:rsidRDefault="000D32D0" w:rsidP="00755975">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0C170D32" w14:textId="77777777" w:rsidR="000D32D0" w:rsidRPr="00174268" w:rsidRDefault="000D32D0" w:rsidP="00755975">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n1</w:t>
            </w:r>
            <w:r w:rsidRPr="00174268">
              <w:rPr>
                <w:rFonts w:ascii="Times New Roman" w:hAnsi="Times New Roman" w:cs="Times New Roman"/>
                <w:b/>
                <w:sz w:val="24"/>
                <w:szCs w:val="24"/>
                <w:vertAlign w:val="superscript"/>
              </w:rPr>
              <w:t>b</w:t>
            </w:r>
          </w:p>
          <w:p w14:paraId="6B61F487" w14:textId="77777777" w:rsidR="000D32D0" w:rsidRPr="00174268" w:rsidRDefault="000D32D0" w:rsidP="00755975">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r w:rsidRPr="00174268">
              <w:rPr>
                <w:rFonts w:ascii="Times New Roman" w:hAnsi="Times New Roman" w:cs="Times New Roman"/>
                <w:b/>
                <w:sz w:val="24"/>
                <w:szCs w:val="24"/>
              </w:rPr>
              <w:t>Time</w:t>
            </w:r>
            <w:r w:rsidRPr="00174268">
              <w:rPr>
                <w:rFonts w:ascii="Times New Roman" w:hAnsi="Times New Roman" w:cs="Times New Roman"/>
                <w:b/>
                <w:sz w:val="24"/>
                <w:szCs w:val="24"/>
                <w:vertAlign w:val="superscript"/>
              </w:rPr>
              <w:t>c</w:t>
            </w:r>
            <w:r w:rsidRPr="00174268">
              <w:rPr>
                <w:rFonts w:ascii="Times New Roman" w:hAnsi="Times New Roman" w:cs="Times New Roman"/>
                <w:b/>
                <w:sz w:val="24"/>
                <w:szCs w:val="24"/>
              </w:rPr>
              <w:t xml:space="preserve"> (n2</w:t>
            </w:r>
            <w:r w:rsidRPr="00174268">
              <w:rPr>
                <w:rFonts w:ascii="Times New Roman" w:hAnsi="Times New Roman" w:cs="Times New Roman"/>
                <w:b/>
                <w:sz w:val="24"/>
                <w:szCs w:val="24"/>
                <w:vertAlign w:val="superscript"/>
              </w:rPr>
              <w:t>d</w:t>
            </w:r>
            <w:r w:rsidRPr="00174268">
              <w:rPr>
                <w:rFonts w:ascii="Times New Roman" w:hAnsi="Times New Roman" w:cs="Times New Roman"/>
                <w:b/>
                <w:sz w:val="24"/>
                <w:szCs w:val="24"/>
              </w:rPr>
              <w:t>)</w:t>
            </w:r>
          </w:p>
        </w:tc>
        <w:tc>
          <w:tcPr>
            <w:tcW w:w="1081" w:type="pct"/>
            <w:shd w:val="clear" w:color="auto" w:fill="auto"/>
            <w:vAlign w:val="bottom"/>
          </w:tcPr>
          <w:p w14:paraId="27EED62E" w14:textId="77777777" w:rsidR="000D32D0" w:rsidRPr="00174268" w:rsidRDefault="000D32D0" w:rsidP="00755975">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Vaccine Efficacy %</w:t>
            </w:r>
          </w:p>
          <w:p w14:paraId="109B755C" w14:textId="77777777" w:rsidR="000D32D0" w:rsidRPr="00174268" w:rsidRDefault="000D32D0" w:rsidP="00755975">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(95% CI</w:t>
            </w:r>
            <w:r w:rsidRPr="005B3B15">
              <w:rPr>
                <w:rFonts w:ascii="Times New Roman" w:hAnsi="Times New Roman" w:cs="Times New Roman"/>
                <w:b/>
                <w:sz w:val="24"/>
                <w:szCs w:val="24"/>
                <w:vertAlign w:val="superscript"/>
              </w:rPr>
              <w:t>e</w:t>
            </w:r>
            <w:r w:rsidRPr="00174268">
              <w:rPr>
                <w:rFonts w:ascii="Times New Roman" w:hAnsi="Times New Roman" w:cs="Times New Roman"/>
                <w:b/>
                <w:sz w:val="24"/>
                <w:szCs w:val="24"/>
              </w:rPr>
              <w:t>)</w:t>
            </w:r>
          </w:p>
        </w:tc>
      </w:tr>
      <w:tr w:rsidR="000D32D0" w:rsidRPr="006C6F02" w14:paraId="52602FE2" w14:textId="77777777" w:rsidTr="006953EC">
        <w:tc>
          <w:tcPr>
            <w:tcW w:w="1332" w:type="pct"/>
            <w:shd w:val="clear" w:color="auto" w:fill="auto"/>
            <w:vAlign w:val="bottom"/>
          </w:tcPr>
          <w:p w14:paraId="7EA8BB13" w14:textId="0105406F" w:rsidR="000D32D0" w:rsidRPr="00174268" w:rsidRDefault="000D32D0" w:rsidP="006953EC">
            <w:pPr>
              <w:pStyle w:val="tableparagraph"/>
              <w:rPr>
                <w:rFonts w:ascii="Times New Roman" w:hAnsi="Times New Roman" w:cs="Times New Roman"/>
                <w:sz w:val="24"/>
                <w:szCs w:val="24"/>
              </w:rPr>
            </w:pPr>
            <w:r>
              <w:rPr>
                <w:rFonts w:ascii="Times New Roman" w:hAnsi="Times New Roman" w:cs="Times New Roman"/>
                <w:sz w:val="24"/>
                <w:szCs w:val="24"/>
              </w:rPr>
              <w:t>Adolescents 12 </w:t>
            </w:r>
            <w:r w:rsidR="001D5A78">
              <w:rPr>
                <w:rFonts w:ascii="Times New Roman" w:hAnsi="Times New Roman" w:cs="Times New Roman"/>
                <w:sz w:val="24"/>
                <w:szCs w:val="24"/>
              </w:rPr>
              <w:t>through</w:t>
            </w:r>
            <w:r>
              <w:rPr>
                <w:rFonts w:ascii="Times New Roman" w:hAnsi="Times New Roman" w:cs="Times New Roman"/>
                <w:sz w:val="24"/>
                <w:szCs w:val="24"/>
              </w:rPr>
              <w:t> 15 </w:t>
            </w:r>
            <w:r w:rsidR="00D64C53">
              <w:rPr>
                <w:rFonts w:ascii="Times New Roman" w:hAnsi="Times New Roman" w:cs="Times New Roman"/>
                <w:sz w:val="24"/>
                <w:szCs w:val="24"/>
              </w:rPr>
              <w:t>y</w:t>
            </w:r>
            <w:r>
              <w:rPr>
                <w:rFonts w:ascii="Times New Roman" w:hAnsi="Times New Roman" w:cs="Times New Roman"/>
                <w:sz w:val="24"/>
                <w:szCs w:val="24"/>
              </w:rPr>
              <w:t xml:space="preserve">ears of </w:t>
            </w:r>
            <w:r w:rsidR="00D64C53">
              <w:rPr>
                <w:rFonts w:ascii="Times New Roman" w:hAnsi="Times New Roman" w:cs="Times New Roman"/>
                <w:sz w:val="24"/>
                <w:szCs w:val="24"/>
              </w:rPr>
              <w:t>a</w:t>
            </w:r>
            <w:r>
              <w:rPr>
                <w:rFonts w:ascii="Times New Roman" w:hAnsi="Times New Roman" w:cs="Times New Roman"/>
                <w:sz w:val="24"/>
                <w:szCs w:val="24"/>
              </w:rPr>
              <w:t>ge</w:t>
            </w:r>
          </w:p>
        </w:tc>
        <w:tc>
          <w:tcPr>
            <w:tcW w:w="1293" w:type="pct"/>
            <w:shd w:val="clear" w:color="auto" w:fill="auto"/>
            <w:vAlign w:val="bottom"/>
          </w:tcPr>
          <w:p w14:paraId="2A1DBEE4" w14:textId="77777777" w:rsidR="000D32D0" w:rsidRPr="00174268" w:rsidRDefault="000D32D0" w:rsidP="006953EC">
            <w:pPr>
              <w:pStyle w:val="tableparagraph"/>
              <w:jc w:val="center"/>
              <w:rPr>
                <w:rFonts w:ascii="Times New Roman" w:hAnsi="Times New Roman" w:cs="Times New Roman"/>
                <w:sz w:val="24"/>
                <w:szCs w:val="24"/>
              </w:rPr>
            </w:pPr>
            <w:r>
              <w:rPr>
                <w:rFonts w:ascii="Times New Roman" w:hAnsi="Times New Roman" w:cs="Times New Roman"/>
                <w:sz w:val="24"/>
                <w:szCs w:val="24"/>
              </w:rPr>
              <w:t>0</w:t>
            </w:r>
          </w:p>
          <w:p w14:paraId="5230F563" w14:textId="77777777" w:rsidR="000D32D0" w:rsidRPr="00174268" w:rsidRDefault="000D32D0" w:rsidP="006953EC">
            <w:pPr>
              <w:pStyle w:val="tableparagraph"/>
              <w:jc w:val="center"/>
              <w:rPr>
                <w:rFonts w:ascii="Times New Roman" w:hAnsi="Times New Roman" w:cs="Times New Roman"/>
                <w:sz w:val="24"/>
                <w:szCs w:val="24"/>
              </w:rPr>
            </w:pPr>
            <w:r>
              <w:rPr>
                <w:rFonts w:ascii="Times New Roman" w:hAnsi="Times New Roman" w:cs="Times New Roman"/>
                <w:sz w:val="24"/>
                <w:szCs w:val="24"/>
              </w:rPr>
              <w:t>0.154</w:t>
            </w:r>
            <w:r w:rsidRPr="00174268">
              <w:rPr>
                <w:rFonts w:ascii="Times New Roman" w:hAnsi="Times New Roman" w:cs="Times New Roman"/>
                <w:sz w:val="24"/>
                <w:szCs w:val="24"/>
              </w:rPr>
              <w:t xml:space="preserve"> (</w:t>
            </w:r>
            <w:r>
              <w:rPr>
                <w:rFonts w:ascii="Times New Roman" w:hAnsi="Times New Roman" w:cs="Times New Roman"/>
                <w:sz w:val="24"/>
                <w:szCs w:val="24"/>
              </w:rPr>
              <w:t>1001</w:t>
            </w:r>
            <w:r w:rsidRPr="00174268">
              <w:rPr>
                <w:rFonts w:ascii="Times New Roman" w:hAnsi="Times New Roman" w:cs="Times New Roman"/>
                <w:sz w:val="24"/>
                <w:szCs w:val="24"/>
              </w:rPr>
              <w:t>)</w:t>
            </w:r>
          </w:p>
        </w:tc>
        <w:tc>
          <w:tcPr>
            <w:tcW w:w="1294" w:type="pct"/>
            <w:shd w:val="clear" w:color="auto" w:fill="auto"/>
            <w:vAlign w:val="bottom"/>
          </w:tcPr>
          <w:p w14:paraId="3B42B886" w14:textId="77777777" w:rsidR="000D32D0" w:rsidRPr="00174268" w:rsidRDefault="000D32D0" w:rsidP="006953EC">
            <w:pPr>
              <w:pStyle w:val="tableparagraph"/>
              <w:jc w:val="center"/>
              <w:rPr>
                <w:rFonts w:ascii="Times New Roman" w:hAnsi="Times New Roman" w:cs="Times New Roman"/>
                <w:sz w:val="24"/>
                <w:szCs w:val="24"/>
              </w:rPr>
            </w:pPr>
            <w:r w:rsidRPr="00174268">
              <w:rPr>
                <w:rFonts w:ascii="Times New Roman" w:hAnsi="Times New Roman" w:cs="Times New Roman"/>
                <w:sz w:val="24"/>
                <w:szCs w:val="24"/>
              </w:rPr>
              <w:t>16</w:t>
            </w:r>
          </w:p>
          <w:p w14:paraId="09ADB331" w14:textId="77777777" w:rsidR="000D32D0" w:rsidRPr="00174268" w:rsidRDefault="000D32D0" w:rsidP="006953EC">
            <w:pPr>
              <w:pStyle w:val="tableparagraph"/>
              <w:jc w:val="center"/>
              <w:rPr>
                <w:rFonts w:ascii="Times New Roman" w:hAnsi="Times New Roman" w:cs="Times New Roman"/>
                <w:sz w:val="24"/>
                <w:szCs w:val="24"/>
              </w:rPr>
            </w:pPr>
            <w:r>
              <w:rPr>
                <w:rFonts w:ascii="Times New Roman" w:hAnsi="Times New Roman" w:cs="Times New Roman"/>
                <w:sz w:val="24"/>
                <w:szCs w:val="24"/>
              </w:rPr>
              <w:t>0.147</w:t>
            </w:r>
            <w:r w:rsidRPr="00174268">
              <w:rPr>
                <w:rFonts w:ascii="Times New Roman" w:hAnsi="Times New Roman" w:cs="Times New Roman"/>
                <w:sz w:val="24"/>
                <w:szCs w:val="24"/>
              </w:rPr>
              <w:t xml:space="preserve"> (</w:t>
            </w:r>
            <w:r>
              <w:rPr>
                <w:rFonts w:ascii="Times New Roman" w:hAnsi="Times New Roman" w:cs="Times New Roman"/>
                <w:sz w:val="24"/>
                <w:szCs w:val="24"/>
              </w:rPr>
              <w:t>972</w:t>
            </w:r>
            <w:r w:rsidRPr="00174268">
              <w:rPr>
                <w:rFonts w:ascii="Times New Roman" w:hAnsi="Times New Roman" w:cs="Times New Roman"/>
                <w:sz w:val="24"/>
                <w:szCs w:val="24"/>
              </w:rPr>
              <w:t>)</w:t>
            </w:r>
          </w:p>
        </w:tc>
        <w:tc>
          <w:tcPr>
            <w:tcW w:w="1081" w:type="pct"/>
            <w:shd w:val="clear" w:color="auto" w:fill="auto"/>
            <w:vAlign w:val="bottom"/>
          </w:tcPr>
          <w:p w14:paraId="67C00F5A" w14:textId="77777777" w:rsidR="000D32D0" w:rsidRDefault="000D32D0" w:rsidP="006953EC">
            <w:pPr>
              <w:pStyle w:val="tableparagraph"/>
              <w:jc w:val="center"/>
              <w:rPr>
                <w:rFonts w:ascii="Times New Roman" w:hAnsi="Times New Roman" w:cs="Times New Roman"/>
                <w:sz w:val="24"/>
                <w:szCs w:val="24"/>
              </w:rPr>
            </w:pPr>
          </w:p>
          <w:p w14:paraId="4E19E482" w14:textId="77777777" w:rsidR="000D32D0" w:rsidRPr="00174268" w:rsidRDefault="000D32D0" w:rsidP="006953EC">
            <w:pPr>
              <w:pStyle w:val="tableparagraph"/>
              <w:jc w:val="center"/>
              <w:rPr>
                <w:rFonts w:ascii="Times New Roman" w:hAnsi="Times New Roman" w:cs="Times New Roman"/>
                <w:sz w:val="24"/>
                <w:szCs w:val="24"/>
                <w:vertAlign w:val="superscript"/>
              </w:rPr>
            </w:pPr>
            <w:r>
              <w:rPr>
                <w:rFonts w:ascii="Times New Roman" w:hAnsi="Times New Roman" w:cs="Times New Roman"/>
                <w:sz w:val="24"/>
                <w:szCs w:val="24"/>
              </w:rPr>
              <w:t>100.0</w:t>
            </w:r>
            <w:r w:rsidRPr="00174268">
              <w:rPr>
                <w:rFonts w:ascii="Times New Roman" w:hAnsi="Times New Roman" w:cs="Times New Roman"/>
                <w:sz w:val="24"/>
                <w:szCs w:val="24"/>
              </w:rPr>
              <w:t xml:space="preserve"> (</w:t>
            </w:r>
            <w:r>
              <w:rPr>
                <w:rFonts w:ascii="Times New Roman" w:hAnsi="Times New Roman" w:cs="Times New Roman"/>
                <w:sz w:val="24"/>
                <w:szCs w:val="24"/>
              </w:rPr>
              <w:t>75.3</w:t>
            </w:r>
            <w:r w:rsidRPr="00174268">
              <w:rPr>
                <w:rFonts w:ascii="Times New Roman" w:hAnsi="Times New Roman" w:cs="Times New Roman"/>
                <w:sz w:val="24"/>
                <w:szCs w:val="24"/>
              </w:rPr>
              <w:t xml:space="preserve">, </w:t>
            </w:r>
            <w:r>
              <w:rPr>
                <w:rFonts w:ascii="Times New Roman" w:hAnsi="Times New Roman" w:cs="Times New Roman"/>
                <w:sz w:val="24"/>
                <w:szCs w:val="24"/>
              </w:rPr>
              <w:t>100.0</w:t>
            </w:r>
            <w:r w:rsidRPr="00174268">
              <w:rPr>
                <w:rFonts w:ascii="Times New Roman" w:hAnsi="Times New Roman" w:cs="Times New Roman"/>
                <w:sz w:val="24"/>
                <w:szCs w:val="24"/>
              </w:rPr>
              <w:t>)</w:t>
            </w:r>
          </w:p>
        </w:tc>
      </w:tr>
      <w:tr w:rsidR="00490A04" w:rsidRPr="006C6F02" w14:paraId="4CC6F97E" w14:textId="77777777" w:rsidTr="00490A04">
        <w:tc>
          <w:tcPr>
            <w:tcW w:w="5000" w:type="pct"/>
            <w:gridSpan w:val="4"/>
            <w:shd w:val="clear" w:color="auto" w:fill="auto"/>
            <w:vAlign w:val="bottom"/>
          </w:tcPr>
          <w:p w14:paraId="196B8481" w14:textId="592986C6" w:rsidR="00490A04" w:rsidRDefault="007369BD" w:rsidP="007369BD">
            <w:pPr>
              <w:pStyle w:val="tableparagraph"/>
              <w:jc w:val="center"/>
              <w:rPr>
                <w:rFonts w:ascii="Times New Roman" w:hAnsi="Times New Roman" w:cs="Times New Roman"/>
                <w:sz w:val="24"/>
                <w:szCs w:val="24"/>
              </w:rPr>
            </w:pPr>
            <w:r w:rsidRPr="00AC302C">
              <w:rPr>
                <w:rFonts w:ascii="Times New Roman" w:hAnsi="Times New Roman" w:cs="Times New Roman"/>
                <w:b/>
                <w:sz w:val="24"/>
                <w:szCs w:val="24"/>
              </w:rPr>
              <w:t>First COVID-19 occurrence from</w:t>
            </w:r>
            <w:r>
              <w:rPr>
                <w:rFonts w:ascii="Times New Roman" w:hAnsi="Times New Roman" w:cs="Times New Roman"/>
                <w:b/>
                <w:sz w:val="24"/>
                <w:szCs w:val="24"/>
              </w:rPr>
              <w:t xml:space="preserve"> </w:t>
            </w:r>
            <w:r w:rsidRPr="00AC302C">
              <w:rPr>
                <w:rFonts w:ascii="Times New Roman" w:hAnsi="Times New Roman" w:cs="Times New Roman"/>
                <w:b/>
                <w:sz w:val="24"/>
                <w:szCs w:val="24"/>
              </w:rPr>
              <w:t xml:space="preserve">7 days after Dose 2 in </w:t>
            </w:r>
            <w:r>
              <w:rPr>
                <w:rFonts w:ascii="Times New Roman" w:hAnsi="Times New Roman" w:cs="Times New Roman"/>
                <w:b/>
                <w:sz w:val="24"/>
                <w:szCs w:val="24"/>
              </w:rPr>
              <w:t>adolescents 12 t</w:t>
            </w:r>
            <w:r w:rsidR="004F04D5">
              <w:rPr>
                <w:rFonts w:ascii="Times New Roman" w:hAnsi="Times New Roman" w:cs="Times New Roman"/>
                <w:b/>
                <w:sz w:val="24"/>
                <w:szCs w:val="24"/>
              </w:rPr>
              <w:t>hrough</w:t>
            </w:r>
            <w:r>
              <w:rPr>
                <w:rFonts w:ascii="Times New Roman" w:hAnsi="Times New Roman" w:cs="Times New Roman"/>
                <w:b/>
                <w:sz w:val="24"/>
                <w:szCs w:val="24"/>
              </w:rPr>
              <w:t xml:space="preserve"> 15 years of age</w:t>
            </w:r>
            <w:r w:rsidRPr="00AC302C">
              <w:rPr>
                <w:rFonts w:ascii="Times New Roman" w:hAnsi="Times New Roman" w:cs="Times New Roman"/>
                <w:b/>
                <w:sz w:val="24"/>
                <w:szCs w:val="24"/>
              </w:rPr>
              <w:t xml:space="preserve"> with or without evidence of prior SARS-CoV-2 infection</w:t>
            </w:r>
          </w:p>
        </w:tc>
      </w:tr>
      <w:tr w:rsidR="00C731AA" w:rsidRPr="006C6F02" w14:paraId="2D6AEDCF" w14:textId="77777777" w:rsidTr="006953EC">
        <w:tc>
          <w:tcPr>
            <w:tcW w:w="1332" w:type="pct"/>
            <w:shd w:val="clear" w:color="auto" w:fill="auto"/>
            <w:vAlign w:val="bottom"/>
          </w:tcPr>
          <w:p w14:paraId="636A40A8" w14:textId="77777777" w:rsidR="00C731AA" w:rsidRDefault="00C731AA" w:rsidP="00C731AA">
            <w:pPr>
              <w:pStyle w:val="tableparagraph"/>
              <w:rPr>
                <w:rFonts w:ascii="Times New Roman" w:hAnsi="Times New Roman" w:cs="Times New Roman"/>
                <w:sz w:val="24"/>
                <w:szCs w:val="24"/>
              </w:rPr>
            </w:pPr>
          </w:p>
        </w:tc>
        <w:tc>
          <w:tcPr>
            <w:tcW w:w="1293" w:type="pct"/>
            <w:shd w:val="clear" w:color="auto" w:fill="auto"/>
            <w:vAlign w:val="bottom"/>
          </w:tcPr>
          <w:p w14:paraId="1AD4B4A8" w14:textId="77777777" w:rsidR="00C731AA" w:rsidRPr="00AC302C" w:rsidRDefault="00C731AA" w:rsidP="00C731AA">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Pfizer-BioNTech COVID</w:t>
            </w:r>
            <w:r w:rsidRPr="00AC302C">
              <w:rPr>
                <w:rFonts w:ascii="Times New Roman" w:hAnsi="Times New Roman" w:cs="Times New Roman"/>
                <w:b/>
                <w:sz w:val="24"/>
                <w:szCs w:val="24"/>
              </w:rPr>
              <w:noBreakHyphen/>
              <w:t>19 Vaccine</w:t>
            </w:r>
          </w:p>
          <w:p w14:paraId="6D233FC9" w14:textId="77777777" w:rsidR="00C731AA" w:rsidRPr="00AC302C" w:rsidRDefault="00C731AA" w:rsidP="00C731AA">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w:t>
            </w:r>
            <w:r w:rsidRPr="00AC302C">
              <w:rPr>
                <w:rFonts w:ascii="Times New Roman" w:hAnsi="Times New Roman" w:cs="Times New Roman"/>
                <w:b/>
                <w:sz w:val="24"/>
                <w:szCs w:val="24"/>
                <w:vertAlign w:val="superscript"/>
              </w:rPr>
              <w:t>a</w:t>
            </w:r>
            <w:r w:rsidRPr="00AC302C">
              <w:rPr>
                <w:rFonts w:ascii="Times New Roman" w:hAnsi="Times New Roman" w:cs="Times New Roman"/>
                <w:b/>
                <w:sz w:val="24"/>
                <w:szCs w:val="24"/>
              </w:rPr>
              <w:t>=</w:t>
            </w:r>
            <w:r>
              <w:rPr>
                <w:rFonts w:ascii="Times New Roman" w:hAnsi="Times New Roman" w:cs="Times New Roman"/>
                <w:b/>
                <w:sz w:val="24"/>
                <w:szCs w:val="24"/>
              </w:rPr>
              <w:t>1119</w:t>
            </w:r>
          </w:p>
          <w:p w14:paraId="7C52E90B" w14:textId="77777777" w:rsidR="00C731AA" w:rsidRPr="00AC302C" w:rsidRDefault="00C731AA" w:rsidP="00C731AA">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13C341E9" w14:textId="77777777" w:rsidR="00C731AA" w:rsidRPr="00AC302C" w:rsidRDefault="00C731AA" w:rsidP="00C731AA">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AC302C">
              <w:rPr>
                <w:rFonts w:ascii="Times New Roman" w:hAnsi="Times New Roman" w:cs="Times New Roman"/>
                <w:b/>
                <w:sz w:val="24"/>
                <w:szCs w:val="24"/>
                <w:vertAlign w:val="superscript"/>
              </w:rPr>
              <w:t>b</w:t>
            </w:r>
          </w:p>
          <w:p w14:paraId="7E3F6177" w14:textId="44C44550" w:rsidR="00C731AA" w:rsidRDefault="00C731AA" w:rsidP="00C731AA">
            <w:pPr>
              <w:pStyle w:val="tableparagraph"/>
              <w:jc w:val="center"/>
              <w:rPr>
                <w:rFonts w:ascii="Times New Roman" w:hAnsi="Times New Roman" w:cs="Times New Roman"/>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r w:rsidRPr="00AC302C">
              <w:rPr>
                <w:rFonts w:ascii="Times New Roman" w:hAnsi="Times New Roman" w:cs="Times New Roman"/>
                <w:b/>
                <w:sz w:val="24"/>
                <w:szCs w:val="24"/>
              </w:rPr>
              <w:t>Time</w:t>
            </w:r>
            <w:r w:rsidRPr="00AC302C">
              <w:rPr>
                <w:rFonts w:ascii="Times New Roman" w:hAnsi="Times New Roman" w:cs="Times New Roman"/>
                <w:b/>
                <w:sz w:val="24"/>
                <w:szCs w:val="24"/>
                <w:vertAlign w:val="superscript"/>
              </w:rPr>
              <w:t>c</w:t>
            </w:r>
            <w:r w:rsidRPr="00AC302C">
              <w:rPr>
                <w:rFonts w:ascii="Times New Roman" w:hAnsi="Times New Roman" w:cs="Times New Roman"/>
                <w:b/>
                <w:sz w:val="24"/>
                <w:szCs w:val="24"/>
              </w:rPr>
              <w:t xml:space="preserve"> (n2</w:t>
            </w:r>
            <w:r w:rsidRPr="00AC302C">
              <w:rPr>
                <w:rFonts w:ascii="Times New Roman" w:hAnsi="Times New Roman" w:cs="Times New Roman"/>
                <w:b/>
                <w:sz w:val="24"/>
                <w:szCs w:val="24"/>
                <w:vertAlign w:val="superscript"/>
              </w:rPr>
              <w:t>d</w:t>
            </w:r>
            <w:r w:rsidRPr="00AC302C">
              <w:rPr>
                <w:rFonts w:ascii="Times New Roman" w:hAnsi="Times New Roman" w:cs="Times New Roman"/>
                <w:b/>
                <w:sz w:val="24"/>
                <w:szCs w:val="24"/>
              </w:rPr>
              <w:t>)</w:t>
            </w:r>
          </w:p>
        </w:tc>
        <w:tc>
          <w:tcPr>
            <w:tcW w:w="1294" w:type="pct"/>
            <w:shd w:val="clear" w:color="auto" w:fill="auto"/>
            <w:vAlign w:val="bottom"/>
          </w:tcPr>
          <w:p w14:paraId="38A3D459" w14:textId="77777777" w:rsidR="00C731AA" w:rsidRPr="00AC302C" w:rsidRDefault="00C731AA" w:rsidP="00C731AA">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Placebo</w:t>
            </w:r>
          </w:p>
          <w:p w14:paraId="00161C59" w14:textId="77777777" w:rsidR="00C731AA" w:rsidRPr="00AC302C" w:rsidRDefault="00C731AA" w:rsidP="00C731AA">
            <w:pPr>
              <w:pStyle w:val="tableparagraph"/>
              <w:keepNext/>
              <w:jc w:val="center"/>
              <w:rPr>
                <w:rFonts w:ascii="Times New Roman" w:hAnsi="Times New Roman" w:cs="Times New Roman"/>
                <w:b/>
                <w:sz w:val="24"/>
                <w:szCs w:val="24"/>
              </w:rPr>
            </w:pPr>
          </w:p>
          <w:p w14:paraId="6B4A36C8" w14:textId="77777777" w:rsidR="00C731AA" w:rsidRPr="00AC302C" w:rsidRDefault="00C731AA" w:rsidP="00C731AA">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N</w:t>
            </w:r>
            <w:r w:rsidRPr="00AC302C">
              <w:rPr>
                <w:rFonts w:ascii="Times New Roman" w:hAnsi="Times New Roman" w:cs="Times New Roman"/>
                <w:b/>
                <w:sz w:val="24"/>
                <w:szCs w:val="24"/>
                <w:vertAlign w:val="superscript"/>
              </w:rPr>
              <w:t>a</w:t>
            </w:r>
            <w:r w:rsidRPr="00AC302C">
              <w:rPr>
                <w:rFonts w:ascii="Times New Roman" w:hAnsi="Times New Roman" w:cs="Times New Roman"/>
                <w:b/>
                <w:sz w:val="24"/>
                <w:szCs w:val="24"/>
              </w:rPr>
              <w:t>=</w:t>
            </w:r>
            <w:r>
              <w:rPr>
                <w:rFonts w:ascii="Times New Roman" w:hAnsi="Times New Roman" w:cs="Times New Roman"/>
                <w:b/>
                <w:sz w:val="24"/>
                <w:szCs w:val="24"/>
              </w:rPr>
              <w:t>1110</w:t>
            </w:r>
          </w:p>
          <w:p w14:paraId="19247632" w14:textId="77777777" w:rsidR="00C731AA" w:rsidRPr="00AC302C" w:rsidRDefault="00C731AA" w:rsidP="00C731AA">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26D70DB2" w14:textId="77777777" w:rsidR="00C731AA" w:rsidRPr="00AC302C" w:rsidRDefault="00C731AA" w:rsidP="00C731AA">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AC302C">
              <w:rPr>
                <w:rFonts w:ascii="Times New Roman" w:hAnsi="Times New Roman" w:cs="Times New Roman"/>
                <w:b/>
                <w:sz w:val="24"/>
                <w:szCs w:val="24"/>
                <w:vertAlign w:val="superscript"/>
              </w:rPr>
              <w:t>b</w:t>
            </w:r>
          </w:p>
          <w:p w14:paraId="608B1CC5" w14:textId="23351B9D" w:rsidR="00C731AA" w:rsidRPr="00174268" w:rsidRDefault="00C731AA" w:rsidP="00C731AA">
            <w:pPr>
              <w:pStyle w:val="tableparagraph"/>
              <w:jc w:val="center"/>
              <w:rPr>
                <w:rFonts w:ascii="Times New Roman" w:hAnsi="Times New Roman" w:cs="Times New Roman"/>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r w:rsidRPr="00AC302C">
              <w:rPr>
                <w:rFonts w:ascii="Times New Roman" w:hAnsi="Times New Roman" w:cs="Times New Roman"/>
                <w:b/>
                <w:sz w:val="24"/>
                <w:szCs w:val="24"/>
              </w:rPr>
              <w:t>Time</w:t>
            </w:r>
            <w:r w:rsidRPr="00AC302C">
              <w:rPr>
                <w:rFonts w:ascii="Times New Roman" w:hAnsi="Times New Roman" w:cs="Times New Roman"/>
                <w:b/>
                <w:sz w:val="24"/>
                <w:szCs w:val="24"/>
                <w:vertAlign w:val="superscript"/>
              </w:rPr>
              <w:t>c</w:t>
            </w:r>
            <w:r w:rsidRPr="00AC302C">
              <w:rPr>
                <w:rFonts w:ascii="Times New Roman" w:hAnsi="Times New Roman" w:cs="Times New Roman"/>
                <w:b/>
                <w:sz w:val="24"/>
                <w:szCs w:val="24"/>
              </w:rPr>
              <w:t xml:space="preserve"> (n2</w:t>
            </w:r>
            <w:r w:rsidRPr="00AC302C">
              <w:rPr>
                <w:rFonts w:ascii="Times New Roman" w:hAnsi="Times New Roman" w:cs="Times New Roman"/>
                <w:b/>
                <w:sz w:val="24"/>
                <w:szCs w:val="24"/>
                <w:vertAlign w:val="superscript"/>
              </w:rPr>
              <w:t>d</w:t>
            </w:r>
            <w:r w:rsidRPr="00AC302C">
              <w:rPr>
                <w:rFonts w:ascii="Times New Roman" w:hAnsi="Times New Roman" w:cs="Times New Roman"/>
                <w:b/>
                <w:sz w:val="24"/>
                <w:szCs w:val="24"/>
              </w:rPr>
              <w:t>)</w:t>
            </w:r>
          </w:p>
        </w:tc>
        <w:tc>
          <w:tcPr>
            <w:tcW w:w="1081" w:type="pct"/>
            <w:shd w:val="clear" w:color="auto" w:fill="auto"/>
            <w:vAlign w:val="bottom"/>
          </w:tcPr>
          <w:p w14:paraId="4771277B" w14:textId="77777777" w:rsidR="00C731AA" w:rsidRPr="00AC302C" w:rsidRDefault="00C731AA" w:rsidP="00C731AA">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Vaccine Efficacy %</w:t>
            </w:r>
          </w:p>
          <w:p w14:paraId="53DBAC39" w14:textId="5B048488" w:rsidR="00C731AA" w:rsidRDefault="00C731AA" w:rsidP="00C731AA">
            <w:pPr>
              <w:pStyle w:val="tableparagraph"/>
              <w:jc w:val="center"/>
              <w:rPr>
                <w:rFonts w:ascii="Times New Roman" w:hAnsi="Times New Roman" w:cs="Times New Roman"/>
                <w:sz w:val="24"/>
                <w:szCs w:val="24"/>
              </w:rPr>
            </w:pPr>
            <w:r w:rsidRPr="00AC302C">
              <w:rPr>
                <w:rFonts w:ascii="Times New Roman" w:hAnsi="Times New Roman" w:cs="Times New Roman"/>
                <w:b/>
                <w:sz w:val="24"/>
                <w:szCs w:val="24"/>
              </w:rPr>
              <w:t>(95% CI</w:t>
            </w:r>
            <w:r w:rsidRPr="005B3B15">
              <w:rPr>
                <w:rFonts w:ascii="Times New Roman" w:hAnsi="Times New Roman" w:cs="Times New Roman"/>
                <w:b/>
                <w:sz w:val="24"/>
                <w:szCs w:val="24"/>
                <w:vertAlign w:val="superscript"/>
              </w:rPr>
              <w:t>e</w:t>
            </w:r>
            <w:r w:rsidRPr="00AC302C">
              <w:rPr>
                <w:rFonts w:ascii="Times New Roman" w:hAnsi="Times New Roman" w:cs="Times New Roman"/>
                <w:b/>
                <w:sz w:val="24"/>
                <w:szCs w:val="24"/>
              </w:rPr>
              <w:t>)</w:t>
            </w:r>
          </w:p>
        </w:tc>
      </w:tr>
      <w:tr w:rsidR="004F04D5" w:rsidRPr="006C6F02" w14:paraId="15CD0F71" w14:textId="77777777" w:rsidTr="003E05AE">
        <w:tc>
          <w:tcPr>
            <w:tcW w:w="1332" w:type="pct"/>
            <w:shd w:val="clear" w:color="auto" w:fill="auto"/>
          </w:tcPr>
          <w:p w14:paraId="6A9AA6A4" w14:textId="3B94795F" w:rsidR="004F04D5" w:rsidRDefault="004F04D5" w:rsidP="004F04D5">
            <w:pPr>
              <w:pStyle w:val="tableparagraph"/>
              <w:rPr>
                <w:rFonts w:ascii="Times New Roman" w:hAnsi="Times New Roman" w:cs="Times New Roman"/>
                <w:sz w:val="24"/>
                <w:szCs w:val="24"/>
              </w:rPr>
            </w:pPr>
            <w:r>
              <w:rPr>
                <w:rFonts w:ascii="Times New Roman" w:hAnsi="Times New Roman" w:cs="Times New Roman"/>
                <w:sz w:val="24"/>
                <w:szCs w:val="24"/>
              </w:rPr>
              <w:t>Adolescents 12 through 15 </w:t>
            </w:r>
            <w:r w:rsidR="00D64C53">
              <w:rPr>
                <w:rFonts w:ascii="Times New Roman" w:hAnsi="Times New Roman" w:cs="Times New Roman"/>
                <w:sz w:val="24"/>
                <w:szCs w:val="24"/>
              </w:rPr>
              <w:t>y</w:t>
            </w:r>
            <w:r>
              <w:rPr>
                <w:rFonts w:ascii="Times New Roman" w:hAnsi="Times New Roman" w:cs="Times New Roman"/>
                <w:sz w:val="24"/>
                <w:szCs w:val="24"/>
              </w:rPr>
              <w:t xml:space="preserve">ears of </w:t>
            </w:r>
            <w:r w:rsidR="00D64C53">
              <w:rPr>
                <w:rFonts w:ascii="Times New Roman" w:hAnsi="Times New Roman" w:cs="Times New Roman"/>
                <w:sz w:val="24"/>
                <w:szCs w:val="24"/>
              </w:rPr>
              <w:t>a</w:t>
            </w:r>
            <w:r>
              <w:rPr>
                <w:rFonts w:ascii="Times New Roman" w:hAnsi="Times New Roman" w:cs="Times New Roman"/>
                <w:sz w:val="24"/>
                <w:szCs w:val="24"/>
              </w:rPr>
              <w:t>ge</w:t>
            </w:r>
          </w:p>
        </w:tc>
        <w:tc>
          <w:tcPr>
            <w:tcW w:w="1293" w:type="pct"/>
            <w:shd w:val="clear" w:color="auto" w:fill="auto"/>
            <w:vAlign w:val="bottom"/>
          </w:tcPr>
          <w:p w14:paraId="3277DA27" w14:textId="77777777" w:rsidR="004F04D5" w:rsidRPr="00AC302C" w:rsidRDefault="004F04D5" w:rsidP="004F04D5">
            <w:pPr>
              <w:pStyle w:val="tableparagraph"/>
              <w:keepNext/>
              <w:jc w:val="center"/>
              <w:rPr>
                <w:rFonts w:ascii="Times New Roman" w:hAnsi="Times New Roman" w:cs="Times New Roman"/>
                <w:sz w:val="24"/>
                <w:szCs w:val="24"/>
              </w:rPr>
            </w:pPr>
            <w:r>
              <w:rPr>
                <w:rFonts w:ascii="Times New Roman" w:hAnsi="Times New Roman" w:cs="Times New Roman"/>
                <w:sz w:val="24"/>
                <w:szCs w:val="24"/>
              </w:rPr>
              <w:t>0</w:t>
            </w:r>
          </w:p>
          <w:p w14:paraId="49F7DFE8" w14:textId="3AF8EAC0" w:rsidR="004F04D5" w:rsidRDefault="004F04D5" w:rsidP="004F04D5">
            <w:pPr>
              <w:pStyle w:val="tableparagraph"/>
              <w:jc w:val="center"/>
              <w:rPr>
                <w:rFonts w:ascii="Times New Roman" w:hAnsi="Times New Roman" w:cs="Times New Roman"/>
                <w:sz w:val="24"/>
                <w:szCs w:val="24"/>
              </w:rPr>
            </w:pPr>
            <w:r>
              <w:rPr>
                <w:rFonts w:ascii="Times New Roman" w:hAnsi="Times New Roman" w:cs="Times New Roman"/>
                <w:sz w:val="24"/>
                <w:szCs w:val="24"/>
              </w:rPr>
              <w:t>0.170</w:t>
            </w:r>
            <w:r w:rsidRPr="00AC302C">
              <w:rPr>
                <w:rFonts w:ascii="Times New Roman" w:hAnsi="Times New Roman" w:cs="Times New Roman"/>
                <w:sz w:val="24"/>
                <w:szCs w:val="24"/>
              </w:rPr>
              <w:t xml:space="preserve"> (</w:t>
            </w:r>
            <w:r>
              <w:rPr>
                <w:rFonts w:ascii="Times New Roman" w:hAnsi="Times New Roman" w:cs="Times New Roman"/>
                <w:sz w:val="24"/>
                <w:szCs w:val="24"/>
              </w:rPr>
              <w:t>1109</w:t>
            </w:r>
            <w:r w:rsidRPr="00AC302C">
              <w:rPr>
                <w:rFonts w:ascii="Times New Roman" w:hAnsi="Times New Roman" w:cs="Times New Roman"/>
                <w:sz w:val="24"/>
                <w:szCs w:val="24"/>
              </w:rPr>
              <w:t>)</w:t>
            </w:r>
          </w:p>
        </w:tc>
        <w:tc>
          <w:tcPr>
            <w:tcW w:w="1294" w:type="pct"/>
            <w:shd w:val="clear" w:color="auto" w:fill="auto"/>
            <w:vAlign w:val="bottom"/>
          </w:tcPr>
          <w:p w14:paraId="7A52A6C1" w14:textId="77777777" w:rsidR="004F04D5" w:rsidRPr="00AC302C" w:rsidRDefault="004F04D5" w:rsidP="004F04D5">
            <w:pPr>
              <w:pStyle w:val="tableparagraph"/>
              <w:keepNext/>
              <w:jc w:val="center"/>
              <w:rPr>
                <w:rFonts w:ascii="Times New Roman" w:hAnsi="Times New Roman" w:cs="Times New Roman"/>
                <w:sz w:val="24"/>
                <w:szCs w:val="24"/>
              </w:rPr>
            </w:pPr>
            <w:r>
              <w:rPr>
                <w:rFonts w:ascii="Times New Roman" w:hAnsi="Times New Roman" w:cs="Times New Roman"/>
                <w:sz w:val="24"/>
                <w:szCs w:val="24"/>
              </w:rPr>
              <w:t>18</w:t>
            </w:r>
          </w:p>
          <w:p w14:paraId="4555AA90" w14:textId="4FD4469A" w:rsidR="004F04D5" w:rsidRPr="00174268" w:rsidRDefault="004F04D5" w:rsidP="004F04D5">
            <w:pPr>
              <w:pStyle w:val="tableparagraph"/>
              <w:jc w:val="center"/>
              <w:rPr>
                <w:rFonts w:ascii="Times New Roman" w:hAnsi="Times New Roman" w:cs="Times New Roman"/>
                <w:sz w:val="24"/>
                <w:szCs w:val="24"/>
              </w:rPr>
            </w:pPr>
            <w:r>
              <w:rPr>
                <w:rFonts w:ascii="Times New Roman" w:hAnsi="Times New Roman" w:cs="Times New Roman"/>
                <w:sz w:val="24"/>
                <w:szCs w:val="24"/>
              </w:rPr>
              <w:t>0.163</w:t>
            </w:r>
            <w:r w:rsidRPr="00AC302C">
              <w:rPr>
                <w:rFonts w:ascii="Times New Roman" w:hAnsi="Times New Roman" w:cs="Times New Roman"/>
                <w:sz w:val="24"/>
                <w:szCs w:val="24"/>
              </w:rPr>
              <w:t xml:space="preserve"> (</w:t>
            </w:r>
            <w:r>
              <w:rPr>
                <w:rFonts w:ascii="Times New Roman" w:hAnsi="Times New Roman" w:cs="Times New Roman"/>
                <w:sz w:val="24"/>
                <w:szCs w:val="24"/>
              </w:rPr>
              <w:t>1094</w:t>
            </w:r>
            <w:r w:rsidRPr="00AC302C">
              <w:rPr>
                <w:rFonts w:ascii="Times New Roman" w:hAnsi="Times New Roman" w:cs="Times New Roman"/>
                <w:sz w:val="24"/>
                <w:szCs w:val="24"/>
              </w:rPr>
              <w:t>)</w:t>
            </w:r>
          </w:p>
        </w:tc>
        <w:tc>
          <w:tcPr>
            <w:tcW w:w="1081" w:type="pct"/>
            <w:shd w:val="clear" w:color="auto" w:fill="auto"/>
            <w:vAlign w:val="bottom"/>
          </w:tcPr>
          <w:p w14:paraId="1DA571F7" w14:textId="77777777" w:rsidR="004F04D5" w:rsidRDefault="004F04D5" w:rsidP="004F04D5">
            <w:pPr>
              <w:pStyle w:val="tableparagraph"/>
              <w:keepNext/>
              <w:jc w:val="center"/>
              <w:rPr>
                <w:rFonts w:ascii="Times New Roman" w:hAnsi="Times New Roman" w:cs="Times New Roman"/>
                <w:sz w:val="24"/>
                <w:szCs w:val="24"/>
              </w:rPr>
            </w:pPr>
          </w:p>
          <w:p w14:paraId="027D23A5" w14:textId="6F11D969" w:rsidR="004F04D5" w:rsidRDefault="004F04D5" w:rsidP="004F04D5">
            <w:pPr>
              <w:pStyle w:val="tableparagraph"/>
              <w:jc w:val="center"/>
              <w:rPr>
                <w:rFonts w:ascii="Times New Roman" w:hAnsi="Times New Roman" w:cs="Times New Roman"/>
                <w:sz w:val="24"/>
                <w:szCs w:val="24"/>
              </w:rPr>
            </w:pPr>
            <w:r>
              <w:rPr>
                <w:rFonts w:ascii="Times New Roman" w:hAnsi="Times New Roman" w:cs="Times New Roman"/>
                <w:sz w:val="24"/>
                <w:szCs w:val="24"/>
              </w:rPr>
              <w:t>100.0</w:t>
            </w:r>
            <w:r w:rsidRPr="00AC302C">
              <w:rPr>
                <w:rFonts w:ascii="Times New Roman" w:hAnsi="Times New Roman" w:cs="Times New Roman"/>
                <w:sz w:val="24"/>
                <w:szCs w:val="24"/>
              </w:rPr>
              <w:t xml:space="preserve"> (</w:t>
            </w:r>
            <w:r>
              <w:rPr>
                <w:rFonts w:ascii="Times New Roman" w:hAnsi="Times New Roman" w:cs="Times New Roman"/>
                <w:sz w:val="24"/>
                <w:szCs w:val="24"/>
              </w:rPr>
              <w:t>78.1</w:t>
            </w:r>
            <w:r w:rsidRPr="00AC302C">
              <w:rPr>
                <w:rFonts w:ascii="Times New Roman" w:hAnsi="Times New Roman" w:cs="Times New Roman"/>
                <w:sz w:val="24"/>
                <w:szCs w:val="24"/>
              </w:rPr>
              <w:t xml:space="preserve">, </w:t>
            </w:r>
            <w:r>
              <w:rPr>
                <w:rFonts w:ascii="Times New Roman" w:hAnsi="Times New Roman" w:cs="Times New Roman"/>
                <w:sz w:val="24"/>
                <w:szCs w:val="24"/>
              </w:rPr>
              <w:t>100.0</w:t>
            </w:r>
            <w:r w:rsidRPr="00AC302C">
              <w:rPr>
                <w:rFonts w:ascii="Times New Roman" w:hAnsi="Times New Roman" w:cs="Times New Roman"/>
                <w:sz w:val="24"/>
                <w:szCs w:val="24"/>
              </w:rPr>
              <w:t>)</w:t>
            </w:r>
          </w:p>
        </w:tc>
      </w:tr>
      <w:tr w:rsidR="004F04D5" w:rsidRPr="00367A16" w14:paraId="3EC15CF5" w14:textId="77777777" w:rsidTr="00001E1E">
        <w:trPr>
          <w:trHeight w:val="440"/>
        </w:trPr>
        <w:tc>
          <w:tcPr>
            <w:tcW w:w="5000" w:type="pct"/>
            <w:gridSpan w:val="4"/>
            <w:tcBorders>
              <w:top w:val="single" w:sz="4" w:space="0" w:color="auto"/>
              <w:left w:val="nil"/>
              <w:bottom w:val="nil"/>
              <w:right w:val="nil"/>
            </w:tcBorders>
            <w:shd w:val="clear" w:color="auto" w:fill="auto"/>
          </w:tcPr>
          <w:p w14:paraId="2953A271" w14:textId="77777777" w:rsidR="004F04D5" w:rsidRPr="00B53813" w:rsidRDefault="004F04D5" w:rsidP="004F04D5">
            <w:pPr>
              <w:pStyle w:val="tableparagraph"/>
              <w:tabs>
                <w:tab w:val="left" w:pos="330"/>
              </w:tabs>
              <w:ind w:left="0"/>
              <w:rPr>
                <w:rFonts w:ascii="Times New Roman" w:hAnsi="Times New Roman" w:cs="Times New Roman"/>
                <w:color w:val="000000"/>
                <w:szCs w:val="20"/>
              </w:rPr>
            </w:pPr>
            <w:r w:rsidRPr="00B53813">
              <w:rPr>
                <w:rFonts w:ascii="Times New Roman" w:hAnsi="Times New Roman" w:cs="Times New Roman"/>
                <w:szCs w:val="20"/>
              </w:rPr>
              <w:t xml:space="preserve">Note: Confirmed cases were determined by Reverse Transcription-Polymerase Chain Reaction (RT-PCR) and at least 1 symptom consistent with COVID-19 (symptoms included: fever; new or increased cough; new or increased shortness of breath; chills; new or increased muscle pain; new loss of taste or smell; sore throat; diarrhea; vomiting). </w:t>
            </w:r>
          </w:p>
          <w:p w14:paraId="088B9183" w14:textId="77777777" w:rsidR="004F04D5" w:rsidRDefault="004F04D5" w:rsidP="004F04D5">
            <w:pPr>
              <w:pStyle w:val="tableparagraph"/>
              <w:tabs>
                <w:tab w:val="left" w:pos="330"/>
              </w:tabs>
              <w:ind w:left="330" w:hanging="330"/>
              <w:rPr>
                <w:rFonts w:ascii="Times New Roman" w:hAnsi="Times New Roman" w:cs="Times New Roman"/>
                <w:color w:val="000000"/>
                <w:szCs w:val="20"/>
              </w:rPr>
            </w:pPr>
            <w:r>
              <w:rPr>
                <w:rFonts w:ascii="Times New Roman" w:hAnsi="Times New Roman" w:cs="Times New Roman"/>
                <w:color w:val="000000"/>
                <w:szCs w:val="20"/>
              </w:rPr>
              <w:t>*</w:t>
            </w:r>
            <w:r>
              <w:rPr>
                <w:rFonts w:ascii="Times New Roman" w:hAnsi="Times New Roman" w:cs="Times New Roman"/>
                <w:color w:val="000000"/>
                <w:szCs w:val="20"/>
              </w:rPr>
              <w:tab/>
              <w:t>Participants</w:t>
            </w:r>
            <w:r w:rsidRPr="00573986">
              <w:rPr>
                <w:rFonts w:ascii="Times New Roman" w:hAnsi="Times New Roman" w:cs="Times New Roman"/>
                <w:color w:val="000000"/>
                <w:szCs w:val="20"/>
              </w:rPr>
              <w:t xml:space="preserve"> who had no evidence of past SARS-CoV-2 infection (i</w:t>
            </w:r>
            <w:r>
              <w:rPr>
                <w:rFonts w:ascii="Times New Roman" w:hAnsi="Times New Roman" w:cs="Times New Roman"/>
                <w:color w:val="000000"/>
                <w:szCs w:val="20"/>
              </w:rPr>
              <w:t>.</w:t>
            </w:r>
            <w:r w:rsidRPr="00573986">
              <w:rPr>
                <w:rFonts w:ascii="Times New Roman" w:hAnsi="Times New Roman" w:cs="Times New Roman"/>
                <w:color w:val="000000"/>
                <w:szCs w:val="20"/>
              </w:rPr>
              <w:t>e</w:t>
            </w:r>
            <w:r>
              <w:rPr>
                <w:rFonts w:ascii="Times New Roman" w:hAnsi="Times New Roman" w:cs="Times New Roman"/>
                <w:color w:val="000000"/>
                <w:szCs w:val="20"/>
              </w:rPr>
              <w:t>.</w:t>
            </w:r>
            <w:r w:rsidRPr="00573986">
              <w:rPr>
                <w:rFonts w:ascii="Times New Roman" w:hAnsi="Times New Roman" w:cs="Times New Roman"/>
                <w:color w:val="000000"/>
                <w:szCs w:val="20"/>
              </w:rPr>
              <w:t>, N-binding antibody [serum] negative at Visit 1 and SARS-CoV-2 not detected by NAAT [nasal swab] at Visits 1 and 2), and had negative NAAT (nasal swab) at any unscheduled visit prior to 7 days after Dose 2 were included in the analysis.</w:t>
            </w:r>
            <w:r>
              <w:rPr>
                <w:color w:val="000000"/>
                <w:sz w:val="18"/>
                <w:szCs w:val="20"/>
              </w:rPr>
              <w:t xml:space="preserve"> </w:t>
            </w:r>
          </w:p>
          <w:p w14:paraId="6D59F480" w14:textId="77777777" w:rsidR="004F04D5" w:rsidRDefault="004F04D5" w:rsidP="004F04D5">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a.</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N = Number of </w:t>
            </w:r>
            <w:r>
              <w:rPr>
                <w:rFonts w:ascii="Times New Roman" w:hAnsi="Times New Roman" w:cs="Times New Roman"/>
                <w:color w:val="000000"/>
                <w:szCs w:val="20"/>
              </w:rPr>
              <w:t>p</w:t>
            </w:r>
            <w:r w:rsidRPr="00294E3F">
              <w:rPr>
                <w:rFonts w:ascii="Times New Roman" w:hAnsi="Times New Roman" w:cs="Times New Roman"/>
                <w:color w:val="000000"/>
                <w:szCs w:val="20"/>
              </w:rPr>
              <w:t>articipants</w:t>
            </w:r>
            <w:r w:rsidRPr="004C6CDB">
              <w:rPr>
                <w:rFonts w:ascii="Times New Roman" w:hAnsi="Times New Roman" w:cs="Times New Roman"/>
                <w:color w:val="000000"/>
                <w:szCs w:val="20"/>
              </w:rPr>
              <w:t xml:space="preserve"> </w:t>
            </w:r>
            <w:r w:rsidRPr="00174268">
              <w:rPr>
                <w:rFonts w:ascii="Times New Roman" w:hAnsi="Times New Roman" w:cs="Times New Roman"/>
                <w:color w:val="000000"/>
                <w:szCs w:val="20"/>
              </w:rPr>
              <w:t xml:space="preserve">in the specified group. </w:t>
            </w:r>
          </w:p>
          <w:p w14:paraId="2F05CF42" w14:textId="77777777" w:rsidR="004F04D5" w:rsidRDefault="004F04D5" w:rsidP="004F04D5">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b.</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n1 = Number of </w:t>
            </w:r>
            <w:r>
              <w:rPr>
                <w:rFonts w:ascii="Times New Roman" w:hAnsi="Times New Roman" w:cs="Times New Roman"/>
                <w:color w:val="000000"/>
                <w:szCs w:val="20"/>
              </w:rPr>
              <w:t>p</w:t>
            </w:r>
            <w:r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meeting the endpoint definition.</w:t>
            </w:r>
          </w:p>
          <w:p w14:paraId="0CECDB17" w14:textId="77777777" w:rsidR="004F04D5" w:rsidRDefault="004F04D5" w:rsidP="004F04D5">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c.</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Total surveillance time in 1000 person-years for the given endpoint across all </w:t>
            </w:r>
            <w:r>
              <w:rPr>
                <w:rFonts w:ascii="Times New Roman" w:hAnsi="Times New Roman" w:cs="Times New Roman"/>
                <w:color w:val="000000"/>
                <w:szCs w:val="20"/>
              </w:rPr>
              <w:t>p</w:t>
            </w:r>
            <w:r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within each group at risk for the endpoint. Time period for COVID-19 case accrual is from 7 days after Dose 2 to the end of the surveillance period.</w:t>
            </w:r>
          </w:p>
          <w:p w14:paraId="759DB919" w14:textId="77777777" w:rsidR="004F04D5" w:rsidRDefault="004F04D5" w:rsidP="004F04D5">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d.</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n2 = Number of </w:t>
            </w:r>
            <w:r>
              <w:rPr>
                <w:rFonts w:ascii="Times New Roman" w:hAnsi="Times New Roman" w:cs="Times New Roman"/>
                <w:color w:val="000000"/>
                <w:szCs w:val="20"/>
              </w:rPr>
              <w:t>p</w:t>
            </w:r>
            <w:r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at risk for the endpoint.</w:t>
            </w:r>
          </w:p>
          <w:p w14:paraId="3ED2F9AE" w14:textId="77777777" w:rsidR="004F04D5" w:rsidRPr="00174268" w:rsidRDefault="004F04D5" w:rsidP="004F04D5">
            <w:pPr>
              <w:pStyle w:val="tableparagraph"/>
              <w:tabs>
                <w:tab w:val="left" w:pos="330"/>
              </w:tabs>
              <w:ind w:left="0"/>
              <w:rPr>
                <w:rFonts w:ascii="Times New Roman" w:hAnsi="Times New Roman" w:cs="Times New Roman"/>
                <w:sz w:val="24"/>
                <w:szCs w:val="24"/>
              </w:rPr>
            </w:pPr>
            <w:r>
              <w:rPr>
                <w:rFonts w:ascii="Times New Roman" w:hAnsi="Times New Roman" w:cs="Times New Roman"/>
                <w:color w:val="000000"/>
                <w:szCs w:val="20"/>
              </w:rPr>
              <w:t>e</w:t>
            </w:r>
            <w:r w:rsidRPr="00174268">
              <w:rPr>
                <w:rFonts w:ascii="Times New Roman" w:hAnsi="Times New Roman" w:cs="Times New Roman"/>
                <w:color w:val="000000"/>
                <w:szCs w:val="20"/>
              </w:rPr>
              <w:t>.</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Confidence interval (CI) for vaccine efficacy is derived based on the Clopper and Pearson method adjusted </w:t>
            </w:r>
            <w:r>
              <w:rPr>
                <w:rFonts w:ascii="Times New Roman" w:hAnsi="Times New Roman" w:cs="Times New Roman"/>
                <w:color w:val="000000"/>
                <w:szCs w:val="20"/>
              </w:rPr>
              <w:t>for</w:t>
            </w:r>
            <w:r w:rsidRPr="00174268">
              <w:rPr>
                <w:rFonts w:ascii="Times New Roman" w:hAnsi="Times New Roman" w:cs="Times New Roman"/>
                <w:color w:val="000000"/>
                <w:szCs w:val="20"/>
              </w:rPr>
              <w:t xml:space="preserve"> surveillance time.</w:t>
            </w:r>
          </w:p>
        </w:tc>
      </w:tr>
    </w:tbl>
    <w:p w14:paraId="6775052A" w14:textId="77777777" w:rsidR="005B1E7D" w:rsidRDefault="005B1E7D" w:rsidP="00755975">
      <w:pPr>
        <w:pStyle w:val="paragraph0"/>
        <w:spacing w:before="0" w:beforeAutospacing="0" w:after="0" w:afterAutospacing="0"/>
        <w:textAlignment w:val="baseline"/>
        <w:rPr>
          <w:rStyle w:val="eop"/>
        </w:rPr>
      </w:pPr>
    </w:p>
    <w:p w14:paraId="7F0D0183" w14:textId="11B2C513" w:rsidR="000D32D0" w:rsidRPr="00FC7E5F" w:rsidRDefault="004A3492" w:rsidP="00755975">
      <w:pPr>
        <w:pStyle w:val="paragraph0"/>
        <w:keepNext/>
        <w:spacing w:before="0" w:beforeAutospacing="0" w:after="0" w:afterAutospacing="0"/>
        <w:textAlignment w:val="baseline"/>
        <w:rPr>
          <w:u w:val="single"/>
        </w:rPr>
      </w:pPr>
      <w:r w:rsidRPr="004A3492">
        <w:rPr>
          <w:b/>
          <w:bCs/>
        </w:rPr>
        <w:t>18.3</w:t>
      </w:r>
      <w:r w:rsidR="00AE61E7">
        <w:rPr>
          <w:b/>
          <w:bCs/>
        </w:rPr>
        <w:tab/>
      </w:r>
      <w:r w:rsidR="000D32D0" w:rsidRPr="004A3492">
        <w:rPr>
          <w:b/>
          <w:bCs/>
        </w:rPr>
        <w:t>Immunogenicity</w:t>
      </w:r>
      <w:r w:rsidRPr="004A3492">
        <w:rPr>
          <w:b/>
          <w:bCs/>
        </w:rPr>
        <w:t xml:space="preserve"> </w:t>
      </w:r>
      <w:r w:rsidRPr="000918D9">
        <w:rPr>
          <w:b/>
          <w:bCs/>
        </w:rPr>
        <w:t xml:space="preserve">in </w:t>
      </w:r>
      <w:r>
        <w:rPr>
          <w:b/>
          <w:bCs/>
        </w:rPr>
        <w:t>Adolescents</w:t>
      </w:r>
      <w:r w:rsidRPr="000918D9">
        <w:rPr>
          <w:b/>
          <w:bCs/>
        </w:rPr>
        <w:t xml:space="preserve"> 1</w:t>
      </w:r>
      <w:r>
        <w:rPr>
          <w:b/>
          <w:bCs/>
        </w:rPr>
        <w:t xml:space="preserve">2 </w:t>
      </w:r>
      <w:r w:rsidR="00256809">
        <w:rPr>
          <w:b/>
          <w:bCs/>
        </w:rPr>
        <w:t>T</w:t>
      </w:r>
      <w:r>
        <w:rPr>
          <w:b/>
          <w:bCs/>
        </w:rPr>
        <w:t>hrough 15 </w:t>
      </w:r>
      <w:r w:rsidRPr="000918D9">
        <w:rPr>
          <w:b/>
          <w:bCs/>
        </w:rPr>
        <w:t>Years of Age</w:t>
      </w:r>
      <w:r w:rsidR="000D32D0" w:rsidRPr="00FC7E5F">
        <w:rPr>
          <w:u w:val="single"/>
        </w:rPr>
        <w:t xml:space="preserve"> </w:t>
      </w:r>
    </w:p>
    <w:p w14:paraId="31000011" w14:textId="77777777" w:rsidR="000D32D0" w:rsidRDefault="000D32D0" w:rsidP="00755975">
      <w:pPr>
        <w:pStyle w:val="paragraph0"/>
        <w:keepNext/>
        <w:spacing w:before="0" w:beforeAutospacing="0" w:after="0" w:afterAutospacing="0"/>
        <w:textAlignment w:val="baseline"/>
      </w:pPr>
    </w:p>
    <w:p w14:paraId="72FB7505" w14:textId="44C1D4BE" w:rsidR="000D32D0" w:rsidRDefault="000D32D0" w:rsidP="00755975">
      <w:pPr>
        <w:rPr>
          <w:rFonts w:eastAsia="Times New Roman"/>
          <w:sz w:val="24"/>
          <w:szCs w:val="24"/>
        </w:rPr>
      </w:pPr>
      <w:r w:rsidRPr="00FC0A34">
        <w:rPr>
          <w:sz w:val="24"/>
          <w:szCs w:val="24"/>
        </w:rPr>
        <w:t xml:space="preserve">In </w:t>
      </w:r>
      <w:r w:rsidRPr="0078591A">
        <w:rPr>
          <w:sz w:val="24"/>
          <w:szCs w:val="24"/>
        </w:rPr>
        <w:t>Study 2</w:t>
      </w:r>
      <w:r w:rsidR="005D668B">
        <w:rPr>
          <w:sz w:val="24"/>
          <w:szCs w:val="24"/>
        </w:rPr>
        <w:t>,</w:t>
      </w:r>
      <w:r w:rsidRPr="0078591A">
        <w:rPr>
          <w:sz w:val="24"/>
          <w:szCs w:val="24"/>
        </w:rPr>
        <w:t xml:space="preserve"> an analysis of SARS-CoV-2 </w:t>
      </w:r>
      <w:r w:rsidR="009505B1">
        <w:rPr>
          <w:sz w:val="24"/>
          <w:szCs w:val="24"/>
        </w:rPr>
        <w:t xml:space="preserve">50% </w:t>
      </w:r>
      <w:r w:rsidRPr="0078591A">
        <w:rPr>
          <w:sz w:val="24"/>
          <w:szCs w:val="24"/>
        </w:rPr>
        <w:t xml:space="preserve">neutralizing titers </w:t>
      </w:r>
      <w:r w:rsidR="009505B1">
        <w:rPr>
          <w:sz w:val="24"/>
          <w:szCs w:val="24"/>
        </w:rPr>
        <w:t>1 month after Dose 2</w:t>
      </w:r>
      <w:r w:rsidRPr="0078591A">
        <w:rPr>
          <w:sz w:val="24"/>
          <w:szCs w:val="24"/>
        </w:rPr>
        <w:t xml:space="preserve"> in a randomly selected subset of participants demonstrate</w:t>
      </w:r>
      <w:r w:rsidR="004972F7">
        <w:rPr>
          <w:sz w:val="24"/>
          <w:szCs w:val="24"/>
        </w:rPr>
        <w:t>d</w:t>
      </w:r>
      <w:r w:rsidRPr="0078591A">
        <w:rPr>
          <w:sz w:val="24"/>
          <w:szCs w:val="24"/>
        </w:rPr>
        <w:t xml:space="preserve"> non-inferior immune responses (within 1.5-fold) comparing adolescents 12 t</w:t>
      </w:r>
      <w:r w:rsidR="004C235C">
        <w:rPr>
          <w:sz w:val="24"/>
          <w:szCs w:val="24"/>
        </w:rPr>
        <w:t>hrough</w:t>
      </w:r>
      <w:r w:rsidRPr="0078591A">
        <w:rPr>
          <w:sz w:val="24"/>
          <w:szCs w:val="24"/>
        </w:rPr>
        <w:t> 15</w:t>
      </w:r>
      <w:r>
        <w:rPr>
          <w:sz w:val="24"/>
          <w:szCs w:val="24"/>
        </w:rPr>
        <w:t> </w:t>
      </w:r>
      <w:r w:rsidRPr="0078591A">
        <w:rPr>
          <w:sz w:val="24"/>
          <w:szCs w:val="24"/>
        </w:rPr>
        <w:t>years of age to participants 16 t</w:t>
      </w:r>
      <w:r w:rsidR="004C235C">
        <w:rPr>
          <w:sz w:val="24"/>
          <w:szCs w:val="24"/>
        </w:rPr>
        <w:t>hrough</w:t>
      </w:r>
      <w:r w:rsidRPr="0078591A">
        <w:rPr>
          <w:sz w:val="24"/>
          <w:szCs w:val="24"/>
        </w:rPr>
        <w:t> 25 years of age who had no serological or virological evidence of past SARS</w:t>
      </w:r>
      <w:r w:rsidRPr="0078591A">
        <w:rPr>
          <w:sz w:val="24"/>
          <w:szCs w:val="24"/>
        </w:rPr>
        <w:noBreakHyphen/>
        <w:t>CoV-2 infection</w:t>
      </w:r>
      <w:r w:rsidR="005A0172">
        <w:rPr>
          <w:sz w:val="24"/>
          <w:szCs w:val="24"/>
        </w:rPr>
        <w:t xml:space="preserve"> up to 1 month after Dose 2</w:t>
      </w:r>
      <w:r w:rsidR="0091611C">
        <w:rPr>
          <w:sz w:val="24"/>
          <w:szCs w:val="24"/>
        </w:rPr>
        <w:t xml:space="preserve"> (Table 10)</w:t>
      </w:r>
      <w:r w:rsidRPr="0078591A">
        <w:rPr>
          <w:sz w:val="24"/>
          <w:szCs w:val="24"/>
        </w:rPr>
        <w:t xml:space="preserve">. </w:t>
      </w:r>
    </w:p>
    <w:p w14:paraId="00A631E7" w14:textId="0B115407" w:rsidR="000D32D0" w:rsidRDefault="000D32D0" w:rsidP="00755975">
      <w:pPr>
        <w:rPr>
          <w:sz w:val="24"/>
          <w:szCs w:val="24"/>
        </w:rPr>
      </w:pPr>
    </w:p>
    <w:p w14:paraId="328D8A48" w14:textId="5FC5AEB6" w:rsidR="006E5570" w:rsidRPr="006953EC" w:rsidRDefault="00BC564C" w:rsidP="006953EC">
      <w:pPr>
        <w:keepNext/>
        <w:keepLines/>
        <w:tabs>
          <w:tab w:val="left" w:pos="1080"/>
        </w:tabs>
        <w:ind w:left="1080" w:hanging="1080"/>
        <w:rPr>
          <w:rFonts w:ascii="Times New Roman Bold" w:eastAsia="Times New Roman" w:hAnsi="Times New Roman Bold"/>
          <w:b/>
          <w:sz w:val="24"/>
          <w:szCs w:val="24"/>
        </w:rPr>
      </w:pPr>
      <w:r w:rsidRPr="006953EC">
        <w:rPr>
          <w:rFonts w:ascii="Times New Roman Bold" w:eastAsia="Times New Roman" w:hAnsi="Times New Roman Bold"/>
          <w:b/>
          <w:sz w:val="24"/>
          <w:szCs w:val="24"/>
        </w:rPr>
        <w:lastRenderedPageBreak/>
        <w:t>Table 10</w:t>
      </w:r>
      <w:r w:rsidR="005861E6">
        <w:rPr>
          <w:rFonts w:ascii="Times New Roman Bold" w:eastAsia="Times New Roman" w:hAnsi="Times New Roman Bold"/>
          <w:b/>
          <w:sz w:val="24"/>
          <w:szCs w:val="24"/>
        </w:rPr>
        <w:t>:</w:t>
      </w:r>
      <w:r w:rsidRPr="006953EC">
        <w:rPr>
          <w:rFonts w:ascii="Times New Roman Bold" w:eastAsia="Times New Roman" w:hAnsi="Times New Roman Bold"/>
          <w:b/>
          <w:sz w:val="24"/>
          <w:szCs w:val="24"/>
        </w:rPr>
        <w:tab/>
      </w:r>
      <w:r w:rsidR="006E5570" w:rsidRPr="006953EC">
        <w:rPr>
          <w:rFonts w:ascii="Times New Roman Bold" w:eastAsia="Times New Roman" w:hAnsi="Times New Roman Bold"/>
          <w:b/>
          <w:sz w:val="24"/>
          <w:szCs w:val="24"/>
        </w:rPr>
        <w:t xml:space="preserve">Summary of Geometric Mean Ratio </w:t>
      </w:r>
      <w:r w:rsidR="006D2CC6" w:rsidRPr="006953EC">
        <w:rPr>
          <w:rFonts w:ascii="Times New Roman Bold" w:eastAsia="Times New Roman" w:hAnsi="Times New Roman Bold"/>
          <w:b/>
          <w:sz w:val="24"/>
          <w:szCs w:val="24"/>
        </w:rPr>
        <w:t>for 50% Neutralizing Titer</w:t>
      </w:r>
      <w:r w:rsidR="00B12D80" w:rsidRPr="006953EC">
        <w:rPr>
          <w:rFonts w:ascii="Times New Roman Bold" w:eastAsia="Times New Roman" w:hAnsi="Times New Roman Bold"/>
          <w:b/>
          <w:sz w:val="24"/>
          <w:szCs w:val="24"/>
        </w:rPr>
        <w:t xml:space="preserve"> </w:t>
      </w:r>
      <w:r w:rsidR="006E5570" w:rsidRPr="006953EC">
        <w:rPr>
          <w:rFonts w:ascii="Times New Roman Bold" w:eastAsia="Times New Roman" w:hAnsi="Times New Roman Bold"/>
          <w:b/>
          <w:sz w:val="24"/>
          <w:szCs w:val="24"/>
        </w:rPr>
        <w:t>–</w:t>
      </w:r>
      <w:r w:rsidR="006D2CC6" w:rsidRPr="006953EC">
        <w:rPr>
          <w:rFonts w:ascii="Times New Roman Bold" w:eastAsia="Times New Roman" w:hAnsi="Times New Roman Bold"/>
          <w:b/>
          <w:sz w:val="24"/>
          <w:szCs w:val="24"/>
        </w:rPr>
        <w:t xml:space="preserve"> </w:t>
      </w:r>
      <w:r w:rsidR="006E5570" w:rsidRPr="006953EC">
        <w:rPr>
          <w:rFonts w:ascii="Times New Roman Bold" w:eastAsia="Times New Roman" w:hAnsi="Times New Roman Bold"/>
          <w:b/>
          <w:sz w:val="24"/>
          <w:szCs w:val="24"/>
        </w:rPr>
        <w:t xml:space="preserve">Comparison of </w:t>
      </w:r>
      <w:r w:rsidR="00334DE7" w:rsidRPr="006953EC">
        <w:rPr>
          <w:rFonts w:ascii="Times New Roman Bold" w:eastAsia="Times New Roman" w:hAnsi="Times New Roman Bold"/>
          <w:b/>
          <w:sz w:val="24"/>
          <w:szCs w:val="24"/>
        </w:rPr>
        <w:t xml:space="preserve">Adolescents </w:t>
      </w:r>
      <w:r w:rsidR="006E5570" w:rsidRPr="006953EC">
        <w:rPr>
          <w:rFonts w:ascii="Times New Roman Bold" w:eastAsia="Times New Roman" w:hAnsi="Times New Roman Bold"/>
          <w:b/>
          <w:sz w:val="24"/>
          <w:szCs w:val="24"/>
        </w:rPr>
        <w:t xml:space="preserve">12 Through 15 Years of Age to Participants 16 </w:t>
      </w:r>
      <w:r w:rsidR="00D64C53">
        <w:rPr>
          <w:rFonts w:ascii="Times New Roman Bold" w:eastAsia="Times New Roman" w:hAnsi="Times New Roman Bold"/>
          <w:b/>
          <w:sz w:val="24"/>
          <w:szCs w:val="24"/>
        </w:rPr>
        <w:t>T</w:t>
      </w:r>
      <w:r w:rsidR="006E5570" w:rsidRPr="006953EC">
        <w:rPr>
          <w:rFonts w:ascii="Times New Roman Bold" w:eastAsia="Times New Roman" w:hAnsi="Times New Roman Bold"/>
          <w:b/>
          <w:sz w:val="24"/>
          <w:szCs w:val="24"/>
        </w:rPr>
        <w:t>hrough 25 Years of Age (Immunogenicity Subset) –</w:t>
      </w:r>
      <w:r w:rsidR="005A0172" w:rsidRPr="006953EC">
        <w:rPr>
          <w:rFonts w:ascii="Times New Roman Bold" w:eastAsia="Times New Roman" w:hAnsi="Times New Roman Bold"/>
          <w:b/>
          <w:sz w:val="24"/>
          <w:szCs w:val="24"/>
        </w:rPr>
        <w:t>Participan</w:t>
      </w:r>
      <w:r w:rsidR="006E5570" w:rsidRPr="006953EC">
        <w:rPr>
          <w:rFonts w:ascii="Times New Roman Bold" w:eastAsia="Times New Roman" w:hAnsi="Times New Roman Bold"/>
          <w:b/>
          <w:sz w:val="24"/>
          <w:szCs w:val="24"/>
        </w:rPr>
        <w:t>ts Without Evidence of Infection up to 1 Month After Dose 2 – Dose 2 Evaluable Immunogenicity Population</w:t>
      </w:r>
    </w:p>
    <w:tbl>
      <w:tblPr>
        <w:tblStyle w:val="TableGrid"/>
        <w:tblW w:w="5000" w:type="pct"/>
        <w:jc w:val="center"/>
        <w:tblLook w:val="04A0" w:firstRow="1" w:lastRow="0" w:firstColumn="1" w:lastColumn="0" w:noHBand="0" w:noVBand="1"/>
      </w:tblPr>
      <w:tblGrid>
        <w:gridCol w:w="1749"/>
        <w:gridCol w:w="1042"/>
        <w:gridCol w:w="2423"/>
        <w:gridCol w:w="2490"/>
        <w:gridCol w:w="1390"/>
        <w:gridCol w:w="1696"/>
      </w:tblGrid>
      <w:tr w:rsidR="006E5570" w:rsidRPr="00C1210C" w14:paraId="58587C97" w14:textId="77777777" w:rsidTr="00D13E30">
        <w:trPr>
          <w:jc w:val="center"/>
        </w:trPr>
        <w:tc>
          <w:tcPr>
            <w:tcW w:w="810" w:type="pct"/>
            <w:tcBorders>
              <w:right w:val="nil"/>
            </w:tcBorders>
          </w:tcPr>
          <w:p w14:paraId="7AFEB821" w14:textId="77777777" w:rsidR="006E5570" w:rsidRPr="00C1210C" w:rsidRDefault="006E5570" w:rsidP="006953EC">
            <w:pPr>
              <w:keepNext/>
              <w:keepLines/>
              <w:rPr>
                <w:b/>
                <w:bCs/>
                <w:color w:val="000000"/>
                <w:sz w:val="24"/>
                <w:szCs w:val="24"/>
                <w:shd w:val="clear" w:color="auto" w:fill="FFFFFF"/>
              </w:rPr>
            </w:pPr>
          </w:p>
        </w:tc>
        <w:tc>
          <w:tcPr>
            <w:tcW w:w="483" w:type="pct"/>
            <w:tcBorders>
              <w:left w:val="nil"/>
            </w:tcBorders>
          </w:tcPr>
          <w:p w14:paraId="18EAD13D" w14:textId="77777777" w:rsidR="006E5570" w:rsidRPr="00C1210C" w:rsidRDefault="006E5570" w:rsidP="006953EC">
            <w:pPr>
              <w:keepNext/>
              <w:keepLines/>
              <w:rPr>
                <w:b/>
                <w:bCs/>
                <w:color w:val="000000"/>
                <w:sz w:val="24"/>
                <w:szCs w:val="24"/>
                <w:shd w:val="clear" w:color="auto" w:fill="FFFFFF"/>
              </w:rPr>
            </w:pPr>
          </w:p>
        </w:tc>
        <w:tc>
          <w:tcPr>
            <w:tcW w:w="2277" w:type="pct"/>
            <w:gridSpan w:val="2"/>
          </w:tcPr>
          <w:p w14:paraId="0369BF65" w14:textId="77777777" w:rsidR="006E5570" w:rsidRPr="00174268" w:rsidRDefault="006E5570" w:rsidP="006953EC">
            <w:pPr>
              <w:pStyle w:val="tableparagraph"/>
              <w:keepNext/>
              <w:keepLines/>
              <w:ind w:left="0"/>
              <w:jc w:val="center"/>
              <w:rPr>
                <w:rFonts w:ascii="Times New Roman" w:hAnsi="Times New Roman" w:cs="Times New Roman"/>
                <w:b/>
                <w:sz w:val="24"/>
                <w:szCs w:val="24"/>
              </w:rPr>
            </w:pPr>
            <w:r w:rsidRPr="00174268">
              <w:rPr>
                <w:rFonts w:ascii="Times New Roman" w:hAnsi="Times New Roman" w:cs="Times New Roman"/>
                <w:b/>
                <w:sz w:val="24"/>
                <w:szCs w:val="24"/>
              </w:rPr>
              <w:t>Pfizer-BioNTech COVID</w:t>
            </w:r>
            <w:r w:rsidRPr="00174268">
              <w:rPr>
                <w:rFonts w:ascii="Times New Roman" w:hAnsi="Times New Roman" w:cs="Times New Roman"/>
                <w:b/>
                <w:sz w:val="24"/>
                <w:szCs w:val="24"/>
              </w:rPr>
              <w:noBreakHyphen/>
              <w:t>19 Vaccine</w:t>
            </w:r>
          </w:p>
        </w:tc>
        <w:tc>
          <w:tcPr>
            <w:tcW w:w="644" w:type="pct"/>
            <w:tcBorders>
              <w:right w:val="nil"/>
            </w:tcBorders>
          </w:tcPr>
          <w:p w14:paraId="0AE03BF1" w14:textId="77777777" w:rsidR="006E5570" w:rsidRPr="00C1210C" w:rsidRDefault="006E5570" w:rsidP="006953EC">
            <w:pPr>
              <w:keepNext/>
              <w:keepLines/>
              <w:rPr>
                <w:b/>
                <w:bCs/>
                <w:color w:val="000000"/>
                <w:sz w:val="24"/>
                <w:szCs w:val="24"/>
                <w:shd w:val="clear" w:color="auto" w:fill="FFFFFF"/>
              </w:rPr>
            </w:pPr>
          </w:p>
        </w:tc>
        <w:tc>
          <w:tcPr>
            <w:tcW w:w="786" w:type="pct"/>
            <w:tcBorders>
              <w:left w:val="nil"/>
            </w:tcBorders>
          </w:tcPr>
          <w:p w14:paraId="57685382" w14:textId="77777777" w:rsidR="006E5570" w:rsidRPr="00C1210C" w:rsidRDefault="006E5570" w:rsidP="006953EC">
            <w:pPr>
              <w:keepNext/>
              <w:keepLines/>
              <w:rPr>
                <w:b/>
                <w:bCs/>
                <w:color w:val="000000"/>
                <w:sz w:val="24"/>
                <w:szCs w:val="24"/>
                <w:shd w:val="clear" w:color="auto" w:fill="FFFFFF"/>
              </w:rPr>
            </w:pPr>
          </w:p>
        </w:tc>
      </w:tr>
      <w:tr w:rsidR="006E5570" w:rsidRPr="00C1210C" w14:paraId="48E0DB36" w14:textId="77777777" w:rsidTr="00D13E30">
        <w:trPr>
          <w:jc w:val="center"/>
        </w:trPr>
        <w:tc>
          <w:tcPr>
            <w:tcW w:w="810" w:type="pct"/>
            <w:vAlign w:val="bottom"/>
          </w:tcPr>
          <w:p w14:paraId="55B088F1" w14:textId="77777777" w:rsidR="006E5570" w:rsidRPr="00C1210C" w:rsidRDefault="006E5570" w:rsidP="006953EC">
            <w:pPr>
              <w:keepNext/>
              <w:keepLines/>
              <w:jc w:val="center"/>
              <w:rPr>
                <w:b/>
                <w:bCs/>
                <w:color w:val="000000"/>
                <w:sz w:val="24"/>
                <w:szCs w:val="24"/>
                <w:shd w:val="clear" w:color="auto" w:fill="FFFFFF"/>
              </w:rPr>
            </w:pPr>
          </w:p>
        </w:tc>
        <w:tc>
          <w:tcPr>
            <w:tcW w:w="483" w:type="pct"/>
            <w:vAlign w:val="bottom"/>
          </w:tcPr>
          <w:p w14:paraId="70826874" w14:textId="77777777" w:rsidR="006E5570" w:rsidRPr="00C1210C" w:rsidRDefault="006E5570" w:rsidP="006953EC">
            <w:pPr>
              <w:keepNext/>
              <w:keepLines/>
              <w:jc w:val="center"/>
              <w:rPr>
                <w:b/>
                <w:bCs/>
                <w:color w:val="000000"/>
                <w:sz w:val="24"/>
                <w:szCs w:val="24"/>
                <w:shd w:val="clear" w:color="auto" w:fill="FFFFFF"/>
              </w:rPr>
            </w:pPr>
          </w:p>
        </w:tc>
        <w:tc>
          <w:tcPr>
            <w:tcW w:w="1123" w:type="pct"/>
            <w:vAlign w:val="bottom"/>
          </w:tcPr>
          <w:p w14:paraId="55EE215A" w14:textId="16736207" w:rsidR="006E5570" w:rsidRPr="00C1210C" w:rsidRDefault="006E5570" w:rsidP="006953EC">
            <w:pPr>
              <w:keepNext/>
              <w:keepLines/>
              <w:jc w:val="center"/>
              <w:rPr>
                <w:b/>
                <w:bCs/>
                <w:color w:val="000000"/>
                <w:sz w:val="24"/>
                <w:szCs w:val="24"/>
                <w:shd w:val="clear" w:color="auto" w:fill="FFFFFF"/>
              </w:rPr>
            </w:pPr>
            <w:r w:rsidRPr="00C1210C">
              <w:rPr>
                <w:b/>
                <w:bCs/>
                <w:color w:val="000000"/>
                <w:sz w:val="24"/>
                <w:szCs w:val="24"/>
                <w:shd w:val="clear" w:color="auto" w:fill="FFFFFF"/>
              </w:rPr>
              <w:t>12</w:t>
            </w:r>
            <w:r>
              <w:rPr>
                <w:b/>
                <w:bCs/>
                <w:color w:val="000000"/>
                <w:sz w:val="24"/>
                <w:szCs w:val="24"/>
                <w:shd w:val="clear" w:color="auto" w:fill="FFFFFF"/>
              </w:rPr>
              <w:t xml:space="preserve"> </w:t>
            </w:r>
            <w:r w:rsidR="006953EC">
              <w:rPr>
                <w:b/>
                <w:bCs/>
                <w:color w:val="000000"/>
                <w:sz w:val="24"/>
                <w:szCs w:val="24"/>
                <w:shd w:val="clear" w:color="auto" w:fill="FFFFFF"/>
              </w:rPr>
              <w:t>T</w:t>
            </w:r>
            <w:r>
              <w:rPr>
                <w:b/>
                <w:bCs/>
                <w:color w:val="000000"/>
                <w:sz w:val="24"/>
                <w:szCs w:val="24"/>
                <w:shd w:val="clear" w:color="auto" w:fill="FFFFFF"/>
              </w:rPr>
              <w:t>hrough</w:t>
            </w:r>
            <w:r w:rsidR="006953EC">
              <w:rPr>
                <w:b/>
                <w:bCs/>
                <w:color w:val="000000"/>
                <w:sz w:val="24"/>
                <w:szCs w:val="24"/>
                <w:shd w:val="clear" w:color="auto" w:fill="FFFFFF"/>
              </w:rPr>
              <w:t xml:space="preserve"> </w:t>
            </w:r>
            <w:r w:rsidRPr="00C1210C">
              <w:rPr>
                <w:b/>
                <w:bCs/>
                <w:color w:val="000000"/>
                <w:sz w:val="24"/>
                <w:szCs w:val="24"/>
                <w:shd w:val="clear" w:color="auto" w:fill="FFFFFF"/>
              </w:rPr>
              <w:t>15</w:t>
            </w:r>
            <w:r w:rsidR="006953EC">
              <w:rPr>
                <w:b/>
                <w:bCs/>
                <w:color w:val="000000"/>
                <w:sz w:val="24"/>
                <w:szCs w:val="24"/>
                <w:shd w:val="clear" w:color="auto" w:fill="FFFFFF"/>
              </w:rPr>
              <w:t> </w:t>
            </w:r>
            <w:r w:rsidRPr="00C1210C">
              <w:rPr>
                <w:b/>
                <w:bCs/>
                <w:color w:val="000000"/>
                <w:sz w:val="24"/>
                <w:szCs w:val="24"/>
                <w:shd w:val="clear" w:color="auto" w:fill="FFFFFF"/>
              </w:rPr>
              <w:t>Years</w:t>
            </w:r>
          </w:p>
          <w:p w14:paraId="2B82533C" w14:textId="77777777" w:rsidR="006E5570" w:rsidRPr="00C1210C" w:rsidRDefault="006E5570" w:rsidP="006953EC">
            <w:pPr>
              <w:keepNext/>
              <w:keepLines/>
              <w:jc w:val="center"/>
              <w:rPr>
                <w:b/>
                <w:bCs/>
                <w:color w:val="000000"/>
                <w:sz w:val="24"/>
                <w:szCs w:val="24"/>
                <w:shd w:val="clear" w:color="auto" w:fill="FFFFFF"/>
              </w:rPr>
            </w:pPr>
            <w:r w:rsidRPr="00C1210C">
              <w:rPr>
                <w:b/>
                <w:bCs/>
                <w:color w:val="000000"/>
                <w:sz w:val="24"/>
                <w:szCs w:val="24"/>
                <w:shd w:val="clear" w:color="auto" w:fill="FFFFFF"/>
              </w:rPr>
              <w:t>n</w:t>
            </w:r>
            <w:r w:rsidRPr="00C1210C">
              <w:rPr>
                <w:b/>
                <w:bCs/>
                <w:color w:val="000000"/>
                <w:sz w:val="24"/>
                <w:szCs w:val="24"/>
                <w:vertAlign w:val="superscript"/>
              </w:rPr>
              <w:t>a</w:t>
            </w:r>
            <w:r w:rsidRPr="00C1210C">
              <w:rPr>
                <w:b/>
                <w:bCs/>
                <w:color w:val="000000"/>
                <w:sz w:val="24"/>
                <w:szCs w:val="24"/>
              </w:rPr>
              <w:t>=</w:t>
            </w:r>
            <w:r w:rsidRPr="00C1210C">
              <w:rPr>
                <w:b/>
                <w:bCs/>
                <w:color w:val="000000"/>
                <w:sz w:val="24"/>
                <w:szCs w:val="24"/>
                <w:shd w:val="clear" w:color="auto" w:fill="FFFFFF"/>
              </w:rPr>
              <w:t>190</w:t>
            </w:r>
          </w:p>
        </w:tc>
        <w:tc>
          <w:tcPr>
            <w:tcW w:w="1154" w:type="pct"/>
            <w:vAlign w:val="bottom"/>
          </w:tcPr>
          <w:p w14:paraId="41C000F5" w14:textId="11108547" w:rsidR="006E5570" w:rsidRPr="00C1210C" w:rsidRDefault="006E5570" w:rsidP="006953EC">
            <w:pPr>
              <w:keepNext/>
              <w:keepLines/>
              <w:jc w:val="center"/>
              <w:rPr>
                <w:b/>
                <w:bCs/>
                <w:color w:val="000000"/>
                <w:sz w:val="24"/>
                <w:szCs w:val="24"/>
                <w:shd w:val="clear" w:color="auto" w:fill="FFFFFF"/>
              </w:rPr>
            </w:pPr>
            <w:r w:rsidRPr="00C1210C">
              <w:rPr>
                <w:b/>
                <w:bCs/>
                <w:color w:val="000000"/>
                <w:sz w:val="24"/>
                <w:szCs w:val="24"/>
                <w:shd w:val="clear" w:color="auto" w:fill="FFFFFF"/>
              </w:rPr>
              <w:t>16</w:t>
            </w:r>
            <w:r>
              <w:rPr>
                <w:b/>
                <w:bCs/>
                <w:color w:val="000000"/>
                <w:sz w:val="24"/>
                <w:szCs w:val="24"/>
                <w:shd w:val="clear" w:color="auto" w:fill="FFFFFF"/>
              </w:rPr>
              <w:t> </w:t>
            </w:r>
            <w:r w:rsidR="006953EC">
              <w:rPr>
                <w:b/>
                <w:bCs/>
                <w:color w:val="000000"/>
                <w:sz w:val="24"/>
                <w:szCs w:val="24"/>
                <w:shd w:val="clear" w:color="auto" w:fill="FFFFFF"/>
              </w:rPr>
              <w:t>T</w:t>
            </w:r>
            <w:r>
              <w:rPr>
                <w:b/>
                <w:bCs/>
                <w:color w:val="000000"/>
                <w:sz w:val="24"/>
                <w:szCs w:val="24"/>
                <w:shd w:val="clear" w:color="auto" w:fill="FFFFFF"/>
              </w:rPr>
              <w:t>hrough</w:t>
            </w:r>
            <w:r w:rsidR="006953EC">
              <w:rPr>
                <w:b/>
                <w:bCs/>
                <w:color w:val="000000"/>
                <w:sz w:val="24"/>
                <w:szCs w:val="24"/>
                <w:shd w:val="clear" w:color="auto" w:fill="FFFFFF"/>
              </w:rPr>
              <w:t xml:space="preserve"> </w:t>
            </w:r>
            <w:r w:rsidRPr="00C1210C">
              <w:rPr>
                <w:b/>
                <w:bCs/>
                <w:color w:val="000000"/>
                <w:sz w:val="24"/>
                <w:szCs w:val="24"/>
                <w:shd w:val="clear" w:color="auto" w:fill="FFFFFF"/>
              </w:rPr>
              <w:t>25</w:t>
            </w:r>
            <w:r w:rsidR="006953EC">
              <w:rPr>
                <w:b/>
                <w:bCs/>
                <w:color w:val="000000"/>
                <w:sz w:val="24"/>
                <w:szCs w:val="24"/>
                <w:shd w:val="clear" w:color="auto" w:fill="FFFFFF"/>
              </w:rPr>
              <w:t> </w:t>
            </w:r>
            <w:r w:rsidRPr="00C1210C">
              <w:rPr>
                <w:b/>
                <w:bCs/>
                <w:color w:val="000000"/>
                <w:sz w:val="24"/>
                <w:szCs w:val="24"/>
                <w:shd w:val="clear" w:color="auto" w:fill="FFFFFF"/>
              </w:rPr>
              <w:t>Years</w:t>
            </w:r>
          </w:p>
          <w:p w14:paraId="7DF1A0E0" w14:textId="09CDBFEF" w:rsidR="006E5570" w:rsidRPr="00C1210C" w:rsidRDefault="006E5570" w:rsidP="006953EC">
            <w:pPr>
              <w:keepNext/>
              <w:keepLines/>
              <w:jc w:val="center"/>
              <w:rPr>
                <w:b/>
                <w:bCs/>
                <w:color w:val="000000"/>
                <w:sz w:val="24"/>
                <w:szCs w:val="24"/>
                <w:shd w:val="clear" w:color="auto" w:fill="FFFFFF"/>
              </w:rPr>
            </w:pPr>
            <w:r w:rsidRPr="00C1210C">
              <w:rPr>
                <w:b/>
                <w:bCs/>
                <w:color w:val="000000"/>
                <w:sz w:val="24"/>
                <w:szCs w:val="24"/>
                <w:shd w:val="clear" w:color="auto" w:fill="FFFFFF"/>
              </w:rPr>
              <w:t>n</w:t>
            </w:r>
            <w:r w:rsidR="005A0172">
              <w:rPr>
                <w:b/>
                <w:bCs/>
                <w:color w:val="000000"/>
                <w:sz w:val="24"/>
                <w:szCs w:val="24"/>
                <w:vertAlign w:val="superscript"/>
              </w:rPr>
              <w:t>a</w:t>
            </w:r>
            <w:r w:rsidRPr="00C1210C">
              <w:rPr>
                <w:b/>
                <w:bCs/>
                <w:color w:val="000000"/>
                <w:sz w:val="24"/>
                <w:szCs w:val="24"/>
              </w:rPr>
              <w:t>=</w:t>
            </w:r>
            <w:r w:rsidRPr="00C1210C">
              <w:rPr>
                <w:b/>
                <w:bCs/>
                <w:color w:val="000000"/>
                <w:sz w:val="24"/>
                <w:szCs w:val="24"/>
                <w:shd w:val="clear" w:color="auto" w:fill="FFFFFF"/>
              </w:rPr>
              <w:t>170</w:t>
            </w:r>
          </w:p>
        </w:tc>
        <w:tc>
          <w:tcPr>
            <w:tcW w:w="1430" w:type="pct"/>
            <w:gridSpan w:val="2"/>
            <w:vAlign w:val="bottom"/>
          </w:tcPr>
          <w:p w14:paraId="08734313" w14:textId="3D09CC36" w:rsidR="006E5570" w:rsidRPr="00C1210C" w:rsidRDefault="006E5570" w:rsidP="006953EC">
            <w:pPr>
              <w:keepNext/>
              <w:keepLines/>
              <w:jc w:val="center"/>
              <w:rPr>
                <w:b/>
                <w:bCs/>
                <w:color w:val="000000"/>
                <w:sz w:val="24"/>
                <w:szCs w:val="24"/>
                <w:shd w:val="clear" w:color="auto" w:fill="FFFFFF"/>
              </w:rPr>
            </w:pPr>
            <w:r w:rsidRPr="00C1210C">
              <w:rPr>
                <w:b/>
                <w:bCs/>
                <w:color w:val="000000"/>
                <w:sz w:val="24"/>
                <w:szCs w:val="24"/>
                <w:shd w:val="clear" w:color="auto" w:fill="FFFFFF"/>
              </w:rPr>
              <w:t>12</w:t>
            </w:r>
            <w:r>
              <w:rPr>
                <w:b/>
                <w:bCs/>
                <w:color w:val="000000"/>
                <w:sz w:val="24"/>
                <w:szCs w:val="24"/>
                <w:shd w:val="clear" w:color="auto" w:fill="FFFFFF"/>
              </w:rPr>
              <w:t xml:space="preserve"> </w:t>
            </w:r>
            <w:r w:rsidR="006953EC">
              <w:rPr>
                <w:b/>
                <w:bCs/>
                <w:color w:val="000000"/>
                <w:sz w:val="24"/>
                <w:szCs w:val="24"/>
                <w:shd w:val="clear" w:color="auto" w:fill="FFFFFF"/>
              </w:rPr>
              <w:t>T</w:t>
            </w:r>
            <w:r>
              <w:rPr>
                <w:b/>
                <w:bCs/>
                <w:color w:val="000000"/>
                <w:sz w:val="24"/>
                <w:szCs w:val="24"/>
                <w:shd w:val="clear" w:color="auto" w:fill="FFFFFF"/>
              </w:rPr>
              <w:t xml:space="preserve">hrough </w:t>
            </w:r>
            <w:r w:rsidRPr="00C1210C">
              <w:rPr>
                <w:b/>
                <w:bCs/>
                <w:color w:val="000000"/>
                <w:sz w:val="24"/>
                <w:szCs w:val="24"/>
                <w:shd w:val="clear" w:color="auto" w:fill="FFFFFF"/>
              </w:rPr>
              <w:t>15 Years/</w:t>
            </w:r>
            <w:r>
              <w:rPr>
                <w:b/>
                <w:bCs/>
                <w:color w:val="000000"/>
                <w:sz w:val="24"/>
                <w:szCs w:val="24"/>
                <w:shd w:val="clear" w:color="auto" w:fill="FFFFFF"/>
              </w:rPr>
              <w:t xml:space="preserve"> </w:t>
            </w:r>
            <w:r w:rsidRPr="00C1210C">
              <w:rPr>
                <w:b/>
                <w:bCs/>
                <w:color w:val="000000"/>
                <w:sz w:val="24"/>
                <w:szCs w:val="24"/>
                <w:shd w:val="clear" w:color="auto" w:fill="FFFFFF"/>
              </w:rPr>
              <w:t>16</w:t>
            </w:r>
            <w:r>
              <w:rPr>
                <w:b/>
                <w:bCs/>
                <w:color w:val="000000"/>
                <w:sz w:val="24"/>
                <w:szCs w:val="24"/>
                <w:shd w:val="clear" w:color="auto" w:fill="FFFFFF"/>
              </w:rPr>
              <w:t> </w:t>
            </w:r>
            <w:r w:rsidR="006953EC">
              <w:rPr>
                <w:b/>
                <w:bCs/>
                <w:color w:val="000000"/>
                <w:sz w:val="24"/>
                <w:szCs w:val="24"/>
                <w:shd w:val="clear" w:color="auto" w:fill="FFFFFF"/>
              </w:rPr>
              <w:t>T</w:t>
            </w:r>
            <w:r>
              <w:rPr>
                <w:b/>
                <w:bCs/>
                <w:color w:val="000000"/>
                <w:sz w:val="24"/>
                <w:szCs w:val="24"/>
                <w:shd w:val="clear" w:color="auto" w:fill="FFFFFF"/>
              </w:rPr>
              <w:t xml:space="preserve">hrough </w:t>
            </w:r>
            <w:r w:rsidRPr="00C1210C">
              <w:rPr>
                <w:b/>
                <w:bCs/>
                <w:color w:val="000000"/>
                <w:sz w:val="24"/>
                <w:szCs w:val="24"/>
                <w:shd w:val="clear" w:color="auto" w:fill="FFFFFF"/>
              </w:rPr>
              <w:t>25 Years</w:t>
            </w:r>
          </w:p>
        </w:tc>
      </w:tr>
      <w:tr w:rsidR="006E5570" w:rsidRPr="00C1210C" w14:paraId="001EAEB4" w14:textId="77777777" w:rsidTr="00D13E30">
        <w:trPr>
          <w:jc w:val="center"/>
        </w:trPr>
        <w:tc>
          <w:tcPr>
            <w:tcW w:w="810" w:type="pct"/>
            <w:vAlign w:val="bottom"/>
          </w:tcPr>
          <w:p w14:paraId="75468001" w14:textId="77777777" w:rsidR="006E5570" w:rsidRPr="00C1210C" w:rsidRDefault="006E5570" w:rsidP="00D13E30">
            <w:pPr>
              <w:keepNext/>
              <w:keepLines/>
              <w:rPr>
                <w:sz w:val="24"/>
                <w:szCs w:val="24"/>
              </w:rPr>
            </w:pPr>
            <w:r w:rsidRPr="00C1210C">
              <w:rPr>
                <w:b/>
                <w:bCs/>
                <w:color w:val="000000"/>
                <w:sz w:val="24"/>
                <w:szCs w:val="24"/>
                <w:shd w:val="clear" w:color="auto" w:fill="FFFFFF"/>
              </w:rPr>
              <w:t>Assay</w:t>
            </w:r>
          </w:p>
        </w:tc>
        <w:tc>
          <w:tcPr>
            <w:tcW w:w="483" w:type="pct"/>
            <w:vAlign w:val="bottom"/>
          </w:tcPr>
          <w:p w14:paraId="2CA99AF4" w14:textId="3DCC6B50" w:rsidR="006E5570" w:rsidRPr="00C1210C" w:rsidRDefault="006E5570" w:rsidP="006953EC">
            <w:pPr>
              <w:keepNext/>
              <w:keepLines/>
              <w:jc w:val="center"/>
              <w:rPr>
                <w:sz w:val="24"/>
                <w:szCs w:val="24"/>
              </w:rPr>
            </w:pPr>
            <w:r w:rsidRPr="00C1210C">
              <w:rPr>
                <w:b/>
                <w:bCs/>
                <w:color w:val="000000"/>
                <w:sz w:val="24"/>
                <w:szCs w:val="24"/>
                <w:shd w:val="clear" w:color="auto" w:fill="FFFFFF"/>
              </w:rPr>
              <w:t>Time Point</w:t>
            </w:r>
            <w:r w:rsidRPr="00E71403">
              <w:rPr>
                <w:b/>
                <w:bCs/>
                <w:color w:val="000000"/>
                <w:sz w:val="24"/>
                <w:szCs w:val="24"/>
                <w:shd w:val="clear" w:color="auto" w:fill="FFFFFF"/>
                <w:vertAlign w:val="superscript"/>
              </w:rPr>
              <w:t>b</w:t>
            </w:r>
          </w:p>
        </w:tc>
        <w:tc>
          <w:tcPr>
            <w:tcW w:w="1123" w:type="pct"/>
            <w:vAlign w:val="bottom"/>
          </w:tcPr>
          <w:p w14:paraId="296DAA69" w14:textId="663DA4D1" w:rsidR="006953EC" w:rsidRDefault="006E5570" w:rsidP="006953EC">
            <w:pPr>
              <w:keepNext/>
              <w:keepLines/>
              <w:jc w:val="center"/>
              <w:rPr>
                <w:b/>
                <w:bCs/>
                <w:color w:val="000000"/>
                <w:sz w:val="24"/>
                <w:szCs w:val="24"/>
                <w:shd w:val="clear" w:color="auto" w:fill="FFFFFF"/>
              </w:rPr>
            </w:pPr>
            <w:r w:rsidRPr="00C1210C">
              <w:rPr>
                <w:b/>
                <w:bCs/>
                <w:color w:val="000000"/>
                <w:sz w:val="24"/>
                <w:szCs w:val="24"/>
                <w:shd w:val="clear" w:color="auto" w:fill="FFFFFF"/>
              </w:rPr>
              <w:t>GMT</w:t>
            </w:r>
            <w:r w:rsidRPr="00C1210C">
              <w:rPr>
                <w:b/>
                <w:bCs/>
                <w:color w:val="000000"/>
                <w:sz w:val="24"/>
                <w:szCs w:val="24"/>
                <w:vertAlign w:val="superscript"/>
              </w:rPr>
              <w:t>c</w:t>
            </w:r>
          </w:p>
          <w:p w14:paraId="01AA4E66" w14:textId="7CF04AAC" w:rsidR="006E5570" w:rsidRPr="00C1210C" w:rsidRDefault="006E5570" w:rsidP="006953EC">
            <w:pPr>
              <w:keepNext/>
              <w:keepLines/>
              <w:jc w:val="center"/>
              <w:rPr>
                <w:sz w:val="24"/>
                <w:szCs w:val="24"/>
              </w:rPr>
            </w:pPr>
            <w:r w:rsidRPr="00C1210C">
              <w:rPr>
                <w:b/>
                <w:bCs/>
                <w:color w:val="000000"/>
                <w:sz w:val="24"/>
                <w:szCs w:val="24"/>
                <w:shd w:val="clear" w:color="auto" w:fill="FFFFFF"/>
              </w:rPr>
              <w:t>(95% CI</w:t>
            </w:r>
            <w:r w:rsidRPr="00C1210C">
              <w:rPr>
                <w:b/>
                <w:bCs/>
                <w:color w:val="000000"/>
                <w:sz w:val="24"/>
                <w:szCs w:val="24"/>
                <w:vertAlign w:val="superscript"/>
              </w:rPr>
              <w:t>c</w:t>
            </w:r>
            <w:r w:rsidRPr="00C1210C">
              <w:rPr>
                <w:b/>
                <w:bCs/>
                <w:color w:val="000000"/>
                <w:sz w:val="24"/>
                <w:szCs w:val="24"/>
                <w:shd w:val="clear" w:color="auto" w:fill="FFFFFF"/>
              </w:rPr>
              <w:t>)</w:t>
            </w:r>
          </w:p>
        </w:tc>
        <w:tc>
          <w:tcPr>
            <w:tcW w:w="1154" w:type="pct"/>
            <w:vAlign w:val="bottom"/>
          </w:tcPr>
          <w:p w14:paraId="42930FA2" w14:textId="65E8CE13" w:rsidR="006953EC" w:rsidRDefault="006E5570" w:rsidP="006953EC">
            <w:pPr>
              <w:keepNext/>
              <w:keepLines/>
              <w:jc w:val="center"/>
              <w:rPr>
                <w:b/>
                <w:bCs/>
                <w:color w:val="000000"/>
                <w:sz w:val="24"/>
                <w:szCs w:val="24"/>
                <w:shd w:val="clear" w:color="auto" w:fill="FFFFFF"/>
              </w:rPr>
            </w:pPr>
            <w:r w:rsidRPr="00C1210C">
              <w:rPr>
                <w:b/>
                <w:bCs/>
                <w:color w:val="000000"/>
                <w:sz w:val="24"/>
                <w:szCs w:val="24"/>
                <w:shd w:val="clear" w:color="auto" w:fill="FFFFFF"/>
              </w:rPr>
              <w:t>GMT</w:t>
            </w:r>
            <w:r w:rsidRPr="00C1210C">
              <w:rPr>
                <w:b/>
                <w:bCs/>
                <w:color w:val="000000"/>
                <w:sz w:val="24"/>
                <w:szCs w:val="24"/>
                <w:vertAlign w:val="superscript"/>
              </w:rPr>
              <w:t>c</w:t>
            </w:r>
          </w:p>
          <w:p w14:paraId="7D8E44AA" w14:textId="0621324B" w:rsidR="006E5570" w:rsidRPr="00C1210C" w:rsidRDefault="006E5570" w:rsidP="006953EC">
            <w:pPr>
              <w:keepNext/>
              <w:keepLines/>
              <w:jc w:val="center"/>
              <w:rPr>
                <w:sz w:val="24"/>
                <w:szCs w:val="24"/>
              </w:rPr>
            </w:pPr>
            <w:r w:rsidRPr="00C1210C">
              <w:rPr>
                <w:b/>
                <w:bCs/>
                <w:color w:val="000000"/>
                <w:sz w:val="24"/>
                <w:szCs w:val="24"/>
                <w:shd w:val="clear" w:color="auto" w:fill="FFFFFF"/>
              </w:rPr>
              <w:t>(95% CI</w:t>
            </w:r>
            <w:r w:rsidRPr="00C1210C">
              <w:rPr>
                <w:b/>
                <w:bCs/>
                <w:color w:val="000000"/>
                <w:sz w:val="24"/>
                <w:szCs w:val="24"/>
                <w:vertAlign w:val="superscript"/>
              </w:rPr>
              <w:t>c</w:t>
            </w:r>
            <w:r w:rsidRPr="00C1210C">
              <w:rPr>
                <w:b/>
                <w:bCs/>
                <w:color w:val="000000"/>
                <w:sz w:val="24"/>
                <w:szCs w:val="24"/>
                <w:shd w:val="clear" w:color="auto" w:fill="FFFFFF"/>
              </w:rPr>
              <w:t>)</w:t>
            </w:r>
          </w:p>
        </w:tc>
        <w:tc>
          <w:tcPr>
            <w:tcW w:w="644" w:type="pct"/>
            <w:vAlign w:val="bottom"/>
          </w:tcPr>
          <w:p w14:paraId="0F6E08EF" w14:textId="2F369B2D" w:rsidR="006953EC" w:rsidRDefault="006E5570" w:rsidP="006953EC">
            <w:pPr>
              <w:keepNext/>
              <w:keepLines/>
              <w:jc w:val="center"/>
              <w:rPr>
                <w:b/>
                <w:bCs/>
                <w:color w:val="000000"/>
                <w:sz w:val="24"/>
                <w:szCs w:val="24"/>
                <w:shd w:val="clear" w:color="auto" w:fill="FFFFFF"/>
              </w:rPr>
            </w:pPr>
            <w:r w:rsidRPr="00C1210C">
              <w:rPr>
                <w:b/>
                <w:bCs/>
                <w:color w:val="000000"/>
                <w:sz w:val="24"/>
                <w:szCs w:val="24"/>
                <w:shd w:val="clear" w:color="auto" w:fill="FFFFFF"/>
              </w:rPr>
              <w:t>GMR</w:t>
            </w:r>
            <w:r w:rsidRPr="00C1210C">
              <w:rPr>
                <w:b/>
                <w:bCs/>
                <w:color w:val="000000"/>
                <w:sz w:val="24"/>
                <w:szCs w:val="24"/>
                <w:vertAlign w:val="superscript"/>
              </w:rPr>
              <w:t>d</w:t>
            </w:r>
          </w:p>
          <w:p w14:paraId="55ED3501" w14:textId="51218EBF" w:rsidR="006E5570" w:rsidRPr="00C1210C" w:rsidRDefault="006E5570" w:rsidP="006953EC">
            <w:pPr>
              <w:keepNext/>
              <w:keepLines/>
              <w:jc w:val="center"/>
              <w:rPr>
                <w:sz w:val="24"/>
                <w:szCs w:val="24"/>
              </w:rPr>
            </w:pPr>
            <w:r w:rsidRPr="00C1210C">
              <w:rPr>
                <w:b/>
                <w:bCs/>
                <w:color w:val="000000"/>
                <w:sz w:val="24"/>
                <w:szCs w:val="24"/>
                <w:shd w:val="clear" w:color="auto" w:fill="FFFFFF"/>
              </w:rPr>
              <w:t>(95% CI</w:t>
            </w:r>
            <w:r w:rsidRPr="00C1210C">
              <w:rPr>
                <w:b/>
                <w:bCs/>
                <w:color w:val="000000"/>
                <w:sz w:val="24"/>
                <w:szCs w:val="24"/>
                <w:vertAlign w:val="superscript"/>
              </w:rPr>
              <w:t>d</w:t>
            </w:r>
            <w:r w:rsidRPr="00C1210C">
              <w:rPr>
                <w:b/>
                <w:bCs/>
                <w:color w:val="000000"/>
                <w:sz w:val="24"/>
                <w:szCs w:val="24"/>
                <w:shd w:val="clear" w:color="auto" w:fill="FFFFFF"/>
              </w:rPr>
              <w:t>)</w:t>
            </w:r>
          </w:p>
        </w:tc>
        <w:tc>
          <w:tcPr>
            <w:tcW w:w="786" w:type="pct"/>
            <w:vAlign w:val="bottom"/>
          </w:tcPr>
          <w:p w14:paraId="4EFC86B3" w14:textId="5CEBD2E1" w:rsidR="006953EC" w:rsidRDefault="006E5570" w:rsidP="006953EC">
            <w:pPr>
              <w:keepNext/>
              <w:keepLines/>
              <w:jc w:val="center"/>
              <w:rPr>
                <w:b/>
                <w:bCs/>
                <w:color w:val="000000"/>
                <w:sz w:val="24"/>
                <w:szCs w:val="24"/>
                <w:shd w:val="clear" w:color="auto" w:fill="FFFFFF"/>
              </w:rPr>
            </w:pPr>
            <w:r w:rsidRPr="00C1210C">
              <w:rPr>
                <w:b/>
                <w:bCs/>
                <w:color w:val="000000"/>
                <w:sz w:val="24"/>
                <w:szCs w:val="24"/>
                <w:shd w:val="clear" w:color="auto" w:fill="FFFFFF"/>
              </w:rPr>
              <w:t>Met Noninferiority Objective</w:t>
            </w:r>
            <w:r w:rsidRPr="00C1210C">
              <w:rPr>
                <w:b/>
                <w:bCs/>
                <w:color w:val="000000"/>
                <w:sz w:val="24"/>
                <w:szCs w:val="24"/>
                <w:vertAlign w:val="superscript"/>
              </w:rPr>
              <w:t>e</w:t>
            </w:r>
          </w:p>
          <w:p w14:paraId="08174780" w14:textId="03A7949A" w:rsidR="006E5570" w:rsidRPr="00C1210C" w:rsidRDefault="006E5570" w:rsidP="006953EC">
            <w:pPr>
              <w:keepNext/>
              <w:keepLines/>
              <w:jc w:val="center"/>
              <w:rPr>
                <w:sz w:val="24"/>
                <w:szCs w:val="24"/>
              </w:rPr>
            </w:pPr>
            <w:r w:rsidRPr="00C1210C">
              <w:rPr>
                <w:b/>
                <w:bCs/>
                <w:color w:val="000000"/>
                <w:sz w:val="24"/>
                <w:szCs w:val="24"/>
                <w:shd w:val="clear" w:color="auto" w:fill="FFFFFF"/>
              </w:rPr>
              <w:t>(Y/N)</w:t>
            </w:r>
          </w:p>
        </w:tc>
      </w:tr>
      <w:tr w:rsidR="006E5570" w:rsidRPr="00C1210C" w14:paraId="4FDE2868" w14:textId="77777777" w:rsidTr="00A079A0">
        <w:trPr>
          <w:jc w:val="center"/>
        </w:trPr>
        <w:tc>
          <w:tcPr>
            <w:tcW w:w="810" w:type="pct"/>
            <w:tcBorders>
              <w:bottom w:val="single" w:sz="4" w:space="0" w:color="auto"/>
            </w:tcBorders>
          </w:tcPr>
          <w:p w14:paraId="3420E185" w14:textId="62E48926" w:rsidR="006E5570" w:rsidRPr="00C1210C" w:rsidRDefault="006E5570" w:rsidP="006953EC">
            <w:pPr>
              <w:keepNext/>
              <w:keepLines/>
              <w:rPr>
                <w:sz w:val="24"/>
                <w:szCs w:val="24"/>
              </w:rPr>
            </w:pPr>
            <w:r w:rsidRPr="00C1210C">
              <w:rPr>
                <w:color w:val="000000"/>
                <w:sz w:val="24"/>
                <w:szCs w:val="24"/>
                <w:shd w:val="clear" w:color="auto" w:fill="FFFFFF"/>
              </w:rPr>
              <w:t>SARS-CoV-2 neutralization assay - NT50 (titer)</w:t>
            </w:r>
            <w:r w:rsidR="009559CB" w:rsidRPr="009559CB">
              <w:rPr>
                <w:color w:val="000000"/>
                <w:sz w:val="24"/>
                <w:szCs w:val="24"/>
                <w:shd w:val="clear" w:color="auto" w:fill="FFFFFF"/>
                <w:vertAlign w:val="superscript"/>
              </w:rPr>
              <w:t>f</w:t>
            </w:r>
          </w:p>
        </w:tc>
        <w:tc>
          <w:tcPr>
            <w:tcW w:w="483" w:type="pct"/>
            <w:tcBorders>
              <w:bottom w:val="single" w:sz="4" w:space="0" w:color="auto"/>
            </w:tcBorders>
            <w:vAlign w:val="bottom"/>
          </w:tcPr>
          <w:p w14:paraId="63D32F88" w14:textId="25016932" w:rsidR="006E5570" w:rsidRPr="00C1210C" w:rsidRDefault="006E5570" w:rsidP="006953EC">
            <w:pPr>
              <w:keepNext/>
              <w:keepLines/>
              <w:jc w:val="center"/>
              <w:rPr>
                <w:sz w:val="24"/>
                <w:szCs w:val="24"/>
              </w:rPr>
            </w:pPr>
            <w:r w:rsidRPr="00C1210C">
              <w:rPr>
                <w:color w:val="000000"/>
                <w:sz w:val="24"/>
                <w:szCs w:val="24"/>
              </w:rPr>
              <w:t xml:space="preserve">1 </w:t>
            </w:r>
            <w:r w:rsidR="006953EC">
              <w:rPr>
                <w:color w:val="000000"/>
                <w:sz w:val="24"/>
                <w:szCs w:val="24"/>
              </w:rPr>
              <w:t>m</w:t>
            </w:r>
            <w:r w:rsidRPr="00C1210C">
              <w:rPr>
                <w:color w:val="000000"/>
                <w:sz w:val="24"/>
                <w:szCs w:val="24"/>
              </w:rPr>
              <w:t>onth</w:t>
            </w:r>
            <w:r w:rsidR="00BB7BFD">
              <w:rPr>
                <w:color w:val="000000"/>
                <w:sz w:val="24"/>
                <w:szCs w:val="24"/>
              </w:rPr>
              <w:t xml:space="preserve"> after Dose 2</w:t>
            </w:r>
          </w:p>
        </w:tc>
        <w:tc>
          <w:tcPr>
            <w:tcW w:w="1123" w:type="pct"/>
            <w:tcBorders>
              <w:bottom w:val="single" w:sz="4" w:space="0" w:color="auto"/>
            </w:tcBorders>
            <w:vAlign w:val="bottom"/>
          </w:tcPr>
          <w:p w14:paraId="55B6AA98" w14:textId="422D5897" w:rsidR="006953EC" w:rsidRDefault="006E5570" w:rsidP="006953EC">
            <w:pPr>
              <w:keepNext/>
              <w:keepLines/>
              <w:jc w:val="center"/>
              <w:rPr>
                <w:color w:val="000000"/>
                <w:sz w:val="24"/>
                <w:szCs w:val="24"/>
                <w:shd w:val="clear" w:color="auto" w:fill="FFFFFF"/>
              </w:rPr>
            </w:pPr>
            <w:r w:rsidRPr="00C1210C">
              <w:rPr>
                <w:color w:val="000000"/>
                <w:sz w:val="24"/>
                <w:szCs w:val="24"/>
                <w:shd w:val="clear" w:color="auto" w:fill="FFFFFF"/>
              </w:rPr>
              <w:t>1239.5</w:t>
            </w:r>
          </w:p>
          <w:p w14:paraId="37D35D88" w14:textId="132035A5" w:rsidR="006E5570" w:rsidRPr="00C1210C" w:rsidRDefault="006E5570" w:rsidP="006953EC">
            <w:pPr>
              <w:keepNext/>
              <w:keepLines/>
              <w:jc w:val="center"/>
              <w:rPr>
                <w:sz w:val="24"/>
                <w:szCs w:val="24"/>
              </w:rPr>
            </w:pPr>
            <w:r w:rsidRPr="00C1210C">
              <w:rPr>
                <w:color w:val="000000"/>
                <w:sz w:val="24"/>
                <w:szCs w:val="24"/>
                <w:shd w:val="clear" w:color="auto" w:fill="FFFFFF"/>
              </w:rPr>
              <w:t>(1095.5, 1402.5)</w:t>
            </w:r>
          </w:p>
        </w:tc>
        <w:tc>
          <w:tcPr>
            <w:tcW w:w="1154" w:type="pct"/>
            <w:tcBorders>
              <w:bottom w:val="single" w:sz="4" w:space="0" w:color="auto"/>
            </w:tcBorders>
            <w:vAlign w:val="bottom"/>
          </w:tcPr>
          <w:p w14:paraId="58FF4159" w14:textId="60AC5FE3" w:rsidR="006953EC" w:rsidRDefault="006E5570" w:rsidP="006953EC">
            <w:pPr>
              <w:keepNext/>
              <w:keepLines/>
              <w:jc w:val="center"/>
              <w:rPr>
                <w:color w:val="000000"/>
                <w:sz w:val="24"/>
                <w:szCs w:val="24"/>
                <w:shd w:val="clear" w:color="auto" w:fill="FFFFFF"/>
              </w:rPr>
            </w:pPr>
            <w:r w:rsidRPr="00C1210C">
              <w:rPr>
                <w:color w:val="000000"/>
                <w:sz w:val="24"/>
                <w:szCs w:val="24"/>
                <w:shd w:val="clear" w:color="auto" w:fill="FFFFFF"/>
              </w:rPr>
              <w:t>705.1</w:t>
            </w:r>
          </w:p>
          <w:p w14:paraId="42B7FE2D" w14:textId="41D66576" w:rsidR="006E5570" w:rsidRPr="00C1210C" w:rsidRDefault="006E5570" w:rsidP="006953EC">
            <w:pPr>
              <w:keepNext/>
              <w:keepLines/>
              <w:jc w:val="center"/>
              <w:rPr>
                <w:sz w:val="24"/>
                <w:szCs w:val="24"/>
              </w:rPr>
            </w:pPr>
            <w:r w:rsidRPr="00C1210C">
              <w:rPr>
                <w:color w:val="000000"/>
                <w:sz w:val="24"/>
                <w:szCs w:val="24"/>
                <w:shd w:val="clear" w:color="auto" w:fill="FFFFFF"/>
              </w:rPr>
              <w:t>(621.4, 800.2)</w:t>
            </w:r>
          </w:p>
        </w:tc>
        <w:tc>
          <w:tcPr>
            <w:tcW w:w="644" w:type="pct"/>
            <w:tcBorders>
              <w:bottom w:val="single" w:sz="4" w:space="0" w:color="auto"/>
            </w:tcBorders>
            <w:vAlign w:val="bottom"/>
          </w:tcPr>
          <w:p w14:paraId="54D5B8D1" w14:textId="4FE768CC" w:rsidR="006953EC" w:rsidRDefault="006E5570" w:rsidP="006953EC">
            <w:pPr>
              <w:keepNext/>
              <w:keepLines/>
              <w:jc w:val="center"/>
              <w:rPr>
                <w:color w:val="000000"/>
                <w:sz w:val="24"/>
                <w:szCs w:val="24"/>
                <w:shd w:val="clear" w:color="auto" w:fill="FFFFFF"/>
              </w:rPr>
            </w:pPr>
            <w:r w:rsidRPr="00C1210C">
              <w:rPr>
                <w:color w:val="000000"/>
                <w:sz w:val="24"/>
                <w:szCs w:val="24"/>
                <w:shd w:val="clear" w:color="auto" w:fill="FFFFFF"/>
              </w:rPr>
              <w:t>1.76</w:t>
            </w:r>
          </w:p>
          <w:p w14:paraId="279EE109" w14:textId="2AECADD6" w:rsidR="006E5570" w:rsidRPr="00C1210C" w:rsidRDefault="006E5570" w:rsidP="006953EC">
            <w:pPr>
              <w:keepNext/>
              <w:keepLines/>
              <w:jc w:val="center"/>
              <w:rPr>
                <w:sz w:val="24"/>
                <w:szCs w:val="24"/>
              </w:rPr>
            </w:pPr>
            <w:r w:rsidRPr="00C1210C">
              <w:rPr>
                <w:color w:val="000000"/>
                <w:sz w:val="24"/>
                <w:szCs w:val="24"/>
                <w:shd w:val="clear" w:color="auto" w:fill="FFFFFF"/>
              </w:rPr>
              <w:t>(1.47, 2.10)</w:t>
            </w:r>
          </w:p>
        </w:tc>
        <w:tc>
          <w:tcPr>
            <w:tcW w:w="786" w:type="pct"/>
            <w:tcBorders>
              <w:bottom w:val="single" w:sz="4" w:space="0" w:color="auto"/>
            </w:tcBorders>
            <w:vAlign w:val="bottom"/>
          </w:tcPr>
          <w:p w14:paraId="152BE433" w14:textId="77777777" w:rsidR="006E5570" w:rsidRPr="00C1210C" w:rsidRDefault="006E5570" w:rsidP="006953EC">
            <w:pPr>
              <w:keepNext/>
              <w:keepLines/>
              <w:jc w:val="center"/>
              <w:rPr>
                <w:sz w:val="24"/>
                <w:szCs w:val="24"/>
              </w:rPr>
            </w:pPr>
            <w:r w:rsidRPr="00C1210C">
              <w:rPr>
                <w:color w:val="000000"/>
                <w:sz w:val="24"/>
                <w:szCs w:val="24"/>
                <w:shd w:val="clear" w:color="auto" w:fill="FFFFFF"/>
              </w:rPr>
              <w:t>Y</w:t>
            </w:r>
          </w:p>
        </w:tc>
      </w:tr>
      <w:tr w:rsidR="00D3302B" w:rsidRPr="00C1210C" w14:paraId="0D4DAC2F" w14:textId="77777777" w:rsidTr="00A079A0">
        <w:trPr>
          <w:jc w:val="center"/>
        </w:trPr>
        <w:tc>
          <w:tcPr>
            <w:tcW w:w="5000" w:type="pct"/>
            <w:gridSpan w:val="6"/>
            <w:tcBorders>
              <w:left w:val="nil"/>
              <w:bottom w:val="nil"/>
              <w:right w:val="nil"/>
            </w:tcBorders>
          </w:tcPr>
          <w:p w14:paraId="211CBCDF" w14:textId="043E59FA" w:rsidR="00D13E30" w:rsidRDefault="00D3302B" w:rsidP="00D3302B">
            <w:pPr>
              <w:rPr>
                <w:color w:val="000000"/>
                <w:shd w:val="clear" w:color="auto" w:fill="FFFFFF"/>
              </w:rPr>
            </w:pPr>
            <w:r w:rsidRPr="00E71403">
              <w:rPr>
                <w:color w:val="000000"/>
                <w:shd w:val="clear" w:color="auto" w:fill="FFFFFF"/>
              </w:rPr>
              <w:t xml:space="preserve">Abbreviations: </w:t>
            </w:r>
            <w:r w:rsidR="00D13E30">
              <w:rPr>
                <w:color w:val="000000"/>
                <w:shd w:val="clear" w:color="auto" w:fill="FFFFFF"/>
              </w:rPr>
              <w:t xml:space="preserve">CI = confidence interval; </w:t>
            </w:r>
            <w:r w:rsidRPr="00E71403">
              <w:rPr>
                <w:color w:val="000000"/>
                <w:shd w:val="clear" w:color="auto" w:fill="FFFFFF"/>
              </w:rPr>
              <w:t>GMR = geometric mean ratio; GMT = geometric mean titer; LLOQ = lower limit of quantitation;</w:t>
            </w:r>
            <w:r w:rsidR="00D13E30">
              <w:rPr>
                <w:color w:val="000000"/>
                <w:shd w:val="clear" w:color="auto" w:fill="FFFFFF"/>
              </w:rPr>
              <w:t xml:space="preserve"> </w:t>
            </w:r>
            <w:r w:rsidR="00A079A0">
              <w:rPr>
                <w:color w:val="000000"/>
                <w:shd w:val="clear" w:color="auto" w:fill="FFFFFF"/>
              </w:rPr>
              <w:t xml:space="preserve">NAAT = </w:t>
            </w:r>
            <w:r w:rsidR="00A079A0" w:rsidRPr="00D13E30">
              <w:rPr>
                <w:color w:val="000000"/>
              </w:rPr>
              <w:t>n</w:t>
            </w:r>
            <w:r w:rsidR="00A079A0" w:rsidRPr="00D13E30">
              <w:rPr>
                <w:color w:val="333333"/>
              </w:rPr>
              <w:t>ucleic-acid amplification test</w:t>
            </w:r>
            <w:r w:rsidR="00A079A0">
              <w:rPr>
                <w:color w:val="333333"/>
              </w:rPr>
              <w:t>;</w:t>
            </w:r>
            <w:r w:rsidR="00A079A0" w:rsidRPr="00E71403">
              <w:rPr>
                <w:color w:val="000000"/>
                <w:shd w:val="clear" w:color="auto" w:fill="FFFFFF"/>
              </w:rPr>
              <w:t xml:space="preserve"> </w:t>
            </w:r>
            <w:r w:rsidRPr="00E71403">
              <w:rPr>
                <w:color w:val="000000"/>
                <w:shd w:val="clear" w:color="auto" w:fill="FFFFFF"/>
              </w:rPr>
              <w:t>NT50 = 50% neutralizing titer; SARS-CoV-2 = severe acute respiratory syndrome coronavirus 2.</w:t>
            </w:r>
          </w:p>
          <w:p w14:paraId="29E7A4DB" w14:textId="7BAC3212" w:rsidR="00D13E30" w:rsidRDefault="00D3302B" w:rsidP="00D3302B">
            <w:pPr>
              <w:rPr>
                <w:color w:val="000000"/>
                <w:shd w:val="clear" w:color="auto" w:fill="FFFFFF"/>
              </w:rPr>
            </w:pPr>
            <w:r w:rsidRPr="00E71403">
              <w:rPr>
                <w:color w:val="000000"/>
                <w:shd w:val="clear" w:color="auto" w:fill="FFFFFF"/>
              </w:rPr>
              <w:t xml:space="preserve">Note: </w:t>
            </w:r>
            <w:r>
              <w:rPr>
                <w:color w:val="000000"/>
                <w:shd w:val="clear" w:color="auto" w:fill="FFFFFF"/>
              </w:rPr>
              <w:t>Participan</w:t>
            </w:r>
            <w:r w:rsidRPr="00E71403">
              <w:rPr>
                <w:color w:val="000000"/>
                <w:shd w:val="clear" w:color="auto" w:fill="FFFFFF"/>
              </w:rPr>
              <w:t>ts who had no serological or virological evidence (up to 1 month after receipt of the last dose) of past SARS-CoV-2 infection (i</w:t>
            </w:r>
            <w:r w:rsidR="00D13E30">
              <w:rPr>
                <w:color w:val="000000"/>
                <w:shd w:val="clear" w:color="auto" w:fill="FFFFFF"/>
              </w:rPr>
              <w:t>.</w:t>
            </w:r>
            <w:r w:rsidRPr="00E71403">
              <w:rPr>
                <w:color w:val="000000"/>
                <w:shd w:val="clear" w:color="auto" w:fill="FFFFFF"/>
              </w:rPr>
              <w:t>e</w:t>
            </w:r>
            <w:r w:rsidR="00D13E30">
              <w:rPr>
                <w:color w:val="000000"/>
                <w:shd w:val="clear" w:color="auto" w:fill="FFFFFF"/>
              </w:rPr>
              <w:t>.</w:t>
            </w:r>
            <w:r w:rsidRPr="00E71403">
              <w:rPr>
                <w:color w:val="000000"/>
                <w:shd w:val="clear" w:color="auto" w:fill="FFFFFF"/>
              </w:rPr>
              <w:t>, N-binding antibody [serum] negative at Visit 1 and SARS-CoV-2 not detected by</w:t>
            </w:r>
            <w:r w:rsidR="00D13E30" w:rsidRPr="00D13E30">
              <w:rPr>
                <w:color w:val="000000"/>
              </w:rPr>
              <w:t xml:space="preserve"> </w:t>
            </w:r>
            <w:r w:rsidRPr="00E71403">
              <w:rPr>
                <w:color w:val="000000"/>
                <w:shd w:val="clear" w:color="auto" w:fill="FFFFFF"/>
              </w:rPr>
              <w:t>NAAT [nasal swab] at Visits 1 and 2), and had negative NAAT (nasal swab) at any unscheduled visit up to 1 month after Dose 2 were included in the analysis.</w:t>
            </w:r>
          </w:p>
          <w:p w14:paraId="35E78879" w14:textId="1809E62F" w:rsidR="00D13E30" w:rsidRDefault="00D3302B" w:rsidP="00D13E30">
            <w:pPr>
              <w:tabs>
                <w:tab w:val="left" w:pos="351"/>
              </w:tabs>
              <w:ind w:left="337" w:hanging="337"/>
              <w:rPr>
                <w:color w:val="000000"/>
                <w:shd w:val="clear" w:color="auto" w:fill="FFFFFF"/>
              </w:rPr>
            </w:pPr>
            <w:r w:rsidRPr="00E71403">
              <w:rPr>
                <w:color w:val="000000"/>
                <w:shd w:val="clear" w:color="auto" w:fill="FFFFFF"/>
              </w:rPr>
              <w:t>a.</w:t>
            </w:r>
            <w:r w:rsidR="00D13E30">
              <w:rPr>
                <w:color w:val="000000"/>
                <w:shd w:val="clear" w:color="auto" w:fill="FFFFFF"/>
              </w:rPr>
              <w:tab/>
            </w:r>
            <w:r w:rsidRPr="00E71403">
              <w:rPr>
                <w:color w:val="000000"/>
                <w:shd w:val="clear" w:color="auto" w:fill="FFFFFF"/>
              </w:rPr>
              <w:t xml:space="preserve">n = Number of </w:t>
            </w:r>
            <w:r>
              <w:rPr>
                <w:color w:val="000000"/>
                <w:shd w:val="clear" w:color="auto" w:fill="FFFFFF"/>
              </w:rPr>
              <w:t>participan</w:t>
            </w:r>
            <w:r w:rsidRPr="00E71403">
              <w:rPr>
                <w:color w:val="000000"/>
                <w:shd w:val="clear" w:color="auto" w:fill="FFFFFF"/>
              </w:rPr>
              <w:t>ts with valid and determinate assay results for the specified assay at the given dose/sampling time point.</w:t>
            </w:r>
            <w:r w:rsidRPr="00E71403">
              <w:rPr>
                <w:color w:val="000000"/>
              </w:rPr>
              <w:t xml:space="preserve"> </w:t>
            </w:r>
          </w:p>
          <w:p w14:paraId="575E97FC" w14:textId="4ED06679" w:rsidR="00D13E30" w:rsidRDefault="00D3302B" w:rsidP="00D13E30">
            <w:pPr>
              <w:tabs>
                <w:tab w:val="left" w:pos="351"/>
              </w:tabs>
              <w:ind w:left="337" w:hanging="337"/>
              <w:rPr>
                <w:color w:val="000000"/>
                <w:shd w:val="clear" w:color="auto" w:fill="FFFFFF"/>
              </w:rPr>
            </w:pPr>
            <w:r w:rsidRPr="00E71403">
              <w:rPr>
                <w:color w:val="000000"/>
                <w:shd w:val="clear" w:color="auto" w:fill="FFFFFF"/>
              </w:rPr>
              <w:t>b.</w:t>
            </w:r>
            <w:r w:rsidR="00D13E30">
              <w:rPr>
                <w:color w:val="000000"/>
                <w:shd w:val="clear" w:color="auto" w:fill="FFFFFF"/>
              </w:rPr>
              <w:tab/>
            </w:r>
            <w:r w:rsidRPr="00E71403">
              <w:rPr>
                <w:color w:val="000000"/>
                <w:shd w:val="clear" w:color="auto" w:fill="FFFFFF"/>
              </w:rPr>
              <w:t>Protocol-specified timing for blood sample collection.</w:t>
            </w:r>
          </w:p>
          <w:p w14:paraId="0D2D56C8" w14:textId="2BF82226" w:rsidR="00D13E30" w:rsidRDefault="00D3302B" w:rsidP="00D13E30">
            <w:pPr>
              <w:tabs>
                <w:tab w:val="left" w:pos="351"/>
              </w:tabs>
              <w:ind w:left="337" w:hanging="337"/>
              <w:rPr>
                <w:color w:val="000000"/>
                <w:shd w:val="clear" w:color="auto" w:fill="FFFFFF"/>
              </w:rPr>
            </w:pPr>
            <w:r w:rsidRPr="00E71403">
              <w:rPr>
                <w:color w:val="000000"/>
                <w:shd w:val="clear" w:color="auto" w:fill="FFFFFF"/>
              </w:rPr>
              <w:t>c.</w:t>
            </w:r>
            <w:r w:rsidR="00D13E30">
              <w:rPr>
                <w:color w:val="000000"/>
                <w:shd w:val="clear" w:color="auto" w:fill="FFFFFF"/>
              </w:rPr>
              <w:tab/>
            </w:r>
            <w:r w:rsidRPr="00E71403">
              <w:rPr>
                <w:color w:val="000000"/>
                <w:shd w:val="clear" w:color="auto" w:fill="FFFFFF"/>
              </w:rPr>
              <w:t>GMTs and 2-sided 95% CIs were calculated by exponentiating the mean logarithm of the titers and the corresponding CIs (based on the Student t distribution). Assay results below the LLOQ were set to 0.5 × LLOQ.</w:t>
            </w:r>
          </w:p>
          <w:p w14:paraId="664F6586" w14:textId="4CB29E7C" w:rsidR="00D13E30" w:rsidRDefault="00D3302B" w:rsidP="00D13E30">
            <w:pPr>
              <w:tabs>
                <w:tab w:val="left" w:pos="351"/>
              </w:tabs>
              <w:ind w:left="337" w:hanging="337"/>
              <w:rPr>
                <w:color w:val="000000"/>
                <w:shd w:val="clear" w:color="auto" w:fill="FFFFFF"/>
              </w:rPr>
            </w:pPr>
            <w:r w:rsidRPr="00E71403">
              <w:rPr>
                <w:color w:val="000000"/>
                <w:shd w:val="clear" w:color="auto" w:fill="FFFFFF"/>
              </w:rPr>
              <w:t>d.</w:t>
            </w:r>
            <w:r w:rsidR="00D13E30">
              <w:rPr>
                <w:color w:val="000000"/>
                <w:shd w:val="clear" w:color="auto" w:fill="FFFFFF"/>
              </w:rPr>
              <w:tab/>
            </w:r>
            <w:r w:rsidRPr="00E71403">
              <w:rPr>
                <w:color w:val="000000"/>
                <w:shd w:val="clear" w:color="auto" w:fill="FFFFFF"/>
              </w:rPr>
              <w:t>GMRs and 2-sided 95% CIs were calculated by exponentiating the mean difference of the logarithms of the titers (Group 1 [12</w:t>
            </w:r>
            <w:r w:rsidR="00D13E30">
              <w:rPr>
                <w:color w:val="000000"/>
                <w:shd w:val="clear" w:color="auto" w:fill="FFFFFF"/>
              </w:rPr>
              <w:t xml:space="preserve"> through </w:t>
            </w:r>
            <w:r w:rsidRPr="00E71403">
              <w:rPr>
                <w:color w:val="000000"/>
                <w:shd w:val="clear" w:color="auto" w:fill="FFFFFF"/>
              </w:rPr>
              <w:t>15 years</w:t>
            </w:r>
            <w:r w:rsidR="00D13E30">
              <w:rPr>
                <w:color w:val="000000"/>
                <w:shd w:val="clear" w:color="auto" w:fill="FFFFFF"/>
              </w:rPr>
              <w:t xml:space="preserve"> of age</w:t>
            </w:r>
            <w:r w:rsidRPr="00E71403">
              <w:rPr>
                <w:color w:val="000000"/>
                <w:shd w:val="clear" w:color="auto" w:fill="FFFFFF"/>
              </w:rPr>
              <w:t>] – Group 2 [16</w:t>
            </w:r>
            <w:r w:rsidR="00D13E30">
              <w:rPr>
                <w:color w:val="000000"/>
                <w:shd w:val="clear" w:color="auto" w:fill="FFFFFF"/>
              </w:rPr>
              <w:t xml:space="preserve"> through </w:t>
            </w:r>
            <w:r w:rsidRPr="00E71403">
              <w:rPr>
                <w:color w:val="000000"/>
                <w:shd w:val="clear" w:color="auto" w:fill="FFFFFF"/>
              </w:rPr>
              <w:t>25 years</w:t>
            </w:r>
            <w:r w:rsidR="00D13E30">
              <w:rPr>
                <w:color w:val="000000"/>
                <w:shd w:val="clear" w:color="auto" w:fill="FFFFFF"/>
              </w:rPr>
              <w:t xml:space="preserve"> of age</w:t>
            </w:r>
            <w:r w:rsidRPr="00E71403">
              <w:rPr>
                <w:color w:val="000000"/>
                <w:shd w:val="clear" w:color="auto" w:fill="FFFFFF"/>
              </w:rPr>
              <w:t>]) and the corresponding CI (based on the Student t distribution).</w:t>
            </w:r>
          </w:p>
          <w:p w14:paraId="407C5111" w14:textId="5D15F684" w:rsidR="00D3302B" w:rsidRDefault="00D3302B" w:rsidP="00D13E30">
            <w:pPr>
              <w:tabs>
                <w:tab w:val="left" w:pos="351"/>
              </w:tabs>
              <w:ind w:left="337" w:hanging="337"/>
            </w:pPr>
            <w:r w:rsidRPr="00DB3871">
              <w:rPr>
                <w:color w:val="000000"/>
                <w:shd w:val="clear" w:color="auto" w:fill="FFFFFF"/>
              </w:rPr>
              <w:t>e.</w:t>
            </w:r>
            <w:r w:rsidR="00D13E30">
              <w:rPr>
                <w:color w:val="000000"/>
                <w:shd w:val="clear" w:color="auto" w:fill="FFFFFF"/>
              </w:rPr>
              <w:tab/>
            </w:r>
            <w:r w:rsidRPr="00DB3871">
              <w:rPr>
                <w:color w:val="000000"/>
                <w:shd w:val="clear" w:color="auto" w:fill="FFFFFF"/>
              </w:rPr>
              <w:t>Noninferiority is declared if the lower bound of the 2-sided 95% CI for the GMR is greater than 0.67</w:t>
            </w:r>
            <w:r>
              <w:rPr>
                <w:color w:val="000000"/>
                <w:shd w:val="clear" w:color="auto" w:fill="FFFFFF"/>
              </w:rPr>
              <w:t xml:space="preserve">. </w:t>
            </w:r>
          </w:p>
          <w:p w14:paraId="10E71CEF" w14:textId="50FD7145" w:rsidR="009559CB" w:rsidRPr="00886682" w:rsidRDefault="009559CB" w:rsidP="00D13E30">
            <w:pPr>
              <w:tabs>
                <w:tab w:val="left" w:pos="351"/>
              </w:tabs>
              <w:ind w:left="337" w:hanging="337"/>
            </w:pPr>
            <w:r w:rsidRPr="00886682">
              <w:t>f.</w:t>
            </w:r>
            <w:r w:rsidR="00886682" w:rsidRPr="00886682">
              <w:t xml:space="preserve"> </w:t>
            </w:r>
            <w:r w:rsidR="00D13E30">
              <w:tab/>
            </w:r>
            <w:r w:rsidR="00886682" w:rsidRPr="00886682">
              <w:t>SARS-CoV-2 50% neutralization titers (NT50) were determined using the SARS-CoV-2 mNeonGreen Virus Microneutralization Assay. The assay uses a fluorescent reporter virus derived from the USA_WA1/2020 strain and virus neutralization is read on Vero cell monolayers. The sample NT50 is defined as the reciprocal serum dilution at which 50% of the virus is neutralized.</w:t>
            </w:r>
          </w:p>
        </w:tc>
      </w:tr>
    </w:tbl>
    <w:p w14:paraId="6CF3CE8F" w14:textId="77777777" w:rsidR="006E5570" w:rsidRPr="000D32D0" w:rsidRDefault="006E5570" w:rsidP="00755975">
      <w:pPr>
        <w:rPr>
          <w:sz w:val="24"/>
          <w:szCs w:val="24"/>
        </w:rPr>
      </w:pPr>
    </w:p>
    <w:p w14:paraId="3E96712C" w14:textId="0D49A3F0" w:rsidR="00E845A4" w:rsidRPr="000918D9" w:rsidRDefault="004775D6" w:rsidP="00755975">
      <w:pPr>
        <w:keepNext/>
        <w:textAlignment w:val="baseline"/>
        <w:rPr>
          <w:b/>
          <w:bCs/>
          <w:sz w:val="24"/>
          <w:szCs w:val="24"/>
        </w:rPr>
      </w:pPr>
      <w:r w:rsidRPr="000918D9">
        <w:rPr>
          <w:b/>
          <w:bCs/>
          <w:sz w:val="24"/>
          <w:szCs w:val="24"/>
        </w:rPr>
        <w:t>19</w:t>
      </w:r>
      <w:r w:rsidR="004C4981" w:rsidRPr="000918D9">
        <w:rPr>
          <w:b/>
          <w:bCs/>
          <w:sz w:val="24"/>
          <w:szCs w:val="24"/>
        </w:rPr>
        <w:tab/>
      </w:r>
      <w:r w:rsidR="00E845A4" w:rsidRPr="000918D9">
        <w:rPr>
          <w:b/>
          <w:bCs/>
          <w:sz w:val="24"/>
          <w:szCs w:val="24"/>
        </w:rPr>
        <w:t xml:space="preserve">HOW SUPPLIED/STORAGE AND HANDLING </w:t>
      </w:r>
    </w:p>
    <w:p w14:paraId="2C808BA3" w14:textId="77777777" w:rsidR="006E400B" w:rsidRPr="000918D9" w:rsidRDefault="006E400B" w:rsidP="00755975">
      <w:pPr>
        <w:keepNext/>
        <w:rPr>
          <w:sz w:val="24"/>
          <w:szCs w:val="24"/>
        </w:rPr>
      </w:pPr>
    </w:p>
    <w:p w14:paraId="102D0359" w14:textId="5A30775B" w:rsidR="00DD7788" w:rsidRPr="000918D9" w:rsidRDefault="00DD7788" w:rsidP="005C2666">
      <w:pPr>
        <w:rPr>
          <w:sz w:val="24"/>
          <w:szCs w:val="24"/>
        </w:rPr>
      </w:pPr>
      <w:r w:rsidRPr="000918D9">
        <w:rPr>
          <w:sz w:val="24"/>
          <w:szCs w:val="24"/>
        </w:rPr>
        <w:t>Pfizer-BioNTech COVID-19 Vaccine</w:t>
      </w:r>
      <w:r w:rsidR="00D53533" w:rsidRPr="000918D9">
        <w:rPr>
          <w:sz w:val="24"/>
          <w:szCs w:val="24"/>
        </w:rPr>
        <w:t xml:space="preserve"> Suspension for Intramuscular Injection</w:t>
      </w:r>
      <w:r w:rsidR="006E37C2" w:rsidRPr="000918D9">
        <w:rPr>
          <w:sz w:val="24"/>
          <w:szCs w:val="24"/>
        </w:rPr>
        <w:t>,</w:t>
      </w:r>
      <w:r w:rsidR="00D53533" w:rsidRPr="000918D9">
        <w:rPr>
          <w:sz w:val="24"/>
          <w:szCs w:val="24"/>
        </w:rPr>
        <w:t xml:space="preserve"> Multiple Dose Vials</w:t>
      </w:r>
      <w:r w:rsidRPr="000918D9">
        <w:rPr>
          <w:sz w:val="24"/>
          <w:szCs w:val="24"/>
        </w:rPr>
        <w:t xml:space="preserve"> </w:t>
      </w:r>
      <w:r w:rsidR="00D53533" w:rsidRPr="000918D9">
        <w:rPr>
          <w:sz w:val="24"/>
          <w:szCs w:val="24"/>
        </w:rPr>
        <w:t>are</w:t>
      </w:r>
      <w:r w:rsidRPr="000918D9">
        <w:rPr>
          <w:sz w:val="24"/>
          <w:szCs w:val="24"/>
        </w:rPr>
        <w:t xml:space="preserve"> supplied in a carton </w:t>
      </w:r>
      <w:r w:rsidRPr="007B48F0">
        <w:rPr>
          <w:sz w:val="24"/>
          <w:szCs w:val="24"/>
        </w:rPr>
        <w:t xml:space="preserve">containing </w:t>
      </w:r>
      <w:r w:rsidR="0090253D" w:rsidRPr="007B48F0">
        <w:rPr>
          <w:sz w:val="24"/>
          <w:szCs w:val="24"/>
        </w:rPr>
        <w:t xml:space="preserve">25 multiple dose vials (NDC 59267-1000-3) or </w:t>
      </w:r>
      <w:r w:rsidRPr="007B48F0">
        <w:rPr>
          <w:sz w:val="24"/>
          <w:szCs w:val="24"/>
        </w:rPr>
        <w:t>195 multiple dose vials (NDC 59267</w:t>
      </w:r>
      <w:r w:rsidRPr="007B48F0">
        <w:rPr>
          <w:sz w:val="24"/>
          <w:szCs w:val="24"/>
        </w:rPr>
        <w:noBreakHyphen/>
        <w:t>1000-2).</w:t>
      </w:r>
      <w:r w:rsidR="0090253D" w:rsidRPr="007B48F0">
        <w:rPr>
          <w:sz w:val="24"/>
          <w:szCs w:val="24"/>
        </w:rPr>
        <w:t xml:space="preserve"> </w:t>
      </w:r>
      <w:r w:rsidR="00BD7255" w:rsidRPr="007B48F0">
        <w:rPr>
          <w:sz w:val="24"/>
          <w:szCs w:val="24"/>
        </w:rPr>
        <w:t xml:space="preserve">After dilution, one </w:t>
      </w:r>
      <w:r w:rsidR="00111307" w:rsidRPr="007B48F0">
        <w:rPr>
          <w:sz w:val="24"/>
          <w:szCs w:val="24"/>
        </w:rPr>
        <w:t>vial contains</w:t>
      </w:r>
      <w:r w:rsidR="00BD7255" w:rsidRPr="007B48F0">
        <w:rPr>
          <w:sz w:val="24"/>
          <w:szCs w:val="24"/>
        </w:rPr>
        <w:t xml:space="preserve"> </w:t>
      </w:r>
      <w:r w:rsidR="00111307" w:rsidRPr="007B48F0">
        <w:rPr>
          <w:sz w:val="24"/>
          <w:szCs w:val="24"/>
        </w:rPr>
        <w:t>6 doses of 0.3 mL.</w:t>
      </w:r>
      <w:r w:rsidR="00BD7255" w:rsidRPr="007B48F0">
        <w:rPr>
          <w:sz w:val="24"/>
          <w:szCs w:val="24"/>
        </w:rPr>
        <w:t xml:space="preserve"> Vial labels and cartons may state that after dilution, a vial contains 5 doses of 0.3 mL. The information </w:t>
      </w:r>
      <w:r w:rsidR="009924D2">
        <w:rPr>
          <w:sz w:val="24"/>
          <w:szCs w:val="24"/>
        </w:rPr>
        <w:t>in this Full EUA Prescribing Information regarding</w:t>
      </w:r>
      <w:r w:rsidR="00BD7255" w:rsidRPr="007B48F0">
        <w:rPr>
          <w:sz w:val="24"/>
          <w:szCs w:val="24"/>
        </w:rPr>
        <w:t xml:space="preserve"> the number of doses per vial after dilution supersedes the number of doses stated on vial labels and cartons.</w:t>
      </w:r>
    </w:p>
    <w:p w14:paraId="29E63544" w14:textId="4FA82402" w:rsidR="008A094A" w:rsidRPr="00CD3B32" w:rsidRDefault="008A094A" w:rsidP="005C2666">
      <w:pPr>
        <w:rPr>
          <w:b/>
          <w:bCs/>
          <w:sz w:val="24"/>
          <w:szCs w:val="24"/>
        </w:rPr>
      </w:pPr>
    </w:p>
    <w:p w14:paraId="292A68EA" w14:textId="77777777" w:rsidR="00CD3B32" w:rsidRPr="00CD3B32" w:rsidRDefault="00CD3B32" w:rsidP="005C2666">
      <w:pPr>
        <w:rPr>
          <w:rFonts w:eastAsia="Arial"/>
          <w:sz w:val="24"/>
          <w:szCs w:val="24"/>
        </w:rPr>
      </w:pPr>
      <w:r w:rsidRPr="00CD3B32">
        <w:rPr>
          <w:rFonts w:eastAsia="Arial"/>
          <w:sz w:val="24"/>
          <w:szCs w:val="24"/>
        </w:rPr>
        <w:t>During storage, minimize exposure to room light, and avoid exposure to direct sunlight and ultraviolet light.</w:t>
      </w:r>
    </w:p>
    <w:p w14:paraId="5B07A68F" w14:textId="77777777" w:rsidR="00CD3B32" w:rsidRPr="00CD3B32" w:rsidRDefault="00CD3B32" w:rsidP="005C2666">
      <w:pPr>
        <w:rPr>
          <w:rFonts w:eastAsia="Arial"/>
          <w:sz w:val="24"/>
          <w:szCs w:val="24"/>
        </w:rPr>
      </w:pPr>
    </w:p>
    <w:p w14:paraId="4F8D95B6" w14:textId="77777777" w:rsidR="00CD3B32" w:rsidRPr="00CD3B32" w:rsidRDefault="00CD3B32" w:rsidP="005C2666">
      <w:pPr>
        <w:rPr>
          <w:rFonts w:eastAsia="Arial"/>
          <w:sz w:val="24"/>
          <w:szCs w:val="24"/>
        </w:rPr>
      </w:pPr>
      <w:r w:rsidRPr="00CD3B32">
        <w:rPr>
          <w:rFonts w:eastAsia="Arial"/>
          <w:sz w:val="24"/>
          <w:szCs w:val="24"/>
        </w:rPr>
        <w:t>Do not refreeze thawed vials.</w:t>
      </w:r>
    </w:p>
    <w:p w14:paraId="007A4C67" w14:textId="77777777" w:rsidR="00CD3B32" w:rsidRPr="00CD3B32" w:rsidRDefault="00CD3B32" w:rsidP="00755975">
      <w:pPr>
        <w:rPr>
          <w:b/>
          <w:bCs/>
          <w:sz w:val="24"/>
          <w:szCs w:val="24"/>
        </w:rPr>
      </w:pPr>
    </w:p>
    <w:p w14:paraId="7F963390" w14:textId="77777777" w:rsidR="00B87F4B" w:rsidRPr="000918D9" w:rsidRDefault="00B87F4B" w:rsidP="005C2666">
      <w:pPr>
        <w:keepNext/>
        <w:rPr>
          <w:spacing w:val="-1"/>
          <w:sz w:val="24"/>
          <w:szCs w:val="24"/>
          <w:u w:val="single" w:color="000000"/>
        </w:rPr>
      </w:pPr>
      <w:bookmarkStart w:id="42" w:name="_Hlk52021589"/>
      <w:r w:rsidRPr="000918D9">
        <w:rPr>
          <w:spacing w:val="-1"/>
          <w:sz w:val="24"/>
          <w:szCs w:val="24"/>
          <w:u w:val="single" w:color="000000"/>
        </w:rPr>
        <w:t>Frozen Vials Prior to Use</w:t>
      </w:r>
    </w:p>
    <w:bookmarkEnd w:id="42"/>
    <w:p w14:paraId="40450E8D" w14:textId="77777777" w:rsidR="008A094A" w:rsidRPr="000918D9" w:rsidRDefault="008A094A" w:rsidP="005C2666">
      <w:pPr>
        <w:keepNext/>
        <w:rPr>
          <w:sz w:val="24"/>
          <w:szCs w:val="24"/>
        </w:rPr>
      </w:pPr>
    </w:p>
    <w:p w14:paraId="344C1F26" w14:textId="29D0B162" w:rsidR="00601001" w:rsidRPr="000918D9" w:rsidRDefault="00601001" w:rsidP="00755975">
      <w:pPr>
        <w:outlineLvl w:val="0"/>
        <w:rPr>
          <w:sz w:val="24"/>
          <w:szCs w:val="24"/>
        </w:rPr>
      </w:pPr>
      <w:r w:rsidRPr="000918D9">
        <w:rPr>
          <w:sz w:val="24"/>
          <w:szCs w:val="24"/>
        </w:rPr>
        <w:t>Cartons of Pfizer</w:t>
      </w:r>
      <w:r w:rsidRPr="000918D9">
        <w:rPr>
          <w:sz w:val="24"/>
          <w:szCs w:val="24"/>
        </w:rPr>
        <w:noBreakHyphen/>
        <w:t xml:space="preserve">BioNTech COVID-19 Vaccine Multiple Dose Vials arrive in thermal containers with dry ice. Once received, remove the vial cartons immediately from the thermal container and </w:t>
      </w:r>
      <w:r w:rsidR="00D23906">
        <w:rPr>
          <w:sz w:val="24"/>
          <w:szCs w:val="24"/>
        </w:rPr>
        <w:t xml:space="preserve">preferably </w:t>
      </w:r>
      <w:r w:rsidRPr="000918D9">
        <w:rPr>
          <w:sz w:val="24"/>
          <w:szCs w:val="24"/>
        </w:rPr>
        <w:t xml:space="preserve">store in </w:t>
      </w:r>
      <w:r w:rsidR="00374D32" w:rsidRPr="000918D9">
        <w:rPr>
          <w:sz w:val="24"/>
          <w:szCs w:val="24"/>
        </w:rPr>
        <w:t>an ultra</w:t>
      </w:r>
      <w:r w:rsidR="004F78BF">
        <w:rPr>
          <w:sz w:val="24"/>
          <w:szCs w:val="24"/>
        </w:rPr>
        <w:noBreakHyphen/>
      </w:r>
      <w:r w:rsidR="00374D32" w:rsidRPr="000918D9">
        <w:rPr>
          <w:sz w:val="24"/>
          <w:szCs w:val="24"/>
        </w:rPr>
        <w:t xml:space="preserve">low temperature </w:t>
      </w:r>
      <w:r w:rsidRPr="000918D9">
        <w:rPr>
          <w:sz w:val="24"/>
          <w:szCs w:val="24"/>
        </w:rPr>
        <w:t xml:space="preserve">freezer between </w:t>
      </w:r>
      <w:r w:rsidRPr="000918D9">
        <w:rPr>
          <w:sz w:val="24"/>
          <w:szCs w:val="24"/>
        </w:rPr>
        <w:noBreakHyphen/>
        <w:t xml:space="preserve">80ºC to </w:t>
      </w:r>
      <w:r w:rsidRPr="000918D9">
        <w:rPr>
          <w:sz w:val="24"/>
          <w:szCs w:val="24"/>
        </w:rPr>
        <w:noBreakHyphen/>
        <w:t>60ºC (</w:t>
      </w:r>
      <w:r w:rsidRPr="000918D9">
        <w:rPr>
          <w:sz w:val="24"/>
          <w:szCs w:val="24"/>
        </w:rPr>
        <w:noBreakHyphen/>
        <w:t xml:space="preserve">112ºF to </w:t>
      </w:r>
      <w:r w:rsidRPr="000918D9">
        <w:rPr>
          <w:sz w:val="24"/>
          <w:szCs w:val="24"/>
        </w:rPr>
        <w:noBreakHyphen/>
        <w:t>76ºF)</w:t>
      </w:r>
      <w:r w:rsidR="00961C0F">
        <w:rPr>
          <w:sz w:val="24"/>
          <w:szCs w:val="24"/>
        </w:rPr>
        <w:t xml:space="preserve"> </w:t>
      </w:r>
      <w:r w:rsidR="00961C0F" w:rsidRPr="00961C0F">
        <w:rPr>
          <w:sz w:val="24"/>
          <w:szCs w:val="24"/>
        </w:rPr>
        <w:t xml:space="preserve">until the expiry date printed on the label. Alternatively, vials may be stored at -25°C to -15°C (-13°F to 5°F) for </w:t>
      </w:r>
      <w:r w:rsidR="00D847A4">
        <w:rPr>
          <w:sz w:val="24"/>
          <w:szCs w:val="24"/>
        </w:rPr>
        <w:t>up to</w:t>
      </w:r>
      <w:r w:rsidR="00961C0F" w:rsidRPr="00961C0F">
        <w:rPr>
          <w:sz w:val="24"/>
          <w:szCs w:val="24"/>
        </w:rPr>
        <w:t xml:space="preserve"> 2 weeks</w:t>
      </w:r>
      <w:r w:rsidRPr="000918D9">
        <w:rPr>
          <w:sz w:val="24"/>
          <w:szCs w:val="24"/>
        </w:rPr>
        <w:t xml:space="preserve">. Vials must be kept </w:t>
      </w:r>
      <w:r w:rsidRPr="000918D9">
        <w:rPr>
          <w:sz w:val="24"/>
          <w:szCs w:val="24"/>
        </w:rPr>
        <w:lastRenderedPageBreak/>
        <w:t xml:space="preserve">frozen and protected from light, in the original cartons, until ready to use. </w:t>
      </w:r>
      <w:r w:rsidR="009F08E4" w:rsidRPr="00C56A4F">
        <w:rPr>
          <w:sz w:val="24"/>
          <w:szCs w:val="24"/>
        </w:rPr>
        <w:t>Vials stored at -25°C to -15°C (</w:t>
      </w:r>
      <w:r w:rsidR="009F08E4">
        <w:rPr>
          <w:sz w:val="24"/>
          <w:szCs w:val="24"/>
        </w:rPr>
        <w:noBreakHyphen/>
      </w:r>
      <w:r w:rsidR="009F08E4" w:rsidRPr="00C56A4F">
        <w:rPr>
          <w:sz w:val="24"/>
          <w:szCs w:val="24"/>
        </w:rPr>
        <w:t xml:space="preserve">13°F to 5°F) </w:t>
      </w:r>
      <w:r w:rsidR="009F08E4">
        <w:rPr>
          <w:sz w:val="24"/>
          <w:szCs w:val="24"/>
        </w:rPr>
        <w:t xml:space="preserve">for up to 2 weeks </w:t>
      </w:r>
      <w:r w:rsidR="009F08E4" w:rsidRPr="00C56A4F">
        <w:rPr>
          <w:sz w:val="24"/>
          <w:szCs w:val="24"/>
        </w:rPr>
        <w:t xml:space="preserve">may be </w:t>
      </w:r>
      <w:r w:rsidR="009F08E4">
        <w:rPr>
          <w:sz w:val="24"/>
          <w:szCs w:val="24"/>
        </w:rPr>
        <w:t>returned one time to</w:t>
      </w:r>
      <w:r w:rsidR="009F08E4" w:rsidRPr="00C56A4F">
        <w:rPr>
          <w:sz w:val="24"/>
          <w:szCs w:val="24"/>
        </w:rPr>
        <w:t xml:space="preserve"> the recommended storage condition of </w:t>
      </w:r>
      <w:r w:rsidR="009F08E4" w:rsidRPr="00C56A4F">
        <w:rPr>
          <w:sz w:val="24"/>
          <w:szCs w:val="24"/>
        </w:rPr>
        <w:noBreakHyphen/>
        <w:t xml:space="preserve">80ºC to </w:t>
      </w:r>
      <w:r w:rsidR="009F08E4" w:rsidRPr="00C56A4F">
        <w:rPr>
          <w:sz w:val="24"/>
          <w:szCs w:val="24"/>
        </w:rPr>
        <w:noBreakHyphen/>
        <w:t>60ºC (</w:t>
      </w:r>
      <w:r w:rsidR="009F08E4" w:rsidRPr="00C56A4F">
        <w:rPr>
          <w:sz w:val="24"/>
          <w:szCs w:val="24"/>
        </w:rPr>
        <w:noBreakHyphen/>
        <w:t xml:space="preserve">112ºF to </w:t>
      </w:r>
      <w:r w:rsidR="009F08E4" w:rsidRPr="00C56A4F">
        <w:rPr>
          <w:sz w:val="24"/>
          <w:szCs w:val="24"/>
        </w:rPr>
        <w:noBreakHyphen/>
        <w:t>76ºF).</w:t>
      </w:r>
      <w:r w:rsidR="009F08E4" w:rsidRPr="00B11590">
        <w:rPr>
          <w:rFonts w:eastAsia="Arial"/>
          <w:sz w:val="24"/>
          <w:szCs w:val="24"/>
        </w:rPr>
        <w:t xml:space="preserve"> Total cumulative time the vials are stored at </w:t>
      </w:r>
      <w:r w:rsidR="009F08E4" w:rsidRPr="00B11590">
        <w:rPr>
          <w:rFonts w:eastAsia="Arial"/>
          <w:sz w:val="24"/>
          <w:szCs w:val="24"/>
        </w:rPr>
        <w:noBreakHyphen/>
        <w:t xml:space="preserve">25°C to </w:t>
      </w:r>
      <w:r w:rsidR="009F08E4" w:rsidRPr="00B11590">
        <w:rPr>
          <w:rFonts w:eastAsia="Arial"/>
          <w:sz w:val="24"/>
          <w:szCs w:val="24"/>
        </w:rPr>
        <w:noBreakHyphen/>
        <w:t>15°C (-13°F to 5°F) should be tracked and should not exceed 2 weeks.</w:t>
      </w:r>
    </w:p>
    <w:p w14:paraId="6753CC2B" w14:textId="77777777" w:rsidR="008A094A" w:rsidRPr="00D054DD" w:rsidRDefault="008A094A" w:rsidP="00755975">
      <w:pPr>
        <w:rPr>
          <w:sz w:val="24"/>
          <w:szCs w:val="24"/>
        </w:rPr>
      </w:pPr>
    </w:p>
    <w:p w14:paraId="14CC85E2" w14:textId="04E9001C" w:rsidR="00601001" w:rsidRPr="000918D9" w:rsidRDefault="00601001" w:rsidP="00755975">
      <w:pPr>
        <w:rPr>
          <w:bCs/>
          <w:sz w:val="24"/>
          <w:szCs w:val="24"/>
          <w:u w:val="single"/>
        </w:rPr>
      </w:pPr>
      <w:r w:rsidRPr="000918D9">
        <w:rPr>
          <w:sz w:val="24"/>
          <w:szCs w:val="24"/>
        </w:rPr>
        <w:t>If an ultra-low temperature freezer is not available, the thermal container in which the Pfizer</w:t>
      </w:r>
      <w:r w:rsidRPr="000918D9">
        <w:rPr>
          <w:sz w:val="24"/>
          <w:szCs w:val="24"/>
        </w:rPr>
        <w:noBreakHyphen/>
        <w:t xml:space="preserve">BioNTech COVID-19 Vaccine arrives may be used as </w:t>
      </w:r>
      <w:r w:rsidRPr="000918D9">
        <w:rPr>
          <w:sz w:val="24"/>
          <w:szCs w:val="24"/>
          <w:u w:val="single"/>
        </w:rPr>
        <w:t>temporary</w:t>
      </w:r>
      <w:r w:rsidRPr="000918D9">
        <w:rPr>
          <w:sz w:val="24"/>
          <w:szCs w:val="24"/>
        </w:rPr>
        <w:t xml:space="preserve"> storage when consistently re-filled to the top of the container with dry ice. </w:t>
      </w:r>
      <w:r w:rsidRPr="000918D9">
        <w:rPr>
          <w:sz w:val="24"/>
          <w:szCs w:val="24"/>
          <w:u w:val="single"/>
        </w:rPr>
        <w:t>Refer to the re</w:t>
      </w:r>
      <w:r w:rsidRPr="000918D9">
        <w:rPr>
          <w:sz w:val="24"/>
          <w:szCs w:val="24"/>
          <w:u w:val="single"/>
        </w:rPr>
        <w:noBreakHyphen/>
        <w:t>icing guidelines packed in the original thermal container for instructions regarding the use of the thermal container for temporary storage</w:t>
      </w:r>
      <w:r w:rsidRPr="000918D9">
        <w:rPr>
          <w:sz w:val="24"/>
          <w:szCs w:val="24"/>
        </w:rPr>
        <w:t xml:space="preserve">. </w:t>
      </w:r>
      <w:r w:rsidR="00B87225" w:rsidRPr="000918D9">
        <w:rPr>
          <w:bCs/>
          <w:sz w:val="24"/>
          <w:szCs w:val="24"/>
        </w:rPr>
        <w:t xml:space="preserve">The thermal container maintains a temperature range of </w:t>
      </w:r>
      <w:r w:rsidR="00451D74" w:rsidRPr="000918D9">
        <w:rPr>
          <w:bCs/>
          <w:sz w:val="24"/>
          <w:szCs w:val="24"/>
        </w:rPr>
        <w:noBreakHyphen/>
        <w:t>9</w:t>
      </w:r>
      <w:r w:rsidR="00451D74">
        <w:rPr>
          <w:bCs/>
          <w:sz w:val="24"/>
          <w:szCs w:val="24"/>
        </w:rPr>
        <w:t>0</w:t>
      </w:r>
      <w:r w:rsidR="00451D74" w:rsidRPr="000918D9">
        <w:rPr>
          <w:bCs/>
          <w:sz w:val="24"/>
          <w:szCs w:val="24"/>
        </w:rPr>
        <w:t xml:space="preserve">ºC </w:t>
      </w:r>
      <w:r w:rsidR="00B87225" w:rsidRPr="000918D9">
        <w:rPr>
          <w:bCs/>
          <w:sz w:val="24"/>
          <w:szCs w:val="24"/>
        </w:rPr>
        <w:t xml:space="preserve">to </w:t>
      </w:r>
      <w:r w:rsidR="00B87225" w:rsidRPr="000918D9">
        <w:rPr>
          <w:bCs/>
          <w:sz w:val="24"/>
          <w:szCs w:val="24"/>
        </w:rPr>
        <w:noBreakHyphen/>
        <w:t>60ºC (</w:t>
      </w:r>
      <w:r w:rsidR="00451D74" w:rsidRPr="000918D9">
        <w:rPr>
          <w:bCs/>
          <w:sz w:val="24"/>
          <w:szCs w:val="24"/>
        </w:rPr>
        <w:noBreakHyphen/>
        <w:t>1</w:t>
      </w:r>
      <w:r w:rsidR="00451D74">
        <w:rPr>
          <w:bCs/>
          <w:sz w:val="24"/>
          <w:szCs w:val="24"/>
        </w:rPr>
        <w:t>30</w:t>
      </w:r>
      <w:r w:rsidR="00451D74" w:rsidRPr="000918D9">
        <w:rPr>
          <w:bCs/>
          <w:sz w:val="24"/>
          <w:szCs w:val="24"/>
        </w:rPr>
        <w:t>ºF</w:t>
      </w:r>
      <w:r w:rsidR="005B08C6" w:rsidRPr="000918D9">
        <w:rPr>
          <w:bCs/>
          <w:sz w:val="24"/>
          <w:szCs w:val="24"/>
        </w:rPr>
        <w:t xml:space="preserve"> </w:t>
      </w:r>
      <w:r w:rsidR="00B87225" w:rsidRPr="000918D9">
        <w:rPr>
          <w:bCs/>
          <w:sz w:val="24"/>
          <w:szCs w:val="24"/>
        </w:rPr>
        <w:t xml:space="preserve">to </w:t>
      </w:r>
      <w:r w:rsidR="00B87225" w:rsidRPr="000918D9">
        <w:rPr>
          <w:bCs/>
          <w:sz w:val="24"/>
          <w:szCs w:val="24"/>
        </w:rPr>
        <w:noBreakHyphen/>
        <w:t xml:space="preserve">76ºF). Storage </w:t>
      </w:r>
      <w:r w:rsidR="00635F8D" w:rsidRPr="00635F8D">
        <w:rPr>
          <w:rFonts w:eastAsia="Arial"/>
          <w:sz w:val="24"/>
          <w:szCs w:val="24"/>
        </w:rPr>
        <w:t xml:space="preserve">of the </w:t>
      </w:r>
      <w:r w:rsidR="00AB3247">
        <w:rPr>
          <w:rFonts w:eastAsia="Arial"/>
          <w:sz w:val="24"/>
          <w:szCs w:val="24"/>
        </w:rPr>
        <w:t xml:space="preserve">vials </w:t>
      </w:r>
      <w:r w:rsidR="00635F8D" w:rsidRPr="00635F8D">
        <w:rPr>
          <w:rFonts w:eastAsia="Arial"/>
          <w:sz w:val="24"/>
          <w:szCs w:val="24"/>
        </w:rPr>
        <w:t xml:space="preserve">between -96°C to </w:t>
      </w:r>
      <w:r w:rsidR="00D80DF9">
        <w:rPr>
          <w:rFonts w:eastAsia="Arial"/>
          <w:sz w:val="24"/>
          <w:szCs w:val="24"/>
        </w:rPr>
        <w:noBreakHyphen/>
      </w:r>
      <w:r w:rsidR="00635F8D" w:rsidRPr="00635F8D">
        <w:rPr>
          <w:rFonts w:eastAsia="Arial"/>
          <w:sz w:val="24"/>
          <w:szCs w:val="24"/>
        </w:rPr>
        <w:t xml:space="preserve">60°C (-141°F to -76°F) </w:t>
      </w:r>
      <w:r w:rsidR="00B87225" w:rsidRPr="000918D9">
        <w:rPr>
          <w:bCs/>
          <w:sz w:val="24"/>
          <w:szCs w:val="24"/>
        </w:rPr>
        <w:t xml:space="preserve">is not considered an excursion from the recommended storage condition. </w:t>
      </w:r>
    </w:p>
    <w:p w14:paraId="0538F709" w14:textId="1CE0BD35" w:rsidR="006E400B" w:rsidRDefault="006E400B" w:rsidP="00755975">
      <w:pPr>
        <w:rPr>
          <w:sz w:val="24"/>
          <w:szCs w:val="24"/>
        </w:rPr>
      </w:pPr>
    </w:p>
    <w:p w14:paraId="1F17586D" w14:textId="77777777" w:rsidR="009F08E4" w:rsidRPr="00651ADB" w:rsidRDefault="009F08E4" w:rsidP="00755975">
      <w:pPr>
        <w:keepNext/>
        <w:rPr>
          <w:bCs/>
          <w:sz w:val="24"/>
          <w:szCs w:val="24"/>
          <w:u w:val="single"/>
        </w:rPr>
      </w:pPr>
      <w:r w:rsidRPr="00651ADB">
        <w:rPr>
          <w:bCs/>
          <w:sz w:val="24"/>
          <w:szCs w:val="24"/>
          <w:u w:val="single"/>
        </w:rPr>
        <w:t>Transportation</w:t>
      </w:r>
      <w:r w:rsidRPr="00651ADB">
        <w:rPr>
          <w:rFonts w:eastAsia="Arial"/>
          <w:sz w:val="24"/>
          <w:szCs w:val="24"/>
          <w:u w:val="single"/>
        </w:rPr>
        <w:t xml:space="preserve"> of </w:t>
      </w:r>
      <w:r>
        <w:rPr>
          <w:rFonts w:eastAsia="Arial"/>
          <w:sz w:val="24"/>
          <w:szCs w:val="24"/>
          <w:u w:val="single"/>
        </w:rPr>
        <w:t xml:space="preserve">Frozen </w:t>
      </w:r>
      <w:r w:rsidRPr="00651ADB">
        <w:rPr>
          <w:rFonts w:eastAsia="Arial"/>
          <w:sz w:val="24"/>
          <w:szCs w:val="24"/>
          <w:u w:val="single"/>
        </w:rPr>
        <w:t>Vials</w:t>
      </w:r>
    </w:p>
    <w:p w14:paraId="5DA7FD53" w14:textId="77777777" w:rsidR="009F08E4" w:rsidRDefault="009F08E4" w:rsidP="00755975">
      <w:pPr>
        <w:keepNext/>
        <w:rPr>
          <w:bCs/>
          <w:sz w:val="24"/>
          <w:szCs w:val="24"/>
        </w:rPr>
      </w:pPr>
    </w:p>
    <w:p w14:paraId="10AE4E0B" w14:textId="77777777" w:rsidR="009F08E4" w:rsidRDefault="009F08E4" w:rsidP="00755975">
      <w:pPr>
        <w:rPr>
          <w:sz w:val="24"/>
          <w:szCs w:val="24"/>
        </w:rPr>
      </w:pPr>
      <w:r w:rsidRPr="00974F88">
        <w:rPr>
          <w:bCs/>
          <w:sz w:val="24"/>
          <w:szCs w:val="24"/>
        </w:rPr>
        <w:t xml:space="preserve">If local redistribution is needed and full cartons containing vials cannot be transported at </w:t>
      </w:r>
      <w:r>
        <w:rPr>
          <w:bCs/>
          <w:sz w:val="24"/>
          <w:szCs w:val="24"/>
        </w:rPr>
        <w:noBreakHyphen/>
      </w:r>
      <w:r w:rsidRPr="00974F88">
        <w:rPr>
          <w:bCs/>
          <w:sz w:val="24"/>
          <w:szCs w:val="24"/>
        </w:rPr>
        <w:t xml:space="preserve">90°C to </w:t>
      </w:r>
      <w:r>
        <w:rPr>
          <w:bCs/>
          <w:sz w:val="24"/>
          <w:szCs w:val="24"/>
        </w:rPr>
        <w:noBreakHyphen/>
      </w:r>
      <w:r w:rsidRPr="00974F88">
        <w:rPr>
          <w:bCs/>
          <w:sz w:val="24"/>
          <w:szCs w:val="24"/>
        </w:rPr>
        <w:t>60°C (</w:t>
      </w:r>
      <w:r>
        <w:rPr>
          <w:bCs/>
          <w:sz w:val="24"/>
          <w:szCs w:val="24"/>
        </w:rPr>
        <w:noBreakHyphen/>
      </w:r>
      <w:r w:rsidRPr="00974F88">
        <w:rPr>
          <w:bCs/>
          <w:sz w:val="24"/>
          <w:szCs w:val="24"/>
        </w:rPr>
        <w:t xml:space="preserve">130°F to </w:t>
      </w:r>
      <w:r>
        <w:rPr>
          <w:bCs/>
          <w:sz w:val="24"/>
          <w:szCs w:val="24"/>
        </w:rPr>
        <w:noBreakHyphen/>
      </w:r>
      <w:r w:rsidRPr="00974F88">
        <w:rPr>
          <w:bCs/>
          <w:sz w:val="24"/>
          <w:szCs w:val="24"/>
        </w:rPr>
        <w:t xml:space="preserve">76°F), vials may be transported at </w:t>
      </w:r>
      <w:r>
        <w:rPr>
          <w:bCs/>
          <w:sz w:val="24"/>
          <w:szCs w:val="24"/>
        </w:rPr>
        <w:noBreakHyphen/>
      </w:r>
      <w:r w:rsidRPr="00974F88">
        <w:rPr>
          <w:bCs/>
          <w:sz w:val="24"/>
          <w:szCs w:val="24"/>
        </w:rPr>
        <w:t xml:space="preserve">25°C to </w:t>
      </w:r>
      <w:r>
        <w:rPr>
          <w:bCs/>
          <w:sz w:val="24"/>
          <w:szCs w:val="24"/>
        </w:rPr>
        <w:noBreakHyphen/>
      </w:r>
      <w:r w:rsidRPr="00974F88">
        <w:rPr>
          <w:bCs/>
          <w:sz w:val="24"/>
          <w:szCs w:val="24"/>
        </w:rPr>
        <w:t>15°C (</w:t>
      </w:r>
      <w:r>
        <w:rPr>
          <w:bCs/>
          <w:sz w:val="24"/>
          <w:szCs w:val="24"/>
        </w:rPr>
        <w:noBreakHyphen/>
      </w:r>
      <w:r w:rsidRPr="00974F88">
        <w:rPr>
          <w:bCs/>
          <w:sz w:val="24"/>
          <w:szCs w:val="24"/>
        </w:rPr>
        <w:t xml:space="preserve">13°F to 5°F). Any hours used for transport at </w:t>
      </w:r>
      <w:r>
        <w:rPr>
          <w:bCs/>
          <w:sz w:val="24"/>
          <w:szCs w:val="24"/>
        </w:rPr>
        <w:noBreakHyphen/>
      </w:r>
      <w:r w:rsidRPr="00974F88">
        <w:rPr>
          <w:bCs/>
          <w:sz w:val="24"/>
          <w:szCs w:val="24"/>
        </w:rPr>
        <w:t xml:space="preserve">25°C to </w:t>
      </w:r>
      <w:r>
        <w:rPr>
          <w:bCs/>
          <w:sz w:val="24"/>
          <w:szCs w:val="24"/>
        </w:rPr>
        <w:noBreakHyphen/>
      </w:r>
      <w:r w:rsidRPr="00974F88">
        <w:rPr>
          <w:bCs/>
          <w:sz w:val="24"/>
          <w:szCs w:val="24"/>
        </w:rPr>
        <w:t>15°C (</w:t>
      </w:r>
      <w:r>
        <w:rPr>
          <w:bCs/>
          <w:sz w:val="24"/>
          <w:szCs w:val="24"/>
        </w:rPr>
        <w:noBreakHyphen/>
      </w:r>
      <w:r w:rsidRPr="00974F88">
        <w:rPr>
          <w:bCs/>
          <w:sz w:val="24"/>
          <w:szCs w:val="24"/>
        </w:rPr>
        <w:t>13°F to 5°F) count against the 2</w:t>
      </w:r>
      <w:r>
        <w:rPr>
          <w:bCs/>
          <w:sz w:val="24"/>
          <w:szCs w:val="24"/>
        </w:rPr>
        <w:noBreakHyphen/>
      </w:r>
      <w:r w:rsidRPr="00974F88">
        <w:rPr>
          <w:bCs/>
          <w:sz w:val="24"/>
          <w:szCs w:val="24"/>
        </w:rPr>
        <w:t xml:space="preserve">week limit for storage at </w:t>
      </w:r>
      <w:r>
        <w:rPr>
          <w:bCs/>
          <w:sz w:val="24"/>
          <w:szCs w:val="24"/>
        </w:rPr>
        <w:noBreakHyphen/>
      </w:r>
      <w:r w:rsidRPr="00974F88">
        <w:rPr>
          <w:bCs/>
          <w:sz w:val="24"/>
          <w:szCs w:val="24"/>
        </w:rPr>
        <w:t xml:space="preserve">25°C to </w:t>
      </w:r>
      <w:r>
        <w:rPr>
          <w:bCs/>
          <w:sz w:val="24"/>
          <w:szCs w:val="24"/>
        </w:rPr>
        <w:noBreakHyphen/>
      </w:r>
      <w:r w:rsidRPr="00974F88">
        <w:rPr>
          <w:bCs/>
          <w:sz w:val="24"/>
          <w:szCs w:val="24"/>
        </w:rPr>
        <w:t>15°C (</w:t>
      </w:r>
      <w:r>
        <w:rPr>
          <w:bCs/>
          <w:sz w:val="24"/>
          <w:szCs w:val="24"/>
        </w:rPr>
        <w:noBreakHyphen/>
      </w:r>
      <w:r w:rsidRPr="00974F88">
        <w:rPr>
          <w:bCs/>
          <w:sz w:val="24"/>
          <w:szCs w:val="24"/>
        </w:rPr>
        <w:t>13°F to 5°F).</w:t>
      </w:r>
      <w:r>
        <w:rPr>
          <w:bCs/>
          <w:sz w:val="24"/>
          <w:szCs w:val="24"/>
        </w:rPr>
        <w:t xml:space="preserve"> Frozen vials transported at </w:t>
      </w:r>
      <w:r>
        <w:rPr>
          <w:bCs/>
          <w:sz w:val="24"/>
          <w:szCs w:val="24"/>
        </w:rPr>
        <w:noBreakHyphen/>
      </w:r>
      <w:r w:rsidRPr="00974F88">
        <w:rPr>
          <w:bCs/>
          <w:sz w:val="24"/>
          <w:szCs w:val="24"/>
        </w:rPr>
        <w:t xml:space="preserve">25°C to </w:t>
      </w:r>
      <w:r>
        <w:rPr>
          <w:bCs/>
          <w:sz w:val="24"/>
          <w:szCs w:val="24"/>
        </w:rPr>
        <w:noBreakHyphen/>
      </w:r>
      <w:r w:rsidRPr="00974F88">
        <w:rPr>
          <w:bCs/>
          <w:sz w:val="24"/>
          <w:szCs w:val="24"/>
        </w:rPr>
        <w:t>15°C (</w:t>
      </w:r>
      <w:r>
        <w:rPr>
          <w:bCs/>
          <w:sz w:val="24"/>
          <w:szCs w:val="24"/>
        </w:rPr>
        <w:noBreakHyphen/>
      </w:r>
      <w:r w:rsidRPr="00974F88">
        <w:rPr>
          <w:bCs/>
          <w:sz w:val="24"/>
          <w:szCs w:val="24"/>
        </w:rPr>
        <w:t>13°F to 5°F)</w:t>
      </w:r>
      <w:r>
        <w:rPr>
          <w:bCs/>
          <w:sz w:val="24"/>
          <w:szCs w:val="24"/>
        </w:rPr>
        <w:t xml:space="preserve"> </w:t>
      </w:r>
      <w:r w:rsidRPr="00C56A4F">
        <w:rPr>
          <w:sz w:val="24"/>
          <w:szCs w:val="24"/>
        </w:rPr>
        <w:t xml:space="preserve">may be </w:t>
      </w:r>
      <w:r>
        <w:rPr>
          <w:sz w:val="24"/>
          <w:szCs w:val="24"/>
        </w:rPr>
        <w:t>returned one time to</w:t>
      </w:r>
      <w:r w:rsidRPr="00C56A4F">
        <w:rPr>
          <w:sz w:val="24"/>
          <w:szCs w:val="24"/>
        </w:rPr>
        <w:t xml:space="preserve"> the recommended storage condition of </w:t>
      </w:r>
      <w:r w:rsidRPr="00C56A4F">
        <w:rPr>
          <w:sz w:val="24"/>
          <w:szCs w:val="24"/>
        </w:rPr>
        <w:noBreakHyphen/>
        <w:t xml:space="preserve">80ºC to </w:t>
      </w:r>
      <w:r w:rsidRPr="00C56A4F">
        <w:rPr>
          <w:sz w:val="24"/>
          <w:szCs w:val="24"/>
        </w:rPr>
        <w:noBreakHyphen/>
        <w:t>60ºC (</w:t>
      </w:r>
      <w:r w:rsidRPr="00C56A4F">
        <w:rPr>
          <w:sz w:val="24"/>
          <w:szCs w:val="24"/>
        </w:rPr>
        <w:noBreakHyphen/>
        <w:t xml:space="preserve">112ºF to </w:t>
      </w:r>
      <w:r w:rsidRPr="00C56A4F">
        <w:rPr>
          <w:sz w:val="24"/>
          <w:szCs w:val="24"/>
        </w:rPr>
        <w:noBreakHyphen/>
        <w:t>76ºF)</w:t>
      </w:r>
      <w:r>
        <w:rPr>
          <w:sz w:val="24"/>
          <w:szCs w:val="24"/>
        </w:rPr>
        <w:t>.</w:t>
      </w:r>
    </w:p>
    <w:p w14:paraId="74C75BBD" w14:textId="77777777" w:rsidR="009F08E4" w:rsidRPr="000918D9" w:rsidRDefault="009F08E4" w:rsidP="00755975">
      <w:pPr>
        <w:rPr>
          <w:sz w:val="24"/>
          <w:szCs w:val="24"/>
        </w:rPr>
      </w:pPr>
    </w:p>
    <w:p w14:paraId="7569D621" w14:textId="513B29BC" w:rsidR="00601001" w:rsidRPr="00D82965" w:rsidRDefault="00601001" w:rsidP="005C2666">
      <w:pPr>
        <w:keepNext/>
        <w:rPr>
          <w:sz w:val="24"/>
          <w:szCs w:val="24"/>
          <w:u w:val="single"/>
        </w:rPr>
      </w:pPr>
      <w:r w:rsidRPr="00D82965">
        <w:rPr>
          <w:sz w:val="24"/>
          <w:szCs w:val="24"/>
          <w:u w:val="single"/>
        </w:rPr>
        <w:t xml:space="preserve">Thawed Vials </w:t>
      </w:r>
      <w:r w:rsidR="006E0543" w:rsidRPr="00D82965">
        <w:rPr>
          <w:sz w:val="24"/>
          <w:szCs w:val="24"/>
          <w:u w:val="single"/>
        </w:rPr>
        <w:t>Before</w:t>
      </w:r>
      <w:r w:rsidRPr="00D82965">
        <w:rPr>
          <w:sz w:val="24"/>
          <w:szCs w:val="24"/>
          <w:u w:val="single"/>
        </w:rPr>
        <w:t xml:space="preserve"> Dilution</w:t>
      </w:r>
    </w:p>
    <w:p w14:paraId="7848A33A" w14:textId="77777777" w:rsidR="008A094A" w:rsidRPr="00D82965" w:rsidRDefault="008A094A" w:rsidP="005C2666">
      <w:pPr>
        <w:keepNext/>
        <w:rPr>
          <w:sz w:val="24"/>
          <w:szCs w:val="24"/>
        </w:rPr>
      </w:pPr>
    </w:p>
    <w:p w14:paraId="44E45396" w14:textId="71124B63" w:rsidR="001F6523" w:rsidRDefault="001F6523" w:rsidP="00755975">
      <w:pPr>
        <w:keepNext/>
        <w:rPr>
          <w:rFonts w:eastAsia="Arial"/>
          <w:i/>
          <w:iCs/>
          <w:sz w:val="24"/>
          <w:szCs w:val="24"/>
        </w:rPr>
      </w:pPr>
      <w:r w:rsidRPr="00D82965">
        <w:rPr>
          <w:rFonts w:eastAsia="Arial"/>
          <w:i/>
          <w:iCs/>
          <w:sz w:val="24"/>
          <w:szCs w:val="24"/>
        </w:rPr>
        <w:t>Thawed Under Refrigeration</w:t>
      </w:r>
    </w:p>
    <w:p w14:paraId="65E31876" w14:textId="77777777" w:rsidR="00376B0F" w:rsidRPr="00376B0F" w:rsidRDefault="00376B0F" w:rsidP="00755975">
      <w:pPr>
        <w:keepNext/>
        <w:rPr>
          <w:rFonts w:eastAsia="Arial"/>
          <w:sz w:val="24"/>
          <w:szCs w:val="24"/>
        </w:rPr>
      </w:pPr>
    </w:p>
    <w:p w14:paraId="49C439C0" w14:textId="0F56FDE6" w:rsidR="00F37EBA" w:rsidRPr="00D82965" w:rsidRDefault="001F6523" w:rsidP="00755975">
      <w:pPr>
        <w:rPr>
          <w:sz w:val="24"/>
          <w:szCs w:val="24"/>
        </w:rPr>
      </w:pPr>
      <w:r w:rsidRPr="00D82965">
        <w:rPr>
          <w:rFonts w:eastAsia="Arial"/>
          <w:sz w:val="24"/>
          <w:szCs w:val="24"/>
        </w:rPr>
        <w:t xml:space="preserve">Thaw and then store undiluted vials in the refrigerator [2ºC to 8ºC (35ºF to 46ºF)] for up to 5 days (120 hours). </w:t>
      </w:r>
      <w:r w:rsidR="00601001" w:rsidRPr="00D82965">
        <w:rPr>
          <w:sz w:val="24"/>
          <w:szCs w:val="24"/>
        </w:rPr>
        <w:t xml:space="preserve">A carton of </w:t>
      </w:r>
      <w:r w:rsidR="00640D04" w:rsidRPr="00D82965">
        <w:rPr>
          <w:sz w:val="24"/>
          <w:szCs w:val="24"/>
        </w:rPr>
        <w:t xml:space="preserve">25 vials or </w:t>
      </w:r>
      <w:r w:rsidR="00601001" w:rsidRPr="00D82965">
        <w:rPr>
          <w:sz w:val="24"/>
          <w:szCs w:val="24"/>
        </w:rPr>
        <w:t xml:space="preserve">195 vials may take up to </w:t>
      </w:r>
      <w:r w:rsidR="00640D04" w:rsidRPr="00D82965">
        <w:rPr>
          <w:sz w:val="24"/>
          <w:szCs w:val="24"/>
        </w:rPr>
        <w:t xml:space="preserve">2 or </w:t>
      </w:r>
      <w:r w:rsidR="00E95E32" w:rsidRPr="00D82965">
        <w:rPr>
          <w:sz w:val="24"/>
          <w:szCs w:val="24"/>
        </w:rPr>
        <w:t>3</w:t>
      </w:r>
      <w:r w:rsidR="00601001" w:rsidRPr="00D82965">
        <w:rPr>
          <w:sz w:val="24"/>
          <w:szCs w:val="24"/>
        </w:rPr>
        <w:t xml:space="preserve"> hours</w:t>
      </w:r>
      <w:r w:rsidR="00374D32" w:rsidRPr="00D82965">
        <w:rPr>
          <w:sz w:val="24"/>
          <w:szCs w:val="24"/>
        </w:rPr>
        <w:t>, respectively,</w:t>
      </w:r>
      <w:r w:rsidR="00601001" w:rsidRPr="00D82965">
        <w:rPr>
          <w:sz w:val="24"/>
          <w:szCs w:val="24"/>
        </w:rPr>
        <w:t xml:space="preserve"> to thaw in the refrigerator</w:t>
      </w:r>
      <w:r w:rsidR="00640D04" w:rsidRPr="00D82965">
        <w:rPr>
          <w:sz w:val="24"/>
          <w:szCs w:val="24"/>
        </w:rPr>
        <w:t xml:space="preserve">, </w:t>
      </w:r>
      <w:r w:rsidR="002B31C2" w:rsidRPr="00D82965">
        <w:rPr>
          <w:sz w:val="24"/>
          <w:szCs w:val="24"/>
        </w:rPr>
        <w:t>whereas a fewer number of vials will thaw in less time</w:t>
      </w:r>
      <w:r w:rsidR="00601001" w:rsidRPr="00D82965">
        <w:rPr>
          <w:sz w:val="24"/>
          <w:szCs w:val="24"/>
        </w:rPr>
        <w:t xml:space="preserve">. </w:t>
      </w:r>
    </w:p>
    <w:p w14:paraId="1B887FB7" w14:textId="77777777" w:rsidR="00AD1A4D" w:rsidRDefault="00AD1A4D" w:rsidP="00755975">
      <w:pPr>
        <w:rPr>
          <w:sz w:val="24"/>
          <w:szCs w:val="24"/>
        </w:rPr>
      </w:pPr>
    </w:p>
    <w:p w14:paraId="4847AD89" w14:textId="05436B85" w:rsidR="003B1FCF" w:rsidRDefault="003B1FCF" w:rsidP="00755975">
      <w:pPr>
        <w:keepNext/>
        <w:rPr>
          <w:rFonts w:eastAsia="Arial"/>
          <w:i/>
          <w:iCs/>
          <w:sz w:val="24"/>
          <w:szCs w:val="24"/>
        </w:rPr>
      </w:pPr>
      <w:r w:rsidRPr="00D82965">
        <w:rPr>
          <w:rFonts w:eastAsia="Arial"/>
          <w:i/>
          <w:iCs/>
          <w:sz w:val="24"/>
          <w:szCs w:val="24"/>
        </w:rPr>
        <w:t>Thawed at Room Temperature</w:t>
      </w:r>
    </w:p>
    <w:p w14:paraId="068093C1" w14:textId="77777777" w:rsidR="00CD1B57" w:rsidRPr="00CD1B57" w:rsidRDefault="00CD1B57" w:rsidP="00755975">
      <w:pPr>
        <w:keepNext/>
        <w:rPr>
          <w:rFonts w:eastAsia="Arial"/>
          <w:sz w:val="24"/>
          <w:szCs w:val="24"/>
        </w:rPr>
      </w:pPr>
    </w:p>
    <w:p w14:paraId="3A89DF81" w14:textId="5861AAF3" w:rsidR="00F37EBA" w:rsidRPr="00D82965" w:rsidRDefault="00CD20A2" w:rsidP="00755975">
      <w:pPr>
        <w:rPr>
          <w:sz w:val="24"/>
          <w:szCs w:val="24"/>
        </w:rPr>
      </w:pPr>
      <w:r>
        <w:rPr>
          <w:rFonts w:eastAsia="Arial"/>
          <w:sz w:val="24"/>
          <w:szCs w:val="24"/>
        </w:rPr>
        <w:t>For immediate use, thaw</w:t>
      </w:r>
      <w:r w:rsidR="003B1FCF" w:rsidRPr="00D82965">
        <w:rPr>
          <w:rFonts w:eastAsia="Arial"/>
          <w:sz w:val="24"/>
          <w:szCs w:val="24"/>
        </w:rPr>
        <w:t xml:space="preserve"> undiluted vials at room temperature [up to 25ºC (77ºF)] for 30 minutes.</w:t>
      </w:r>
      <w:r w:rsidR="00CD67B6">
        <w:rPr>
          <w:rFonts w:eastAsia="Arial"/>
          <w:sz w:val="24"/>
          <w:szCs w:val="24"/>
        </w:rPr>
        <w:t xml:space="preserve"> </w:t>
      </w:r>
      <w:r w:rsidR="00601001" w:rsidRPr="00D82965">
        <w:rPr>
          <w:sz w:val="24"/>
          <w:szCs w:val="24"/>
        </w:rPr>
        <w:t xml:space="preserve">Thawed vials can be handled in room light conditions. </w:t>
      </w:r>
    </w:p>
    <w:p w14:paraId="5E7B4D75" w14:textId="173F9B1D" w:rsidR="00F37EBA" w:rsidRDefault="00F37EBA" w:rsidP="00755975">
      <w:pPr>
        <w:rPr>
          <w:sz w:val="24"/>
          <w:szCs w:val="24"/>
        </w:rPr>
      </w:pPr>
    </w:p>
    <w:p w14:paraId="53C80F5D" w14:textId="56076BB1" w:rsidR="00CD20A2" w:rsidRDefault="00CD20A2" w:rsidP="005C2666">
      <w:pPr>
        <w:rPr>
          <w:rFonts w:eastAsia="Arial"/>
          <w:sz w:val="24"/>
          <w:szCs w:val="24"/>
        </w:rPr>
      </w:pPr>
      <w:r w:rsidRPr="00964C6C">
        <w:rPr>
          <w:rFonts w:eastAsia="Arial"/>
          <w:sz w:val="24"/>
          <w:szCs w:val="24"/>
        </w:rPr>
        <w:t>Vials must reach room temperature before dilution.</w:t>
      </w:r>
    </w:p>
    <w:p w14:paraId="7E2E5D8E" w14:textId="77777777" w:rsidR="00CD20A2" w:rsidRPr="00D82965" w:rsidRDefault="00CD20A2" w:rsidP="00755975">
      <w:pPr>
        <w:rPr>
          <w:sz w:val="24"/>
          <w:szCs w:val="24"/>
        </w:rPr>
      </w:pPr>
    </w:p>
    <w:p w14:paraId="11F47336" w14:textId="77777777" w:rsidR="00D82965" w:rsidRPr="00D82965" w:rsidRDefault="00D82965" w:rsidP="005C2666">
      <w:pPr>
        <w:rPr>
          <w:rFonts w:eastAsia="Arial"/>
          <w:sz w:val="24"/>
          <w:szCs w:val="24"/>
        </w:rPr>
      </w:pPr>
      <w:r w:rsidRPr="00D82965">
        <w:rPr>
          <w:rFonts w:eastAsia="Arial"/>
          <w:sz w:val="24"/>
          <w:szCs w:val="24"/>
        </w:rPr>
        <w:t>Undiluted vials may be stored at room temperature for no more than 2 hours.</w:t>
      </w:r>
    </w:p>
    <w:p w14:paraId="779685B3" w14:textId="054EB01E" w:rsidR="00F07A47" w:rsidRDefault="00F07A47" w:rsidP="00755975">
      <w:pPr>
        <w:rPr>
          <w:sz w:val="24"/>
          <w:szCs w:val="24"/>
        </w:rPr>
      </w:pPr>
    </w:p>
    <w:p w14:paraId="0EC10298" w14:textId="77777777" w:rsidR="009F08E4" w:rsidRPr="00651ADB" w:rsidRDefault="009F08E4" w:rsidP="00755975">
      <w:pPr>
        <w:keepNext/>
        <w:rPr>
          <w:bCs/>
          <w:sz w:val="24"/>
          <w:szCs w:val="24"/>
          <w:u w:val="single"/>
        </w:rPr>
      </w:pPr>
      <w:r w:rsidRPr="00651ADB">
        <w:rPr>
          <w:bCs/>
          <w:sz w:val="24"/>
          <w:szCs w:val="24"/>
          <w:u w:val="single"/>
        </w:rPr>
        <w:t>Transportation</w:t>
      </w:r>
      <w:r w:rsidRPr="00651ADB">
        <w:rPr>
          <w:rFonts w:eastAsia="Arial"/>
          <w:sz w:val="24"/>
          <w:szCs w:val="24"/>
          <w:u w:val="single"/>
        </w:rPr>
        <w:t xml:space="preserve"> of</w:t>
      </w:r>
      <w:r>
        <w:rPr>
          <w:rFonts w:eastAsia="Arial"/>
          <w:sz w:val="24"/>
          <w:szCs w:val="24"/>
          <w:u w:val="single"/>
        </w:rPr>
        <w:t xml:space="preserve"> Thawed</w:t>
      </w:r>
      <w:r w:rsidRPr="00651ADB">
        <w:rPr>
          <w:rFonts w:eastAsia="Arial"/>
          <w:sz w:val="24"/>
          <w:szCs w:val="24"/>
          <w:u w:val="single"/>
        </w:rPr>
        <w:t xml:space="preserve"> Vials</w:t>
      </w:r>
    </w:p>
    <w:p w14:paraId="1D8D4D33" w14:textId="77777777" w:rsidR="009F08E4" w:rsidRDefault="009F08E4" w:rsidP="00755975">
      <w:pPr>
        <w:keepNext/>
        <w:rPr>
          <w:bCs/>
          <w:sz w:val="24"/>
          <w:szCs w:val="24"/>
        </w:rPr>
      </w:pPr>
    </w:p>
    <w:p w14:paraId="36C716C3" w14:textId="50D7580C" w:rsidR="009F08E4" w:rsidRDefault="009F08E4" w:rsidP="00755975">
      <w:pPr>
        <w:rPr>
          <w:sz w:val="24"/>
          <w:szCs w:val="24"/>
        </w:rPr>
      </w:pPr>
      <w:r>
        <w:rPr>
          <w:bCs/>
          <w:sz w:val="24"/>
          <w:szCs w:val="24"/>
        </w:rPr>
        <w:t>A</w:t>
      </w:r>
      <w:r w:rsidRPr="00974F88">
        <w:rPr>
          <w:bCs/>
          <w:sz w:val="24"/>
          <w:szCs w:val="24"/>
        </w:rPr>
        <w:t>vailable data support transportation of one or more thawed vials at 2°C to 8°C (35°F to 46°F) for up to 12</w:t>
      </w:r>
      <w:r>
        <w:rPr>
          <w:bCs/>
          <w:sz w:val="24"/>
          <w:szCs w:val="24"/>
        </w:rPr>
        <w:t> </w:t>
      </w:r>
      <w:r w:rsidRPr="00974F88">
        <w:rPr>
          <w:bCs/>
          <w:sz w:val="24"/>
          <w:szCs w:val="24"/>
        </w:rPr>
        <w:t>hours. Any hours used for transport at 2°C to 8°C (35°F to 46°F) count against the 120</w:t>
      </w:r>
      <w:r>
        <w:rPr>
          <w:bCs/>
          <w:sz w:val="24"/>
          <w:szCs w:val="24"/>
        </w:rPr>
        <w:noBreakHyphen/>
      </w:r>
      <w:r w:rsidRPr="00974F88">
        <w:rPr>
          <w:bCs/>
          <w:sz w:val="24"/>
          <w:szCs w:val="24"/>
        </w:rPr>
        <w:t>hour limit for storage at 2°C to 8°C (35°F to 46°F).</w:t>
      </w:r>
    </w:p>
    <w:p w14:paraId="0E7DFA35" w14:textId="77777777" w:rsidR="00D82965" w:rsidRPr="00D82965" w:rsidRDefault="00D82965" w:rsidP="00755975">
      <w:pPr>
        <w:rPr>
          <w:sz w:val="24"/>
          <w:szCs w:val="24"/>
        </w:rPr>
      </w:pPr>
    </w:p>
    <w:p w14:paraId="1F9F7522" w14:textId="55892661" w:rsidR="00601001" w:rsidRPr="000918D9" w:rsidRDefault="00601001" w:rsidP="00755975">
      <w:pPr>
        <w:keepNext/>
        <w:rPr>
          <w:bCs/>
          <w:sz w:val="24"/>
          <w:szCs w:val="24"/>
          <w:u w:val="single"/>
        </w:rPr>
      </w:pPr>
      <w:r w:rsidRPr="000918D9">
        <w:rPr>
          <w:sz w:val="24"/>
          <w:szCs w:val="24"/>
          <w:u w:val="single"/>
        </w:rPr>
        <w:t xml:space="preserve">Vials </w:t>
      </w:r>
      <w:r w:rsidR="00E41E38" w:rsidRPr="000918D9">
        <w:rPr>
          <w:sz w:val="24"/>
          <w:szCs w:val="24"/>
          <w:u w:val="single"/>
        </w:rPr>
        <w:t>A</w:t>
      </w:r>
      <w:r w:rsidRPr="000918D9">
        <w:rPr>
          <w:sz w:val="24"/>
          <w:szCs w:val="24"/>
          <w:u w:val="single"/>
        </w:rPr>
        <w:t>fter Dilution</w:t>
      </w:r>
    </w:p>
    <w:p w14:paraId="435D5D29" w14:textId="77777777" w:rsidR="008A094A" w:rsidRPr="000918D9" w:rsidRDefault="008A094A" w:rsidP="00755975">
      <w:pPr>
        <w:keepNext/>
        <w:rPr>
          <w:sz w:val="24"/>
          <w:szCs w:val="24"/>
        </w:rPr>
      </w:pPr>
    </w:p>
    <w:p w14:paraId="6FCBD67E" w14:textId="2C27835A" w:rsidR="00601001" w:rsidRDefault="00601001" w:rsidP="005C2666">
      <w:pPr>
        <w:rPr>
          <w:sz w:val="24"/>
          <w:szCs w:val="24"/>
        </w:rPr>
      </w:pPr>
      <w:r w:rsidRPr="000918D9">
        <w:rPr>
          <w:sz w:val="24"/>
          <w:szCs w:val="24"/>
        </w:rPr>
        <w:t xml:space="preserve">After dilution, </w:t>
      </w:r>
      <w:r w:rsidR="004829DB">
        <w:rPr>
          <w:sz w:val="24"/>
          <w:szCs w:val="24"/>
        </w:rPr>
        <w:t>store</w:t>
      </w:r>
      <w:r w:rsidRPr="000918D9">
        <w:rPr>
          <w:sz w:val="24"/>
          <w:szCs w:val="24"/>
        </w:rPr>
        <w:t xml:space="preserve"> vials between 2°C</w:t>
      </w:r>
      <w:r w:rsidR="009B5FE9" w:rsidRPr="000918D9">
        <w:rPr>
          <w:sz w:val="24"/>
          <w:szCs w:val="24"/>
        </w:rPr>
        <w:t> </w:t>
      </w:r>
      <w:r w:rsidRPr="000918D9">
        <w:rPr>
          <w:sz w:val="24"/>
          <w:szCs w:val="24"/>
        </w:rPr>
        <w:t xml:space="preserve">to 25°C (35°F to 77°F) and use within 6 hours from the time of dilution. </w:t>
      </w:r>
      <w:r w:rsidR="00D23402" w:rsidRPr="000918D9">
        <w:rPr>
          <w:sz w:val="24"/>
          <w:szCs w:val="24"/>
        </w:rPr>
        <w:t xml:space="preserve">During storage, minimize exposure to room light, and avoid exposure to direct sunlight and ultraviolet light. </w:t>
      </w:r>
      <w:r w:rsidRPr="000918D9">
        <w:rPr>
          <w:sz w:val="24"/>
          <w:szCs w:val="24"/>
        </w:rPr>
        <w:t xml:space="preserve">Any vaccine remaining in vials must be discarded after 6 hours. Do not </w:t>
      </w:r>
      <w:r w:rsidR="00F37EBA" w:rsidRPr="000918D9">
        <w:rPr>
          <w:sz w:val="24"/>
          <w:szCs w:val="24"/>
        </w:rPr>
        <w:t>re</w:t>
      </w:r>
      <w:r w:rsidRPr="000918D9">
        <w:rPr>
          <w:sz w:val="24"/>
          <w:szCs w:val="24"/>
        </w:rPr>
        <w:t>freeze.</w:t>
      </w:r>
    </w:p>
    <w:p w14:paraId="79F08F7D" w14:textId="77777777" w:rsidR="00DC536A" w:rsidRPr="000918D9" w:rsidRDefault="00DC536A" w:rsidP="00755975">
      <w:pPr>
        <w:rPr>
          <w:sz w:val="24"/>
          <w:szCs w:val="24"/>
        </w:rPr>
      </w:pPr>
    </w:p>
    <w:p w14:paraId="1CBDA805" w14:textId="33FF65FB" w:rsidR="00E845A4" w:rsidRPr="000918D9" w:rsidRDefault="004775D6" w:rsidP="00755975">
      <w:pPr>
        <w:keepNext/>
        <w:rPr>
          <w:b/>
          <w:bCs/>
          <w:sz w:val="24"/>
          <w:szCs w:val="24"/>
        </w:rPr>
      </w:pPr>
      <w:r w:rsidRPr="000918D9">
        <w:rPr>
          <w:b/>
          <w:bCs/>
          <w:sz w:val="24"/>
          <w:szCs w:val="24"/>
        </w:rPr>
        <w:lastRenderedPageBreak/>
        <w:t>20</w:t>
      </w:r>
      <w:r w:rsidR="004C4981" w:rsidRPr="000918D9">
        <w:rPr>
          <w:b/>
          <w:bCs/>
          <w:sz w:val="24"/>
          <w:szCs w:val="24"/>
        </w:rPr>
        <w:tab/>
      </w:r>
      <w:r w:rsidR="00E845A4" w:rsidRPr="000918D9">
        <w:rPr>
          <w:b/>
          <w:bCs/>
          <w:sz w:val="24"/>
          <w:szCs w:val="24"/>
        </w:rPr>
        <w:t>PATIENT COUNSELING INFORMATION</w:t>
      </w:r>
    </w:p>
    <w:p w14:paraId="32E39A2A" w14:textId="77777777" w:rsidR="00CD0B08" w:rsidRDefault="00CD0B08" w:rsidP="00755975">
      <w:pPr>
        <w:keepNext/>
        <w:shd w:val="clear" w:color="auto" w:fill="FFFFFF"/>
        <w:rPr>
          <w:rFonts w:eastAsia="Times New Roman"/>
          <w:iCs/>
          <w:sz w:val="24"/>
          <w:szCs w:val="24"/>
        </w:rPr>
      </w:pPr>
    </w:p>
    <w:p w14:paraId="7E934F9A" w14:textId="7F3726C1" w:rsidR="00CD0B08" w:rsidRDefault="00DF437A" w:rsidP="005C2666">
      <w:pPr>
        <w:shd w:val="clear" w:color="auto" w:fill="FFFFFF"/>
        <w:rPr>
          <w:rFonts w:eastAsia="Times New Roman"/>
          <w:iCs/>
          <w:sz w:val="24"/>
          <w:szCs w:val="24"/>
        </w:rPr>
      </w:pPr>
      <w:r w:rsidRPr="00CE542B">
        <w:rPr>
          <w:rFonts w:eastAsia="Times New Roman"/>
          <w:iCs/>
          <w:sz w:val="24"/>
          <w:szCs w:val="24"/>
        </w:rPr>
        <w:t xml:space="preserve">Advise the </w:t>
      </w:r>
      <w:r w:rsidR="00633597" w:rsidRPr="00CE542B">
        <w:rPr>
          <w:rFonts w:eastAsia="Times New Roman"/>
          <w:iCs/>
          <w:sz w:val="24"/>
          <w:szCs w:val="24"/>
        </w:rPr>
        <w:t>recipient or caregiver</w:t>
      </w:r>
      <w:r w:rsidRPr="00CE542B">
        <w:rPr>
          <w:rFonts w:eastAsia="Times New Roman"/>
          <w:iCs/>
          <w:sz w:val="24"/>
          <w:szCs w:val="24"/>
        </w:rPr>
        <w:t xml:space="preserve"> to read the </w:t>
      </w:r>
      <w:r w:rsidR="00CD0B08" w:rsidRPr="00CE542B">
        <w:rPr>
          <w:rFonts w:eastAsia="Times New Roman"/>
          <w:iCs/>
          <w:sz w:val="24"/>
          <w:szCs w:val="24"/>
        </w:rPr>
        <w:t>Fact Sheet for Recipient</w:t>
      </w:r>
      <w:r w:rsidR="00F37EBA">
        <w:rPr>
          <w:rFonts w:eastAsia="Times New Roman"/>
          <w:iCs/>
          <w:sz w:val="24"/>
          <w:szCs w:val="24"/>
        </w:rPr>
        <w:t>s</w:t>
      </w:r>
      <w:r w:rsidR="00CD0B08" w:rsidRPr="00CE542B">
        <w:rPr>
          <w:rFonts w:eastAsia="Times New Roman"/>
          <w:iCs/>
          <w:sz w:val="24"/>
          <w:szCs w:val="24"/>
        </w:rPr>
        <w:t xml:space="preserve"> and Caregivers.</w:t>
      </w:r>
    </w:p>
    <w:p w14:paraId="5F962226" w14:textId="38FBDCE5" w:rsidR="00CE542B" w:rsidRDefault="00CE542B" w:rsidP="005C2666">
      <w:pPr>
        <w:pStyle w:val="BodyText"/>
        <w:spacing w:before="0" w:after="0"/>
        <w:ind w:right="187"/>
        <w:rPr>
          <w:rFonts w:ascii="Times New Roman" w:hAnsi="Times New Roman"/>
          <w:sz w:val="24"/>
          <w:szCs w:val="24"/>
        </w:rPr>
      </w:pPr>
    </w:p>
    <w:p w14:paraId="23F15F89" w14:textId="01274309" w:rsidR="002C0E98" w:rsidRDefault="00CD20A2" w:rsidP="00755975">
      <w:pPr>
        <w:rPr>
          <w:rFonts w:eastAsia="Times New Roman"/>
          <w:sz w:val="24"/>
          <w:szCs w:val="24"/>
        </w:rPr>
      </w:pPr>
      <w:r w:rsidRPr="00174718">
        <w:rPr>
          <w:rFonts w:eastAsia="Times New Roman"/>
          <w:sz w:val="24"/>
          <w:szCs w:val="24"/>
        </w:rPr>
        <w:t xml:space="preserve">The vaccination provider must include vaccination information </w:t>
      </w:r>
      <w:r>
        <w:rPr>
          <w:rFonts w:eastAsia="Times New Roman"/>
          <w:sz w:val="24"/>
          <w:szCs w:val="24"/>
        </w:rPr>
        <w:t xml:space="preserve">in </w:t>
      </w:r>
      <w:r w:rsidRPr="00174718">
        <w:rPr>
          <w:rFonts w:eastAsia="Times New Roman"/>
          <w:sz w:val="24"/>
          <w:szCs w:val="24"/>
        </w:rPr>
        <w:t xml:space="preserve">the state/local jurisdiction’s Immunization Information System (IIS) or other designated system. </w:t>
      </w:r>
      <w:r>
        <w:rPr>
          <w:rFonts w:eastAsia="Times New Roman"/>
          <w:sz w:val="24"/>
          <w:szCs w:val="24"/>
        </w:rPr>
        <w:t xml:space="preserve">Advise recipient or caregiver that </w:t>
      </w:r>
      <w:r w:rsidRPr="00234318">
        <w:rPr>
          <w:rFonts w:eastAsia="Times New Roman"/>
          <w:sz w:val="24"/>
          <w:szCs w:val="24"/>
        </w:rPr>
        <w:t xml:space="preserve">more information about IISs </w:t>
      </w:r>
      <w:r>
        <w:rPr>
          <w:rFonts w:eastAsia="Times New Roman"/>
          <w:sz w:val="24"/>
          <w:szCs w:val="24"/>
        </w:rPr>
        <w:t>can be found at</w:t>
      </w:r>
      <w:r w:rsidRPr="00234318">
        <w:rPr>
          <w:rFonts w:eastAsia="Times New Roman"/>
          <w:sz w:val="24"/>
          <w:szCs w:val="24"/>
        </w:rPr>
        <w:t xml:space="preserve">: </w:t>
      </w:r>
      <w:hyperlink r:id="rId40" w:history="1">
        <w:r w:rsidR="002C0E98" w:rsidRPr="00AC026C">
          <w:rPr>
            <w:rStyle w:val="Hyperlink"/>
            <w:rFonts w:eastAsia="Times New Roman"/>
            <w:sz w:val="24"/>
            <w:szCs w:val="24"/>
          </w:rPr>
          <w:t>https://www.cdc.gov/vaccines/programs/iis/about.html</w:t>
        </w:r>
      </w:hyperlink>
      <w:r w:rsidR="002C0E98">
        <w:rPr>
          <w:rFonts w:eastAsia="Times New Roman"/>
          <w:sz w:val="24"/>
          <w:szCs w:val="24"/>
        </w:rPr>
        <w:t>.</w:t>
      </w:r>
    </w:p>
    <w:p w14:paraId="3156141C" w14:textId="77777777" w:rsidR="00CD20A2" w:rsidRPr="00CE542B" w:rsidRDefault="00CD20A2" w:rsidP="00755975">
      <w:pPr>
        <w:pStyle w:val="BodyText"/>
        <w:spacing w:before="0" w:after="0"/>
        <w:ind w:right="187"/>
        <w:rPr>
          <w:rFonts w:ascii="Times New Roman" w:hAnsi="Times New Roman"/>
          <w:sz w:val="24"/>
          <w:szCs w:val="24"/>
        </w:rPr>
      </w:pPr>
    </w:p>
    <w:p w14:paraId="1DA905A4" w14:textId="0095100C" w:rsidR="00EF40C4" w:rsidRPr="000918D9" w:rsidRDefault="004775D6" w:rsidP="00755975">
      <w:pPr>
        <w:keepNext/>
        <w:rPr>
          <w:b/>
          <w:bCs/>
          <w:sz w:val="24"/>
          <w:szCs w:val="24"/>
        </w:rPr>
      </w:pPr>
      <w:r w:rsidRPr="000918D9">
        <w:rPr>
          <w:b/>
          <w:bCs/>
          <w:sz w:val="24"/>
          <w:szCs w:val="24"/>
        </w:rPr>
        <w:t>21</w:t>
      </w:r>
      <w:r w:rsidR="00DD0FF0" w:rsidRPr="000918D9">
        <w:rPr>
          <w:b/>
          <w:bCs/>
          <w:sz w:val="24"/>
          <w:szCs w:val="24"/>
        </w:rPr>
        <w:tab/>
      </w:r>
      <w:r w:rsidRPr="000918D9">
        <w:rPr>
          <w:b/>
          <w:bCs/>
          <w:sz w:val="24"/>
          <w:szCs w:val="24"/>
        </w:rPr>
        <w:t>CONTACT INFORMATION</w:t>
      </w:r>
      <w:r w:rsidR="00CE542B" w:rsidRPr="000918D9">
        <w:rPr>
          <w:b/>
          <w:bCs/>
          <w:sz w:val="24"/>
          <w:szCs w:val="24"/>
        </w:rPr>
        <w:t xml:space="preserve"> </w:t>
      </w:r>
    </w:p>
    <w:p w14:paraId="784A2563" w14:textId="77777777" w:rsidR="00EF40C4" w:rsidRPr="00CE542B" w:rsidRDefault="00EF40C4" w:rsidP="00755975">
      <w:pPr>
        <w:keepNext/>
        <w:autoSpaceDE w:val="0"/>
        <w:autoSpaceDN w:val="0"/>
        <w:adjustRightInd w:val="0"/>
        <w:rPr>
          <w:color w:val="000000"/>
          <w:sz w:val="24"/>
          <w:szCs w:val="24"/>
        </w:rPr>
      </w:pPr>
    </w:p>
    <w:p w14:paraId="4F894BBD" w14:textId="2206CAE2" w:rsidR="00EF40C4" w:rsidRPr="00CE542B" w:rsidRDefault="00EF40C4" w:rsidP="00755975">
      <w:pPr>
        <w:keepNext/>
        <w:autoSpaceDE w:val="0"/>
        <w:autoSpaceDN w:val="0"/>
        <w:adjustRightInd w:val="0"/>
        <w:rPr>
          <w:rFonts w:eastAsia="Arial"/>
          <w:sz w:val="24"/>
          <w:szCs w:val="24"/>
        </w:rPr>
      </w:pPr>
      <w:r w:rsidRPr="00CE542B">
        <w:rPr>
          <w:color w:val="000000"/>
          <w:sz w:val="24"/>
          <w:szCs w:val="24"/>
        </w:rPr>
        <w:t xml:space="preserve">For general questions, visit the website or call the telephone number provided below. </w:t>
      </w:r>
    </w:p>
    <w:p w14:paraId="612B6667" w14:textId="77777777" w:rsidR="00EF40C4" w:rsidRPr="00CE542B" w:rsidRDefault="00EF40C4" w:rsidP="00755975">
      <w:pPr>
        <w:keepNext/>
        <w:autoSpaceDE w:val="0"/>
        <w:autoSpaceDN w:val="0"/>
        <w:adjustRightInd w:val="0"/>
        <w:rPr>
          <w:rFonts w:eastAsia="Arial"/>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5"/>
        <w:gridCol w:w="5395"/>
      </w:tblGrid>
      <w:tr w:rsidR="00EF40C4" w:rsidRPr="00CE542B" w14:paraId="0B56B4DF" w14:textId="77777777" w:rsidTr="002F5ECE">
        <w:tc>
          <w:tcPr>
            <w:tcW w:w="2500" w:type="pct"/>
            <w:shd w:val="clear" w:color="auto" w:fill="auto"/>
          </w:tcPr>
          <w:p w14:paraId="191553D0" w14:textId="072764FD" w:rsidR="00EF40C4" w:rsidRPr="00CE542B" w:rsidRDefault="00EF40C4" w:rsidP="00755975">
            <w:pPr>
              <w:keepNext/>
              <w:autoSpaceDE w:val="0"/>
              <w:autoSpaceDN w:val="0"/>
              <w:adjustRightInd w:val="0"/>
              <w:jc w:val="center"/>
              <w:rPr>
                <w:rFonts w:eastAsia="Arial"/>
                <w:sz w:val="24"/>
                <w:szCs w:val="24"/>
              </w:rPr>
            </w:pPr>
            <w:r w:rsidRPr="00CE542B">
              <w:rPr>
                <w:rFonts w:eastAsia="Arial"/>
                <w:b/>
                <w:bCs/>
                <w:sz w:val="24"/>
                <w:szCs w:val="24"/>
              </w:rPr>
              <w:t>Website</w:t>
            </w:r>
          </w:p>
        </w:tc>
        <w:tc>
          <w:tcPr>
            <w:tcW w:w="2500" w:type="pct"/>
            <w:shd w:val="clear" w:color="auto" w:fill="auto"/>
          </w:tcPr>
          <w:p w14:paraId="5A4E5D1B" w14:textId="5BAF435A" w:rsidR="00EF40C4" w:rsidRPr="00CE542B" w:rsidRDefault="00EF40C4" w:rsidP="00755975">
            <w:pPr>
              <w:keepNext/>
              <w:jc w:val="center"/>
              <w:rPr>
                <w:rFonts w:eastAsia="Arial"/>
                <w:sz w:val="24"/>
                <w:szCs w:val="24"/>
              </w:rPr>
            </w:pPr>
            <w:r w:rsidRPr="00CE542B">
              <w:rPr>
                <w:rFonts w:eastAsia="Arial"/>
                <w:b/>
                <w:bCs/>
                <w:sz w:val="24"/>
                <w:szCs w:val="24"/>
              </w:rPr>
              <w:t>Telephone number</w:t>
            </w:r>
          </w:p>
        </w:tc>
      </w:tr>
      <w:tr w:rsidR="00EF40C4" w:rsidRPr="00CE542B" w14:paraId="58D93DEB" w14:textId="77777777" w:rsidTr="002F5ECE">
        <w:tc>
          <w:tcPr>
            <w:tcW w:w="2500" w:type="pct"/>
            <w:shd w:val="clear" w:color="auto" w:fill="auto"/>
          </w:tcPr>
          <w:p w14:paraId="18657D3F" w14:textId="77777777" w:rsidR="00EF40C4" w:rsidRPr="00CE542B" w:rsidRDefault="00FE1172" w:rsidP="00755975">
            <w:pPr>
              <w:keepNext/>
              <w:jc w:val="center"/>
              <w:rPr>
                <w:rFonts w:eastAsia="Times New Roman"/>
                <w:sz w:val="24"/>
                <w:szCs w:val="24"/>
              </w:rPr>
            </w:pPr>
            <w:hyperlink r:id="rId41" w:history="1">
              <w:r w:rsidR="00EF40C4" w:rsidRPr="00CE542B">
                <w:rPr>
                  <w:rStyle w:val="Hyperlink"/>
                  <w:rFonts w:eastAsia="Times New Roman"/>
                  <w:sz w:val="24"/>
                  <w:szCs w:val="24"/>
                </w:rPr>
                <w:t>www.cvdvaccine.com</w:t>
              </w:r>
            </w:hyperlink>
          </w:p>
          <w:p w14:paraId="787058CA" w14:textId="21DCCA37" w:rsidR="00EF40C4" w:rsidRDefault="00EF40C4" w:rsidP="00755975">
            <w:pPr>
              <w:keepNext/>
              <w:autoSpaceDE w:val="0"/>
              <w:autoSpaceDN w:val="0"/>
              <w:adjustRightInd w:val="0"/>
              <w:jc w:val="center"/>
              <w:rPr>
                <w:rFonts w:eastAsia="Arial"/>
                <w:sz w:val="24"/>
                <w:szCs w:val="24"/>
              </w:rPr>
            </w:pPr>
          </w:p>
          <w:p w14:paraId="79F70E6C" w14:textId="46701FA0" w:rsidR="00CC2B79" w:rsidRDefault="00CC2B79" w:rsidP="00755975">
            <w:pPr>
              <w:keepNext/>
              <w:autoSpaceDE w:val="0"/>
              <w:autoSpaceDN w:val="0"/>
              <w:adjustRightInd w:val="0"/>
              <w:jc w:val="center"/>
              <w:rPr>
                <w:rFonts w:eastAsia="Arial"/>
                <w:sz w:val="24"/>
                <w:szCs w:val="24"/>
              </w:rPr>
            </w:pPr>
            <w:r>
              <w:rPr>
                <w:noProof/>
                <w:lang w:eastAsia="zh-CN" w:bidi="th-TH"/>
              </w:rPr>
              <w:drawing>
                <wp:inline distT="0" distB="0" distL="0" distR="0" wp14:anchorId="22796520" wp14:editId="3C0CA4AB">
                  <wp:extent cx="604520" cy="604520"/>
                  <wp:effectExtent l="0" t="0" r="5080" b="508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pic:nvPicPr>
                        <pic:blipFill>
                          <a:blip r:embed="rId23">
                            <a:extLst>
                              <a:ext uri="{28A0092B-C50C-407E-A947-70E740481C1C}">
                                <a14:useLocalDpi xmlns:a14="http://schemas.microsoft.com/office/drawing/2010/main" val="0"/>
                              </a:ext>
                            </a:extLst>
                          </a:blip>
                          <a:stretch>
                            <a:fillRect/>
                          </a:stretch>
                        </pic:blipFill>
                        <pic:spPr>
                          <a:xfrm>
                            <a:off x="0" y="0"/>
                            <a:ext cx="604520" cy="604520"/>
                          </a:xfrm>
                          <a:prstGeom prst="rect">
                            <a:avLst/>
                          </a:prstGeom>
                        </pic:spPr>
                      </pic:pic>
                    </a:graphicData>
                  </a:graphic>
                </wp:inline>
              </w:drawing>
            </w:r>
          </w:p>
          <w:p w14:paraId="08829023" w14:textId="79F2FD94" w:rsidR="009D5346" w:rsidRPr="00CE542B" w:rsidRDefault="009D5346" w:rsidP="00755975">
            <w:pPr>
              <w:keepNext/>
              <w:autoSpaceDE w:val="0"/>
              <w:autoSpaceDN w:val="0"/>
              <w:adjustRightInd w:val="0"/>
              <w:jc w:val="center"/>
              <w:rPr>
                <w:rFonts w:eastAsia="Arial"/>
                <w:sz w:val="24"/>
                <w:szCs w:val="24"/>
              </w:rPr>
            </w:pPr>
          </w:p>
        </w:tc>
        <w:tc>
          <w:tcPr>
            <w:tcW w:w="2500" w:type="pct"/>
            <w:shd w:val="clear" w:color="auto" w:fill="auto"/>
            <w:vAlign w:val="center"/>
          </w:tcPr>
          <w:p w14:paraId="13E055AD" w14:textId="77777777" w:rsidR="00EF40C4" w:rsidRPr="00CE542B" w:rsidRDefault="00EF40C4" w:rsidP="00755975">
            <w:pPr>
              <w:keepNext/>
              <w:jc w:val="center"/>
              <w:rPr>
                <w:rFonts w:eastAsia="Times New Roman"/>
                <w:color w:val="000000"/>
                <w:sz w:val="24"/>
                <w:szCs w:val="24"/>
              </w:rPr>
            </w:pPr>
            <w:r w:rsidRPr="00CE542B">
              <w:rPr>
                <w:rFonts w:eastAsia="Times New Roman"/>
                <w:color w:val="000000"/>
                <w:sz w:val="24"/>
                <w:szCs w:val="24"/>
              </w:rPr>
              <w:t>1-877-829-2619</w:t>
            </w:r>
          </w:p>
          <w:p w14:paraId="204381DA" w14:textId="77777777" w:rsidR="00EF40C4" w:rsidRPr="00CE542B" w:rsidRDefault="00EF40C4" w:rsidP="00755975">
            <w:pPr>
              <w:keepNext/>
              <w:autoSpaceDE w:val="0"/>
              <w:autoSpaceDN w:val="0"/>
              <w:adjustRightInd w:val="0"/>
              <w:jc w:val="center"/>
              <w:rPr>
                <w:rFonts w:eastAsia="Arial"/>
                <w:sz w:val="24"/>
                <w:szCs w:val="24"/>
              </w:rPr>
            </w:pPr>
            <w:r w:rsidRPr="00CE542B">
              <w:rPr>
                <w:rFonts w:eastAsia="Times New Roman"/>
                <w:color w:val="000000"/>
                <w:sz w:val="24"/>
                <w:szCs w:val="24"/>
              </w:rPr>
              <w:t>(1-877-VAX-CO19)</w:t>
            </w:r>
          </w:p>
        </w:tc>
      </w:tr>
    </w:tbl>
    <w:p w14:paraId="21294347" w14:textId="77777777" w:rsidR="009A125D" w:rsidRPr="00C539A2" w:rsidRDefault="009A125D" w:rsidP="00755975">
      <w:pPr>
        <w:keepNext/>
        <w:rPr>
          <w:sz w:val="24"/>
          <w:szCs w:val="24"/>
        </w:rPr>
      </w:pPr>
    </w:p>
    <w:p w14:paraId="36ABA72E" w14:textId="77777777" w:rsidR="00663F44" w:rsidRPr="000918D9" w:rsidRDefault="00663F44" w:rsidP="00755975">
      <w:pPr>
        <w:rPr>
          <w:sz w:val="24"/>
          <w:szCs w:val="24"/>
        </w:rPr>
      </w:pPr>
      <w:r w:rsidRPr="000918D9">
        <w:rPr>
          <w:sz w:val="24"/>
          <w:szCs w:val="24"/>
        </w:rPr>
        <w:t>This Full EUA Prescribing Information may have been updated. For the most recent Full EUA Prescribing Information, please</w:t>
      </w:r>
      <w:r w:rsidRPr="000918D9">
        <w:rPr>
          <w:spacing w:val="-1"/>
          <w:sz w:val="24"/>
          <w:szCs w:val="24"/>
        </w:rPr>
        <w:t xml:space="preserve"> see </w:t>
      </w:r>
      <w:hyperlink r:id="rId42" w:history="1">
        <w:r w:rsidRPr="000918D9">
          <w:rPr>
            <w:rStyle w:val="Hyperlink"/>
            <w:sz w:val="24"/>
            <w:szCs w:val="24"/>
          </w:rPr>
          <w:t>www.cvdvaccine.com</w:t>
        </w:r>
      </w:hyperlink>
      <w:r w:rsidRPr="000918D9">
        <w:rPr>
          <w:sz w:val="24"/>
          <w:szCs w:val="24"/>
        </w:rPr>
        <w:t>.</w:t>
      </w:r>
    </w:p>
    <w:p w14:paraId="12CF52E4" w14:textId="77777777" w:rsidR="00663F44" w:rsidRPr="00C539A2" w:rsidRDefault="00663F44" w:rsidP="00114FC5">
      <w:pPr>
        <w:rPr>
          <w:sz w:val="24"/>
          <w:szCs w:val="24"/>
        </w:rPr>
      </w:pPr>
    </w:p>
    <w:p w14:paraId="43097731" w14:textId="414912F7" w:rsidR="00C41D40" w:rsidRDefault="00C41D40" w:rsidP="00114FC5">
      <w:pPr>
        <w:rPr>
          <w:sz w:val="24"/>
          <w:szCs w:val="24"/>
        </w:rPr>
      </w:pPr>
    </w:p>
    <w:p w14:paraId="5D2E5A6E" w14:textId="5AEB4CE7" w:rsidR="009A125D" w:rsidRPr="00CE542B" w:rsidRDefault="00245115" w:rsidP="00114FC5">
      <w:pPr>
        <w:keepNext/>
        <w:rPr>
          <w:sz w:val="24"/>
          <w:szCs w:val="24"/>
        </w:rPr>
      </w:pPr>
      <w:r>
        <w:rPr>
          <w:noProof/>
          <w:lang w:eastAsia="zh-CN" w:bidi="th-TH"/>
        </w:rPr>
        <w:drawing>
          <wp:inline distT="0" distB="0" distL="0" distR="0" wp14:anchorId="79117EAE" wp14:editId="2F35D97E">
            <wp:extent cx="1243584" cy="513669"/>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346289" cy="556092"/>
                    </a:xfrm>
                    <a:prstGeom prst="rect">
                      <a:avLst/>
                    </a:prstGeom>
                    <a:noFill/>
                    <a:ln>
                      <a:noFill/>
                    </a:ln>
                  </pic:spPr>
                </pic:pic>
              </a:graphicData>
            </a:graphic>
          </wp:inline>
        </w:drawing>
      </w:r>
    </w:p>
    <w:p w14:paraId="565020AD" w14:textId="77777777" w:rsidR="009A125D" w:rsidRPr="00CE542B" w:rsidRDefault="009A125D" w:rsidP="00114FC5">
      <w:pPr>
        <w:keepNext/>
        <w:rPr>
          <w:sz w:val="24"/>
          <w:szCs w:val="24"/>
        </w:rPr>
      </w:pPr>
      <w:r w:rsidRPr="00CE542B">
        <w:rPr>
          <w:sz w:val="24"/>
          <w:szCs w:val="24"/>
        </w:rPr>
        <w:t>Manufactured by</w:t>
      </w:r>
    </w:p>
    <w:p w14:paraId="5B026A35" w14:textId="77777777" w:rsidR="009A125D" w:rsidRPr="00CE542B" w:rsidRDefault="009A125D" w:rsidP="00114FC5">
      <w:pPr>
        <w:keepNext/>
        <w:rPr>
          <w:sz w:val="24"/>
          <w:szCs w:val="24"/>
        </w:rPr>
      </w:pPr>
      <w:r w:rsidRPr="00CE542B">
        <w:rPr>
          <w:sz w:val="24"/>
          <w:szCs w:val="24"/>
        </w:rPr>
        <w:t xml:space="preserve">Pfizer Inc., New York, NY 10017 </w:t>
      </w:r>
    </w:p>
    <w:p w14:paraId="06B15989" w14:textId="77777777" w:rsidR="009A125D" w:rsidRPr="00CE542B" w:rsidRDefault="009A125D" w:rsidP="00755975">
      <w:pPr>
        <w:rPr>
          <w:sz w:val="24"/>
          <w:szCs w:val="24"/>
        </w:rPr>
      </w:pPr>
    </w:p>
    <w:p w14:paraId="5CC48DEC" w14:textId="7283C13A" w:rsidR="009A125D" w:rsidRPr="00CE542B" w:rsidRDefault="00B7702B" w:rsidP="00755975">
      <w:pPr>
        <w:keepNext/>
        <w:rPr>
          <w:sz w:val="24"/>
          <w:szCs w:val="24"/>
        </w:rPr>
      </w:pPr>
      <w:r>
        <w:rPr>
          <w:noProof/>
          <w:lang w:eastAsia="zh-CN" w:bidi="th-TH"/>
        </w:rPr>
        <w:drawing>
          <wp:inline distT="0" distB="0" distL="0" distR="0" wp14:anchorId="679A12BD" wp14:editId="75068FC3">
            <wp:extent cx="1323975" cy="142875"/>
            <wp:effectExtent l="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30">
                      <a:extLst>
                        <a:ext uri="{28A0092B-C50C-407E-A947-70E740481C1C}">
                          <a14:useLocalDpi xmlns:a14="http://schemas.microsoft.com/office/drawing/2010/main" val="0"/>
                        </a:ext>
                      </a:extLst>
                    </a:blip>
                    <a:stretch>
                      <a:fillRect/>
                    </a:stretch>
                  </pic:blipFill>
                  <pic:spPr>
                    <a:xfrm>
                      <a:off x="0" y="0"/>
                      <a:ext cx="1323975" cy="142875"/>
                    </a:xfrm>
                    <a:prstGeom prst="rect">
                      <a:avLst/>
                    </a:prstGeom>
                  </pic:spPr>
                </pic:pic>
              </a:graphicData>
            </a:graphic>
          </wp:inline>
        </w:drawing>
      </w:r>
    </w:p>
    <w:p w14:paraId="7B857690" w14:textId="77777777" w:rsidR="009A125D" w:rsidRPr="00CE542B" w:rsidRDefault="009A125D" w:rsidP="00755975">
      <w:pPr>
        <w:keepNext/>
        <w:rPr>
          <w:sz w:val="24"/>
          <w:szCs w:val="24"/>
        </w:rPr>
      </w:pPr>
      <w:r w:rsidRPr="00CE542B">
        <w:rPr>
          <w:sz w:val="24"/>
          <w:szCs w:val="24"/>
        </w:rPr>
        <w:t>Manufactured for</w:t>
      </w:r>
    </w:p>
    <w:p w14:paraId="4A227EBA" w14:textId="77777777" w:rsidR="009A125D" w:rsidRPr="00CE542B" w:rsidRDefault="009A125D" w:rsidP="00755975">
      <w:pPr>
        <w:keepNext/>
        <w:rPr>
          <w:sz w:val="24"/>
          <w:szCs w:val="24"/>
        </w:rPr>
      </w:pPr>
      <w:r w:rsidRPr="00CE542B">
        <w:rPr>
          <w:sz w:val="24"/>
          <w:szCs w:val="24"/>
        </w:rPr>
        <w:t xml:space="preserve">BioNTech Manufacturing GmbH </w:t>
      </w:r>
    </w:p>
    <w:p w14:paraId="28648EB2" w14:textId="77777777" w:rsidR="009A125D" w:rsidRPr="00CE542B" w:rsidRDefault="009A125D" w:rsidP="00755975">
      <w:pPr>
        <w:keepNext/>
        <w:rPr>
          <w:sz w:val="24"/>
          <w:szCs w:val="24"/>
        </w:rPr>
      </w:pPr>
      <w:r w:rsidRPr="00CE542B">
        <w:rPr>
          <w:sz w:val="24"/>
          <w:szCs w:val="24"/>
        </w:rPr>
        <w:t>An der Goldgrube 12</w:t>
      </w:r>
    </w:p>
    <w:p w14:paraId="34C3166F" w14:textId="77777777" w:rsidR="009A125D" w:rsidRPr="00CE542B" w:rsidRDefault="009A125D" w:rsidP="00755975">
      <w:pPr>
        <w:keepNext/>
        <w:rPr>
          <w:sz w:val="24"/>
          <w:szCs w:val="24"/>
        </w:rPr>
      </w:pPr>
      <w:r w:rsidRPr="00CE542B">
        <w:rPr>
          <w:sz w:val="24"/>
          <w:szCs w:val="24"/>
        </w:rPr>
        <w:t>55131 Mainz, Germany</w:t>
      </w:r>
    </w:p>
    <w:p w14:paraId="4B6F31B2" w14:textId="77777777" w:rsidR="009A125D" w:rsidRPr="00DC536A" w:rsidRDefault="009A125D" w:rsidP="00755975">
      <w:pPr>
        <w:keepNext/>
        <w:tabs>
          <w:tab w:val="left" w:pos="288"/>
        </w:tabs>
        <w:rPr>
          <w:sz w:val="24"/>
          <w:szCs w:val="24"/>
          <w:lang w:val="en"/>
        </w:rPr>
      </w:pPr>
    </w:p>
    <w:p w14:paraId="4AA9E7A0" w14:textId="68566769" w:rsidR="00CC39C8" w:rsidRDefault="00CC39C8" w:rsidP="00755975">
      <w:pPr>
        <w:tabs>
          <w:tab w:val="left" w:pos="288"/>
        </w:tabs>
        <w:rPr>
          <w:sz w:val="24"/>
          <w:szCs w:val="24"/>
          <w:lang w:val="en"/>
        </w:rPr>
      </w:pPr>
      <w:r w:rsidRPr="00DC536A">
        <w:rPr>
          <w:sz w:val="24"/>
          <w:szCs w:val="24"/>
          <w:lang w:val="en"/>
        </w:rPr>
        <w:t>LAB-</w:t>
      </w:r>
      <w:r>
        <w:rPr>
          <w:sz w:val="24"/>
          <w:szCs w:val="24"/>
          <w:lang w:val="en"/>
        </w:rPr>
        <w:t>1457-</w:t>
      </w:r>
      <w:r w:rsidR="0010520F">
        <w:rPr>
          <w:sz w:val="24"/>
          <w:szCs w:val="24"/>
          <w:lang w:val="en"/>
        </w:rPr>
        <w:t>7.</w:t>
      </w:r>
      <w:del w:id="43" w:author="Author">
        <w:r w:rsidR="002B1DB5" w:rsidDel="00856A0D">
          <w:rPr>
            <w:sz w:val="24"/>
            <w:szCs w:val="24"/>
            <w:lang w:val="en"/>
          </w:rPr>
          <w:delText>2</w:delText>
        </w:r>
      </w:del>
      <w:ins w:id="44" w:author="Author">
        <w:r w:rsidR="00856A0D">
          <w:rPr>
            <w:sz w:val="24"/>
            <w:szCs w:val="24"/>
            <w:lang w:val="en"/>
          </w:rPr>
          <w:t>3</w:t>
        </w:r>
      </w:ins>
      <w:r w:rsidR="00856A0D">
        <w:rPr>
          <w:sz w:val="24"/>
          <w:szCs w:val="24"/>
          <w:lang w:val="en"/>
        </w:rPr>
        <w:t>a</w:t>
      </w:r>
    </w:p>
    <w:p w14:paraId="4F7D6BF0" w14:textId="19A2A371" w:rsidR="00266A09" w:rsidRDefault="00266A09" w:rsidP="00755975">
      <w:pPr>
        <w:tabs>
          <w:tab w:val="left" w:pos="288"/>
        </w:tabs>
        <w:rPr>
          <w:sz w:val="24"/>
          <w:szCs w:val="24"/>
          <w:lang w:val="en"/>
        </w:rPr>
      </w:pPr>
    </w:p>
    <w:p w14:paraId="373EE902" w14:textId="079C684E" w:rsidR="00DC536A" w:rsidRPr="00DC536A" w:rsidRDefault="00266A09" w:rsidP="00755975">
      <w:pPr>
        <w:tabs>
          <w:tab w:val="left" w:pos="288"/>
        </w:tabs>
        <w:rPr>
          <w:rFonts w:eastAsia="Times New Roman"/>
          <w:sz w:val="24"/>
          <w:szCs w:val="24"/>
        </w:rPr>
      </w:pPr>
      <w:r>
        <w:rPr>
          <w:sz w:val="24"/>
          <w:szCs w:val="24"/>
          <w:lang w:val="en"/>
        </w:rPr>
        <w:t>Revis</w:t>
      </w:r>
      <w:r w:rsidR="00C86378">
        <w:rPr>
          <w:sz w:val="24"/>
          <w:szCs w:val="24"/>
          <w:lang w:val="en"/>
        </w:rPr>
        <w:t>ed</w:t>
      </w:r>
      <w:r>
        <w:rPr>
          <w:sz w:val="24"/>
          <w:szCs w:val="24"/>
          <w:lang w:val="en"/>
        </w:rPr>
        <w:t xml:space="preserve">: </w:t>
      </w:r>
      <w:ins w:id="45" w:author="Author">
        <w:r w:rsidR="000E3766">
          <w:rPr>
            <w:sz w:val="24"/>
            <w:szCs w:val="24"/>
            <w:lang w:val="en"/>
          </w:rPr>
          <w:t xml:space="preserve">XX Month </w:t>
        </w:r>
      </w:ins>
      <w:del w:id="46" w:author="Author">
        <w:r w:rsidR="00314CBA" w:rsidDel="000E3766">
          <w:rPr>
            <w:sz w:val="24"/>
            <w:szCs w:val="24"/>
            <w:lang w:val="en"/>
          </w:rPr>
          <w:delText>0</w:delText>
        </w:r>
        <w:r w:rsidR="0010520F" w:rsidDel="000E3766">
          <w:rPr>
            <w:sz w:val="24"/>
            <w:szCs w:val="24"/>
            <w:lang w:val="en"/>
          </w:rPr>
          <w:delText>6</w:delText>
        </w:r>
        <w:r w:rsidR="00495D6C" w:rsidDel="000E3766">
          <w:rPr>
            <w:sz w:val="24"/>
            <w:szCs w:val="24"/>
            <w:lang w:val="en"/>
          </w:rPr>
          <w:delText xml:space="preserve"> </w:delText>
        </w:r>
        <w:r w:rsidR="0010520F" w:rsidDel="000E3766">
          <w:rPr>
            <w:sz w:val="24"/>
            <w:szCs w:val="24"/>
            <w:lang w:val="en"/>
          </w:rPr>
          <w:delText>April</w:delText>
        </w:r>
        <w:r w:rsidR="00217325" w:rsidDel="000E3766">
          <w:rPr>
            <w:sz w:val="24"/>
            <w:szCs w:val="24"/>
            <w:lang w:val="en"/>
          </w:rPr>
          <w:delText xml:space="preserve"> </w:delText>
        </w:r>
      </w:del>
      <w:r w:rsidR="00217325">
        <w:rPr>
          <w:sz w:val="24"/>
          <w:szCs w:val="24"/>
          <w:lang w:val="en"/>
        </w:rPr>
        <w:t>2021</w:t>
      </w:r>
    </w:p>
    <w:sectPr w:rsidR="00DC536A" w:rsidRPr="00DC536A" w:rsidSect="0048750E">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CC504E" w14:textId="77777777" w:rsidR="0021643C" w:rsidRDefault="0021643C">
      <w:r>
        <w:separator/>
      </w:r>
    </w:p>
  </w:endnote>
  <w:endnote w:type="continuationSeparator" w:id="0">
    <w:p w14:paraId="45165281" w14:textId="77777777" w:rsidR="0021643C" w:rsidRDefault="0021643C">
      <w:r>
        <w:continuationSeparator/>
      </w:r>
    </w:p>
  </w:endnote>
  <w:endnote w:type="continuationNotice" w:id="1">
    <w:p w14:paraId="21A91AFD" w14:textId="77777777" w:rsidR="0021643C" w:rsidRDefault="002164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Roman">
    <w:altName w:val="Calibri"/>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imesNewRoman">
    <w:altName w:val="MS Mincho"/>
    <w:panose1 w:val="00000000000000000000"/>
    <w:charset w:val="00"/>
    <w:family w:val="roman"/>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83B8F" w14:textId="77777777" w:rsidR="007A7748" w:rsidRDefault="007A774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31</w:t>
    </w:r>
    <w:r>
      <w:rPr>
        <w:rStyle w:val="PageNumber"/>
      </w:rPr>
      <w:fldChar w:fldCharType="end"/>
    </w:r>
  </w:p>
  <w:p w14:paraId="4991B48B" w14:textId="77777777" w:rsidR="007A7748" w:rsidRDefault="007A774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DE812" w14:textId="5AAC7DCF" w:rsidR="007A7748" w:rsidRDefault="007A7748" w:rsidP="009D4E74">
    <w:pPr>
      <w:pStyle w:val="Footer"/>
      <w:tabs>
        <w:tab w:val="clear" w:pos="4513"/>
        <w:tab w:val="clear" w:pos="9026"/>
        <w:tab w:val="right" w:pos="8820"/>
      </w:tabs>
    </w:pPr>
    <w:r>
      <w:rPr>
        <w:noProof/>
      </w:rPr>
      <w:t xml:space="preserve">Revised: </w:t>
    </w:r>
    <w:ins w:id="18" w:author="Author">
      <w:r>
        <w:rPr>
          <w:noProof/>
        </w:rPr>
        <w:t xml:space="preserve">XX Month </w:t>
      </w:r>
    </w:ins>
    <w:del w:id="19" w:author="Author">
      <w:r w:rsidDel="003B57DB">
        <w:rPr>
          <w:noProof/>
        </w:rPr>
        <w:delText xml:space="preserve">06 April </w:delText>
      </w:r>
    </w:del>
    <w:r>
      <w:rPr>
        <w:noProof/>
      </w:rPr>
      <w:t>2021</w:t>
    </w:r>
    <w:r w:rsidRPr="009D4E74">
      <w:rPr>
        <w:noProof/>
      </w:rPr>
      <w:ptab w:relativeTo="margin" w:alignment="center" w:leader="none"/>
    </w:r>
    <w:r w:rsidRPr="009D4E74">
      <w:rPr>
        <w:noProof/>
      </w:rPr>
      <w:ptab w:relativeTo="margin" w:alignment="right" w:leader="none"/>
    </w:r>
    <w:r>
      <w:rPr>
        <w:noProof/>
      </w:rPr>
      <w:fldChar w:fldCharType="begin"/>
    </w:r>
    <w:r>
      <w:rPr>
        <w:noProof/>
      </w:rPr>
      <w:instrText xml:space="preserve"> PAGE   \* MERGEFORMAT </w:instrText>
    </w:r>
    <w:r>
      <w:rPr>
        <w:noProof/>
      </w:rPr>
      <w:fldChar w:fldCharType="separate"/>
    </w:r>
    <w:r w:rsidR="00D46D74">
      <w:rPr>
        <w:noProof/>
      </w:rPr>
      <w:t>5</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68089" w14:textId="0FA983E1" w:rsidR="007A7748" w:rsidRPr="000C4A04" w:rsidRDefault="007A7748" w:rsidP="000C4A04">
    <w:pPr>
      <w:pStyle w:val="Footer"/>
      <w:tabs>
        <w:tab w:val="clear" w:pos="4513"/>
        <w:tab w:val="clear" w:pos="9026"/>
        <w:tab w:val="right" w:pos="8820"/>
      </w:tabs>
    </w:pPr>
    <w:r>
      <w:rPr>
        <w:noProof/>
      </w:rPr>
      <w:t xml:space="preserve">Revised: </w:t>
    </w:r>
    <w:ins w:id="20" w:author="Author">
      <w:r>
        <w:rPr>
          <w:noProof/>
        </w:rPr>
        <w:t xml:space="preserve">XX Month </w:t>
      </w:r>
    </w:ins>
    <w:del w:id="21" w:author="Author">
      <w:r w:rsidDel="000B581D">
        <w:rPr>
          <w:noProof/>
        </w:rPr>
        <w:delText xml:space="preserve">06 April </w:delText>
      </w:r>
    </w:del>
    <w:r>
      <w:rPr>
        <w:noProof/>
      </w:rPr>
      <w:t>2021</w:t>
    </w:r>
    <w:r w:rsidRPr="009D4E74">
      <w:rPr>
        <w:noProof/>
      </w:rPr>
      <w:ptab w:relativeTo="margin" w:alignment="center" w:leader="none"/>
    </w:r>
    <w:r w:rsidRPr="009D4E74">
      <w:rPr>
        <w:noProof/>
      </w:rPr>
      <w:ptab w:relativeTo="margin" w:alignment="right" w:leader="none"/>
    </w:r>
    <w:r>
      <w:rPr>
        <w:noProof/>
      </w:rPr>
      <w:fldChar w:fldCharType="begin"/>
    </w:r>
    <w:r>
      <w:rPr>
        <w:noProof/>
      </w:rPr>
      <w:instrText xml:space="preserve"> PAGE   \* MERGEFORMAT </w:instrText>
    </w:r>
    <w:r>
      <w:rPr>
        <w:noProof/>
      </w:rPr>
      <w:fldChar w:fldCharType="separate"/>
    </w:r>
    <w:r w:rsidR="00D46D74">
      <w:rPr>
        <w:noProof/>
      </w:rPr>
      <w:t>1</w:t>
    </w:r>
    <w:r>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0896E" w14:textId="77777777" w:rsidR="007A7748" w:rsidRPr="00C24C4B" w:rsidRDefault="007A7748" w:rsidP="00E845A4">
    <w:pPr>
      <w:pStyle w:val="Footer"/>
      <w:tabs>
        <w:tab w:val="center" w:pos="5400"/>
        <w:tab w:val="right" w:pos="10800"/>
      </w:tabs>
      <w:ind w:right="360"/>
      <w:rPr>
        <w:b/>
        <w:sz w:val="24"/>
        <w:szCs w:val="24"/>
      </w:rPr>
    </w:pPr>
    <w:r w:rsidRPr="00C24C4B">
      <w:rPr>
        <w:b/>
      </w:rPr>
      <w:tab/>
    </w:r>
    <w:r>
      <w:rPr>
        <w:b/>
        <w:sz w:val="24"/>
        <w:szCs w:val="24"/>
      </w:rPr>
      <w:tab/>
    </w:r>
    <w:r w:rsidRPr="00FD7156">
      <w:rPr>
        <w:rStyle w:val="PageNumber"/>
      </w:rPr>
      <w:fldChar w:fldCharType="begin"/>
    </w:r>
    <w:r w:rsidRPr="00FD7156">
      <w:rPr>
        <w:rStyle w:val="PageNumber"/>
      </w:rPr>
      <w:instrText xml:space="preserve"> PAGE   \* MERGEFORMAT </w:instrText>
    </w:r>
    <w:r w:rsidRPr="00FD7156">
      <w:rPr>
        <w:rStyle w:val="PageNumber"/>
      </w:rPr>
      <w:fldChar w:fldCharType="separate"/>
    </w:r>
    <w:r>
      <w:rPr>
        <w:rStyle w:val="PageNumber"/>
        <w:noProof/>
      </w:rPr>
      <w:t>1</w:t>
    </w:r>
    <w:r w:rsidRPr="00FD7156">
      <w:rPr>
        <w:rStyle w:val="PageNumber"/>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A5C70" w14:textId="5BF45E27" w:rsidR="007A7748" w:rsidRPr="009D4E74" w:rsidRDefault="007A7748" w:rsidP="009D4E74">
    <w:pPr>
      <w:pStyle w:val="Footer"/>
      <w:tabs>
        <w:tab w:val="clear" w:pos="4513"/>
        <w:tab w:val="clear" w:pos="9026"/>
        <w:tab w:val="right" w:pos="8820"/>
      </w:tabs>
    </w:pPr>
    <w:r>
      <w:rPr>
        <w:noProof/>
      </w:rPr>
      <w:t xml:space="preserve">Revised: </w:t>
    </w:r>
    <w:ins w:id="22" w:author="Author">
      <w:r>
        <w:rPr>
          <w:noProof/>
        </w:rPr>
        <w:t xml:space="preserve">XX Month </w:t>
      </w:r>
    </w:ins>
    <w:del w:id="23" w:author="Author">
      <w:r w:rsidDel="00D02436">
        <w:rPr>
          <w:noProof/>
        </w:rPr>
        <w:delText xml:space="preserve">06 April </w:delText>
      </w:r>
    </w:del>
    <w:r>
      <w:rPr>
        <w:noProof/>
      </w:rPr>
      <w:t>2021</w:t>
    </w:r>
    <w:r w:rsidRPr="009D4E74">
      <w:rPr>
        <w:noProof/>
      </w:rPr>
      <w:ptab w:relativeTo="margin" w:alignment="center" w:leader="none"/>
    </w:r>
    <w:r w:rsidRPr="009D4E74">
      <w:rPr>
        <w:noProof/>
      </w:rPr>
      <w:ptab w:relativeTo="margin" w:alignment="right" w:leader="none"/>
    </w:r>
    <w:r>
      <w:rPr>
        <w:noProof/>
      </w:rPr>
      <w:fldChar w:fldCharType="begin"/>
    </w:r>
    <w:r>
      <w:rPr>
        <w:noProof/>
      </w:rPr>
      <w:instrText xml:space="preserve"> PAGE   \* MERGEFORMAT </w:instrText>
    </w:r>
    <w:r>
      <w:rPr>
        <w:noProof/>
      </w:rPr>
      <w:fldChar w:fldCharType="separate"/>
    </w:r>
    <w:r w:rsidR="00D46D74">
      <w:rPr>
        <w:noProof/>
      </w:rPr>
      <w:t>16</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3B7494" w14:textId="77777777" w:rsidR="0021643C" w:rsidRDefault="0021643C">
      <w:r>
        <w:separator/>
      </w:r>
    </w:p>
  </w:footnote>
  <w:footnote w:type="continuationSeparator" w:id="0">
    <w:p w14:paraId="42E36EDC" w14:textId="77777777" w:rsidR="0021643C" w:rsidRDefault="0021643C">
      <w:r>
        <w:continuationSeparator/>
      </w:r>
    </w:p>
  </w:footnote>
  <w:footnote w:type="continuationNotice" w:id="1">
    <w:p w14:paraId="47D2C78B" w14:textId="77777777" w:rsidR="0021643C" w:rsidRDefault="0021643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B1871DA"/>
    <w:lvl w:ilvl="0">
      <w:start w:val="1"/>
      <w:numFmt w:val="decimal"/>
      <w:pStyle w:val="ListNumber"/>
      <w:lvlText w:val="%1."/>
      <w:lvlJc w:val="left"/>
      <w:pPr>
        <w:tabs>
          <w:tab w:val="num" w:pos="360"/>
        </w:tabs>
        <w:ind w:left="360" w:hanging="360"/>
      </w:pPr>
    </w:lvl>
  </w:abstractNum>
  <w:abstractNum w:abstractNumId="1" w15:restartNumberingAfterBreak="0">
    <w:nsid w:val="0011307A"/>
    <w:multiLevelType w:val="hybridMultilevel"/>
    <w:tmpl w:val="C98E03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17C16A4"/>
    <w:multiLevelType w:val="hybridMultilevel"/>
    <w:tmpl w:val="211A359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1F07B27"/>
    <w:multiLevelType w:val="hybridMultilevel"/>
    <w:tmpl w:val="CCC685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2176D71"/>
    <w:multiLevelType w:val="singleLevel"/>
    <w:tmpl w:val="5CA49596"/>
    <w:lvl w:ilvl="0">
      <w:start w:val="1"/>
      <w:numFmt w:val="bullet"/>
      <w:lvlRestart w:val="0"/>
      <w:pStyle w:val="ListBullet"/>
      <w:lvlText w:val=""/>
      <w:lvlJc w:val="left"/>
      <w:pPr>
        <w:tabs>
          <w:tab w:val="num" w:pos="360"/>
        </w:tabs>
        <w:ind w:left="360" w:hanging="360"/>
      </w:pPr>
      <w:rPr>
        <w:rFonts w:ascii="Symbol" w:hAnsi="Symbol" w:hint="default"/>
        <w:caps w:val="0"/>
        <w:u w:val="none"/>
      </w:rPr>
    </w:lvl>
  </w:abstractNum>
  <w:abstractNum w:abstractNumId="5" w15:restartNumberingAfterBreak="0">
    <w:nsid w:val="04D87A9F"/>
    <w:multiLevelType w:val="hybridMultilevel"/>
    <w:tmpl w:val="E0EC6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2670BD"/>
    <w:multiLevelType w:val="hybridMultilevel"/>
    <w:tmpl w:val="BE2A00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861C70"/>
    <w:multiLevelType w:val="hybridMultilevel"/>
    <w:tmpl w:val="5D8C1E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EF51075"/>
    <w:multiLevelType w:val="hybridMultilevel"/>
    <w:tmpl w:val="1018D626"/>
    <w:lvl w:ilvl="0" w:tplc="04090001">
      <w:start w:val="1"/>
      <w:numFmt w:val="bullet"/>
      <w:lvlText w:val=""/>
      <w:lvlJc w:val="left"/>
      <w:pPr>
        <w:ind w:left="886" w:hanging="360"/>
      </w:pPr>
      <w:rPr>
        <w:rFonts w:ascii="Symbol" w:hAnsi="Symbol" w:hint="default"/>
      </w:rPr>
    </w:lvl>
    <w:lvl w:ilvl="1" w:tplc="04090003" w:tentative="1">
      <w:start w:val="1"/>
      <w:numFmt w:val="bullet"/>
      <w:lvlText w:val="o"/>
      <w:lvlJc w:val="left"/>
      <w:pPr>
        <w:ind w:left="1606" w:hanging="360"/>
      </w:pPr>
      <w:rPr>
        <w:rFonts w:ascii="Courier New" w:hAnsi="Courier New" w:cs="Courier New" w:hint="default"/>
      </w:rPr>
    </w:lvl>
    <w:lvl w:ilvl="2" w:tplc="04090005" w:tentative="1">
      <w:start w:val="1"/>
      <w:numFmt w:val="bullet"/>
      <w:lvlText w:val=""/>
      <w:lvlJc w:val="left"/>
      <w:pPr>
        <w:ind w:left="2326" w:hanging="360"/>
      </w:pPr>
      <w:rPr>
        <w:rFonts w:ascii="Wingdings" w:hAnsi="Wingdings" w:hint="default"/>
      </w:rPr>
    </w:lvl>
    <w:lvl w:ilvl="3" w:tplc="04090001" w:tentative="1">
      <w:start w:val="1"/>
      <w:numFmt w:val="bullet"/>
      <w:lvlText w:val=""/>
      <w:lvlJc w:val="left"/>
      <w:pPr>
        <w:ind w:left="3046" w:hanging="360"/>
      </w:pPr>
      <w:rPr>
        <w:rFonts w:ascii="Symbol" w:hAnsi="Symbol" w:hint="default"/>
      </w:rPr>
    </w:lvl>
    <w:lvl w:ilvl="4" w:tplc="04090003" w:tentative="1">
      <w:start w:val="1"/>
      <w:numFmt w:val="bullet"/>
      <w:lvlText w:val="o"/>
      <w:lvlJc w:val="left"/>
      <w:pPr>
        <w:ind w:left="3766" w:hanging="360"/>
      </w:pPr>
      <w:rPr>
        <w:rFonts w:ascii="Courier New" w:hAnsi="Courier New" w:cs="Courier New" w:hint="default"/>
      </w:rPr>
    </w:lvl>
    <w:lvl w:ilvl="5" w:tplc="04090005" w:tentative="1">
      <w:start w:val="1"/>
      <w:numFmt w:val="bullet"/>
      <w:lvlText w:val=""/>
      <w:lvlJc w:val="left"/>
      <w:pPr>
        <w:ind w:left="4486" w:hanging="360"/>
      </w:pPr>
      <w:rPr>
        <w:rFonts w:ascii="Wingdings" w:hAnsi="Wingdings" w:hint="default"/>
      </w:rPr>
    </w:lvl>
    <w:lvl w:ilvl="6" w:tplc="04090001" w:tentative="1">
      <w:start w:val="1"/>
      <w:numFmt w:val="bullet"/>
      <w:lvlText w:val=""/>
      <w:lvlJc w:val="left"/>
      <w:pPr>
        <w:ind w:left="5206" w:hanging="360"/>
      </w:pPr>
      <w:rPr>
        <w:rFonts w:ascii="Symbol" w:hAnsi="Symbol" w:hint="default"/>
      </w:rPr>
    </w:lvl>
    <w:lvl w:ilvl="7" w:tplc="04090003" w:tentative="1">
      <w:start w:val="1"/>
      <w:numFmt w:val="bullet"/>
      <w:lvlText w:val="o"/>
      <w:lvlJc w:val="left"/>
      <w:pPr>
        <w:ind w:left="5926" w:hanging="360"/>
      </w:pPr>
      <w:rPr>
        <w:rFonts w:ascii="Courier New" w:hAnsi="Courier New" w:cs="Courier New" w:hint="default"/>
      </w:rPr>
    </w:lvl>
    <w:lvl w:ilvl="8" w:tplc="04090005" w:tentative="1">
      <w:start w:val="1"/>
      <w:numFmt w:val="bullet"/>
      <w:lvlText w:val=""/>
      <w:lvlJc w:val="left"/>
      <w:pPr>
        <w:ind w:left="6646" w:hanging="360"/>
      </w:pPr>
      <w:rPr>
        <w:rFonts w:ascii="Wingdings" w:hAnsi="Wingdings" w:hint="default"/>
      </w:rPr>
    </w:lvl>
  </w:abstractNum>
  <w:abstractNum w:abstractNumId="9" w15:restartNumberingAfterBreak="0">
    <w:nsid w:val="11F22629"/>
    <w:multiLevelType w:val="hybridMultilevel"/>
    <w:tmpl w:val="6D76D0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321083D"/>
    <w:multiLevelType w:val="singleLevel"/>
    <w:tmpl w:val="5CFE04A4"/>
    <w:lvl w:ilvl="0">
      <w:start w:val="1"/>
      <w:numFmt w:val="bullet"/>
      <w:pStyle w:val="PackageInsert"/>
      <w:lvlText w:val=""/>
      <w:lvlJc w:val="left"/>
      <w:pPr>
        <w:tabs>
          <w:tab w:val="num" w:pos="360"/>
        </w:tabs>
        <w:ind w:left="360" w:hanging="360"/>
      </w:pPr>
      <w:rPr>
        <w:rFonts w:ascii="Symbol" w:hAnsi="Symbol" w:hint="default"/>
        <w:strike w:val="0"/>
        <w:color w:val="auto"/>
      </w:rPr>
    </w:lvl>
  </w:abstractNum>
  <w:abstractNum w:abstractNumId="11" w15:restartNumberingAfterBreak="0">
    <w:nsid w:val="1368260B"/>
    <w:multiLevelType w:val="hybridMultilevel"/>
    <w:tmpl w:val="7DACA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0E7913"/>
    <w:multiLevelType w:val="hybridMultilevel"/>
    <w:tmpl w:val="3CD668DE"/>
    <w:lvl w:ilvl="0" w:tplc="258018AE">
      <w:start w:val="1"/>
      <w:numFmt w:val="bullet"/>
      <w:pStyle w:val="BulletsText2"/>
      <w:lvlText w:val="—"/>
      <w:lvlJc w:val="left"/>
      <w:pPr>
        <w:tabs>
          <w:tab w:val="num" w:pos="720"/>
        </w:tabs>
        <w:ind w:left="720" w:hanging="360"/>
      </w:pPr>
      <w:rPr>
        <w:rFonts w:ascii="Times New Roman" w:hAnsi="Times New Roman" w:cs="Times New Roman" w:hint="default"/>
        <w:szCs w:val="24"/>
      </w:rPr>
    </w:lvl>
    <w:lvl w:ilvl="1" w:tplc="27FA2C18" w:tentative="1">
      <w:start w:val="1"/>
      <w:numFmt w:val="bullet"/>
      <w:lvlText w:val="o"/>
      <w:lvlJc w:val="left"/>
      <w:pPr>
        <w:tabs>
          <w:tab w:val="num" w:pos="1440"/>
        </w:tabs>
        <w:ind w:left="1440" w:hanging="360"/>
      </w:pPr>
      <w:rPr>
        <w:rFonts w:ascii="Courier New" w:hAnsi="Courier New" w:cs="Courier New" w:hint="default"/>
      </w:rPr>
    </w:lvl>
    <w:lvl w:ilvl="2" w:tplc="228C9F5A" w:tentative="1">
      <w:start w:val="1"/>
      <w:numFmt w:val="bullet"/>
      <w:lvlText w:val=""/>
      <w:lvlJc w:val="left"/>
      <w:pPr>
        <w:tabs>
          <w:tab w:val="num" w:pos="2160"/>
        </w:tabs>
        <w:ind w:left="2160" w:hanging="360"/>
      </w:pPr>
      <w:rPr>
        <w:rFonts w:ascii="Wingdings" w:hAnsi="Wingdings" w:hint="default"/>
      </w:rPr>
    </w:lvl>
    <w:lvl w:ilvl="3" w:tplc="C8783252" w:tentative="1">
      <w:start w:val="1"/>
      <w:numFmt w:val="bullet"/>
      <w:lvlText w:val=""/>
      <w:lvlJc w:val="left"/>
      <w:pPr>
        <w:tabs>
          <w:tab w:val="num" w:pos="2880"/>
        </w:tabs>
        <w:ind w:left="2880" w:hanging="360"/>
      </w:pPr>
      <w:rPr>
        <w:rFonts w:ascii="Symbol" w:hAnsi="Symbol" w:hint="default"/>
      </w:rPr>
    </w:lvl>
    <w:lvl w:ilvl="4" w:tplc="F78079D2" w:tentative="1">
      <w:start w:val="1"/>
      <w:numFmt w:val="bullet"/>
      <w:lvlText w:val="o"/>
      <w:lvlJc w:val="left"/>
      <w:pPr>
        <w:tabs>
          <w:tab w:val="num" w:pos="3600"/>
        </w:tabs>
        <w:ind w:left="3600" w:hanging="360"/>
      </w:pPr>
      <w:rPr>
        <w:rFonts w:ascii="Courier New" w:hAnsi="Courier New" w:cs="Courier New" w:hint="default"/>
      </w:rPr>
    </w:lvl>
    <w:lvl w:ilvl="5" w:tplc="FD3460CE" w:tentative="1">
      <w:start w:val="1"/>
      <w:numFmt w:val="bullet"/>
      <w:lvlText w:val=""/>
      <w:lvlJc w:val="left"/>
      <w:pPr>
        <w:tabs>
          <w:tab w:val="num" w:pos="4320"/>
        </w:tabs>
        <w:ind w:left="4320" w:hanging="360"/>
      </w:pPr>
      <w:rPr>
        <w:rFonts w:ascii="Wingdings" w:hAnsi="Wingdings" w:hint="default"/>
      </w:rPr>
    </w:lvl>
    <w:lvl w:ilvl="6" w:tplc="4D005AD4" w:tentative="1">
      <w:start w:val="1"/>
      <w:numFmt w:val="bullet"/>
      <w:lvlText w:val=""/>
      <w:lvlJc w:val="left"/>
      <w:pPr>
        <w:tabs>
          <w:tab w:val="num" w:pos="5040"/>
        </w:tabs>
        <w:ind w:left="5040" w:hanging="360"/>
      </w:pPr>
      <w:rPr>
        <w:rFonts w:ascii="Symbol" w:hAnsi="Symbol" w:hint="default"/>
      </w:rPr>
    </w:lvl>
    <w:lvl w:ilvl="7" w:tplc="09F0AC20" w:tentative="1">
      <w:start w:val="1"/>
      <w:numFmt w:val="bullet"/>
      <w:lvlText w:val="o"/>
      <w:lvlJc w:val="left"/>
      <w:pPr>
        <w:tabs>
          <w:tab w:val="num" w:pos="5760"/>
        </w:tabs>
        <w:ind w:left="5760" w:hanging="360"/>
      </w:pPr>
      <w:rPr>
        <w:rFonts w:ascii="Courier New" w:hAnsi="Courier New" w:cs="Courier New" w:hint="default"/>
      </w:rPr>
    </w:lvl>
    <w:lvl w:ilvl="8" w:tplc="F1AAC9B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16143A"/>
    <w:multiLevelType w:val="hybridMultilevel"/>
    <w:tmpl w:val="5C34D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6B1EEE"/>
    <w:multiLevelType w:val="hybridMultilevel"/>
    <w:tmpl w:val="7A9E9B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FE0370"/>
    <w:multiLevelType w:val="hybridMultilevel"/>
    <w:tmpl w:val="94BC58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324A7134"/>
    <w:multiLevelType w:val="hybridMultilevel"/>
    <w:tmpl w:val="5908F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5A582E"/>
    <w:multiLevelType w:val="hybridMultilevel"/>
    <w:tmpl w:val="3626B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3A4D52"/>
    <w:multiLevelType w:val="hybridMultilevel"/>
    <w:tmpl w:val="1CEE2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50D58D2"/>
    <w:multiLevelType w:val="multilevel"/>
    <w:tmpl w:val="54C2F6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4B7220BF"/>
    <w:multiLevelType w:val="hybridMultilevel"/>
    <w:tmpl w:val="F64683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F76201E"/>
    <w:multiLevelType w:val="singleLevel"/>
    <w:tmpl w:val="04521CAE"/>
    <w:lvl w:ilvl="0">
      <w:start w:val="1"/>
      <w:numFmt w:val="bullet"/>
      <w:pStyle w:val="BulletText2"/>
      <w:lvlText w:val=""/>
      <w:lvlJc w:val="left"/>
      <w:pPr>
        <w:tabs>
          <w:tab w:val="num" w:pos="360"/>
        </w:tabs>
        <w:ind w:left="360" w:hanging="360"/>
      </w:pPr>
      <w:rPr>
        <w:rFonts w:ascii="Symbol" w:hAnsi="Symbol" w:hint="default"/>
      </w:rPr>
    </w:lvl>
  </w:abstractNum>
  <w:abstractNum w:abstractNumId="22" w15:restartNumberingAfterBreak="0">
    <w:nsid w:val="500F0D83"/>
    <w:multiLevelType w:val="multilevel"/>
    <w:tmpl w:val="3F889702"/>
    <w:lvl w:ilvl="0">
      <w:start w:val="1"/>
      <w:numFmt w:val="decimal"/>
      <w:pStyle w:val="Tex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51045530"/>
    <w:multiLevelType w:val="hybridMultilevel"/>
    <w:tmpl w:val="C0749F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12A0711"/>
    <w:multiLevelType w:val="hybridMultilevel"/>
    <w:tmpl w:val="8AAC4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B8535F"/>
    <w:multiLevelType w:val="hybridMultilevel"/>
    <w:tmpl w:val="1FE859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C2547AC"/>
    <w:multiLevelType w:val="hybridMultilevel"/>
    <w:tmpl w:val="9CACE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F71327A"/>
    <w:multiLevelType w:val="hybridMultilevel"/>
    <w:tmpl w:val="53A2D4A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89A23EF"/>
    <w:multiLevelType w:val="singleLevel"/>
    <w:tmpl w:val="04090001"/>
    <w:lvl w:ilvl="0">
      <w:start w:val="1"/>
      <w:numFmt w:val="bullet"/>
      <w:pStyle w:val="Bullets"/>
      <w:lvlText w:val=""/>
      <w:lvlJc w:val="left"/>
      <w:pPr>
        <w:tabs>
          <w:tab w:val="num" w:pos="360"/>
        </w:tabs>
        <w:ind w:left="360" w:hanging="360"/>
      </w:pPr>
      <w:rPr>
        <w:rFonts w:ascii="Symbol" w:hAnsi="Symbol" w:hint="default"/>
      </w:rPr>
    </w:lvl>
  </w:abstractNum>
  <w:abstractNum w:abstractNumId="29" w15:restartNumberingAfterBreak="0">
    <w:nsid w:val="693F6537"/>
    <w:multiLevelType w:val="hybridMultilevel"/>
    <w:tmpl w:val="731EE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B877FF"/>
    <w:multiLevelType w:val="hybridMultilevel"/>
    <w:tmpl w:val="BE42665A"/>
    <w:lvl w:ilvl="0" w:tplc="37E49296">
      <w:start w:val="1"/>
      <w:numFmt w:val="bullet"/>
      <w:pStyle w:val="C-Bullet"/>
      <w:lvlText w:val=""/>
      <w:lvlJc w:val="left"/>
      <w:pPr>
        <w:tabs>
          <w:tab w:val="num" w:pos="1080"/>
        </w:tabs>
        <w:ind w:left="1080" w:hanging="360"/>
      </w:pPr>
      <w:rPr>
        <w:rFonts w:ascii="Symbol" w:hAnsi="Symbol" w:hint="default"/>
        <w:sz w:val="24"/>
      </w:rPr>
    </w:lvl>
    <w:lvl w:ilvl="1" w:tplc="13782624">
      <w:start w:val="1"/>
      <w:numFmt w:val="bullet"/>
      <w:pStyle w:val="C-BulletIndented"/>
      <w:lvlText w:val=""/>
      <w:lvlJc w:val="left"/>
      <w:pPr>
        <w:tabs>
          <w:tab w:val="num" w:pos="1440"/>
        </w:tabs>
        <w:ind w:left="1440" w:hanging="360"/>
      </w:pPr>
      <w:rPr>
        <w:rFonts w:ascii="Symbol" w:hAnsi="Symbol" w:hint="default"/>
      </w:rPr>
    </w:lvl>
    <w:lvl w:ilvl="2" w:tplc="C072853E">
      <w:start w:val="1"/>
      <w:numFmt w:val="bullet"/>
      <w:lvlText w:val=""/>
      <w:lvlJc w:val="left"/>
      <w:pPr>
        <w:ind w:left="1080" w:firstLine="0"/>
      </w:pPr>
      <w:rPr>
        <w:rFonts w:ascii="Symbol" w:hAnsi="Symbol" w:hint="default"/>
      </w:rPr>
    </w:lvl>
    <w:lvl w:ilvl="3" w:tplc="1EDE7540">
      <w:start w:val="1"/>
      <w:numFmt w:val="bullet"/>
      <w:lvlText w:val=""/>
      <w:lvlJc w:val="left"/>
      <w:pPr>
        <w:ind w:left="1080" w:firstLine="0"/>
      </w:pPr>
      <w:rPr>
        <w:rFonts w:ascii="Symbol" w:hAnsi="Symbol" w:hint="default"/>
      </w:rPr>
    </w:lvl>
    <w:lvl w:ilvl="4" w:tplc="73A274DA">
      <w:start w:val="1"/>
      <w:numFmt w:val="bullet"/>
      <w:lvlText w:val=""/>
      <w:lvlJc w:val="left"/>
      <w:pPr>
        <w:ind w:left="1080" w:firstLine="0"/>
      </w:pPr>
      <w:rPr>
        <w:rFonts w:ascii="Symbol" w:hAnsi="Symbol" w:hint="default"/>
      </w:rPr>
    </w:lvl>
    <w:lvl w:ilvl="5" w:tplc="56DC8A94">
      <w:start w:val="1"/>
      <w:numFmt w:val="bullet"/>
      <w:lvlText w:val=""/>
      <w:lvlJc w:val="left"/>
      <w:pPr>
        <w:ind w:left="1080" w:firstLine="0"/>
      </w:pPr>
      <w:rPr>
        <w:rFonts w:ascii="Symbol" w:hAnsi="Symbol" w:hint="default"/>
      </w:rPr>
    </w:lvl>
    <w:lvl w:ilvl="6" w:tplc="E864E61E">
      <w:start w:val="1"/>
      <w:numFmt w:val="bullet"/>
      <w:lvlText w:val=""/>
      <w:lvlJc w:val="left"/>
      <w:pPr>
        <w:ind w:left="1080" w:firstLine="0"/>
      </w:pPr>
      <w:rPr>
        <w:rFonts w:ascii="Symbol" w:hAnsi="Symbol" w:hint="default"/>
      </w:rPr>
    </w:lvl>
    <w:lvl w:ilvl="7" w:tplc="9C40A83E">
      <w:start w:val="1"/>
      <w:numFmt w:val="bullet"/>
      <w:lvlText w:val=""/>
      <w:lvlJc w:val="left"/>
      <w:pPr>
        <w:ind w:left="1080" w:firstLine="0"/>
      </w:pPr>
      <w:rPr>
        <w:rFonts w:ascii="Symbol" w:hAnsi="Symbol" w:hint="default"/>
      </w:rPr>
    </w:lvl>
    <w:lvl w:ilvl="8" w:tplc="C50E462E">
      <w:start w:val="1"/>
      <w:numFmt w:val="bullet"/>
      <w:lvlText w:val=""/>
      <w:lvlJc w:val="left"/>
      <w:pPr>
        <w:ind w:left="1080" w:firstLine="0"/>
      </w:pPr>
      <w:rPr>
        <w:rFonts w:ascii="Symbol" w:hAnsi="Symbol" w:hint="default"/>
      </w:rPr>
    </w:lvl>
  </w:abstractNum>
  <w:abstractNum w:abstractNumId="31" w15:restartNumberingAfterBreak="0">
    <w:nsid w:val="6A0349FE"/>
    <w:multiLevelType w:val="hybridMultilevel"/>
    <w:tmpl w:val="B3624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DB75DA"/>
    <w:multiLevelType w:val="hybridMultilevel"/>
    <w:tmpl w:val="15023650"/>
    <w:lvl w:ilvl="0" w:tplc="8856ED3E">
      <w:start w:val="1"/>
      <w:numFmt w:val="decimal"/>
      <w:pStyle w:val="C-PLR-NumberedList"/>
      <w:lvlText w:val="%1."/>
      <w:lvlJc w:val="left"/>
      <w:pPr>
        <w:tabs>
          <w:tab w:val="num" w:pos="720"/>
        </w:tabs>
        <w:ind w:left="720" w:hanging="360"/>
      </w:pPr>
      <w:rPr>
        <w:rFonts w:hint="default"/>
        <w:sz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C4D11FD"/>
    <w:multiLevelType w:val="multilevel"/>
    <w:tmpl w:val="9B18732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276"/>
        </w:tabs>
        <w:ind w:left="1276" w:hanging="1276"/>
      </w:pPr>
      <w:rPr>
        <w:rFonts w:hint="default"/>
      </w:rPr>
    </w:lvl>
    <w:lvl w:ilvl="2">
      <w:start w:val="1"/>
      <w:numFmt w:val="decimal"/>
      <w:lvlText w:val="%1.%2.%3"/>
      <w:lvlJc w:val="left"/>
      <w:pPr>
        <w:tabs>
          <w:tab w:val="num" w:pos="1418"/>
        </w:tabs>
        <w:ind w:left="1418" w:hanging="1418"/>
      </w:pPr>
      <w:rPr>
        <w:rFonts w:hint="default"/>
      </w:rPr>
    </w:lvl>
    <w:lvl w:ilvl="3">
      <w:start w:val="1"/>
      <w:numFmt w:val="decimal"/>
      <w:lvlText w:val="%1.%2.%3.%4"/>
      <w:lvlJc w:val="left"/>
      <w:pPr>
        <w:tabs>
          <w:tab w:val="num" w:pos="1559"/>
        </w:tabs>
        <w:ind w:left="1559" w:hanging="1559"/>
      </w:pPr>
      <w:rPr>
        <w:rFonts w:hint="default"/>
      </w:rPr>
    </w:lvl>
    <w:lvl w:ilvl="4">
      <w:start w:val="1"/>
      <w:numFmt w:val="decimal"/>
      <w:lvlText w:val="%1.%2.%3.%4.%5"/>
      <w:lvlJc w:val="left"/>
      <w:pPr>
        <w:tabs>
          <w:tab w:val="num" w:pos="2421"/>
        </w:tabs>
        <w:ind w:left="2421" w:hanging="1701"/>
      </w:pPr>
      <w:rPr>
        <w:rFonts w:hint="default"/>
      </w:rPr>
    </w:lvl>
    <w:lvl w:ilvl="5">
      <w:start w:val="1"/>
      <w:numFmt w:val="decimal"/>
      <w:lvlText w:val="%1.%2.%3.%4.%5.%6"/>
      <w:lvlJc w:val="left"/>
      <w:pPr>
        <w:tabs>
          <w:tab w:val="num" w:pos="1843"/>
        </w:tabs>
        <w:ind w:left="1843" w:hanging="1843"/>
      </w:pPr>
      <w:rPr>
        <w:rFonts w:hint="default"/>
      </w:rPr>
    </w:lvl>
    <w:lvl w:ilvl="6">
      <w:start w:val="1"/>
      <w:numFmt w:val="decimal"/>
      <w:lvlText w:val="%1.%2.%3.%4.%5.%6.%7"/>
      <w:lvlJc w:val="left"/>
      <w:pPr>
        <w:tabs>
          <w:tab w:val="num" w:pos="1985"/>
        </w:tabs>
        <w:ind w:left="1985" w:hanging="1985"/>
      </w:pPr>
      <w:rPr>
        <w:rFonts w:hint="default"/>
      </w:rPr>
    </w:lvl>
    <w:lvl w:ilvl="7">
      <w:start w:val="1"/>
      <w:numFmt w:val="decimal"/>
      <w:lvlText w:val="%1.%2.%3.%4.%5.%6.%7.%8"/>
      <w:lvlJc w:val="left"/>
      <w:pPr>
        <w:tabs>
          <w:tab w:val="num" w:pos="2126"/>
        </w:tabs>
        <w:ind w:left="2126" w:hanging="2126"/>
      </w:pPr>
      <w:rPr>
        <w:rFonts w:hint="default"/>
      </w:rPr>
    </w:lvl>
    <w:lvl w:ilvl="8">
      <w:start w:val="1"/>
      <w:numFmt w:val="decimal"/>
      <w:lvlText w:val="%1.%2.%3.%4.%5.%6.%7.%8.%9"/>
      <w:lvlJc w:val="left"/>
      <w:pPr>
        <w:tabs>
          <w:tab w:val="num" w:pos="2268"/>
        </w:tabs>
        <w:ind w:left="2268" w:hanging="2268"/>
      </w:pPr>
      <w:rPr>
        <w:rFonts w:hint="default"/>
      </w:rPr>
    </w:lvl>
  </w:abstractNum>
  <w:abstractNum w:abstractNumId="34" w15:restartNumberingAfterBreak="0">
    <w:nsid w:val="6CB47F6A"/>
    <w:multiLevelType w:val="singleLevel"/>
    <w:tmpl w:val="C35A0336"/>
    <w:lvl w:ilvl="0">
      <w:start w:val="1"/>
      <w:numFmt w:val="bullet"/>
      <w:pStyle w:val="BulletsText"/>
      <w:lvlText w:val=""/>
      <w:lvlJc w:val="left"/>
      <w:pPr>
        <w:tabs>
          <w:tab w:val="num" w:pos="360"/>
        </w:tabs>
        <w:ind w:left="360" w:hanging="360"/>
      </w:pPr>
      <w:rPr>
        <w:rFonts w:ascii="Symbol" w:hAnsi="Symbol" w:hint="default"/>
      </w:rPr>
    </w:lvl>
  </w:abstractNum>
  <w:abstractNum w:abstractNumId="35" w15:restartNumberingAfterBreak="0">
    <w:nsid w:val="6D6228E4"/>
    <w:multiLevelType w:val="hybridMultilevel"/>
    <w:tmpl w:val="F670DD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D9951AE"/>
    <w:multiLevelType w:val="hybridMultilevel"/>
    <w:tmpl w:val="A6B28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E992D4C"/>
    <w:multiLevelType w:val="singleLevel"/>
    <w:tmpl w:val="1C9AB14E"/>
    <w:name w:val="dtNM List Number 2"/>
    <w:lvl w:ilvl="0">
      <w:start w:val="1"/>
      <w:numFmt w:val="decimal"/>
      <w:lvlRestart w:val="0"/>
      <w:pStyle w:val="ListNumber2"/>
      <w:lvlText w:val="%1."/>
      <w:lvlJc w:val="left"/>
      <w:pPr>
        <w:tabs>
          <w:tab w:val="num" w:pos="720"/>
        </w:tabs>
        <w:ind w:left="720" w:hanging="360"/>
      </w:pPr>
      <w:rPr>
        <w:caps w:val="0"/>
        <w:u w:val="none"/>
      </w:rPr>
    </w:lvl>
  </w:abstractNum>
  <w:abstractNum w:abstractNumId="38" w15:restartNumberingAfterBreak="0">
    <w:nsid w:val="6EC83B7E"/>
    <w:multiLevelType w:val="hybridMultilevel"/>
    <w:tmpl w:val="23700A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711035A3"/>
    <w:multiLevelType w:val="hybridMultilevel"/>
    <w:tmpl w:val="51DE486A"/>
    <w:lvl w:ilvl="0" w:tplc="FA1219C4">
      <w:start w:val="1"/>
      <w:numFmt w:val="upperLetter"/>
      <w:pStyle w:val="C-Appendix"/>
      <w:lvlText w:val="Appendix %1."/>
      <w:lvlJc w:val="left"/>
      <w:pPr>
        <w:tabs>
          <w:tab w:val="num" w:pos="1987"/>
        </w:tabs>
        <w:ind w:left="1987" w:hanging="1987"/>
      </w:pPr>
      <w:rPr>
        <w:rFonts w:hint="default"/>
      </w:rPr>
    </w:lvl>
    <w:lvl w:ilvl="1" w:tplc="FCEEEBF6">
      <w:start w:val="1"/>
      <w:numFmt w:val="lowerLetter"/>
      <w:lvlText w:val="%2."/>
      <w:lvlJc w:val="left"/>
      <w:pPr>
        <w:tabs>
          <w:tab w:val="num" w:pos="1440"/>
        </w:tabs>
        <w:ind w:left="1440" w:hanging="360"/>
      </w:pPr>
      <w:rPr>
        <w:rFonts w:hint="default"/>
      </w:rPr>
    </w:lvl>
    <w:lvl w:ilvl="2" w:tplc="C86C59FE">
      <w:start w:val="1"/>
      <w:numFmt w:val="lowerRoman"/>
      <w:lvlText w:val="%3."/>
      <w:lvlJc w:val="right"/>
      <w:pPr>
        <w:tabs>
          <w:tab w:val="num" w:pos="2160"/>
        </w:tabs>
        <w:ind w:left="2160" w:hanging="180"/>
      </w:pPr>
      <w:rPr>
        <w:rFonts w:hint="default"/>
      </w:rPr>
    </w:lvl>
    <w:lvl w:ilvl="3" w:tplc="C0D4F8CE">
      <w:start w:val="1"/>
      <w:numFmt w:val="decimal"/>
      <w:lvlText w:val="%4."/>
      <w:lvlJc w:val="left"/>
      <w:pPr>
        <w:tabs>
          <w:tab w:val="num" w:pos="2880"/>
        </w:tabs>
        <w:ind w:left="2880" w:hanging="360"/>
      </w:pPr>
      <w:rPr>
        <w:rFonts w:hint="default"/>
      </w:rPr>
    </w:lvl>
    <w:lvl w:ilvl="4" w:tplc="C0E226BA">
      <w:start w:val="1"/>
      <w:numFmt w:val="lowerLetter"/>
      <w:lvlText w:val="%5."/>
      <w:lvlJc w:val="left"/>
      <w:pPr>
        <w:tabs>
          <w:tab w:val="num" w:pos="3600"/>
        </w:tabs>
        <w:ind w:left="3600" w:hanging="360"/>
      </w:pPr>
      <w:rPr>
        <w:rFonts w:hint="default"/>
      </w:rPr>
    </w:lvl>
    <w:lvl w:ilvl="5" w:tplc="06D2E6A2">
      <w:start w:val="1"/>
      <w:numFmt w:val="lowerRoman"/>
      <w:lvlText w:val="%6."/>
      <w:lvlJc w:val="right"/>
      <w:pPr>
        <w:tabs>
          <w:tab w:val="num" w:pos="4320"/>
        </w:tabs>
        <w:ind w:left="4320" w:hanging="180"/>
      </w:pPr>
      <w:rPr>
        <w:rFonts w:hint="default"/>
      </w:rPr>
    </w:lvl>
    <w:lvl w:ilvl="6" w:tplc="918A088E">
      <w:start w:val="1"/>
      <w:numFmt w:val="decimal"/>
      <w:lvlText w:val="%7."/>
      <w:lvlJc w:val="left"/>
      <w:pPr>
        <w:tabs>
          <w:tab w:val="num" w:pos="5040"/>
        </w:tabs>
        <w:ind w:left="5040" w:hanging="360"/>
      </w:pPr>
      <w:rPr>
        <w:rFonts w:hint="default"/>
      </w:rPr>
    </w:lvl>
    <w:lvl w:ilvl="7" w:tplc="925C54D0">
      <w:start w:val="1"/>
      <w:numFmt w:val="lowerLetter"/>
      <w:lvlText w:val="%8."/>
      <w:lvlJc w:val="left"/>
      <w:pPr>
        <w:tabs>
          <w:tab w:val="num" w:pos="5760"/>
        </w:tabs>
        <w:ind w:left="5760" w:hanging="360"/>
      </w:pPr>
      <w:rPr>
        <w:rFonts w:hint="default"/>
      </w:rPr>
    </w:lvl>
    <w:lvl w:ilvl="8" w:tplc="2342226C">
      <w:start w:val="1"/>
      <w:numFmt w:val="lowerRoman"/>
      <w:lvlText w:val="%9."/>
      <w:lvlJc w:val="right"/>
      <w:pPr>
        <w:tabs>
          <w:tab w:val="num" w:pos="6480"/>
        </w:tabs>
        <w:ind w:left="6480" w:hanging="180"/>
      </w:pPr>
      <w:rPr>
        <w:rFonts w:hint="default"/>
      </w:rPr>
    </w:lvl>
  </w:abstractNum>
  <w:abstractNum w:abstractNumId="40" w15:restartNumberingAfterBreak="0">
    <w:nsid w:val="73706E07"/>
    <w:multiLevelType w:val="hybridMultilevel"/>
    <w:tmpl w:val="E894FE94"/>
    <w:lvl w:ilvl="0" w:tplc="0EE4A534">
      <w:start w:val="1"/>
      <w:numFmt w:val="bullet"/>
      <w:pStyle w:val="BulletText"/>
      <w:lvlText w:val=""/>
      <w:lvlJc w:val="left"/>
      <w:pPr>
        <w:tabs>
          <w:tab w:val="num" w:pos="720"/>
        </w:tabs>
        <w:ind w:left="720" w:hanging="360"/>
      </w:pPr>
      <w:rPr>
        <w:rFonts w:ascii="Symbol" w:hAnsi="Symbol" w:hint="default"/>
        <w:strike w:val="0"/>
        <w:color w:val="auto"/>
        <w:sz w:val="16"/>
        <w:szCs w:val="16"/>
      </w:rPr>
    </w:lvl>
    <w:lvl w:ilvl="1" w:tplc="549C76C2">
      <w:start w:val="1"/>
      <w:numFmt w:val="bullet"/>
      <w:lvlText w:val="o"/>
      <w:lvlJc w:val="left"/>
      <w:pPr>
        <w:tabs>
          <w:tab w:val="num" w:pos="1440"/>
        </w:tabs>
        <w:ind w:left="1440" w:hanging="360"/>
      </w:pPr>
      <w:rPr>
        <w:rFonts w:ascii="Courier New" w:hAnsi="Courier New" w:cs="Courier New" w:hint="default"/>
      </w:rPr>
    </w:lvl>
    <w:lvl w:ilvl="2" w:tplc="8AAA2796" w:tentative="1">
      <w:start w:val="1"/>
      <w:numFmt w:val="bullet"/>
      <w:lvlText w:val=""/>
      <w:lvlJc w:val="left"/>
      <w:pPr>
        <w:tabs>
          <w:tab w:val="num" w:pos="2160"/>
        </w:tabs>
        <w:ind w:left="2160" w:hanging="360"/>
      </w:pPr>
      <w:rPr>
        <w:rFonts w:ascii="Wingdings" w:hAnsi="Wingdings" w:hint="default"/>
      </w:rPr>
    </w:lvl>
    <w:lvl w:ilvl="3" w:tplc="11F07A68" w:tentative="1">
      <w:start w:val="1"/>
      <w:numFmt w:val="bullet"/>
      <w:lvlText w:val=""/>
      <w:lvlJc w:val="left"/>
      <w:pPr>
        <w:tabs>
          <w:tab w:val="num" w:pos="2880"/>
        </w:tabs>
        <w:ind w:left="2880" w:hanging="360"/>
      </w:pPr>
      <w:rPr>
        <w:rFonts w:ascii="Symbol" w:hAnsi="Symbol" w:hint="default"/>
      </w:rPr>
    </w:lvl>
    <w:lvl w:ilvl="4" w:tplc="86BE9B6E" w:tentative="1">
      <w:start w:val="1"/>
      <w:numFmt w:val="bullet"/>
      <w:lvlText w:val="o"/>
      <w:lvlJc w:val="left"/>
      <w:pPr>
        <w:tabs>
          <w:tab w:val="num" w:pos="3600"/>
        </w:tabs>
        <w:ind w:left="3600" w:hanging="360"/>
      </w:pPr>
      <w:rPr>
        <w:rFonts w:ascii="Courier New" w:hAnsi="Courier New" w:cs="Courier New" w:hint="default"/>
      </w:rPr>
    </w:lvl>
    <w:lvl w:ilvl="5" w:tplc="5972D536" w:tentative="1">
      <w:start w:val="1"/>
      <w:numFmt w:val="bullet"/>
      <w:lvlText w:val=""/>
      <w:lvlJc w:val="left"/>
      <w:pPr>
        <w:tabs>
          <w:tab w:val="num" w:pos="4320"/>
        </w:tabs>
        <w:ind w:left="4320" w:hanging="360"/>
      </w:pPr>
      <w:rPr>
        <w:rFonts w:ascii="Wingdings" w:hAnsi="Wingdings" w:hint="default"/>
      </w:rPr>
    </w:lvl>
    <w:lvl w:ilvl="6" w:tplc="0E089298" w:tentative="1">
      <w:start w:val="1"/>
      <w:numFmt w:val="bullet"/>
      <w:lvlText w:val=""/>
      <w:lvlJc w:val="left"/>
      <w:pPr>
        <w:tabs>
          <w:tab w:val="num" w:pos="5040"/>
        </w:tabs>
        <w:ind w:left="5040" w:hanging="360"/>
      </w:pPr>
      <w:rPr>
        <w:rFonts w:ascii="Symbol" w:hAnsi="Symbol" w:hint="default"/>
      </w:rPr>
    </w:lvl>
    <w:lvl w:ilvl="7" w:tplc="431CEB32" w:tentative="1">
      <w:start w:val="1"/>
      <w:numFmt w:val="bullet"/>
      <w:lvlText w:val="o"/>
      <w:lvlJc w:val="left"/>
      <w:pPr>
        <w:tabs>
          <w:tab w:val="num" w:pos="5760"/>
        </w:tabs>
        <w:ind w:left="5760" w:hanging="360"/>
      </w:pPr>
      <w:rPr>
        <w:rFonts w:ascii="Courier New" w:hAnsi="Courier New" w:cs="Courier New" w:hint="default"/>
      </w:rPr>
    </w:lvl>
    <w:lvl w:ilvl="8" w:tplc="6650A6BA"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EF12EF7"/>
    <w:multiLevelType w:val="hybridMultilevel"/>
    <w:tmpl w:val="F3688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F6661C"/>
    <w:multiLevelType w:val="hybridMultilevel"/>
    <w:tmpl w:val="1458CFFE"/>
    <w:name w:val="dtMLAppendix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99403626">
    <w:abstractNumId w:val="34"/>
  </w:num>
  <w:num w:numId="2" w16cid:durableId="1688555736">
    <w:abstractNumId w:val="10"/>
  </w:num>
  <w:num w:numId="3" w16cid:durableId="2117479680">
    <w:abstractNumId w:val="21"/>
  </w:num>
  <w:num w:numId="4" w16cid:durableId="2065374674">
    <w:abstractNumId w:val="28"/>
  </w:num>
  <w:num w:numId="5" w16cid:durableId="1017388954">
    <w:abstractNumId w:val="12"/>
  </w:num>
  <w:num w:numId="6" w16cid:durableId="72357036">
    <w:abstractNumId w:val="40"/>
  </w:num>
  <w:num w:numId="7" w16cid:durableId="1142039952">
    <w:abstractNumId w:val="22"/>
  </w:num>
  <w:num w:numId="8" w16cid:durableId="365177335">
    <w:abstractNumId w:val="18"/>
  </w:num>
  <w:num w:numId="9" w16cid:durableId="80759336">
    <w:abstractNumId w:val="0"/>
  </w:num>
  <w:num w:numId="10" w16cid:durableId="672995306">
    <w:abstractNumId w:val="2"/>
  </w:num>
  <w:num w:numId="11" w16cid:durableId="1547527828">
    <w:abstractNumId w:val="4"/>
  </w:num>
  <w:num w:numId="12" w16cid:durableId="1687245001">
    <w:abstractNumId w:val="15"/>
  </w:num>
  <w:num w:numId="13" w16cid:durableId="1696812540">
    <w:abstractNumId w:val="27"/>
  </w:num>
  <w:num w:numId="14" w16cid:durableId="1612517785">
    <w:abstractNumId w:val="7"/>
  </w:num>
  <w:num w:numId="15" w16cid:durableId="1713842742">
    <w:abstractNumId w:val="1"/>
  </w:num>
  <w:num w:numId="16" w16cid:durableId="1636791155">
    <w:abstractNumId w:val="35"/>
  </w:num>
  <w:num w:numId="17" w16cid:durableId="167645191">
    <w:abstractNumId w:val="39"/>
  </w:num>
  <w:num w:numId="18" w16cid:durableId="1197811742">
    <w:abstractNumId w:val="30"/>
  </w:num>
  <w:num w:numId="19" w16cid:durableId="377896584">
    <w:abstractNumId w:val="25"/>
  </w:num>
  <w:num w:numId="20" w16cid:durableId="1804303927">
    <w:abstractNumId w:val="31"/>
  </w:num>
  <w:num w:numId="21" w16cid:durableId="879900496">
    <w:abstractNumId w:val="6"/>
  </w:num>
  <w:num w:numId="22" w16cid:durableId="830487468">
    <w:abstractNumId w:val="32"/>
  </w:num>
  <w:num w:numId="23" w16cid:durableId="935090309">
    <w:abstractNumId w:val="41"/>
  </w:num>
  <w:num w:numId="24" w16cid:durableId="751897181">
    <w:abstractNumId w:val="19"/>
  </w:num>
  <w:num w:numId="25" w16cid:durableId="5910077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9486566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1268030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805056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1327589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47382733">
    <w:abstractNumId w:val="16"/>
  </w:num>
  <w:num w:numId="31" w16cid:durableId="42873929">
    <w:abstractNumId w:val="33"/>
  </w:num>
  <w:num w:numId="32" w16cid:durableId="1995520810">
    <w:abstractNumId w:val="14"/>
  </w:num>
  <w:num w:numId="33" w16cid:durableId="2022707044">
    <w:abstractNumId w:val="17"/>
  </w:num>
  <w:num w:numId="34" w16cid:durableId="367804338">
    <w:abstractNumId w:val="8"/>
  </w:num>
  <w:num w:numId="35" w16cid:durableId="349723062">
    <w:abstractNumId w:val="9"/>
  </w:num>
  <w:num w:numId="36" w16cid:durableId="909080263">
    <w:abstractNumId w:val="20"/>
  </w:num>
  <w:num w:numId="37" w16cid:durableId="412817625">
    <w:abstractNumId w:val="24"/>
  </w:num>
  <w:num w:numId="38" w16cid:durableId="439300462">
    <w:abstractNumId w:val="3"/>
  </w:num>
  <w:num w:numId="39" w16cid:durableId="847672286">
    <w:abstractNumId w:val="36"/>
  </w:num>
  <w:num w:numId="40" w16cid:durableId="510922560">
    <w:abstractNumId w:val="26"/>
  </w:num>
  <w:num w:numId="41" w16cid:durableId="664092878">
    <w:abstractNumId w:val="29"/>
  </w:num>
  <w:num w:numId="42" w16cid:durableId="992879207">
    <w:abstractNumId w:val="5"/>
  </w:num>
  <w:num w:numId="43" w16cid:durableId="93405704">
    <w:abstractNumId w:val="13"/>
  </w:num>
  <w:num w:numId="44" w16cid:durableId="300766956">
    <w:abstractNumId w:val="23"/>
  </w:num>
  <w:num w:numId="45" w16cid:durableId="1689021219">
    <w:abstractNumId w:val="38"/>
  </w:num>
  <w:num w:numId="46" w16cid:durableId="1807507043">
    <w:abstractNumId w:val="37"/>
  </w:num>
  <w:num w:numId="47" w16cid:durableId="111363193">
    <w:abstractNumId w:val="1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2A25"/>
    <w:rsid w:val="00000864"/>
    <w:rsid w:val="000008F0"/>
    <w:rsid w:val="00001440"/>
    <w:rsid w:val="000017E9"/>
    <w:rsid w:val="000017ED"/>
    <w:rsid w:val="00001D04"/>
    <w:rsid w:val="00001E1E"/>
    <w:rsid w:val="00001E31"/>
    <w:rsid w:val="00001ED6"/>
    <w:rsid w:val="00001EEA"/>
    <w:rsid w:val="000020CF"/>
    <w:rsid w:val="0000234B"/>
    <w:rsid w:val="00002378"/>
    <w:rsid w:val="0000267D"/>
    <w:rsid w:val="000027B0"/>
    <w:rsid w:val="00002DC7"/>
    <w:rsid w:val="000030C2"/>
    <w:rsid w:val="000034C8"/>
    <w:rsid w:val="000037B4"/>
    <w:rsid w:val="00003AC3"/>
    <w:rsid w:val="00003CE3"/>
    <w:rsid w:val="00004897"/>
    <w:rsid w:val="00004A63"/>
    <w:rsid w:val="00004B32"/>
    <w:rsid w:val="000056A5"/>
    <w:rsid w:val="0000750E"/>
    <w:rsid w:val="000106D1"/>
    <w:rsid w:val="00010C9A"/>
    <w:rsid w:val="00010F71"/>
    <w:rsid w:val="00011543"/>
    <w:rsid w:val="00011956"/>
    <w:rsid w:val="00011C01"/>
    <w:rsid w:val="0001252E"/>
    <w:rsid w:val="00012695"/>
    <w:rsid w:val="00012713"/>
    <w:rsid w:val="00012B43"/>
    <w:rsid w:val="00012FF4"/>
    <w:rsid w:val="0001354A"/>
    <w:rsid w:val="0001414A"/>
    <w:rsid w:val="00014B1A"/>
    <w:rsid w:val="00014E1B"/>
    <w:rsid w:val="0001543D"/>
    <w:rsid w:val="0001607F"/>
    <w:rsid w:val="0001635E"/>
    <w:rsid w:val="00016506"/>
    <w:rsid w:val="00016706"/>
    <w:rsid w:val="00016EEF"/>
    <w:rsid w:val="0001706C"/>
    <w:rsid w:val="0001789D"/>
    <w:rsid w:val="000204F2"/>
    <w:rsid w:val="00020DF2"/>
    <w:rsid w:val="0002171E"/>
    <w:rsid w:val="00021CE2"/>
    <w:rsid w:val="00022359"/>
    <w:rsid w:val="00023520"/>
    <w:rsid w:val="00023D58"/>
    <w:rsid w:val="00024004"/>
    <w:rsid w:val="00024ACB"/>
    <w:rsid w:val="00024DD1"/>
    <w:rsid w:val="00024FDF"/>
    <w:rsid w:val="000258C5"/>
    <w:rsid w:val="000259F2"/>
    <w:rsid w:val="00025AA3"/>
    <w:rsid w:val="00026175"/>
    <w:rsid w:val="000261FE"/>
    <w:rsid w:val="00026B2A"/>
    <w:rsid w:val="00026D0D"/>
    <w:rsid w:val="000272E8"/>
    <w:rsid w:val="0002745F"/>
    <w:rsid w:val="00027BED"/>
    <w:rsid w:val="0003021D"/>
    <w:rsid w:val="000304EF"/>
    <w:rsid w:val="000309EA"/>
    <w:rsid w:val="0003133C"/>
    <w:rsid w:val="00031591"/>
    <w:rsid w:val="0003161D"/>
    <w:rsid w:val="00031772"/>
    <w:rsid w:val="00031FD5"/>
    <w:rsid w:val="000321A9"/>
    <w:rsid w:val="00032437"/>
    <w:rsid w:val="00032A61"/>
    <w:rsid w:val="00033065"/>
    <w:rsid w:val="0003327E"/>
    <w:rsid w:val="00033874"/>
    <w:rsid w:val="0003450F"/>
    <w:rsid w:val="00034520"/>
    <w:rsid w:val="000346DF"/>
    <w:rsid w:val="00034C85"/>
    <w:rsid w:val="00034F07"/>
    <w:rsid w:val="000353EF"/>
    <w:rsid w:val="0003556C"/>
    <w:rsid w:val="000378E2"/>
    <w:rsid w:val="00037B3F"/>
    <w:rsid w:val="000401FE"/>
    <w:rsid w:val="00040445"/>
    <w:rsid w:val="000404E4"/>
    <w:rsid w:val="000406C1"/>
    <w:rsid w:val="000409A4"/>
    <w:rsid w:val="00040A89"/>
    <w:rsid w:val="00040D5F"/>
    <w:rsid w:val="00040F55"/>
    <w:rsid w:val="00041159"/>
    <w:rsid w:val="0004119A"/>
    <w:rsid w:val="00041257"/>
    <w:rsid w:val="0004152B"/>
    <w:rsid w:val="00041A78"/>
    <w:rsid w:val="0004254E"/>
    <w:rsid w:val="00042652"/>
    <w:rsid w:val="00042AE1"/>
    <w:rsid w:val="00042EED"/>
    <w:rsid w:val="00042F0B"/>
    <w:rsid w:val="000431A8"/>
    <w:rsid w:val="000438C6"/>
    <w:rsid w:val="00043A16"/>
    <w:rsid w:val="00043E37"/>
    <w:rsid w:val="00044439"/>
    <w:rsid w:val="000444A7"/>
    <w:rsid w:val="00044599"/>
    <w:rsid w:val="00044ABB"/>
    <w:rsid w:val="0004552E"/>
    <w:rsid w:val="00045F97"/>
    <w:rsid w:val="00046789"/>
    <w:rsid w:val="00046A5A"/>
    <w:rsid w:val="000472B0"/>
    <w:rsid w:val="00047441"/>
    <w:rsid w:val="000477A9"/>
    <w:rsid w:val="00047E26"/>
    <w:rsid w:val="00047E46"/>
    <w:rsid w:val="00051E4E"/>
    <w:rsid w:val="00052253"/>
    <w:rsid w:val="00052CD8"/>
    <w:rsid w:val="00052E11"/>
    <w:rsid w:val="00053300"/>
    <w:rsid w:val="000534A3"/>
    <w:rsid w:val="00053641"/>
    <w:rsid w:val="00053E65"/>
    <w:rsid w:val="00053E6C"/>
    <w:rsid w:val="00054360"/>
    <w:rsid w:val="0005541C"/>
    <w:rsid w:val="00055D52"/>
    <w:rsid w:val="00055E70"/>
    <w:rsid w:val="000567E1"/>
    <w:rsid w:val="00056910"/>
    <w:rsid w:val="00056AE0"/>
    <w:rsid w:val="00056B82"/>
    <w:rsid w:val="0005779C"/>
    <w:rsid w:val="000600FA"/>
    <w:rsid w:val="00060BE1"/>
    <w:rsid w:val="00060D48"/>
    <w:rsid w:val="00060F2B"/>
    <w:rsid w:val="000610A9"/>
    <w:rsid w:val="000610FB"/>
    <w:rsid w:val="00061AB5"/>
    <w:rsid w:val="00061AD3"/>
    <w:rsid w:val="00061D49"/>
    <w:rsid w:val="0006291D"/>
    <w:rsid w:val="000635C7"/>
    <w:rsid w:val="00063860"/>
    <w:rsid w:val="00063B87"/>
    <w:rsid w:val="00063D10"/>
    <w:rsid w:val="000640B2"/>
    <w:rsid w:val="00064E05"/>
    <w:rsid w:val="0006522D"/>
    <w:rsid w:val="0006526E"/>
    <w:rsid w:val="00065345"/>
    <w:rsid w:val="000653C4"/>
    <w:rsid w:val="00065484"/>
    <w:rsid w:val="000659CE"/>
    <w:rsid w:val="00066408"/>
    <w:rsid w:val="0006696A"/>
    <w:rsid w:val="00066992"/>
    <w:rsid w:val="00066A12"/>
    <w:rsid w:val="00066AAC"/>
    <w:rsid w:val="00066CE1"/>
    <w:rsid w:val="00070861"/>
    <w:rsid w:val="00070E7E"/>
    <w:rsid w:val="00071C41"/>
    <w:rsid w:val="00071E67"/>
    <w:rsid w:val="00071EE4"/>
    <w:rsid w:val="00071FD0"/>
    <w:rsid w:val="000728F3"/>
    <w:rsid w:val="00072BEA"/>
    <w:rsid w:val="0007323E"/>
    <w:rsid w:val="0007355D"/>
    <w:rsid w:val="00073841"/>
    <w:rsid w:val="00073A2D"/>
    <w:rsid w:val="00073CAB"/>
    <w:rsid w:val="00073DBF"/>
    <w:rsid w:val="00073E76"/>
    <w:rsid w:val="00074160"/>
    <w:rsid w:val="000743A9"/>
    <w:rsid w:val="00074E6F"/>
    <w:rsid w:val="0007512A"/>
    <w:rsid w:val="000758C4"/>
    <w:rsid w:val="00075A3F"/>
    <w:rsid w:val="00075E29"/>
    <w:rsid w:val="00075FFE"/>
    <w:rsid w:val="000769FD"/>
    <w:rsid w:val="000771C3"/>
    <w:rsid w:val="0007757D"/>
    <w:rsid w:val="0007787A"/>
    <w:rsid w:val="00077A54"/>
    <w:rsid w:val="00077ABD"/>
    <w:rsid w:val="00077D28"/>
    <w:rsid w:val="00077D5D"/>
    <w:rsid w:val="00077D80"/>
    <w:rsid w:val="00077F24"/>
    <w:rsid w:val="000800FA"/>
    <w:rsid w:val="00080214"/>
    <w:rsid w:val="000803AC"/>
    <w:rsid w:val="00080556"/>
    <w:rsid w:val="0008092D"/>
    <w:rsid w:val="00080BFF"/>
    <w:rsid w:val="00080D2C"/>
    <w:rsid w:val="00080F7B"/>
    <w:rsid w:val="00081A70"/>
    <w:rsid w:val="00082393"/>
    <w:rsid w:val="000825A9"/>
    <w:rsid w:val="00082C5E"/>
    <w:rsid w:val="00082EF6"/>
    <w:rsid w:val="000830C5"/>
    <w:rsid w:val="0008335D"/>
    <w:rsid w:val="000841A3"/>
    <w:rsid w:val="000842F7"/>
    <w:rsid w:val="000848C9"/>
    <w:rsid w:val="00084B9E"/>
    <w:rsid w:val="0008567A"/>
    <w:rsid w:val="00085886"/>
    <w:rsid w:val="00085D33"/>
    <w:rsid w:val="0008788C"/>
    <w:rsid w:val="00090362"/>
    <w:rsid w:val="0009037D"/>
    <w:rsid w:val="00090567"/>
    <w:rsid w:val="000906FF"/>
    <w:rsid w:val="00090D12"/>
    <w:rsid w:val="000910EB"/>
    <w:rsid w:val="00091282"/>
    <w:rsid w:val="00091301"/>
    <w:rsid w:val="000914B6"/>
    <w:rsid w:val="000914BE"/>
    <w:rsid w:val="000917A7"/>
    <w:rsid w:val="000918D9"/>
    <w:rsid w:val="00091940"/>
    <w:rsid w:val="00091CC9"/>
    <w:rsid w:val="000920BD"/>
    <w:rsid w:val="0009244A"/>
    <w:rsid w:val="0009249A"/>
    <w:rsid w:val="000927F0"/>
    <w:rsid w:val="00092C39"/>
    <w:rsid w:val="00092F6E"/>
    <w:rsid w:val="00093879"/>
    <w:rsid w:val="00093AD3"/>
    <w:rsid w:val="00093E15"/>
    <w:rsid w:val="00094E2E"/>
    <w:rsid w:val="000952B3"/>
    <w:rsid w:val="00095575"/>
    <w:rsid w:val="00095E49"/>
    <w:rsid w:val="000963E0"/>
    <w:rsid w:val="00096DA7"/>
    <w:rsid w:val="000970EA"/>
    <w:rsid w:val="00097B43"/>
    <w:rsid w:val="00097E01"/>
    <w:rsid w:val="00097ED7"/>
    <w:rsid w:val="00097F07"/>
    <w:rsid w:val="000A0005"/>
    <w:rsid w:val="000A0816"/>
    <w:rsid w:val="000A0B23"/>
    <w:rsid w:val="000A0F1A"/>
    <w:rsid w:val="000A123E"/>
    <w:rsid w:val="000A195E"/>
    <w:rsid w:val="000A198F"/>
    <w:rsid w:val="000A1D24"/>
    <w:rsid w:val="000A2A62"/>
    <w:rsid w:val="000A2ABB"/>
    <w:rsid w:val="000A2F19"/>
    <w:rsid w:val="000A3B0C"/>
    <w:rsid w:val="000A3FBB"/>
    <w:rsid w:val="000A3FCB"/>
    <w:rsid w:val="000A41AE"/>
    <w:rsid w:val="000A433D"/>
    <w:rsid w:val="000A490D"/>
    <w:rsid w:val="000A4F47"/>
    <w:rsid w:val="000A501C"/>
    <w:rsid w:val="000A5158"/>
    <w:rsid w:val="000A58B1"/>
    <w:rsid w:val="000A5CF0"/>
    <w:rsid w:val="000A5D9B"/>
    <w:rsid w:val="000A5F8D"/>
    <w:rsid w:val="000A6553"/>
    <w:rsid w:val="000A68FF"/>
    <w:rsid w:val="000A7C6D"/>
    <w:rsid w:val="000A7E7C"/>
    <w:rsid w:val="000B0B12"/>
    <w:rsid w:val="000B19AC"/>
    <w:rsid w:val="000B1CEE"/>
    <w:rsid w:val="000B1F23"/>
    <w:rsid w:val="000B2260"/>
    <w:rsid w:val="000B2263"/>
    <w:rsid w:val="000B2530"/>
    <w:rsid w:val="000B29C5"/>
    <w:rsid w:val="000B395C"/>
    <w:rsid w:val="000B424A"/>
    <w:rsid w:val="000B4C7C"/>
    <w:rsid w:val="000B4EBB"/>
    <w:rsid w:val="000B581D"/>
    <w:rsid w:val="000B5956"/>
    <w:rsid w:val="000B5F0C"/>
    <w:rsid w:val="000B680D"/>
    <w:rsid w:val="000B6B3B"/>
    <w:rsid w:val="000B6FEF"/>
    <w:rsid w:val="000B7163"/>
    <w:rsid w:val="000B7358"/>
    <w:rsid w:val="000B77E8"/>
    <w:rsid w:val="000C0292"/>
    <w:rsid w:val="000C04BF"/>
    <w:rsid w:val="000C08D0"/>
    <w:rsid w:val="000C0A84"/>
    <w:rsid w:val="000C0FAD"/>
    <w:rsid w:val="000C1625"/>
    <w:rsid w:val="000C1711"/>
    <w:rsid w:val="000C18AA"/>
    <w:rsid w:val="000C1F27"/>
    <w:rsid w:val="000C219A"/>
    <w:rsid w:val="000C2683"/>
    <w:rsid w:val="000C26F3"/>
    <w:rsid w:val="000C27BA"/>
    <w:rsid w:val="000C301B"/>
    <w:rsid w:val="000C34A7"/>
    <w:rsid w:val="000C3613"/>
    <w:rsid w:val="000C3A4E"/>
    <w:rsid w:val="000C3E9D"/>
    <w:rsid w:val="000C3F12"/>
    <w:rsid w:val="000C4A04"/>
    <w:rsid w:val="000C4EB7"/>
    <w:rsid w:val="000C4FF7"/>
    <w:rsid w:val="000C5A59"/>
    <w:rsid w:val="000C5EFB"/>
    <w:rsid w:val="000C6435"/>
    <w:rsid w:val="000C65F8"/>
    <w:rsid w:val="000C669B"/>
    <w:rsid w:val="000C6CD1"/>
    <w:rsid w:val="000C734F"/>
    <w:rsid w:val="000C7A16"/>
    <w:rsid w:val="000C7E82"/>
    <w:rsid w:val="000C7F39"/>
    <w:rsid w:val="000C7FED"/>
    <w:rsid w:val="000D03D0"/>
    <w:rsid w:val="000D06F2"/>
    <w:rsid w:val="000D0AD6"/>
    <w:rsid w:val="000D0C33"/>
    <w:rsid w:val="000D19EF"/>
    <w:rsid w:val="000D1C86"/>
    <w:rsid w:val="000D2276"/>
    <w:rsid w:val="000D239C"/>
    <w:rsid w:val="000D25CE"/>
    <w:rsid w:val="000D2A78"/>
    <w:rsid w:val="000D3031"/>
    <w:rsid w:val="000D3265"/>
    <w:rsid w:val="000D32D0"/>
    <w:rsid w:val="000D3497"/>
    <w:rsid w:val="000D3773"/>
    <w:rsid w:val="000D41F0"/>
    <w:rsid w:val="000D4276"/>
    <w:rsid w:val="000D47DA"/>
    <w:rsid w:val="000D4B6D"/>
    <w:rsid w:val="000D4C01"/>
    <w:rsid w:val="000D532F"/>
    <w:rsid w:val="000D54FB"/>
    <w:rsid w:val="000D6433"/>
    <w:rsid w:val="000D688F"/>
    <w:rsid w:val="000D6D4A"/>
    <w:rsid w:val="000D7098"/>
    <w:rsid w:val="000D77B8"/>
    <w:rsid w:val="000D7E5E"/>
    <w:rsid w:val="000E00EC"/>
    <w:rsid w:val="000E0127"/>
    <w:rsid w:val="000E0A92"/>
    <w:rsid w:val="000E0B33"/>
    <w:rsid w:val="000E0F3E"/>
    <w:rsid w:val="000E179B"/>
    <w:rsid w:val="000E1CB8"/>
    <w:rsid w:val="000E219B"/>
    <w:rsid w:val="000E21DA"/>
    <w:rsid w:val="000E2577"/>
    <w:rsid w:val="000E2791"/>
    <w:rsid w:val="000E3766"/>
    <w:rsid w:val="000E3BCE"/>
    <w:rsid w:val="000E3CC8"/>
    <w:rsid w:val="000E3E9D"/>
    <w:rsid w:val="000E3ED2"/>
    <w:rsid w:val="000E50FC"/>
    <w:rsid w:val="000E5357"/>
    <w:rsid w:val="000E5788"/>
    <w:rsid w:val="000E5E53"/>
    <w:rsid w:val="000E5F7C"/>
    <w:rsid w:val="000E64C0"/>
    <w:rsid w:val="000E6963"/>
    <w:rsid w:val="000E6F1C"/>
    <w:rsid w:val="000E7580"/>
    <w:rsid w:val="000E796A"/>
    <w:rsid w:val="000E7BCF"/>
    <w:rsid w:val="000F005A"/>
    <w:rsid w:val="000F0244"/>
    <w:rsid w:val="000F0479"/>
    <w:rsid w:val="000F0561"/>
    <w:rsid w:val="000F0A9A"/>
    <w:rsid w:val="000F0EA8"/>
    <w:rsid w:val="000F108E"/>
    <w:rsid w:val="000F116B"/>
    <w:rsid w:val="000F1171"/>
    <w:rsid w:val="000F1BDD"/>
    <w:rsid w:val="000F1D0A"/>
    <w:rsid w:val="000F1D7B"/>
    <w:rsid w:val="000F1F87"/>
    <w:rsid w:val="000F2374"/>
    <w:rsid w:val="000F2CDD"/>
    <w:rsid w:val="000F3428"/>
    <w:rsid w:val="000F37F3"/>
    <w:rsid w:val="000F3CD7"/>
    <w:rsid w:val="000F4903"/>
    <w:rsid w:val="000F4E35"/>
    <w:rsid w:val="000F518B"/>
    <w:rsid w:val="000F5238"/>
    <w:rsid w:val="000F5480"/>
    <w:rsid w:val="000F5959"/>
    <w:rsid w:val="000F60A5"/>
    <w:rsid w:val="000F6921"/>
    <w:rsid w:val="000F6BB8"/>
    <w:rsid w:val="000F6E02"/>
    <w:rsid w:val="000F6E4D"/>
    <w:rsid w:val="000F7122"/>
    <w:rsid w:val="000F73FD"/>
    <w:rsid w:val="000F7798"/>
    <w:rsid w:val="000F7B26"/>
    <w:rsid w:val="000F7B82"/>
    <w:rsid w:val="001002C9"/>
    <w:rsid w:val="00100553"/>
    <w:rsid w:val="00100B72"/>
    <w:rsid w:val="00101370"/>
    <w:rsid w:val="00101638"/>
    <w:rsid w:val="00101EA3"/>
    <w:rsid w:val="00102832"/>
    <w:rsid w:val="00104243"/>
    <w:rsid w:val="00104399"/>
    <w:rsid w:val="00104462"/>
    <w:rsid w:val="0010456B"/>
    <w:rsid w:val="00104844"/>
    <w:rsid w:val="00104AE1"/>
    <w:rsid w:val="00104BCA"/>
    <w:rsid w:val="0010520F"/>
    <w:rsid w:val="001054DE"/>
    <w:rsid w:val="001058FF"/>
    <w:rsid w:val="00105A78"/>
    <w:rsid w:val="00105C5F"/>
    <w:rsid w:val="00105CD1"/>
    <w:rsid w:val="00105DF3"/>
    <w:rsid w:val="0010610C"/>
    <w:rsid w:val="001062C1"/>
    <w:rsid w:val="00106C66"/>
    <w:rsid w:val="00107343"/>
    <w:rsid w:val="001073E1"/>
    <w:rsid w:val="00107CC9"/>
    <w:rsid w:val="0011003A"/>
    <w:rsid w:val="001104E4"/>
    <w:rsid w:val="00110CC0"/>
    <w:rsid w:val="00111307"/>
    <w:rsid w:val="00111600"/>
    <w:rsid w:val="0011179D"/>
    <w:rsid w:val="001119B6"/>
    <w:rsid w:val="00111D6F"/>
    <w:rsid w:val="00111F52"/>
    <w:rsid w:val="0011215A"/>
    <w:rsid w:val="001126F9"/>
    <w:rsid w:val="0011290D"/>
    <w:rsid w:val="00112923"/>
    <w:rsid w:val="00112937"/>
    <w:rsid w:val="001129D0"/>
    <w:rsid w:val="0011362C"/>
    <w:rsid w:val="001137BB"/>
    <w:rsid w:val="00113816"/>
    <w:rsid w:val="001139AD"/>
    <w:rsid w:val="0011451A"/>
    <w:rsid w:val="00114FC5"/>
    <w:rsid w:val="00115017"/>
    <w:rsid w:val="00115626"/>
    <w:rsid w:val="00115831"/>
    <w:rsid w:val="00115DA2"/>
    <w:rsid w:val="00115DD6"/>
    <w:rsid w:val="00115E80"/>
    <w:rsid w:val="001171A1"/>
    <w:rsid w:val="001179B8"/>
    <w:rsid w:val="00120385"/>
    <w:rsid w:val="00120799"/>
    <w:rsid w:val="00120C3A"/>
    <w:rsid w:val="001210F7"/>
    <w:rsid w:val="001212BF"/>
    <w:rsid w:val="00121C52"/>
    <w:rsid w:val="0012229F"/>
    <w:rsid w:val="001222B5"/>
    <w:rsid w:val="00122418"/>
    <w:rsid w:val="0012307A"/>
    <w:rsid w:val="00123106"/>
    <w:rsid w:val="001235AE"/>
    <w:rsid w:val="00123D60"/>
    <w:rsid w:val="00123D94"/>
    <w:rsid w:val="00124179"/>
    <w:rsid w:val="00124EBA"/>
    <w:rsid w:val="001256F5"/>
    <w:rsid w:val="00125866"/>
    <w:rsid w:val="001267AB"/>
    <w:rsid w:val="00126890"/>
    <w:rsid w:val="00126B97"/>
    <w:rsid w:val="001272A8"/>
    <w:rsid w:val="001275D0"/>
    <w:rsid w:val="001278B7"/>
    <w:rsid w:val="00127BF6"/>
    <w:rsid w:val="00127DF9"/>
    <w:rsid w:val="00130004"/>
    <w:rsid w:val="00130090"/>
    <w:rsid w:val="001308C1"/>
    <w:rsid w:val="00130D18"/>
    <w:rsid w:val="00130EE0"/>
    <w:rsid w:val="001311C3"/>
    <w:rsid w:val="00131470"/>
    <w:rsid w:val="0013185F"/>
    <w:rsid w:val="0013227C"/>
    <w:rsid w:val="0013238B"/>
    <w:rsid w:val="00132FF1"/>
    <w:rsid w:val="00133265"/>
    <w:rsid w:val="001337F3"/>
    <w:rsid w:val="00133913"/>
    <w:rsid w:val="00133CCF"/>
    <w:rsid w:val="00133F47"/>
    <w:rsid w:val="001341E5"/>
    <w:rsid w:val="0013495B"/>
    <w:rsid w:val="00134BBA"/>
    <w:rsid w:val="00136185"/>
    <w:rsid w:val="001362EF"/>
    <w:rsid w:val="00136CB8"/>
    <w:rsid w:val="00136D00"/>
    <w:rsid w:val="00137093"/>
    <w:rsid w:val="0013761F"/>
    <w:rsid w:val="0013791D"/>
    <w:rsid w:val="00137C12"/>
    <w:rsid w:val="00140CAF"/>
    <w:rsid w:val="00140FE5"/>
    <w:rsid w:val="001411E3"/>
    <w:rsid w:val="00141266"/>
    <w:rsid w:val="001414DD"/>
    <w:rsid w:val="0014262C"/>
    <w:rsid w:val="00142704"/>
    <w:rsid w:val="00142E0F"/>
    <w:rsid w:val="001433D8"/>
    <w:rsid w:val="00143520"/>
    <w:rsid w:val="001446A7"/>
    <w:rsid w:val="00144A7A"/>
    <w:rsid w:val="00144BCD"/>
    <w:rsid w:val="00144F20"/>
    <w:rsid w:val="0014513E"/>
    <w:rsid w:val="001452CE"/>
    <w:rsid w:val="00145441"/>
    <w:rsid w:val="0014564D"/>
    <w:rsid w:val="00145655"/>
    <w:rsid w:val="00145858"/>
    <w:rsid w:val="00145C6F"/>
    <w:rsid w:val="001462A8"/>
    <w:rsid w:val="00146A25"/>
    <w:rsid w:val="00147625"/>
    <w:rsid w:val="0014762D"/>
    <w:rsid w:val="0014766F"/>
    <w:rsid w:val="001476FD"/>
    <w:rsid w:val="00147FF5"/>
    <w:rsid w:val="001512E9"/>
    <w:rsid w:val="00151F62"/>
    <w:rsid w:val="001523DC"/>
    <w:rsid w:val="001531D4"/>
    <w:rsid w:val="00153D33"/>
    <w:rsid w:val="00154188"/>
    <w:rsid w:val="00154573"/>
    <w:rsid w:val="00154C52"/>
    <w:rsid w:val="00155A0D"/>
    <w:rsid w:val="00155B09"/>
    <w:rsid w:val="00156334"/>
    <w:rsid w:val="00156B70"/>
    <w:rsid w:val="001579BD"/>
    <w:rsid w:val="00157C69"/>
    <w:rsid w:val="00157D37"/>
    <w:rsid w:val="001601DE"/>
    <w:rsid w:val="001609BA"/>
    <w:rsid w:val="00160D44"/>
    <w:rsid w:val="001610C0"/>
    <w:rsid w:val="00161281"/>
    <w:rsid w:val="001616E8"/>
    <w:rsid w:val="00161746"/>
    <w:rsid w:val="00162316"/>
    <w:rsid w:val="001633BE"/>
    <w:rsid w:val="00163A4F"/>
    <w:rsid w:val="00163AD8"/>
    <w:rsid w:val="00163F1E"/>
    <w:rsid w:val="00163F70"/>
    <w:rsid w:val="00164146"/>
    <w:rsid w:val="001642C5"/>
    <w:rsid w:val="001644D5"/>
    <w:rsid w:val="00164B84"/>
    <w:rsid w:val="00165790"/>
    <w:rsid w:val="00166236"/>
    <w:rsid w:val="0016654E"/>
    <w:rsid w:val="00166581"/>
    <w:rsid w:val="00166C04"/>
    <w:rsid w:val="00166E6A"/>
    <w:rsid w:val="001674DF"/>
    <w:rsid w:val="00167611"/>
    <w:rsid w:val="0017058C"/>
    <w:rsid w:val="0017070C"/>
    <w:rsid w:val="00170BE8"/>
    <w:rsid w:val="00171278"/>
    <w:rsid w:val="00171727"/>
    <w:rsid w:val="00171D92"/>
    <w:rsid w:val="0017200C"/>
    <w:rsid w:val="00172363"/>
    <w:rsid w:val="0017318B"/>
    <w:rsid w:val="00173A53"/>
    <w:rsid w:val="00173AAC"/>
    <w:rsid w:val="00174064"/>
    <w:rsid w:val="00174268"/>
    <w:rsid w:val="001748B0"/>
    <w:rsid w:val="00174916"/>
    <w:rsid w:val="00174D5F"/>
    <w:rsid w:val="00174D63"/>
    <w:rsid w:val="00175F30"/>
    <w:rsid w:val="00176627"/>
    <w:rsid w:val="00176C24"/>
    <w:rsid w:val="00177233"/>
    <w:rsid w:val="0017761C"/>
    <w:rsid w:val="001776AB"/>
    <w:rsid w:val="00177859"/>
    <w:rsid w:val="00177D80"/>
    <w:rsid w:val="001801B9"/>
    <w:rsid w:val="0018030D"/>
    <w:rsid w:val="0018036F"/>
    <w:rsid w:val="00180BC5"/>
    <w:rsid w:val="00180F92"/>
    <w:rsid w:val="00181878"/>
    <w:rsid w:val="0018198B"/>
    <w:rsid w:val="001819DC"/>
    <w:rsid w:val="0018239D"/>
    <w:rsid w:val="00182863"/>
    <w:rsid w:val="0018324A"/>
    <w:rsid w:val="00183282"/>
    <w:rsid w:val="0018389D"/>
    <w:rsid w:val="0018391F"/>
    <w:rsid w:val="00183A9C"/>
    <w:rsid w:val="00183B2D"/>
    <w:rsid w:val="00184239"/>
    <w:rsid w:val="00184414"/>
    <w:rsid w:val="001852A3"/>
    <w:rsid w:val="001853F0"/>
    <w:rsid w:val="0018560A"/>
    <w:rsid w:val="001857F0"/>
    <w:rsid w:val="00186D16"/>
    <w:rsid w:val="0018709D"/>
    <w:rsid w:val="0018714E"/>
    <w:rsid w:val="00187951"/>
    <w:rsid w:val="00187C11"/>
    <w:rsid w:val="00190919"/>
    <w:rsid w:val="00190C0A"/>
    <w:rsid w:val="00191569"/>
    <w:rsid w:val="00191725"/>
    <w:rsid w:val="00191DF4"/>
    <w:rsid w:val="00192294"/>
    <w:rsid w:val="0019272E"/>
    <w:rsid w:val="00192D39"/>
    <w:rsid w:val="00193019"/>
    <w:rsid w:val="00193350"/>
    <w:rsid w:val="001934A0"/>
    <w:rsid w:val="00194135"/>
    <w:rsid w:val="0019433F"/>
    <w:rsid w:val="00194AC6"/>
    <w:rsid w:val="00194C4E"/>
    <w:rsid w:val="0019533E"/>
    <w:rsid w:val="00195A4D"/>
    <w:rsid w:val="00195BFD"/>
    <w:rsid w:val="00196B23"/>
    <w:rsid w:val="00196E35"/>
    <w:rsid w:val="001972C5"/>
    <w:rsid w:val="00197F1D"/>
    <w:rsid w:val="001A00A8"/>
    <w:rsid w:val="001A04C7"/>
    <w:rsid w:val="001A070C"/>
    <w:rsid w:val="001A1B2C"/>
    <w:rsid w:val="001A1C9C"/>
    <w:rsid w:val="001A1CD3"/>
    <w:rsid w:val="001A2655"/>
    <w:rsid w:val="001A2B3F"/>
    <w:rsid w:val="001A2FFC"/>
    <w:rsid w:val="001A3234"/>
    <w:rsid w:val="001A3B96"/>
    <w:rsid w:val="001A473D"/>
    <w:rsid w:val="001A4788"/>
    <w:rsid w:val="001A4B57"/>
    <w:rsid w:val="001A4BFB"/>
    <w:rsid w:val="001A5187"/>
    <w:rsid w:val="001A5320"/>
    <w:rsid w:val="001A56A9"/>
    <w:rsid w:val="001A59B1"/>
    <w:rsid w:val="001A6270"/>
    <w:rsid w:val="001A6C6B"/>
    <w:rsid w:val="001A7518"/>
    <w:rsid w:val="001B0C2E"/>
    <w:rsid w:val="001B1095"/>
    <w:rsid w:val="001B1C45"/>
    <w:rsid w:val="001B225A"/>
    <w:rsid w:val="001B227F"/>
    <w:rsid w:val="001B2771"/>
    <w:rsid w:val="001B2799"/>
    <w:rsid w:val="001B2ABE"/>
    <w:rsid w:val="001B3229"/>
    <w:rsid w:val="001B33F4"/>
    <w:rsid w:val="001B3496"/>
    <w:rsid w:val="001B3525"/>
    <w:rsid w:val="001B3974"/>
    <w:rsid w:val="001B3A7B"/>
    <w:rsid w:val="001B41C4"/>
    <w:rsid w:val="001B41F4"/>
    <w:rsid w:val="001B4500"/>
    <w:rsid w:val="001B5C75"/>
    <w:rsid w:val="001B6BD3"/>
    <w:rsid w:val="001B6BDE"/>
    <w:rsid w:val="001B6EDE"/>
    <w:rsid w:val="001B7A74"/>
    <w:rsid w:val="001C005E"/>
    <w:rsid w:val="001C0528"/>
    <w:rsid w:val="001C09A8"/>
    <w:rsid w:val="001C0D66"/>
    <w:rsid w:val="001C0E1B"/>
    <w:rsid w:val="001C111B"/>
    <w:rsid w:val="001C14EB"/>
    <w:rsid w:val="001C17A9"/>
    <w:rsid w:val="001C1E47"/>
    <w:rsid w:val="001C206B"/>
    <w:rsid w:val="001C2185"/>
    <w:rsid w:val="001C2D52"/>
    <w:rsid w:val="001C3227"/>
    <w:rsid w:val="001C3827"/>
    <w:rsid w:val="001C3BC0"/>
    <w:rsid w:val="001C449E"/>
    <w:rsid w:val="001C490E"/>
    <w:rsid w:val="001C4D92"/>
    <w:rsid w:val="001C54DF"/>
    <w:rsid w:val="001C62DC"/>
    <w:rsid w:val="001C63DA"/>
    <w:rsid w:val="001C6E17"/>
    <w:rsid w:val="001C72FB"/>
    <w:rsid w:val="001C748C"/>
    <w:rsid w:val="001C7D35"/>
    <w:rsid w:val="001C7F78"/>
    <w:rsid w:val="001D0C40"/>
    <w:rsid w:val="001D0FD3"/>
    <w:rsid w:val="001D1A1A"/>
    <w:rsid w:val="001D1A4F"/>
    <w:rsid w:val="001D1D31"/>
    <w:rsid w:val="001D218C"/>
    <w:rsid w:val="001D2514"/>
    <w:rsid w:val="001D298C"/>
    <w:rsid w:val="001D2ED8"/>
    <w:rsid w:val="001D31C7"/>
    <w:rsid w:val="001D36AB"/>
    <w:rsid w:val="001D380A"/>
    <w:rsid w:val="001D3BA9"/>
    <w:rsid w:val="001D3DE0"/>
    <w:rsid w:val="001D459F"/>
    <w:rsid w:val="001D4CCE"/>
    <w:rsid w:val="001D5609"/>
    <w:rsid w:val="001D591C"/>
    <w:rsid w:val="001D5A78"/>
    <w:rsid w:val="001D5B20"/>
    <w:rsid w:val="001D5E8A"/>
    <w:rsid w:val="001D61D9"/>
    <w:rsid w:val="001D66E5"/>
    <w:rsid w:val="001D67CA"/>
    <w:rsid w:val="001D68F6"/>
    <w:rsid w:val="001D6FCC"/>
    <w:rsid w:val="001D6FDD"/>
    <w:rsid w:val="001D7144"/>
    <w:rsid w:val="001D755C"/>
    <w:rsid w:val="001D7CFE"/>
    <w:rsid w:val="001D7F89"/>
    <w:rsid w:val="001E01EB"/>
    <w:rsid w:val="001E0261"/>
    <w:rsid w:val="001E03A5"/>
    <w:rsid w:val="001E03D8"/>
    <w:rsid w:val="001E042D"/>
    <w:rsid w:val="001E04C5"/>
    <w:rsid w:val="001E05BA"/>
    <w:rsid w:val="001E06C0"/>
    <w:rsid w:val="001E0E45"/>
    <w:rsid w:val="001E137E"/>
    <w:rsid w:val="001E167E"/>
    <w:rsid w:val="001E1839"/>
    <w:rsid w:val="001E1C32"/>
    <w:rsid w:val="001E1C6D"/>
    <w:rsid w:val="001E208C"/>
    <w:rsid w:val="001E20D0"/>
    <w:rsid w:val="001E34B5"/>
    <w:rsid w:val="001E34ED"/>
    <w:rsid w:val="001E40D5"/>
    <w:rsid w:val="001E421A"/>
    <w:rsid w:val="001E4499"/>
    <w:rsid w:val="001E4DB8"/>
    <w:rsid w:val="001E4F87"/>
    <w:rsid w:val="001E4FE0"/>
    <w:rsid w:val="001E555E"/>
    <w:rsid w:val="001E556C"/>
    <w:rsid w:val="001E5887"/>
    <w:rsid w:val="001E5921"/>
    <w:rsid w:val="001E5AE9"/>
    <w:rsid w:val="001E5EE5"/>
    <w:rsid w:val="001E5F46"/>
    <w:rsid w:val="001E6661"/>
    <w:rsid w:val="001E66F1"/>
    <w:rsid w:val="001E6A8E"/>
    <w:rsid w:val="001E6EA7"/>
    <w:rsid w:val="001E7216"/>
    <w:rsid w:val="001E7959"/>
    <w:rsid w:val="001E7AF3"/>
    <w:rsid w:val="001E7E2F"/>
    <w:rsid w:val="001F007C"/>
    <w:rsid w:val="001F082B"/>
    <w:rsid w:val="001F16C8"/>
    <w:rsid w:val="001F1C93"/>
    <w:rsid w:val="001F21A1"/>
    <w:rsid w:val="001F2208"/>
    <w:rsid w:val="001F2415"/>
    <w:rsid w:val="001F2548"/>
    <w:rsid w:val="001F27F2"/>
    <w:rsid w:val="001F295A"/>
    <w:rsid w:val="001F3A51"/>
    <w:rsid w:val="001F3F6A"/>
    <w:rsid w:val="001F4296"/>
    <w:rsid w:val="001F4820"/>
    <w:rsid w:val="001F4AF0"/>
    <w:rsid w:val="001F4C3F"/>
    <w:rsid w:val="001F4DA9"/>
    <w:rsid w:val="001F4ED1"/>
    <w:rsid w:val="001F5011"/>
    <w:rsid w:val="001F5019"/>
    <w:rsid w:val="001F5140"/>
    <w:rsid w:val="001F5551"/>
    <w:rsid w:val="001F55AE"/>
    <w:rsid w:val="001F5861"/>
    <w:rsid w:val="001F5881"/>
    <w:rsid w:val="001F6523"/>
    <w:rsid w:val="001F67EC"/>
    <w:rsid w:val="001F6C81"/>
    <w:rsid w:val="001F6D05"/>
    <w:rsid w:val="001F6EDB"/>
    <w:rsid w:val="0020026A"/>
    <w:rsid w:val="00200664"/>
    <w:rsid w:val="00200E4D"/>
    <w:rsid w:val="00202457"/>
    <w:rsid w:val="002028ED"/>
    <w:rsid w:val="002035AE"/>
    <w:rsid w:val="00203630"/>
    <w:rsid w:val="00203F58"/>
    <w:rsid w:val="00203FF3"/>
    <w:rsid w:val="002040F0"/>
    <w:rsid w:val="002042EB"/>
    <w:rsid w:val="00204A37"/>
    <w:rsid w:val="00205054"/>
    <w:rsid w:val="00205350"/>
    <w:rsid w:val="0020542F"/>
    <w:rsid w:val="00205DCE"/>
    <w:rsid w:val="00206C16"/>
    <w:rsid w:val="0020711E"/>
    <w:rsid w:val="00207324"/>
    <w:rsid w:val="0020748E"/>
    <w:rsid w:val="00207872"/>
    <w:rsid w:val="00207987"/>
    <w:rsid w:val="00207BF9"/>
    <w:rsid w:val="00207C98"/>
    <w:rsid w:val="002101DE"/>
    <w:rsid w:val="00210B84"/>
    <w:rsid w:val="00211097"/>
    <w:rsid w:val="00211A93"/>
    <w:rsid w:val="00211B0F"/>
    <w:rsid w:val="00211CCD"/>
    <w:rsid w:val="00211F9E"/>
    <w:rsid w:val="0021258C"/>
    <w:rsid w:val="002138F7"/>
    <w:rsid w:val="0021393D"/>
    <w:rsid w:val="00213948"/>
    <w:rsid w:val="00213E6C"/>
    <w:rsid w:val="00213F10"/>
    <w:rsid w:val="00214096"/>
    <w:rsid w:val="00214C46"/>
    <w:rsid w:val="00214CF0"/>
    <w:rsid w:val="0021505D"/>
    <w:rsid w:val="002160BD"/>
    <w:rsid w:val="0021643C"/>
    <w:rsid w:val="00216C7D"/>
    <w:rsid w:val="00217325"/>
    <w:rsid w:val="002173E8"/>
    <w:rsid w:val="0021772D"/>
    <w:rsid w:val="0021782F"/>
    <w:rsid w:val="00217C38"/>
    <w:rsid w:val="00217EA9"/>
    <w:rsid w:val="00220798"/>
    <w:rsid w:val="00220F77"/>
    <w:rsid w:val="002213EA"/>
    <w:rsid w:val="002214F9"/>
    <w:rsid w:val="002223CF"/>
    <w:rsid w:val="00222664"/>
    <w:rsid w:val="002227FF"/>
    <w:rsid w:val="00222807"/>
    <w:rsid w:val="00223489"/>
    <w:rsid w:val="00223EE1"/>
    <w:rsid w:val="00224196"/>
    <w:rsid w:val="00224405"/>
    <w:rsid w:val="00224463"/>
    <w:rsid w:val="00224767"/>
    <w:rsid w:val="002247D3"/>
    <w:rsid w:val="00224A6A"/>
    <w:rsid w:val="00224B9C"/>
    <w:rsid w:val="00224C80"/>
    <w:rsid w:val="00225435"/>
    <w:rsid w:val="00225512"/>
    <w:rsid w:val="0022578D"/>
    <w:rsid w:val="00225CD8"/>
    <w:rsid w:val="002260F0"/>
    <w:rsid w:val="002260FD"/>
    <w:rsid w:val="0022617A"/>
    <w:rsid w:val="00226189"/>
    <w:rsid w:val="002263C1"/>
    <w:rsid w:val="00226608"/>
    <w:rsid w:val="00226BDD"/>
    <w:rsid w:val="00226E9B"/>
    <w:rsid w:val="00226EF9"/>
    <w:rsid w:val="002270FE"/>
    <w:rsid w:val="00227EAB"/>
    <w:rsid w:val="00230275"/>
    <w:rsid w:val="00230E4C"/>
    <w:rsid w:val="00231235"/>
    <w:rsid w:val="002317DE"/>
    <w:rsid w:val="00232422"/>
    <w:rsid w:val="00232729"/>
    <w:rsid w:val="002329EB"/>
    <w:rsid w:val="00232FB4"/>
    <w:rsid w:val="00232FC3"/>
    <w:rsid w:val="0023334E"/>
    <w:rsid w:val="00233569"/>
    <w:rsid w:val="0023373A"/>
    <w:rsid w:val="00234ECD"/>
    <w:rsid w:val="00235452"/>
    <w:rsid w:val="00235A6E"/>
    <w:rsid w:val="00235E1A"/>
    <w:rsid w:val="00236354"/>
    <w:rsid w:val="00236EEC"/>
    <w:rsid w:val="00236FF2"/>
    <w:rsid w:val="00237652"/>
    <w:rsid w:val="00237C60"/>
    <w:rsid w:val="002400F9"/>
    <w:rsid w:val="002402BB"/>
    <w:rsid w:val="002408E3"/>
    <w:rsid w:val="00240AF3"/>
    <w:rsid w:val="00240AF6"/>
    <w:rsid w:val="00240DF1"/>
    <w:rsid w:val="00240E80"/>
    <w:rsid w:val="002410F7"/>
    <w:rsid w:val="002417E7"/>
    <w:rsid w:val="0024239A"/>
    <w:rsid w:val="0024277A"/>
    <w:rsid w:val="00242D0A"/>
    <w:rsid w:val="002431E8"/>
    <w:rsid w:val="00243541"/>
    <w:rsid w:val="002436A6"/>
    <w:rsid w:val="0024388E"/>
    <w:rsid w:val="002438DD"/>
    <w:rsid w:val="00244337"/>
    <w:rsid w:val="0024449D"/>
    <w:rsid w:val="0024476B"/>
    <w:rsid w:val="002448B4"/>
    <w:rsid w:val="00244C92"/>
    <w:rsid w:val="00244F3A"/>
    <w:rsid w:val="00245115"/>
    <w:rsid w:val="00245322"/>
    <w:rsid w:val="00245B43"/>
    <w:rsid w:val="00245B7E"/>
    <w:rsid w:val="00245F9D"/>
    <w:rsid w:val="00245FB4"/>
    <w:rsid w:val="002465E9"/>
    <w:rsid w:val="0024774E"/>
    <w:rsid w:val="002503BE"/>
    <w:rsid w:val="00250403"/>
    <w:rsid w:val="002516C1"/>
    <w:rsid w:val="002517BC"/>
    <w:rsid w:val="002518A5"/>
    <w:rsid w:val="002518C9"/>
    <w:rsid w:val="00251A67"/>
    <w:rsid w:val="00251C54"/>
    <w:rsid w:val="00251E29"/>
    <w:rsid w:val="0025210E"/>
    <w:rsid w:val="002523CB"/>
    <w:rsid w:val="002527C1"/>
    <w:rsid w:val="0025297F"/>
    <w:rsid w:val="00252B8C"/>
    <w:rsid w:val="00252D01"/>
    <w:rsid w:val="00252F10"/>
    <w:rsid w:val="00253C4D"/>
    <w:rsid w:val="00253D82"/>
    <w:rsid w:val="002540B6"/>
    <w:rsid w:val="00254222"/>
    <w:rsid w:val="00254479"/>
    <w:rsid w:val="002545E0"/>
    <w:rsid w:val="0025492D"/>
    <w:rsid w:val="00254FFD"/>
    <w:rsid w:val="00255006"/>
    <w:rsid w:val="002554D8"/>
    <w:rsid w:val="00255518"/>
    <w:rsid w:val="00255765"/>
    <w:rsid w:val="00256204"/>
    <w:rsid w:val="00256809"/>
    <w:rsid w:val="00256911"/>
    <w:rsid w:val="00257070"/>
    <w:rsid w:val="002573E9"/>
    <w:rsid w:val="002579B4"/>
    <w:rsid w:val="00257A22"/>
    <w:rsid w:val="00257CBC"/>
    <w:rsid w:val="0026021C"/>
    <w:rsid w:val="002602CF"/>
    <w:rsid w:val="002608E5"/>
    <w:rsid w:val="00260BAF"/>
    <w:rsid w:val="00261434"/>
    <w:rsid w:val="0026175D"/>
    <w:rsid w:val="00261B8D"/>
    <w:rsid w:val="0026250C"/>
    <w:rsid w:val="002625B2"/>
    <w:rsid w:val="00263790"/>
    <w:rsid w:val="002638DC"/>
    <w:rsid w:val="00263D95"/>
    <w:rsid w:val="002642C8"/>
    <w:rsid w:val="002649F7"/>
    <w:rsid w:val="00264B2F"/>
    <w:rsid w:val="00265635"/>
    <w:rsid w:val="00265870"/>
    <w:rsid w:val="00265E6D"/>
    <w:rsid w:val="002661E9"/>
    <w:rsid w:val="00266A09"/>
    <w:rsid w:val="00267147"/>
    <w:rsid w:val="00267982"/>
    <w:rsid w:val="00267C95"/>
    <w:rsid w:val="00267D7B"/>
    <w:rsid w:val="00267EFD"/>
    <w:rsid w:val="002702A7"/>
    <w:rsid w:val="0027046E"/>
    <w:rsid w:val="00270796"/>
    <w:rsid w:val="0027100E"/>
    <w:rsid w:val="002713BB"/>
    <w:rsid w:val="00271739"/>
    <w:rsid w:val="00271F19"/>
    <w:rsid w:val="002723CF"/>
    <w:rsid w:val="002727EA"/>
    <w:rsid w:val="0027284C"/>
    <w:rsid w:val="002734C1"/>
    <w:rsid w:val="00273C11"/>
    <w:rsid w:val="0027405F"/>
    <w:rsid w:val="0027425B"/>
    <w:rsid w:val="002742A1"/>
    <w:rsid w:val="0027457E"/>
    <w:rsid w:val="002746AB"/>
    <w:rsid w:val="00274F72"/>
    <w:rsid w:val="002752AF"/>
    <w:rsid w:val="00275490"/>
    <w:rsid w:val="0027555D"/>
    <w:rsid w:val="00275826"/>
    <w:rsid w:val="00277256"/>
    <w:rsid w:val="002809E8"/>
    <w:rsid w:val="00281445"/>
    <w:rsid w:val="00281F3A"/>
    <w:rsid w:val="00281F6D"/>
    <w:rsid w:val="00282C0F"/>
    <w:rsid w:val="00282C1D"/>
    <w:rsid w:val="00283A1E"/>
    <w:rsid w:val="002841F3"/>
    <w:rsid w:val="00284B13"/>
    <w:rsid w:val="00285313"/>
    <w:rsid w:val="0028573E"/>
    <w:rsid w:val="00285A7F"/>
    <w:rsid w:val="00285B8D"/>
    <w:rsid w:val="00285DCD"/>
    <w:rsid w:val="00286350"/>
    <w:rsid w:val="002864CB"/>
    <w:rsid w:val="002877C9"/>
    <w:rsid w:val="002879E7"/>
    <w:rsid w:val="00287A34"/>
    <w:rsid w:val="00290047"/>
    <w:rsid w:val="00290745"/>
    <w:rsid w:val="002907E9"/>
    <w:rsid w:val="00290A4B"/>
    <w:rsid w:val="00290AF9"/>
    <w:rsid w:val="00290C1E"/>
    <w:rsid w:val="00290FC8"/>
    <w:rsid w:val="00291058"/>
    <w:rsid w:val="00291209"/>
    <w:rsid w:val="0029142A"/>
    <w:rsid w:val="0029153E"/>
    <w:rsid w:val="00291548"/>
    <w:rsid w:val="00291999"/>
    <w:rsid w:val="0029200B"/>
    <w:rsid w:val="00292A68"/>
    <w:rsid w:val="00292EB9"/>
    <w:rsid w:val="0029370C"/>
    <w:rsid w:val="0029371D"/>
    <w:rsid w:val="002938B1"/>
    <w:rsid w:val="002939F0"/>
    <w:rsid w:val="00294C82"/>
    <w:rsid w:val="00294DA8"/>
    <w:rsid w:val="00294E3F"/>
    <w:rsid w:val="002950A4"/>
    <w:rsid w:val="00295343"/>
    <w:rsid w:val="0029583F"/>
    <w:rsid w:val="00295A5F"/>
    <w:rsid w:val="00295ADB"/>
    <w:rsid w:val="00296583"/>
    <w:rsid w:val="00296C1B"/>
    <w:rsid w:val="00296C55"/>
    <w:rsid w:val="0029721E"/>
    <w:rsid w:val="0029754D"/>
    <w:rsid w:val="0029788A"/>
    <w:rsid w:val="002A022A"/>
    <w:rsid w:val="002A0801"/>
    <w:rsid w:val="002A0E89"/>
    <w:rsid w:val="002A0F0B"/>
    <w:rsid w:val="002A1025"/>
    <w:rsid w:val="002A10EE"/>
    <w:rsid w:val="002A1CCF"/>
    <w:rsid w:val="002A2573"/>
    <w:rsid w:val="002A25B9"/>
    <w:rsid w:val="002A2E5A"/>
    <w:rsid w:val="002A2F84"/>
    <w:rsid w:val="002A3AAD"/>
    <w:rsid w:val="002A3D35"/>
    <w:rsid w:val="002A4149"/>
    <w:rsid w:val="002A4924"/>
    <w:rsid w:val="002A4E79"/>
    <w:rsid w:val="002A5038"/>
    <w:rsid w:val="002A50D6"/>
    <w:rsid w:val="002A51E3"/>
    <w:rsid w:val="002A5314"/>
    <w:rsid w:val="002A5A7C"/>
    <w:rsid w:val="002A5EA2"/>
    <w:rsid w:val="002A5F76"/>
    <w:rsid w:val="002A632A"/>
    <w:rsid w:val="002A76BB"/>
    <w:rsid w:val="002A7CCB"/>
    <w:rsid w:val="002B01E2"/>
    <w:rsid w:val="002B02E0"/>
    <w:rsid w:val="002B08D3"/>
    <w:rsid w:val="002B13E7"/>
    <w:rsid w:val="002B18DB"/>
    <w:rsid w:val="002B1C1B"/>
    <w:rsid w:val="002B1CD0"/>
    <w:rsid w:val="002B1DB5"/>
    <w:rsid w:val="002B2753"/>
    <w:rsid w:val="002B2DFA"/>
    <w:rsid w:val="002B2F18"/>
    <w:rsid w:val="002B31C2"/>
    <w:rsid w:val="002B3241"/>
    <w:rsid w:val="002B3526"/>
    <w:rsid w:val="002B36D3"/>
    <w:rsid w:val="002B398E"/>
    <w:rsid w:val="002B3DB9"/>
    <w:rsid w:val="002B4179"/>
    <w:rsid w:val="002B42E6"/>
    <w:rsid w:val="002B42F9"/>
    <w:rsid w:val="002B4752"/>
    <w:rsid w:val="002B4BB6"/>
    <w:rsid w:val="002B5373"/>
    <w:rsid w:val="002B5C6A"/>
    <w:rsid w:val="002B5F48"/>
    <w:rsid w:val="002B68D1"/>
    <w:rsid w:val="002B6E91"/>
    <w:rsid w:val="002B71F6"/>
    <w:rsid w:val="002B74BB"/>
    <w:rsid w:val="002B7894"/>
    <w:rsid w:val="002B7DC5"/>
    <w:rsid w:val="002C0539"/>
    <w:rsid w:val="002C0742"/>
    <w:rsid w:val="002C0DC9"/>
    <w:rsid w:val="002C0E43"/>
    <w:rsid w:val="002C0E98"/>
    <w:rsid w:val="002C0E9D"/>
    <w:rsid w:val="002C0F74"/>
    <w:rsid w:val="002C123B"/>
    <w:rsid w:val="002C12FE"/>
    <w:rsid w:val="002C1368"/>
    <w:rsid w:val="002C1418"/>
    <w:rsid w:val="002C1771"/>
    <w:rsid w:val="002C192C"/>
    <w:rsid w:val="002C1AAB"/>
    <w:rsid w:val="002C3221"/>
    <w:rsid w:val="002C353F"/>
    <w:rsid w:val="002C3C15"/>
    <w:rsid w:val="002C4AA6"/>
    <w:rsid w:val="002C4AC3"/>
    <w:rsid w:val="002C4F17"/>
    <w:rsid w:val="002C53F9"/>
    <w:rsid w:val="002C56B7"/>
    <w:rsid w:val="002C580B"/>
    <w:rsid w:val="002C5C9D"/>
    <w:rsid w:val="002C5D33"/>
    <w:rsid w:val="002C5E48"/>
    <w:rsid w:val="002C6066"/>
    <w:rsid w:val="002C6238"/>
    <w:rsid w:val="002C6385"/>
    <w:rsid w:val="002C64BF"/>
    <w:rsid w:val="002C6882"/>
    <w:rsid w:val="002C6930"/>
    <w:rsid w:val="002C6964"/>
    <w:rsid w:val="002C7132"/>
    <w:rsid w:val="002D03B7"/>
    <w:rsid w:val="002D0769"/>
    <w:rsid w:val="002D07C6"/>
    <w:rsid w:val="002D0F3B"/>
    <w:rsid w:val="002D1380"/>
    <w:rsid w:val="002D16D6"/>
    <w:rsid w:val="002D17C8"/>
    <w:rsid w:val="002D197F"/>
    <w:rsid w:val="002D217F"/>
    <w:rsid w:val="002D258B"/>
    <w:rsid w:val="002D3377"/>
    <w:rsid w:val="002D33F5"/>
    <w:rsid w:val="002D35FF"/>
    <w:rsid w:val="002D373D"/>
    <w:rsid w:val="002D413E"/>
    <w:rsid w:val="002D4326"/>
    <w:rsid w:val="002D48B1"/>
    <w:rsid w:val="002D56B6"/>
    <w:rsid w:val="002D5DCB"/>
    <w:rsid w:val="002D6171"/>
    <w:rsid w:val="002D6741"/>
    <w:rsid w:val="002D6F35"/>
    <w:rsid w:val="002D701E"/>
    <w:rsid w:val="002D7160"/>
    <w:rsid w:val="002D72F5"/>
    <w:rsid w:val="002D75A2"/>
    <w:rsid w:val="002D769A"/>
    <w:rsid w:val="002D79BF"/>
    <w:rsid w:val="002D79E1"/>
    <w:rsid w:val="002D7AE7"/>
    <w:rsid w:val="002D7EAD"/>
    <w:rsid w:val="002E0E09"/>
    <w:rsid w:val="002E0F6D"/>
    <w:rsid w:val="002E12EC"/>
    <w:rsid w:val="002E16F5"/>
    <w:rsid w:val="002E1873"/>
    <w:rsid w:val="002E1A33"/>
    <w:rsid w:val="002E1CE3"/>
    <w:rsid w:val="002E1FEF"/>
    <w:rsid w:val="002E25AA"/>
    <w:rsid w:val="002E25E6"/>
    <w:rsid w:val="002E2743"/>
    <w:rsid w:val="002E2A22"/>
    <w:rsid w:val="002E2AAA"/>
    <w:rsid w:val="002E3085"/>
    <w:rsid w:val="002E31B4"/>
    <w:rsid w:val="002E3526"/>
    <w:rsid w:val="002E35BA"/>
    <w:rsid w:val="002E379B"/>
    <w:rsid w:val="002E3E35"/>
    <w:rsid w:val="002E3E93"/>
    <w:rsid w:val="002E427E"/>
    <w:rsid w:val="002E4354"/>
    <w:rsid w:val="002E48F7"/>
    <w:rsid w:val="002E4AC0"/>
    <w:rsid w:val="002E50DB"/>
    <w:rsid w:val="002E53F2"/>
    <w:rsid w:val="002E5785"/>
    <w:rsid w:val="002E6580"/>
    <w:rsid w:val="002E6664"/>
    <w:rsid w:val="002E6701"/>
    <w:rsid w:val="002E6C69"/>
    <w:rsid w:val="002E6DD5"/>
    <w:rsid w:val="002E746D"/>
    <w:rsid w:val="002E75F3"/>
    <w:rsid w:val="002E76C9"/>
    <w:rsid w:val="002E78FA"/>
    <w:rsid w:val="002E7959"/>
    <w:rsid w:val="002E7B31"/>
    <w:rsid w:val="002E7C96"/>
    <w:rsid w:val="002F0861"/>
    <w:rsid w:val="002F0E53"/>
    <w:rsid w:val="002F0FA4"/>
    <w:rsid w:val="002F2749"/>
    <w:rsid w:val="002F29EF"/>
    <w:rsid w:val="002F2B42"/>
    <w:rsid w:val="002F2E82"/>
    <w:rsid w:val="002F39DC"/>
    <w:rsid w:val="002F3D29"/>
    <w:rsid w:val="002F46D4"/>
    <w:rsid w:val="002F4761"/>
    <w:rsid w:val="002F47C9"/>
    <w:rsid w:val="002F4C68"/>
    <w:rsid w:val="002F4D73"/>
    <w:rsid w:val="002F4F1A"/>
    <w:rsid w:val="002F5455"/>
    <w:rsid w:val="002F5456"/>
    <w:rsid w:val="002F5702"/>
    <w:rsid w:val="002F5EB9"/>
    <w:rsid w:val="002F5ECE"/>
    <w:rsid w:val="002F6A9F"/>
    <w:rsid w:val="002F6ADC"/>
    <w:rsid w:val="002F7B12"/>
    <w:rsid w:val="002F7C76"/>
    <w:rsid w:val="002F7E30"/>
    <w:rsid w:val="003001FC"/>
    <w:rsid w:val="00300354"/>
    <w:rsid w:val="003004A0"/>
    <w:rsid w:val="003007B9"/>
    <w:rsid w:val="0030158C"/>
    <w:rsid w:val="00301806"/>
    <w:rsid w:val="00301A1D"/>
    <w:rsid w:val="00301ADC"/>
    <w:rsid w:val="00301D32"/>
    <w:rsid w:val="003033B1"/>
    <w:rsid w:val="003039E8"/>
    <w:rsid w:val="00303B2F"/>
    <w:rsid w:val="0030444D"/>
    <w:rsid w:val="0030478E"/>
    <w:rsid w:val="003047D4"/>
    <w:rsid w:val="003049AE"/>
    <w:rsid w:val="00304F14"/>
    <w:rsid w:val="00304FF7"/>
    <w:rsid w:val="003053AC"/>
    <w:rsid w:val="00305683"/>
    <w:rsid w:val="0030570A"/>
    <w:rsid w:val="00305954"/>
    <w:rsid w:val="003059B8"/>
    <w:rsid w:val="003061BB"/>
    <w:rsid w:val="00306463"/>
    <w:rsid w:val="0030656D"/>
    <w:rsid w:val="0030703F"/>
    <w:rsid w:val="003070A6"/>
    <w:rsid w:val="003072A4"/>
    <w:rsid w:val="003076B3"/>
    <w:rsid w:val="003079CB"/>
    <w:rsid w:val="00307A01"/>
    <w:rsid w:val="00307FA5"/>
    <w:rsid w:val="003103C4"/>
    <w:rsid w:val="00310720"/>
    <w:rsid w:val="00310B65"/>
    <w:rsid w:val="00310E93"/>
    <w:rsid w:val="00311B39"/>
    <w:rsid w:val="0031241E"/>
    <w:rsid w:val="00312898"/>
    <w:rsid w:val="003129EC"/>
    <w:rsid w:val="00312E68"/>
    <w:rsid w:val="0031304C"/>
    <w:rsid w:val="0031343F"/>
    <w:rsid w:val="00313DD7"/>
    <w:rsid w:val="00313F6B"/>
    <w:rsid w:val="00314098"/>
    <w:rsid w:val="003142B6"/>
    <w:rsid w:val="0031452F"/>
    <w:rsid w:val="0031484C"/>
    <w:rsid w:val="00314CBA"/>
    <w:rsid w:val="0031537E"/>
    <w:rsid w:val="00315732"/>
    <w:rsid w:val="00315976"/>
    <w:rsid w:val="00315ECF"/>
    <w:rsid w:val="00316089"/>
    <w:rsid w:val="0031638B"/>
    <w:rsid w:val="003165B5"/>
    <w:rsid w:val="0031677A"/>
    <w:rsid w:val="003167C0"/>
    <w:rsid w:val="0031706F"/>
    <w:rsid w:val="003174C5"/>
    <w:rsid w:val="0031772A"/>
    <w:rsid w:val="00320223"/>
    <w:rsid w:val="003203B3"/>
    <w:rsid w:val="0032045D"/>
    <w:rsid w:val="00320603"/>
    <w:rsid w:val="00320762"/>
    <w:rsid w:val="00320A47"/>
    <w:rsid w:val="0032110F"/>
    <w:rsid w:val="00321492"/>
    <w:rsid w:val="003217CC"/>
    <w:rsid w:val="00321E63"/>
    <w:rsid w:val="00321FDE"/>
    <w:rsid w:val="003222E2"/>
    <w:rsid w:val="003222FD"/>
    <w:rsid w:val="00323517"/>
    <w:rsid w:val="0032371D"/>
    <w:rsid w:val="003238E7"/>
    <w:rsid w:val="0032420F"/>
    <w:rsid w:val="00324398"/>
    <w:rsid w:val="003248C6"/>
    <w:rsid w:val="00324BB4"/>
    <w:rsid w:val="00324F59"/>
    <w:rsid w:val="0032530A"/>
    <w:rsid w:val="00325884"/>
    <w:rsid w:val="00326982"/>
    <w:rsid w:val="00326C09"/>
    <w:rsid w:val="0032745A"/>
    <w:rsid w:val="00327667"/>
    <w:rsid w:val="003279CE"/>
    <w:rsid w:val="00327D6D"/>
    <w:rsid w:val="00327F70"/>
    <w:rsid w:val="00330EEF"/>
    <w:rsid w:val="003310D6"/>
    <w:rsid w:val="003311BB"/>
    <w:rsid w:val="00331D39"/>
    <w:rsid w:val="003323C1"/>
    <w:rsid w:val="00332D47"/>
    <w:rsid w:val="00332E1A"/>
    <w:rsid w:val="00333B85"/>
    <w:rsid w:val="00333EFA"/>
    <w:rsid w:val="00334DE7"/>
    <w:rsid w:val="00335529"/>
    <w:rsid w:val="00335AC9"/>
    <w:rsid w:val="00335B98"/>
    <w:rsid w:val="00335BF8"/>
    <w:rsid w:val="0033660E"/>
    <w:rsid w:val="003369D1"/>
    <w:rsid w:val="003369D5"/>
    <w:rsid w:val="00336A50"/>
    <w:rsid w:val="003375F9"/>
    <w:rsid w:val="00337B2F"/>
    <w:rsid w:val="0034121D"/>
    <w:rsid w:val="0034146A"/>
    <w:rsid w:val="00341A10"/>
    <w:rsid w:val="00341B40"/>
    <w:rsid w:val="00341DF7"/>
    <w:rsid w:val="003429C5"/>
    <w:rsid w:val="00342AB5"/>
    <w:rsid w:val="00342BCD"/>
    <w:rsid w:val="003434C8"/>
    <w:rsid w:val="003438BF"/>
    <w:rsid w:val="00343901"/>
    <w:rsid w:val="003439BB"/>
    <w:rsid w:val="00343A89"/>
    <w:rsid w:val="0034404C"/>
    <w:rsid w:val="003443AE"/>
    <w:rsid w:val="00344919"/>
    <w:rsid w:val="00345031"/>
    <w:rsid w:val="003456BC"/>
    <w:rsid w:val="00345B23"/>
    <w:rsid w:val="00345F7E"/>
    <w:rsid w:val="003460BD"/>
    <w:rsid w:val="00346533"/>
    <w:rsid w:val="00347484"/>
    <w:rsid w:val="00347841"/>
    <w:rsid w:val="003479A1"/>
    <w:rsid w:val="00350222"/>
    <w:rsid w:val="003505CD"/>
    <w:rsid w:val="00350A4C"/>
    <w:rsid w:val="00352022"/>
    <w:rsid w:val="00352837"/>
    <w:rsid w:val="00352B84"/>
    <w:rsid w:val="00352CDA"/>
    <w:rsid w:val="00353450"/>
    <w:rsid w:val="00353585"/>
    <w:rsid w:val="00353830"/>
    <w:rsid w:val="00353A04"/>
    <w:rsid w:val="00354194"/>
    <w:rsid w:val="003541CC"/>
    <w:rsid w:val="003542DF"/>
    <w:rsid w:val="003547FE"/>
    <w:rsid w:val="00354C10"/>
    <w:rsid w:val="00355876"/>
    <w:rsid w:val="00355AB9"/>
    <w:rsid w:val="00355D14"/>
    <w:rsid w:val="00355DC9"/>
    <w:rsid w:val="003568F3"/>
    <w:rsid w:val="00356D54"/>
    <w:rsid w:val="00357536"/>
    <w:rsid w:val="0035783A"/>
    <w:rsid w:val="00360C90"/>
    <w:rsid w:val="003615C3"/>
    <w:rsid w:val="00361AB8"/>
    <w:rsid w:val="00361DEE"/>
    <w:rsid w:val="003624D8"/>
    <w:rsid w:val="003628D4"/>
    <w:rsid w:val="00362A5F"/>
    <w:rsid w:val="00362D92"/>
    <w:rsid w:val="00363486"/>
    <w:rsid w:val="003635CD"/>
    <w:rsid w:val="00364191"/>
    <w:rsid w:val="0036489C"/>
    <w:rsid w:val="00365101"/>
    <w:rsid w:val="00365FA8"/>
    <w:rsid w:val="00366152"/>
    <w:rsid w:val="003669C6"/>
    <w:rsid w:val="00366D79"/>
    <w:rsid w:val="0036732A"/>
    <w:rsid w:val="00367682"/>
    <w:rsid w:val="00367A16"/>
    <w:rsid w:val="00367AE4"/>
    <w:rsid w:val="00367B5D"/>
    <w:rsid w:val="00367D59"/>
    <w:rsid w:val="00370066"/>
    <w:rsid w:val="003704F6"/>
    <w:rsid w:val="0037098F"/>
    <w:rsid w:val="00370F13"/>
    <w:rsid w:val="003712D6"/>
    <w:rsid w:val="0037154D"/>
    <w:rsid w:val="0037195C"/>
    <w:rsid w:val="00371F60"/>
    <w:rsid w:val="003721AF"/>
    <w:rsid w:val="0037244C"/>
    <w:rsid w:val="003725CA"/>
    <w:rsid w:val="00372E81"/>
    <w:rsid w:val="00373693"/>
    <w:rsid w:val="00373770"/>
    <w:rsid w:val="00373EE6"/>
    <w:rsid w:val="003749BE"/>
    <w:rsid w:val="00374C28"/>
    <w:rsid w:val="00374D32"/>
    <w:rsid w:val="00374D64"/>
    <w:rsid w:val="00375675"/>
    <w:rsid w:val="00375C65"/>
    <w:rsid w:val="00375D85"/>
    <w:rsid w:val="00375D9A"/>
    <w:rsid w:val="00376485"/>
    <w:rsid w:val="003765AC"/>
    <w:rsid w:val="00376B0F"/>
    <w:rsid w:val="00376B2B"/>
    <w:rsid w:val="00376D8B"/>
    <w:rsid w:val="00376FE8"/>
    <w:rsid w:val="00377549"/>
    <w:rsid w:val="00380719"/>
    <w:rsid w:val="00381865"/>
    <w:rsid w:val="0038190F"/>
    <w:rsid w:val="0038214D"/>
    <w:rsid w:val="0038284D"/>
    <w:rsid w:val="00382A4A"/>
    <w:rsid w:val="003834A7"/>
    <w:rsid w:val="00383C32"/>
    <w:rsid w:val="00383CBE"/>
    <w:rsid w:val="003846CE"/>
    <w:rsid w:val="003847A1"/>
    <w:rsid w:val="003853E2"/>
    <w:rsid w:val="0038546E"/>
    <w:rsid w:val="003855AE"/>
    <w:rsid w:val="003856BB"/>
    <w:rsid w:val="003858EA"/>
    <w:rsid w:val="00385B8A"/>
    <w:rsid w:val="00386370"/>
    <w:rsid w:val="003866FF"/>
    <w:rsid w:val="00386997"/>
    <w:rsid w:val="00386A5E"/>
    <w:rsid w:val="00386AED"/>
    <w:rsid w:val="00386EEB"/>
    <w:rsid w:val="003872D4"/>
    <w:rsid w:val="00387891"/>
    <w:rsid w:val="003879FC"/>
    <w:rsid w:val="003909A7"/>
    <w:rsid w:val="003911DF"/>
    <w:rsid w:val="00391402"/>
    <w:rsid w:val="003918D9"/>
    <w:rsid w:val="00391B05"/>
    <w:rsid w:val="00391CAD"/>
    <w:rsid w:val="00391D47"/>
    <w:rsid w:val="00392448"/>
    <w:rsid w:val="00392D66"/>
    <w:rsid w:val="00393134"/>
    <w:rsid w:val="0039391A"/>
    <w:rsid w:val="003942FB"/>
    <w:rsid w:val="003943CF"/>
    <w:rsid w:val="00394666"/>
    <w:rsid w:val="00394A4F"/>
    <w:rsid w:val="00394F9B"/>
    <w:rsid w:val="0039547D"/>
    <w:rsid w:val="003955F0"/>
    <w:rsid w:val="00395643"/>
    <w:rsid w:val="003957FD"/>
    <w:rsid w:val="00395871"/>
    <w:rsid w:val="00395932"/>
    <w:rsid w:val="00395954"/>
    <w:rsid w:val="00395B96"/>
    <w:rsid w:val="00395D50"/>
    <w:rsid w:val="003970EA"/>
    <w:rsid w:val="0039735C"/>
    <w:rsid w:val="003A0097"/>
    <w:rsid w:val="003A10DC"/>
    <w:rsid w:val="003A1185"/>
    <w:rsid w:val="003A12E5"/>
    <w:rsid w:val="003A1B65"/>
    <w:rsid w:val="003A25E5"/>
    <w:rsid w:val="003A26E1"/>
    <w:rsid w:val="003A2B07"/>
    <w:rsid w:val="003A3570"/>
    <w:rsid w:val="003A3997"/>
    <w:rsid w:val="003A3B77"/>
    <w:rsid w:val="003A3B92"/>
    <w:rsid w:val="003A3D5A"/>
    <w:rsid w:val="003A4A2F"/>
    <w:rsid w:val="003A50AC"/>
    <w:rsid w:val="003A574A"/>
    <w:rsid w:val="003A5775"/>
    <w:rsid w:val="003A5FA4"/>
    <w:rsid w:val="003A6B64"/>
    <w:rsid w:val="003B02DE"/>
    <w:rsid w:val="003B048B"/>
    <w:rsid w:val="003B0904"/>
    <w:rsid w:val="003B18FC"/>
    <w:rsid w:val="003B1FCF"/>
    <w:rsid w:val="003B2166"/>
    <w:rsid w:val="003B2913"/>
    <w:rsid w:val="003B2AF2"/>
    <w:rsid w:val="003B2C36"/>
    <w:rsid w:val="003B2C53"/>
    <w:rsid w:val="003B2DF0"/>
    <w:rsid w:val="003B3B72"/>
    <w:rsid w:val="003B3CAE"/>
    <w:rsid w:val="003B47D8"/>
    <w:rsid w:val="003B49EA"/>
    <w:rsid w:val="003B4A00"/>
    <w:rsid w:val="003B5076"/>
    <w:rsid w:val="003B5094"/>
    <w:rsid w:val="003B538E"/>
    <w:rsid w:val="003B57DB"/>
    <w:rsid w:val="003B5F4D"/>
    <w:rsid w:val="003B6407"/>
    <w:rsid w:val="003B6592"/>
    <w:rsid w:val="003B70FB"/>
    <w:rsid w:val="003B727D"/>
    <w:rsid w:val="003B72BE"/>
    <w:rsid w:val="003B798D"/>
    <w:rsid w:val="003B7CB3"/>
    <w:rsid w:val="003C024E"/>
    <w:rsid w:val="003C02DC"/>
    <w:rsid w:val="003C0339"/>
    <w:rsid w:val="003C0A78"/>
    <w:rsid w:val="003C0FD4"/>
    <w:rsid w:val="003C13BC"/>
    <w:rsid w:val="003C18A9"/>
    <w:rsid w:val="003C1A3E"/>
    <w:rsid w:val="003C1C4B"/>
    <w:rsid w:val="003C1F3A"/>
    <w:rsid w:val="003C2453"/>
    <w:rsid w:val="003C2473"/>
    <w:rsid w:val="003C2C4F"/>
    <w:rsid w:val="003C325E"/>
    <w:rsid w:val="003C3558"/>
    <w:rsid w:val="003C3CEE"/>
    <w:rsid w:val="003C3E5A"/>
    <w:rsid w:val="003C402B"/>
    <w:rsid w:val="003C467E"/>
    <w:rsid w:val="003C46B6"/>
    <w:rsid w:val="003C4ACF"/>
    <w:rsid w:val="003C4B3D"/>
    <w:rsid w:val="003C4D43"/>
    <w:rsid w:val="003C52A7"/>
    <w:rsid w:val="003C5D4E"/>
    <w:rsid w:val="003C6102"/>
    <w:rsid w:val="003C6E89"/>
    <w:rsid w:val="003C6EE8"/>
    <w:rsid w:val="003D06E9"/>
    <w:rsid w:val="003D0A99"/>
    <w:rsid w:val="003D117B"/>
    <w:rsid w:val="003D152F"/>
    <w:rsid w:val="003D1CDE"/>
    <w:rsid w:val="003D1DA3"/>
    <w:rsid w:val="003D2CC3"/>
    <w:rsid w:val="003D3163"/>
    <w:rsid w:val="003D3794"/>
    <w:rsid w:val="003D3E58"/>
    <w:rsid w:val="003D3EDE"/>
    <w:rsid w:val="003D4581"/>
    <w:rsid w:val="003D46BF"/>
    <w:rsid w:val="003D4831"/>
    <w:rsid w:val="003D4C98"/>
    <w:rsid w:val="003D4D14"/>
    <w:rsid w:val="003D5106"/>
    <w:rsid w:val="003D54E2"/>
    <w:rsid w:val="003D614E"/>
    <w:rsid w:val="003D61B0"/>
    <w:rsid w:val="003D671E"/>
    <w:rsid w:val="003D6C04"/>
    <w:rsid w:val="003D7047"/>
    <w:rsid w:val="003D79F1"/>
    <w:rsid w:val="003D7DB0"/>
    <w:rsid w:val="003E029D"/>
    <w:rsid w:val="003E050D"/>
    <w:rsid w:val="003E05AE"/>
    <w:rsid w:val="003E0B61"/>
    <w:rsid w:val="003E0C58"/>
    <w:rsid w:val="003E0C9B"/>
    <w:rsid w:val="003E0D44"/>
    <w:rsid w:val="003E12F3"/>
    <w:rsid w:val="003E193B"/>
    <w:rsid w:val="003E1BDD"/>
    <w:rsid w:val="003E1E98"/>
    <w:rsid w:val="003E2498"/>
    <w:rsid w:val="003E2610"/>
    <w:rsid w:val="003E2A36"/>
    <w:rsid w:val="003E31BE"/>
    <w:rsid w:val="003E3BA6"/>
    <w:rsid w:val="003E3C28"/>
    <w:rsid w:val="003E3C71"/>
    <w:rsid w:val="003E3DD3"/>
    <w:rsid w:val="003E3F51"/>
    <w:rsid w:val="003E3F67"/>
    <w:rsid w:val="003E3FF9"/>
    <w:rsid w:val="003E4051"/>
    <w:rsid w:val="003E4151"/>
    <w:rsid w:val="003E4B3B"/>
    <w:rsid w:val="003E4C14"/>
    <w:rsid w:val="003E4C7B"/>
    <w:rsid w:val="003E4C7C"/>
    <w:rsid w:val="003E53D6"/>
    <w:rsid w:val="003E55BA"/>
    <w:rsid w:val="003E5B62"/>
    <w:rsid w:val="003E6EAE"/>
    <w:rsid w:val="003E78C8"/>
    <w:rsid w:val="003F02A3"/>
    <w:rsid w:val="003F07AC"/>
    <w:rsid w:val="003F0F86"/>
    <w:rsid w:val="003F107C"/>
    <w:rsid w:val="003F1A28"/>
    <w:rsid w:val="003F2257"/>
    <w:rsid w:val="003F261C"/>
    <w:rsid w:val="003F289C"/>
    <w:rsid w:val="003F34A0"/>
    <w:rsid w:val="003F34E8"/>
    <w:rsid w:val="003F3554"/>
    <w:rsid w:val="003F3702"/>
    <w:rsid w:val="003F39DE"/>
    <w:rsid w:val="003F3D90"/>
    <w:rsid w:val="003F4107"/>
    <w:rsid w:val="003F4C40"/>
    <w:rsid w:val="003F4D0E"/>
    <w:rsid w:val="003F4FE2"/>
    <w:rsid w:val="003F53C7"/>
    <w:rsid w:val="003F57EA"/>
    <w:rsid w:val="003F5A4F"/>
    <w:rsid w:val="003F5B45"/>
    <w:rsid w:val="003F60F2"/>
    <w:rsid w:val="003F617E"/>
    <w:rsid w:val="003F629E"/>
    <w:rsid w:val="003F65F8"/>
    <w:rsid w:val="003F6DAC"/>
    <w:rsid w:val="003F6DEF"/>
    <w:rsid w:val="003F7244"/>
    <w:rsid w:val="003F740E"/>
    <w:rsid w:val="003F7745"/>
    <w:rsid w:val="003F7E30"/>
    <w:rsid w:val="003F7E79"/>
    <w:rsid w:val="00400320"/>
    <w:rsid w:val="00400616"/>
    <w:rsid w:val="0040094F"/>
    <w:rsid w:val="00400ECF"/>
    <w:rsid w:val="00400FBE"/>
    <w:rsid w:val="00401B51"/>
    <w:rsid w:val="004020E4"/>
    <w:rsid w:val="00402252"/>
    <w:rsid w:val="00402C04"/>
    <w:rsid w:val="00402CE9"/>
    <w:rsid w:val="00402CF2"/>
    <w:rsid w:val="00403021"/>
    <w:rsid w:val="0040306F"/>
    <w:rsid w:val="004035B4"/>
    <w:rsid w:val="0040395C"/>
    <w:rsid w:val="00403B38"/>
    <w:rsid w:val="004049BD"/>
    <w:rsid w:val="0040571C"/>
    <w:rsid w:val="00405ADE"/>
    <w:rsid w:val="00405CA6"/>
    <w:rsid w:val="00405F37"/>
    <w:rsid w:val="00407058"/>
    <w:rsid w:val="00407491"/>
    <w:rsid w:val="00407658"/>
    <w:rsid w:val="0040798A"/>
    <w:rsid w:val="00407996"/>
    <w:rsid w:val="00407A8F"/>
    <w:rsid w:val="0041029A"/>
    <w:rsid w:val="004104A3"/>
    <w:rsid w:val="0041077B"/>
    <w:rsid w:val="004107B0"/>
    <w:rsid w:val="00410AA4"/>
    <w:rsid w:val="00410CF4"/>
    <w:rsid w:val="00411717"/>
    <w:rsid w:val="00411E62"/>
    <w:rsid w:val="00412197"/>
    <w:rsid w:val="0041264B"/>
    <w:rsid w:val="0041293D"/>
    <w:rsid w:val="00412EDA"/>
    <w:rsid w:val="0041372C"/>
    <w:rsid w:val="004143B7"/>
    <w:rsid w:val="0041460A"/>
    <w:rsid w:val="004147F5"/>
    <w:rsid w:val="00414F9C"/>
    <w:rsid w:val="004156A4"/>
    <w:rsid w:val="00415BF8"/>
    <w:rsid w:val="00415DD5"/>
    <w:rsid w:val="0041612F"/>
    <w:rsid w:val="004166CC"/>
    <w:rsid w:val="00416826"/>
    <w:rsid w:val="00416B9E"/>
    <w:rsid w:val="00416FC8"/>
    <w:rsid w:val="00417640"/>
    <w:rsid w:val="0041787A"/>
    <w:rsid w:val="004179E0"/>
    <w:rsid w:val="00420E7D"/>
    <w:rsid w:val="0042191D"/>
    <w:rsid w:val="00421A22"/>
    <w:rsid w:val="00422379"/>
    <w:rsid w:val="0042253C"/>
    <w:rsid w:val="00422E01"/>
    <w:rsid w:val="0042388B"/>
    <w:rsid w:val="00424985"/>
    <w:rsid w:val="00424A95"/>
    <w:rsid w:val="00424D4A"/>
    <w:rsid w:val="00425AFD"/>
    <w:rsid w:val="00425E00"/>
    <w:rsid w:val="004269C4"/>
    <w:rsid w:val="00426F31"/>
    <w:rsid w:val="00427083"/>
    <w:rsid w:val="004278B0"/>
    <w:rsid w:val="0043031D"/>
    <w:rsid w:val="00430574"/>
    <w:rsid w:val="00430E73"/>
    <w:rsid w:val="00431804"/>
    <w:rsid w:val="00431AAC"/>
    <w:rsid w:val="00432267"/>
    <w:rsid w:val="0043246F"/>
    <w:rsid w:val="00432608"/>
    <w:rsid w:val="0043271C"/>
    <w:rsid w:val="004334E3"/>
    <w:rsid w:val="00433755"/>
    <w:rsid w:val="00433849"/>
    <w:rsid w:val="0043388B"/>
    <w:rsid w:val="00433CFC"/>
    <w:rsid w:val="00433D2C"/>
    <w:rsid w:val="00433F29"/>
    <w:rsid w:val="004346E3"/>
    <w:rsid w:val="004348E3"/>
    <w:rsid w:val="00434A1B"/>
    <w:rsid w:val="00434D39"/>
    <w:rsid w:val="00435375"/>
    <w:rsid w:val="004353AD"/>
    <w:rsid w:val="004353B4"/>
    <w:rsid w:val="004355BC"/>
    <w:rsid w:val="00435641"/>
    <w:rsid w:val="00435AA2"/>
    <w:rsid w:val="00435B0C"/>
    <w:rsid w:val="004364DA"/>
    <w:rsid w:val="004366DF"/>
    <w:rsid w:val="00436A2A"/>
    <w:rsid w:val="00436AB6"/>
    <w:rsid w:val="00437569"/>
    <w:rsid w:val="00437642"/>
    <w:rsid w:val="0043782E"/>
    <w:rsid w:val="00437AAB"/>
    <w:rsid w:val="00437AFC"/>
    <w:rsid w:val="00437C79"/>
    <w:rsid w:val="00437DFA"/>
    <w:rsid w:val="0044035C"/>
    <w:rsid w:val="004407BB"/>
    <w:rsid w:val="004409E8"/>
    <w:rsid w:val="00440BFF"/>
    <w:rsid w:val="0044139C"/>
    <w:rsid w:val="00441A3D"/>
    <w:rsid w:val="00441C4B"/>
    <w:rsid w:val="00442356"/>
    <w:rsid w:val="00442862"/>
    <w:rsid w:val="00442DFA"/>
    <w:rsid w:val="004447CB"/>
    <w:rsid w:val="00444973"/>
    <w:rsid w:val="00444CDD"/>
    <w:rsid w:val="00445545"/>
    <w:rsid w:val="0044571C"/>
    <w:rsid w:val="004460C8"/>
    <w:rsid w:val="004461B4"/>
    <w:rsid w:val="00446217"/>
    <w:rsid w:val="004462A2"/>
    <w:rsid w:val="004463F2"/>
    <w:rsid w:val="004467D6"/>
    <w:rsid w:val="00446D6E"/>
    <w:rsid w:val="00447663"/>
    <w:rsid w:val="0044766C"/>
    <w:rsid w:val="00447E56"/>
    <w:rsid w:val="00447E65"/>
    <w:rsid w:val="004503F4"/>
    <w:rsid w:val="004505F3"/>
    <w:rsid w:val="00450BB4"/>
    <w:rsid w:val="0045116B"/>
    <w:rsid w:val="00451D74"/>
    <w:rsid w:val="00452BEC"/>
    <w:rsid w:val="00452E61"/>
    <w:rsid w:val="00452EA7"/>
    <w:rsid w:val="004530B9"/>
    <w:rsid w:val="00453DC0"/>
    <w:rsid w:val="004542FA"/>
    <w:rsid w:val="00455485"/>
    <w:rsid w:val="0045569D"/>
    <w:rsid w:val="00455DE9"/>
    <w:rsid w:val="00456333"/>
    <w:rsid w:val="00456A70"/>
    <w:rsid w:val="00456C21"/>
    <w:rsid w:val="00457608"/>
    <w:rsid w:val="0045786C"/>
    <w:rsid w:val="00457996"/>
    <w:rsid w:val="00457A17"/>
    <w:rsid w:val="00457C2F"/>
    <w:rsid w:val="00457C5E"/>
    <w:rsid w:val="0046024F"/>
    <w:rsid w:val="0046141B"/>
    <w:rsid w:val="004620F4"/>
    <w:rsid w:val="00462D30"/>
    <w:rsid w:val="004633F6"/>
    <w:rsid w:val="004634ED"/>
    <w:rsid w:val="00463B83"/>
    <w:rsid w:val="00463E35"/>
    <w:rsid w:val="00464B58"/>
    <w:rsid w:val="00464F71"/>
    <w:rsid w:val="00465AE9"/>
    <w:rsid w:val="00466781"/>
    <w:rsid w:val="00466827"/>
    <w:rsid w:val="00466902"/>
    <w:rsid w:val="00466CC1"/>
    <w:rsid w:val="00466F0D"/>
    <w:rsid w:val="00467D81"/>
    <w:rsid w:val="00467FCA"/>
    <w:rsid w:val="0047016F"/>
    <w:rsid w:val="00471070"/>
    <w:rsid w:val="0047107E"/>
    <w:rsid w:val="00471811"/>
    <w:rsid w:val="0047191D"/>
    <w:rsid w:val="00471987"/>
    <w:rsid w:val="0047198E"/>
    <w:rsid w:val="00471ACD"/>
    <w:rsid w:val="00471E90"/>
    <w:rsid w:val="00471EE2"/>
    <w:rsid w:val="00471FFA"/>
    <w:rsid w:val="004723F4"/>
    <w:rsid w:val="004727E9"/>
    <w:rsid w:val="00472B8E"/>
    <w:rsid w:val="00473251"/>
    <w:rsid w:val="0047347D"/>
    <w:rsid w:val="00473521"/>
    <w:rsid w:val="004735F7"/>
    <w:rsid w:val="004736A1"/>
    <w:rsid w:val="00473BAB"/>
    <w:rsid w:val="00473C21"/>
    <w:rsid w:val="00473F24"/>
    <w:rsid w:val="00474115"/>
    <w:rsid w:val="00474408"/>
    <w:rsid w:val="00474632"/>
    <w:rsid w:val="004752B7"/>
    <w:rsid w:val="00475AE9"/>
    <w:rsid w:val="00475BB2"/>
    <w:rsid w:val="00475FD9"/>
    <w:rsid w:val="00476E6F"/>
    <w:rsid w:val="00476FF6"/>
    <w:rsid w:val="004775D6"/>
    <w:rsid w:val="004777A5"/>
    <w:rsid w:val="00477A98"/>
    <w:rsid w:val="00480162"/>
    <w:rsid w:val="0048036E"/>
    <w:rsid w:val="00480972"/>
    <w:rsid w:val="00480C04"/>
    <w:rsid w:val="00481431"/>
    <w:rsid w:val="00481CEB"/>
    <w:rsid w:val="004829DB"/>
    <w:rsid w:val="00482B4C"/>
    <w:rsid w:val="00482CE4"/>
    <w:rsid w:val="0048319C"/>
    <w:rsid w:val="004833FC"/>
    <w:rsid w:val="00483C0C"/>
    <w:rsid w:val="00483D46"/>
    <w:rsid w:val="00483FA7"/>
    <w:rsid w:val="0048519F"/>
    <w:rsid w:val="00485553"/>
    <w:rsid w:val="0048592F"/>
    <w:rsid w:val="00485940"/>
    <w:rsid w:val="00485BA3"/>
    <w:rsid w:val="00485FE2"/>
    <w:rsid w:val="0048643D"/>
    <w:rsid w:val="0048688F"/>
    <w:rsid w:val="00486957"/>
    <w:rsid w:val="00486D9C"/>
    <w:rsid w:val="00487380"/>
    <w:rsid w:val="004873A3"/>
    <w:rsid w:val="0048750E"/>
    <w:rsid w:val="00487522"/>
    <w:rsid w:val="00487ED7"/>
    <w:rsid w:val="00490683"/>
    <w:rsid w:val="004907C9"/>
    <w:rsid w:val="00490A04"/>
    <w:rsid w:val="00490AF5"/>
    <w:rsid w:val="00490C72"/>
    <w:rsid w:val="00491271"/>
    <w:rsid w:val="00492EA7"/>
    <w:rsid w:val="00493003"/>
    <w:rsid w:val="0049342F"/>
    <w:rsid w:val="00493582"/>
    <w:rsid w:val="00493835"/>
    <w:rsid w:val="00493D23"/>
    <w:rsid w:val="0049423A"/>
    <w:rsid w:val="004944F3"/>
    <w:rsid w:val="004945B8"/>
    <w:rsid w:val="00494B26"/>
    <w:rsid w:val="004952C2"/>
    <w:rsid w:val="004956A0"/>
    <w:rsid w:val="00495D3C"/>
    <w:rsid w:val="00495D6C"/>
    <w:rsid w:val="00496075"/>
    <w:rsid w:val="004965EB"/>
    <w:rsid w:val="004967FB"/>
    <w:rsid w:val="0049708C"/>
    <w:rsid w:val="004972F7"/>
    <w:rsid w:val="00497827"/>
    <w:rsid w:val="004979D5"/>
    <w:rsid w:val="00497F1A"/>
    <w:rsid w:val="004A024C"/>
    <w:rsid w:val="004A05F1"/>
    <w:rsid w:val="004A07F5"/>
    <w:rsid w:val="004A0808"/>
    <w:rsid w:val="004A0BCD"/>
    <w:rsid w:val="004A0FA1"/>
    <w:rsid w:val="004A10F2"/>
    <w:rsid w:val="004A1E9F"/>
    <w:rsid w:val="004A1F97"/>
    <w:rsid w:val="004A28DF"/>
    <w:rsid w:val="004A2B54"/>
    <w:rsid w:val="004A2DF1"/>
    <w:rsid w:val="004A3492"/>
    <w:rsid w:val="004A3A18"/>
    <w:rsid w:val="004A3E4D"/>
    <w:rsid w:val="004A441A"/>
    <w:rsid w:val="004A4E2D"/>
    <w:rsid w:val="004A51E7"/>
    <w:rsid w:val="004A57C6"/>
    <w:rsid w:val="004A599E"/>
    <w:rsid w:val="004A5A7C"/>
    <w:rsid w:val="004A5BC4"/>
    <w:rsid w:val="004A6AF8"/>
    <w:rsid w:val="004A6AFA"/>
    <w:rsid w:val="004A7AC3"/>
    <w:rsid w:val="004A7AD2"/>
    <w:rsid w:val="004A7D57"/>
    <w:rsid w:val="004B0508"/>
    <w:rsid w:val="004B0BC8"/>
    <w:rsid w:val="004B0D81"/>
    <w:rsid w:val="004B164D"/>
    <w:rsid w:val="004B179C"/>
    <w:rsid w:val="004B1831"/>
    <w:rsid w:val="004B1BF7"/>
    <w:rsid w:val="004B2465"/>
    <w:rsid w:val="004B3171"/>
    <w:rsid w:val="004B32F1"/>
    <w:rsid w:val="004B3593"/>
    <w:rsid w:val="004B35C9"/>
    <w:rsid w:val="004B3768"/>
    <w:rsid w:val="004B3FC3"/>
    <w:rsid w:val="004B3FDB"/>
    <w:rsid w:val="004B3FDC"/>
    <w:rsid w:val="004B4407"/>
    <w:rsid w:val="004B4744"/>
    <w:rsid w:val="004B546C"/>
    <w:rsid w:val="004B67E5"/>
    <w:rsid w:val="004B6D78"/>
    <w:rsid w:val="004B6F1D"/>
    <w:rsid w:val="004B7095"/>
    <w:rsid w:val="004B764A"/>
    <w:rsid w:val="004B78C6"/>
    <w:rsid w:val="004B7C66"/>
    <w:rsid w:val="004C05AD"/>
    <w:rsid w:val="004C0B3A"/>
    <w:rsid w:val="004C111D"/>
    <w:rsid w:val="004C1205"/>
    <w:rsid w:val="004C1960"/>
    <w:rsid w:val="004C1ED3"/>
    <w:rsid w:val="004C1FA7"/>
    <w:rsid w:val="004C2100"/>
    <w:rsid w:val="004C235C"/>
    <w:rsid w:val="004C367A"/>
    <w:rsid w:val="004C38C9"/>
    <w:rsid w:val="004C40A6"/>
    <w:rsid w:val="004C455E"/>
    <w:rsid w:val="004C4981"/>
    <w:rsid w:val="004C4CF7"/>
    <w:rsid w:val="004C4EEC"/>
    <w:rsid w:val="004C55F5"/>
    <w:rsid w:val="004C56C3"/>
    <w:rsid w:val="004C5965"/>
    <w:rsid w:val="004C5B53"/>
    <w:rsid w:val="004C5C18"/>
    <w:rsid w:val="004C5DC1"/>
    <w:rsid w:val="004C5F09"/>
    <w:rsid w:val="004C60CC"/>
    <w:rsid w:val="004C6173"/>
    <w:rsid w:val="004C633B"/>
    <w:rsid w:val="004C6853"/>
    <w:rsid w:val="004C6CDB"/>
    <w:rsid w:val="004C6D67"/>
    <w:rsid w:val="004C6FED"/>
    <w:rsid w:val="004C7136"/>
    <w:rsid w:val="004C737B"/>
    <w:rsid w:val="004C7CED"/>
    <w:rsid w:val="004D0394"/>
    <w:rsid w:val="004D04F6"/>
    <w:rsid w:val="004D0D35"/>
    <w:rsid w:val="004D0E7B"/>
    <w:rsid w:val="004D1A23"/>
    <w:rsid w:val="004D1C70"/>
    <w:rsid w:val="004D1F88"/>
    <w:rsid w:val="004D20F6"/>
    <w:rsid w:val="004D23FF"/>
    <w:rsid w:val="004D2A74"/>
    <w:rsid w:val="004D36F6"/>
    <w:rsid w:val="004D3789"/>
    <w:rsid w:val="004D37C6"/>
    <w:rsid w:val="004D3BA9"/>
    <w:rsid w:val="004D4C32"/>
    <w:rsid w:val="004D4D07"/>
    <w:rsid w:val="004D512A"/>
    <w:rsid w:val="004D5500"/>
    <w:rsid w:val="004D55E5"/>
    <w:rsid w:val="004D6041"/>
    <w:rsid w:val="004D6432"/>
    <w:rsid w:val="004D75FC"/>
    <w:rsid w:val="004D75FF"/>
    <w:rsid w:val="004D7C06"/>
    <w:rsid w:val="004D7D96"/>
    <w:rsid w:val="004E0198"/>
    <w:rsid w:val="004E0424"/>
    <w:rsid w:val="004E0436"/>
    <w:rsid w:val="004E0902"/>
    <w:rsid w:val="004E0954"/>
    <w:rsid w:val="004E0977"/>
    <w:rsid w:val="004E0E93"/>
    <w:rsid w:val="004E1193"/>
    <w:rsid w:val="004E1D45"/>
    <w:rsid w:val="004E1F55"/>
    <w:rsid w:val="004E2A15"/>
    <w:rsid w:val="004E38BE"/>
    <w:rsid w:val="004E3B54"/>
    <w:rsid w:val="004E3E79"/>
    <w:rsid w:val="004E4421"/>
    <w:rsid w:val="004E492C"/>
    <w:rsid w:val="004E4B68"/>
    <w:rsid w:val="004E5026"/>
    <w:rsid w:val="004E5394"/>
    <w:rsid w:val="004E562F"/>
    <w:rsid w:val="004E5765"/>
    <w:rsid w:val="004E596D"/>
    <w:rsid w:val="004E5D7D"/>
    <w:rsid w:val="004E6649"/>
    <w:rsid w:val="004E674C"/>
    <w:rsid w:val="004E6CEA"/>
    <w:rsid w:val="004E6CEC"/>
    <w:rsid w:val="004E6FEA"/>
    <w:rsid w:val="004E7100"/>
    <w:rsid w:val="004E758C"/>
    <w:rsid w:val="004E75C2"/>
    <w:rsid w:val="004E7AEA"/>
    <w:rsid w:val="004F025F"/>
    <w:rsid w:val="004F04D5"/>
    <w:rsid w:val="004F06CB"/>
    <w:rsid w:val="004F106A"/>
    <w:rsid w:val="004F1291"/>
    <w:rsid w:val="004F1605"/>
    <w:rsid w:val="004F1E25"/>
    <w:rsid w:val="004F207A"/>
    <w:rsid w:val="004F22D2"/>
    <w:rsid w:val="004F26FA"/>
    <w:rsid w:val="004F2854"/>
    <w:rsid w:val="004F29B5"/>
    <w:rsid w:val="004F30B0"/>
    <w:rsid w:val="004F33CC"/>
    <w:rsid w:val="004F39E1"/>
    <w:rsid w:val="004F3A97"/>
    <w:rsid w:val="004F3D2D"/>
    <w:rsid w:val="004F3DB9"/>
    <w:rsid w:val="004F4450"/>
    <w:rsid w:val="004F4F4F"/>
    <w:rsid w:val="004F5187"/>
    <w:rsid w:val="004F525C"/>
    <w:rsid w:val="004F537F"/>
    <w:rsid w:val="004F5867"/>
    <w:rsid w:val="004F5A05"/>
    <w:rsid w:val="004F63F7"/>
    <w:rsid w:val="004F6415"/>
    <w:rsid w:val="004F69B2"/>
    <w:rsid w:val="004F6C52"/>
    <w:rsid w:val="004F6F04"/>
    <w:rsid w:val="004F6F76"/>
    <w:rsid w:val="004F72AD"/>
    <w:rsid w:val="004F767A"/>
    <w:rsid w:val="004F7800"/>
    <w:rsid w:val="004F78BF"/>
    <w:rsid w:val="004F7927"/>
    <w:rsid w:val="0050036C"/>
    <w:rsid w:val="005004EF"/>
    <w:rsid w:val="005006B2"/>
    <w:rsid w:val="00500C65"/>
    <w:rsid w:val="005014B6"/>
    <w:rsid w:val="0050154B"/>
    <w:rsid w:val="005015B2"/>
    <w:rsid w:val="00501A6C"/>
    <w:rsid w:val="00501BE4"/>
    <w:rsid w:val="00501FC0"/>
    <w:rsid w:val="00502111"/>
    <w:rsid w:val="0050272C"/>
    <w:rsid w:val="00502ABE"/>
    <w:rsid w:val="005035BB"/>
    <w:rsid w:val="00503954"/>
    <w:rsid w:val="005039A1"/>
    <w:rsid w:val="005039A3"/>
    <w:rsid w:val="00503F05"/>
    <w:rsid w:val="00503F79"/>
    <w:rsid w:val="005045A1"/>
    <w:rsid w:val="00504E7D"/>
    <w:rsid w:val="00504FE8"/>
    <w:rsid w:val="00505365"/>
    <w:rsid w:val="005061DA"/>
    <w:rsid w:val="0050630A"/>
    <w:rsid w:val="0050712E"/>
    <w:rsid w:val="00507CC1"/>
    <w:rsid w:val="00510582"/>
    <w:rsid w:val="00510E81"/>
    <w:rsid w:val="00511107"/>
    <w:rsid w:val="00511204"/>
    <w:rsid w:val="0051147D"/>
    <w:rsid w:val="00511770"/>
    <w:rsid w:val="00511A5B"/>
    <w:rsid w:val="00511B61"/>
    <w:rsid w:val="00511D28"/>
    <w:rsid w:val="00511F3C"/>
    <w:rsid w:val="0051259C"/>
    <w:rsid w:val="00512620"/>
    <w:rsid w:val="00512876"/>
    <w:rsid w:val="00512891"/>
    <w:rsid w:val="00512D6E"/>
    <w:rsid w:val="00512D70"/>
    <w:rsid w:val="00513190"/>
    <w:rsid w:val="00513EF2"/>
    <w:rsid w:val="00513F66"/>
    <w:rsid w:val="00514028"/>
    <w:rsid w:val="00514390"/>
    <w:rsid w:val="00514446"/>
    <w:rsid w:val="00514839"/>
    <w:rsid w:val="005148AC"/>
    <w:rsid w:val="00514E5C"/>
    <w:rsid w:val="00515290"/>
    <w:rsid w:val="00515392"/>
    <w:rsid w:val="00515750"/>
    <w:rsid w:val="00515770"/>
    <w:rsid w:val="00515781"/>
    <w:rsid w:val="00516985"/>
    <w:rsid w:val="00517656"/>
    <w:rsid w:val="00517A52"/>
    <w:rsid w:val="00517BB6"/>
    <w:rsid w:val="0052042D"/>
    <w:rsid w:val="00520B36"/>
    <w:rsid w:val="00520D39"/>
    <w:rsid w:val="005211AA"/>
    <w:rsid w:val="005213BF"/>
    <w:rsid w:val="00522070"/>
    <w:rsid w:val="0052416D"/>
    <w:rsid w:val="0052444B"/>
    <w:rsid w:val="00524510"/>
    <w:rsid w:val="005247D3"/>
    <w:rsid w:val="005249D0"/>
    <w:rsid w:val="00525865"/>
    <w:rsid w:val="00526159"/>
    <w:rsid w:val="0052643B"/>
    <w:rsid w:val="00527062"/>
    <w:rsid w:val="0052725C"/>
    <w:rsid w:val="005277FA"/>
    <w:rsid w:val="00527B31"/>
    <w:rsid w:val="00527DA5"/>
    <w:rsid w:val="00530294"/>
    <w:rsid w:val="005302F1"/>
    <w:rsid w:val="00530BC0"/>
    <w:rsid w:val="00530BC1"/>
    <w:rsid w:val="0053102A"/>
    <w:rsid w:val="00531098"/>
    <w:rsid w:val="0053123B"/>
    <w:rsid w:val="0053182C"/>
    <w:rsid w:val="00532AF0"/>
    <w:rsid w:val="0053352F"/>
    <w:rsid w:val="00533556"/>
    <w:rsid w:val="00533666"/>
    <w:rsid w:val="005337BF"/>
    <w:rsid w:val="0053399D"/>
    <w:rsid w:val="00533CAF"/>
    <w:rsid w:val="00533DF6"/>
    <w:rsid w:val="00534109"/>
    <w:rsid w:val="0053477B"/>
    <w:rsid w:val="005348F5"/>
    <w:rsid w:val="005350B6"/>
    <w:rsid w:val="00535891"/>
    <w:rsid w:val="00535A62"/>
    <w:rsid w:val="00537C79"/>
    <w:rsid w:val="00540215"/>
    <w:rsid w:val="00540424"/>
    <w:rsid w:val="00540D48"/>
    <w:rsid w:val="0054104A"/>
    <w:rsid w:val="00541C8D"/>
    <w:rsid w:val="00541F2E"/>
    <w:rsid w:val="005423CA"/>
    <w:rsid w:val="00542572"/>
    <w:rsid w:val="005427E4"/>
    <w:rsid w:val="00542A71"/>
    <w:rsid w:val="00542DE7"/>
    <w:rsid w:val="005431DB"/>
    <w:rsid w:val="0054379F"/>
    <w:rsid w:val="00543FE8"/>
    <w:rsid w:val="00544684"/>
    <w:rsid w:val="00544F2C"/>
    <w:rsid w:val="00545ED8"/>
    <w:rsid w:val="0054643B"/>
    <w:rsid w:val="00546FFE"/>
    <w:rsid w:val="00547285"/>
    <w:rsid w:val="0054765D"/>
    <w:rsid w:val="00547BB3"/>
    <w:rsid w:val="00547DE3"/>
    <w:rsid w:val="00547DEC"/>
    <w:rsid w:val="00547DFA"/>
    <w:rsid w:val="00547E80"/>
    <w:rsid w:val="0055195A"/>
    <w:rsid w:val="00551BCA"/>
    <w:rsid w:val="00551DCF"/>
    <w:rsid w:val="005523C8"/>
    <w:rsid w:val="005525BE"/>
    <w:rsid w:val="005529F1"/>
    <w:rsid w:val="00552A28"/>
    <w:rsid w:val="0055369F"/>
    <w:rsid w:val="00553971"/>
    <w:rsid w:val="00553AB5"/>
    <w:rsid w:val="00553DD5"/>
    <w:rsid w:val="00554B32"/>
    <w:rsid w:val="0055517C"/>
    <w:rsid w:val="0055560C"/>
    <w:rsid w:val="00555681"/>
    <w:rsid w:val="00555F06"/>
    <w:rsid w:val="005565D2"/>
    <w:rsid w:val="005566DA"/>
    <w:rsid w:val="0055670C"/>
    <w:rsid w:val="00557C56"/>
    <w:rsid w:val="00560A6A"/>
    <w:rsid w:val="005611DD"/>
    <w:rsid w:val="0056162F"/>
    <w:rsid w:val="005620AD"/>
    <w:rsid w:val="005626FC"/>
    <w:rsid w:val="005628BA"/>
    <w:rsid w:val="00562BD5"/>
    <w:rsid w:val="00562BDC"/>
    <w:rsid w:val="00562C69"/>
    <w:rsid w:val="00562E10"/>
    <w:rsid w:val="00562E44"/>
    <w:rsid w:val="005630F1"/>
    <w:rsid w:val="005635E6"/>
    <w:rsid w:val="00563AE8"/>
    <w:rsid w:val="00563DAF"/>
    <w:rsid w:val="00564820"/>
    <w:rsid w:val="0056511A"/>
    <w:rsid w:val="0056515A"/>
    <w:rsid w:val="0056529D"/>
    <w:rsid w:val="005653FD"/>
    <w:rsid w:val="00565589"/>
    <w:rsid w:val="00565704"/>
    <w:rsid w:val="00565D28"/>
    <w:rsid w:val="00566143"/>
    <w:rsid w:val="00566361"/>
    <w:rsid w:val="00567547"/>
    <w:rsid w:val="0056789E"/>
    <w:rsid w:val="00567929"/>
    <w:rsid w:val="0056799C"/>
    <w:rsid w:val="005707AE"/>
    <w:rsid w:val="0057088E"/>
    <w:rsid w:val="00571147"/>
    <w:rsid w:val="00571491"/>
    <w:rsid w:val="00571A0E"/>
    <w:rsid w:val="0057208E"/>
    <w:rsid w:val="00572B8D"/>
    <w:rsid w:val="00573437"/>
    <w:rsid w:val="00573A66"/>
    <w:rsid w:val="00573D60"/>
    <w:rsid w:val="005741F0"/>
    <w:rsid w:val="00574D53"/>
    <w:rsid w:val="00574ECF"/>
    <w:rsid w:val="00574F2B"/>
    <w:rsid w:val="005756DE"/>
    <w:rsid w:val="005757B1"/>
    <w:rsid w:val="00575AAB"/>
    <w:rsid w:val="00575B1E"/>
    <w:rsid w:val="00576150"/>
    <w:rsid w:val="00576524"/>
    <w:rsid w:val="0057652F"/>
    <w:rsid w:val="00576966"/>
    <w:rsid w:val="005770EF"/>
    <w:rsid w:val="005771B6"/>
    <w:rsid w:val="0058000D"/>
    <w:rsid w:val="005801E8"/>
    <w:rsid w:val="005826DA"/>
    <w:rsid w:val="005838B6"/>
    <w:rsid w:val="0058434B"/>
    <w:rsid w:val="0058472D"/>
    <w:rsid w:val="00584CEA"/>
    <w:rsid w:val="005859C1"/>
    <w:rsid w:val="00585B90"/>
    <w:rsid w:val="005861E6"/>
    <w:rsid w:val="00586422"/>
    <w:rsid w:val="005866ED"/>
    <w:rsid w:val="00586760"/>
    <w:rsid w:val="00586B59"/>
    <w:rsid w:val="0058727B"/>
    <w:rsid w:val="00587775"/>
    <w:rsid w:val="00587DC5"/>
    <w:rsid w:val="005902EF"/>
    <w:rsid w:val="0059063D"/>
    <w:rsid w:val="005906E6"/>
    <w:rsid w:val="00590FB6"/>
    <w:rsid w:val="005911AA"/>
    <w:rsid w:val="005917F9"/>
    <w:rsid w:val="00591DE9"/>
    <w:rsid w:val="00591FCF"/>
    <w:rsid w:val="005923F6"/>
    <w:rsid w:val="00592651"/>
    <w:rsid w:val="00592855"/>
    <w:rsid w:val="0059304E"/>
    <w:rsid w:val="00593108"/>
    <w:rsid w:val="005931F9"/>
    <w:rsid w:val="00594038"/>
    <w:rsid w:val="005949BB"/>
    <w:rsid w:val="005949EE"/>
    <w:rsid w:val="00595070"/>
    <w:rsid w:val="00595133"/>
    <w:rsid w:val="00595275"/>
    <w:rsid w:val="00595282"/>
    <w:rsid w:val="005954E4"/>
    <w:rsid w:val="00595581"/>
    <w:rsid w:val="0059626E"/>
    <w:rsid w:val="005967FE"/>
    <w:rsid w:val="005968AC"/>
    <w:rsid w:val="00596957"/>
    <w:rsid w:val="0059699E"/>
    <w:rsid w:val="005978DC"/>
    <w:rsid w:val="005A0172"/>
    <w:rsid w:val="005A0A7C"/>
    <w:rsid w:val="005A0FBC"/>
    <w:rsid w:val="005A1083"/>
    <w:rsid w:val="005A117B"/>
    <w:rsid w:val="005A1314"/>
    <w:rsid w:val="005A14E5"/>
    <w:rsid w:val="005A18BD"/>
    <w:rsid w:val="005A2D1A"/>
    <w:rsid w:val="005A2F5E"/>
    <w:rsid w:val="005A3102"/>
    <w:rsid w:val="005A31E9"/>
    <w:rsid w:val="005A327E"/>
    <w:rsid w:val="005A35A5"/>
    <w:rsid w:val="005A35B5"/>
    <w:rsid w:val="005A3C92"/>
    <w:rsid w:val="005A3D1F"/>
    <w:rsid w:val="005A3F89"/>
    <w:rsid w:val="005A4595"/>
    <w:rsid w:val="005A505C"/>
    <w:rsid w:val="005A507C"/>
    <w:rsid w:val="005A54EB"/>
    <w:rsid w:val="005A7240"/>
    <w:rsid w:val="005A7A30"/>
    <w:rsid w:val="005A7D22"/>
    <w:rsid w:val="005A7E0A"/>
    <w:rsid w:val="005B03C0"/>
    <w:rsid w:val="005B0797"/>
    <w:rsid w:val="005B08C6"/>
    <w:rsid w:val="005B15D5"/>
    <w:rsid w:val="005B1657"/>
    <w:rsid w:val="005B1672"/>
    <w:rsid w:val="005B18EE"/>
    <w:rsid w:val="005B1E7D"/>
    <w:rsid w:val="005B26DA"/>
    <w:rsid w:val="005B2B1E"/>
    <w:rsid w:val="005B2B99"/>
    <w:rsid w:val="005B2C6D"/>
    <w:rsid w:val="005B2D22"/>
    <w:rsid w:val="005B31B6"/>
    <w:rsid w:val="005B31DE"/>
    <w:rsid w:val="005B31F0"/>
    <w:rsid w:val="005B4554"/>
    <w:rsid w:val="005B4A77"/>
    <w:rsid w:val="005B4BCA"/>
    <w:rsid w:val="005B4EDB"/>
    <w:rsid w:val="005B5768"/>
    <w:rsid w:val="005B5BDA"/>
    <w:rsid w:val="005B5D5F"/>
    <w:rsid w:val="005B64EC"/>
    <w:rsid w:val="005B64F0"/>
    <w:rsid w:val="005B7351"/>
    <w:rsid w:val="005B7358"/>
    <w:rsid w:val="005B7359"/>
    <w:rsid w:val="005C0090"/>
    <w:rsid w:val="005C00B0"/>
    <w:rsid w:val="005C020D"/>
    <w:rsid w:val="005C06E2"/>
    <w:rsid w:val="005C10C6"/>
    <w:rsid w:val="005C1129"/>
    <w:rsid w:val="005C1465"/>
    <w:rsid w:val="005C152C"/>
    <w:rsid w:val="005C22A2"/>
    <w:rsid w:val="005C2666"/>
    <w:rsid w:val="005C2968"/>
    <w:rsid w:val="005C2BC5"/>
    <w:rsid w:val="005C368B"/>
    <w:rsid w:val="005C38CE"/>
    <w:rsid w:val="005C4158"/>
    <w:rsid w:val="005C43E5"/>
    <w:rsid w:val="005C4424"/>
    <w:rsid w:val="005C44B2"/>
    <w:rsid w:val="005C45BB"/>
    <w:rsid w:val="005C49CB"/>
    <w:rsid w:val="005C4B7D"/>
    <w:rsid w:val="005C4F9A"/>
    <w:rsid w:val="005C5579"/>
    <w:rsid w:val="005C5922"/>
    <w:rsid w:val="005C615D"/>
    <w:rsid w:val="005C6608"/>
    <w:rsid w:val="005C7035"/>
    <w:rsid w:val="005C79B5"/>
    <w:rsid w:val="005C7C48"/>
    <w:rsid w:val="005C7E4A"/>
    <w:rsid w:val="005C7FBF"/>
    <w:rsid w:val="005D02F6"/>
    <w:rsid w:val="005D07D3"/>
    <w:rsid w:val="005D0C41"/>
    <w:rsid w:val="005D1015"/>
    <w:rsid w:val="005D13E7"/>
    <w:rsid w:val="005D158C"/>
    <w:rsid w:val="005D2B80"/>
    <w:rsid w:val="005D2E69"/>
    <w:rsid w:val="005D3F94"/>
    <w:rsid w:val="005D480E"/>
    <w:rsid w:val="005D4BF5"/>
    <w:rsid w:val="005D4F9F"/>
    <w:rsid w:val="005D5040"/>
    <w:rsid w:val="005D51DB"/>
    <w:rsid w:val="005D52A8"/>
    <w:rsid w:val="005D544D"/>
    <w:rsid w:val="005D63F1"/>
    <w:rsid w:val="005D668B"/>
    <w:rsid w:val="005D6876"/>
    <w:rsid w:val="005D6B54"/>
    <w:rsid w:val="005D6B9A"/>
    <w:rsid w:val="005D6D2D"/>
    <w:rsid w:val="005D6D6D"/>
    <w:rsid w:val="005D7295"/>
    <w:rsid w:val="005D72D9"/>
    <w:rsid w:val="005D73EA"/>
    <w:rsid w:val="005D74E2"/>
    <w:rsid w:val="005D7950"/>
    <w:rsid w:val="005D795D"/>
    <w:rsid w:val="005D7F62"/>
    <w:rsid w:val="005E0014"/>
    <w:rsid w:val="005E019E"/>
    <w:rsid w:val="005E072C"/>
    <w:rsid w:val="005E0B48"/>
    <w:rsid w:val="005E0C77"/>
    <w:rsid w:val="005E0F51"/>
    <w:rsid w:val="005E15D5"/>
    <w:rsid w:val="005E164B"/>
    <w:rsid w:val="005E17FD"/>
    <w:rsid w:val="005E18C2"/>
    <w:rsid w:val="005E1A69"/>
    <w:rsid w:val="005E1A8A"/>
    <w:rsid w:val="005E216B"/>
    <w:rsid w:val="005E22E3"/>
    <w:rsid w:val="005E23B1"/>
    <w:rsid w:val="005E2420"/>
    <w:rsid w:val="005E2508"/>
    <w:rsid w:val="005E253C"/>
    <w:rsid w:val="005E2682"/>
    <w:rsid w:val="005E2818"/>
    <w:rsid w:val="005E285B"/>
    <w:rsid w:val="005E2B56"/>
    <w:rsid w:val="005E2FF1"/>
    <w:rsid w:val="005E352A"/>
    <w:rsid w:val="005E3699"/>
    <w:rsid w:val="005E3765"/>
    <w:rsid w:val="005E3B16"/>
    <w:rsid w:val="005E3C7B"/>
    <w:rsid w:val="005E3CF2"/>
    <w:rsid w:val="005E3DFE"/>
    <w:rsid w:val="005E42CA"/>
    <w:rsid w:val="005E466E"/>
    <w:rsid w:val="005E47CD"/>
    <w:rsid w:val="005E4AB8"/>
    <w:rsid w:val="005E4CEB"/>
    <w:rsid w:val="005E504D"/>
    <w:rsid w:val="005E508A"/>
    <w:rsid w:val="005E6004"/>
    <w:rsid w:val="005E644A"/>
    <w:rsid w:val="005E6581"/>
    <w:rsid w:val="005E6A72"/>
    <w:rsid w:val="005E6BE3"/>
    <w:rsid w:val="005E6C8A"/>
    <w:rsid w:val="005E6C95"/>
    <w:rsid w:val="005E7D34"/>
    <w:rsid w:val="005F07F4"/>
    <w:rsid w:val="005F0AC6"/>
    <w:rsid w:val="005F0B6E"/>
    <w:rsid w:val="005F0BFA"/>
    <w:rsid w:val="005F105C"/>
    <w:rsid w:val="005F1353"/>
    <w:rsid w:val="005F15DA"/>
    <w:rsid w:val="005F16EC"/>
    <w:rsid w:val="005F1BAF"/>
    <w:rsid w:val="005F20F9"/>
    <w:rsid w:val="005F2163"/>
    <w:rsid w:val="005F2188"/>
    <w:rsid w:val="005F2199"/>
    <w:rsid w:val="005F23DF"/>
    <w:rsid w:val="005F242D"/>
    <w:rsid w:val="005F2AC0"/>
    <w:rsid w:val="005F2C5D"/>
    <w:rsid w:val="005F3152"/>
    <w:rsid w:val="005F33D7"/>
    <w:rsid w:val="005F3FDF"/>
    <w:rsid w:val="005F41C6"/>
    <w:rsid w:val="005F4F91"/>
    <w:rsid w:val="005F5C23"/>
    <w:rsid w:val="005F6AEC"/>
    <w:rsid w:val="005F7316"/>
    <w:rsid w:val="005F7B84"/>
    <w:rsid w:val="005F7D00"/>
    <w:rsid w:val="006008D4"/>
    <w:rsid w:val="00600E5A"/>
    <w:rsid w:val="00601001"/>
    <w:rsid w:val="00601B7E"/>
    <w:rsid w:val="0060226C"/>
    <w:rsid w:val="00602632"/>
    <w:rsid w:val="00602A6D"/>
    <w:rsid w:val="0060422D"/>
    <w:rsid w:val="00604EB2"/>
    <w:rsid w:val="0060516F"/>
    <w:rsid w:val="00605758"/>
    <w:rsid w:val="006059A0"/>
    <w:rsid w:val="006069BE"/>
    <w:rsid w:val="0060703B"/>
    <w:rsid w:val="006073E4"/>
    <w:rsid w:val="006074EE"/>
    <w:rsid w:val="00607637"/>
    <w:rsid w:val="006077C1"/>
    <w:rsid w:val="00607987"/>
    <w:rsid w:val="00607C25"/>
    <w:rsid w:val="00607D23"/>
    <w:rsid w:val="00607DC7"/>
    <w:rsid w:val="00610026"/>
    <w:rsid w:val="00610686"/>
    <w:rsid w:val="006106DE"/>
    <w:rsid w:val="006111BA"/>
    <w:rsid w:val="00611217"/>
    <w:rsid w:val="006121C3"/>
    <w:rsid w:val="006124BE"/>
    <w:rsid w:val="006136F7"/>
    <w:rsid w:val="00613913"/>
    <w:rsid w:val="00613E2E"/>
    <w:rsid w:val="0061445E"/>
    <w:rsid w:val="00614799"/>
    <w:rsid w:val="00615029"/>
    <w:rsid w:val="00615A2E"/>
    <w:rsid w:val="006163EE"/>
    <w:rsid w:val="006168E1"/>
    <w:rsid w:val="0061691E"/>
    <w:rsid w:val="00616C8C"/>
    <w:rsid w:val="00616FDC"/>
    <w:rsid w:val="0061757F"/>
    <w:rsid w:val="00620AD0"/>
    <w:rsid w:val="00620B57"/>
    <w:rsid w:val="00620BBC"/>
    <w:rsid w:val="006218A1"/>
    <w:rsid w:val="00621960"/>
    <w:rsid w:val="006224C9"/>
    <w:rsid w:val="0062253B"/>
    <w:rsid w:val="00622FA4"/>
    <w:rsid w:val="0062342C"/>
    <w:rsid w:val="006241B8"/>
    <w:rsid w:val="00624382"/>
    <w:rsid w:val="00624549"/>
    <w:rsid w:val="006247AE"/>
    <w:rsid w:val="0062492B"/>
    <w:rsid w:val="00624C21"/>
    <w:rsid w:val="00624EE9"/>
    <w:rsid w:val="006259D7"/>
    <w:rsid w:val="00625A55"/>
    <w:rsid w:val="00626259"/>
    <w:rsid w:val="006267A4"/>
    <w:rsid w:val="00626E3C"/>
    <w:rsid w:val="0062745B"/>
    <w:rsid w:val="00627587"/>
    <w:rsid w:val="006279F8"/>
    <w:rsid w:val="00627B77"/>
    <w:rsid w:val="00627E7E"/>
    <w:rsid w:val="00630758"/>
    <w:rsid w:val="00630C11"/>
    <w:rsid w:val="00630F60"/>
    <w:rsid w:val="00631340"/>
    <w:rsid w:val="006314A7"/>
    <w:rsid w:val="00632004"/>
    <w:rsid w:val="00632143"/>
    <w:rsid w:val="00632193"/>
    <w:rsid w:val="006327D5"/>
    <w:rsid w:val="006330F6"/>
    <w:rsid w:val="00633597"/>
    <w:rsid w:val="00633D83"/>
    <w:rsid w:val="00634166"/>
    <w:rsid w:val="00634592"/>
    <w:rsid w:val="006349FC"/>
    <w:rsid w:val="00634C1F"/>
    <w:rsid w:val="00634F77"/>
    <w:rsid w:val="0063550A"/>
    <w:rsid w:val="0063581F"/>
    <w:rsid w:val="00635F8D"/>
    <w:rsid w:val="00636D48"/>
    <w:rsid w:val="00636E2A"/>
    <w:rsid w:val="00637110"/>
    <w:rsid w:val="00637660"/>
    <w:rsid w:val="00637AB8"/>
    <w:rsid w:val="0064027B"/>
    <w:rsid w:val="006407A8"/>
    <w:rsid w:val="00640A8B"/>
    <w:rsid w:val="00640B16"/>
    <w:rsid w:val="00640D04"/>
    <w:rsid w:val="0064113F"/>
    <w:rsid w:val="00641BC5"/>
    <w:rsid w:val="00642317"/>
    <w:rsid w:val="006424F1"/>
    <w:rsid w:val="00642D5E"/>
    <w:rsid w:val="0064349F"/>
    <w:rsid w:val="00644547"/>
    <w:rsid w:val="00644D43"/>
    <w:rsid w:val="00645134"/>
    <w:rsid w:val="006453C4"/>
    <w:rsid w:val="00645F5D"/>
    <w:rsid w:val="00647300"/>
    <w:rsid w:val="006475B6"/>
    <w:rsid w:val="00647CB4"/>
    <w:rsid w:val="00650637"/>
    <w:rsid w:val="00650A95"/>
    <w:rsid w:val="00650AC6"/>
    <w:rsid w:val="00650D48"/>
    <w:rsid w:val="00651767"/>
    <w:rsid w:val="00651BBB"/>
    <w:rsid w:val="00652577"/>
    <w:rsid w:val="00652F9C"/>
    <w:rsid w:val="00653713"/>
    <w:rsid w:val="006538B8"/>
    <w:rsid w:val="00653A29"/>
    <w:rsid w:val="00653A53"/>
    <w:rsid w:val="00653B06"/>
    <w:rsid w:val="00653CAA"/>
    <w:rsid w:val="0065403F"/>
    <w:rsid w:val="00654C1E"/>
    <w:rsid w:val="00654D01"/>
    <w:rsid w:val="006551BE"/>
    <w:rsid w:val="00655E41"/>
    <w:rsid w:val="006560DC"/>
    <w:rsid w:val="00656187"/>
    <w:rsid w:val="00657130"/>
    <w:rsid w:val="006577E4"/>
    <w:rsid w:val="00657B44"/>
    <w:rsid w:val="00657C89"/>
    <w:rsid w:val="00660350"/>
    <w:rsid w:val="0066091C"/>
    <w:rsid w:val="00661012"/>
    <w:rsid w:val="006618F2"/>
    <w:rsid w:val="00662027"/>
    <w:rsid w:val="006623BE"/>
    <w:rsid w:val="006624B1"/>
    <w:rsid w:val="006626BC"/>
    <w:rsid w:val="0066297D"/>
    <w:rsid w:val="00663C28"/>
    <w:rsid w:val="00663E97"/>
    <w:rsid w:val="00663F44"/>
    <w:rsid w:val="0066451E"/>
    <w:rsid w:val="00664594"/>
    <w:rsid w:val="00664A76"/>
    <w:rsid w:val="006653A3"/>
    <w:rsid w:val="0066551C"/>
    <w:rsid w:val="00665759"/>
    <w:rsid w:val="00666174"/>
    <w:rsid w:val="0066635B"/>
    <w:rsid w:val="0066637B"/>
    <w:rsid w:val="006663F8"/>
    <w:rsid w:val="006664DA"/>
    <w:rsid w:val="006668B9"/>
    <w:rsid w:val="0066741A"/>
    <w:rsid w:val="006676B3"/>
    <w:rsid w:val="00667993"/>
    <w:rsid w:val="00667D7A"/>
    <w:rsid w:val="00670218"/>
    <w:rsid w:val="006708E6"/>
    <w:rsid w:val="00671063"/>
    <w:rsid w:val="00671D89"/>
    <w:rsid w:val="00671F37"/>
    <w:rsid w:val="00671FBE"/>
    <w:rsid w:val="00672A5C"/>
    <w:rsid w:val="00672C68"/>
    <w:rsid w:val="00673377"/>
    <w:rsid w:val="00673608"/>
    <w:rsid w:val="006737AD"/>
    <w:rsid w:val="00673FCA"/>
    <w:rsid w:val="0067417B"/>
    <w:rsid w:val="006744C1"/>
    <w:rsid w:val="00674719"/>
    <w:rsid w:val="00674FE7"/>
    <w:rsid w:val="00676269"/>
    <w:rsid w:val="00676AB0"/>
    <w:rsid w:val="00676DF8"/>
    <w:rsid w:val="006778B1"/>
    <w:rsid w:val="00677A32"/>
    <w:rsid w:val="00680511"/>
    <w:rsid w:val="00680B14"/>
    <w:rsid w:val="00681809"/>
    <w:rsid w:val="00681935"/>
    <w:rsid w:val="006819A6"/>
    <w:rsid w:val="00681B9F"/>
    <w:rsid w:val="00681E73"/>
    <w:rsid w:val="00681EBD"/>
    <w:rsid w:val="00683E94"/>
    <w:rsid w:val="0068421E"/>
    <w:rsid w:val="00684352"/>
    <w:rsid w:val="00684676"/>
    <w:rsid w:val="00684AA8"/>
    <w:rsid w:val="00684CA2"/>
    <w:rsid w:val="00684ECB"/>
    <w:rsid w:val="0068597C"/>
    <w:rsid w:val="006859C8"/>
    <w:rsid w:val="00685ECA"/>
    <w:rsid w:val="00685FC9"/>
    <w:rsid w:val="00686242"/>
    <w:rsid w:val="0068660C"/>
    <w:rsid w:val="00686D2D"/>
    <w:rsid w:val="006870B8"/>
    <w:rsid w:val="00687481"/>
    <w:rsid w:val="006876DB"/>
    <w:rsid w:val="006876E4"/>
    <w:rsid w:val="00687830"/>
    <w:rsid w:val="0068794E"/>
    <w:rsid w:val="00687A17"/>
    <w:rsid w:val="00687AF9"/>
    <w:rsid w:val="00687CAE"/>
    <w:rsid w:val="00690643"/>
    <w:rsid w:val="006907AD"/>
    <w:rsid w:val="00690D19"/>
    <w:rsid w:val="00691AB4"/>
    <w:rsid w:val="00691FB3"/>
    <w:rsid w:val="00691FE8"/>
    <w:rsid w:val="00692C46"/>
    <w:rsid w:val="0069333E"/>
    <w:rsid w:val="0069336C"/>
    <w:rsid w:val="00693D26"/>
    <w:rsid w:val="006943C7"/>
    <w:rsid w:val="006943CE"/>
    <w:rsid w:val="006946B8"/>
    <w:rsid w:val="00694789"/>
    <w:rsid w:val="00694D52"/>
    <w:rsid w:val="00694D7E"/>
    <w:rsid w:val="006953EC"/>
    <w:rsid w:val="00695454"/>
    <w:rsid w:val="006956C9"/>
    <w:rsid w:val="006958A8"/>
    <w:rsid w:val="00695E2E"/>
    <w:rsid w:val="00696A81"/>
    <w:rsid w:val="00696B3B"/>
    <w:rsid w:val="00696DA3"/>
    <w:rsid w:val="00696DB5"/>
    <w:rsid w:val="006970C3"/>
    <w:rsid w:val="00697200"/>
    <w:rsid w:val="006973D7"/>
    <w:rsid w:val="006975A8"/>
    <w:rsid w:val="006A01BC"/>
    <w:rsid w:val="006A0AFC"/>
    <w:rsid w:val="006A0BEB"/>
    <w:rsid w:val="006A0E27"/>
    <w:rsid w:val="006A0FED"/>
    <w:rsid w:val="006A1760"/>
    <w:rsid w:val="006A17F1"/>
    <w:rsid w:val="006A1ED1"/>
    <w:rsid w:val="006A273A"/>
    <w:rsid w:val="006A29E1"/>
    <w:rsid w:val="006A2A47"/>
    <w:rsid w:val="006A2A9A"/>
    <w:rsid w:val="006A2F9F"/>
    <w:rsid w:val="006A3183"/>
    <w:rsid w:val="006A35B9"/>
    <w:rsid w:val="006A3EB1"/>
    <w:rsid w:val="006A4420"/>
    <w:rsid w:val="006A4F30"/>
    <w:rsid w:val="006A4F99"/>
    <w:rsid w:val="006A57A5"/>
    <w:rsid w:val="006A6AB7"/>
    <w:rsid w:val="006A6C28"/>
    <w:rsid w:val="006A6DFE"/>
    <w:rsid w:val="006A6FBB"/>
    <w:rsid w:val="006A70D1"/>
    <w:rsid w:val="006A70DB"/>
    <w:rsid w:val="006A71D5"/>
    <w:rsid w:val="006A72CA"/>
    <w:rsid w:val="006A77C9"/>
    <w:rsid w:val="006A77CF"/>
    <w:rsid w:val="006B07B7"/>
    <w:rsid w:val="006B1255"/>
    <w:rsid w:val="006B16CE"/>
    <w:rsid w:val="006B1E05"/>
    <w:rsid w:val="006B2056"/>
    <w:rsid w:val="006B26E6"/>
    <w:rsid w:val="006B3102"/>
    <w:rsid w:val="006B3379"/>
    <w:rsid w:val="006B33BF"/>
    <w:rsid w:val="006B3428"/>
    <w:rsid w:val="006B3CBB"/>
    <w:rsid w:val="006B411D"/>
    <w:rsid w:val="006B4187"/>
    <w:rsid w:val="006B4353"/>
    <w:rsid w:val="006B481A"/>
    <w:rsid w:val="006B4D08"/>
    <w:rsid w:val="006B536A"/>
    <w:rsid w:val="006B59A7"/>
    <w:rsid w:val="006B5AD3"/>
    <w:rsid w:val="006B5CB3"/>
    <w:rsid w:val="006B5F59"/>
    <w:rsid w:val="006B61EA"/>
    <w:rsid w:val="006B67B1"/>
    <w:rsid w:val="006B69DC"/>
    <w:rsid w:val="006B6E57"/>
    <w:rsid w:val="006B7166"/>
    <w:rsid w:val="006B7351"/>
    <w:rsid w:val="006B7654"/>
    <w:rsid w:val="006B7ED3"/>
    <w:rsid w:val="006C0796"/>
    <w:rsid w:val="006C09E0"/>
    <w:rsid w:val="006C0DD2"/>
    <w:rsid w:val="006C1328"/>
    <w:rsid w:val="006C16ED"/>
    <w:rsid w:val="006C207F"/>
    <w:rsid w:val="006C2CE1"/>
    <w:rsid w:val="006C337A"/>
    <w:rsid w:val="006C35EA"/>
    <w:rsid w:val="006C37B1"/>
    <w:rsid w:val="006C4A69"/>
    <w:rsid w:val="006C4B27"/>
    <w:rsid w:val="006C4C58"/>
    <w:rsid w:val="006C4DDC"/>
    <w:rsid w:val="006C54D9"/>
    <w:rsid w:val="006C5A2D"/>
    <w:rsid w:val="006C6334"/>
    <w:rsid w:val="006C6544"/>
    <w:rsid w:val="006C654A"/>
    <w:rsid w:val="006C6850"/>
    <w:rsid w:val="006C6D4E"/>
    <w:rsid w:val="006C6F02"/>
    <w:rsid w:val="006C7AAC"/>
    <w:rsid w:val="006C7AC1"/>
    <w:rsid w:val="006C7F96"/>
    <w:rsid w:val="006D03AE"/>
    <w:rsid w:val="006D088F"/>
    <w:rsid w:val="006D0ED9"/>
    <w:rsid w:val="006D11D8"/>
    <w:rsid w:val="006D150C"/>
    <w:rsid w:val="006D1C17"/>
    <w:rsid w:val="006D1C9F"/>
    <w:rsid w:val="006D2022"/>
    <w:rsid w:val="006D2984"/>
    <w:rsid w:val="006D2CA3"/>
    <w:rsid w:val="006D2CC6"/>
    <w:rsid w:val="006D3257"/>
    <w:rsid w:val="006D3334"/>
    <w:rsid w:val="006D3B82"/>
    <w:rsid w:val="006D3BAA"/>
    <w:rsid w:val="006D414F"/>
    <w:rsid w:val="006D42B7"/>
    <w:rsid w:val="006D4966"/>
    <w:rsid w:val="006D4AD0"/>
    <w:rsid w:val="006D5373"/>
    <w:rsid w:val="006D6057"/>
    <w:rsid w:val="006D61EC"/>
    <w:rsid w:val="006D6652"/>
    <w:rsid w:val="006D6940"/>
    <w:rsid w:val="006D69BD"/>
    <w:rsid w:val="006D6AD9"/>
    <w:rsid w:val="006D71AD"/>
    <w:rsid w:val="006D76AF"/>
    <w:rsid w:val="006D7873"/>
    <w:rsid w:val="006D7D93"/>
    <w:rsid w:val="006D7F55"/>
    <w:rsid w:val="006E01F6"/>
    <w:rsid w:val="006E0543"/>
    <w:rsid w:val="006E0DF5"/>
    <w:rsid w:val="006E12EC"/>
    <w:rsid w:val="006E1D61"/>
    <w:rsid w:val="006E1E8D"/>
    <w:rsid w:val="006E2221"/>
    <w:rsid w:val="006E27B3"/>
    <w:rsid w:val="006E2866"/>
    <w:rsid w:val="006E2FD8"/>
    <w:rsid w:val="006E31B4"/>
    <w:rsid w:val="006E3238"/>
    <w:rsid w:val="006E3467"/>
    <w:rsid w:val="006E36C4"/>
    <w:rsid w:val="006E37C2"/>
    <w:rsid w:val="006E3C65"/>
    <w:rsid w:val="006E400B"/>
    <w:rsid w:val="006E4108"/>
    <w:rsid w:val="006E4364"/>
    <w:rsid w:val="006E531C"/>
    <w:rsid w:val="006E5444"/>
    <w:rsid w:val="006E54A9"/>
    <w:rsid w:val="006E5570"/>
    <w:rsid w:val="006E6933"/>
    <w:rsid w:val="006E6940"/>
    <w:rsid w:val="006E6AB0"/>
    <w:rsid w:val="006E6F47"/>
    <w:rsid w:val="006E7079"/>
    <w:rsid w:val="006E75C5"/>
    <w:rsid w:val="006F04FE"/>
    <w:rsid w:val="006F0E9E"/>
    <w:rsid w:val="006F0EC0"/>
    <w:rsid w:val="006F178F"/>
    <w:rsid w:val="006F2309"/>
    <w:rsid w:val="006F2D87"/>
    <w:rsid w:val="006F3037"/>
    <w:rsid w:val="006F3C6D"/>
    <w:rsid w:val="006F3D1D"/>
    <w:rsid w:val="006F41E6"/>
    <w:rsid w:val="006F4918"/>
    <w:rsid w:val="006F4A13"/>
    <w:rsid w:val="006F538E"/>
    <w:rsid w:val="006F5586"/>
    <w:rsid w:val="006F63EF"/>
    <w:rsid w:val="006F67C9"/>
    <w:rsid w:val="006F687D"/>
    <w:rsid w:val="006F6C7E"/>
    <w:rsid w:val="006F6E6F"/>
    <w:rsid w:val="006F78EF"/>
    <w:rsid w:val="006F7C93"/>
    <w:rsid w:val="0070043C"/>
    <w:rsid w:val="00700737"/>
    <w:rsid w:val="00700774"/>
    <w:rsid w:val="00700A13"/>
    <w:rsid w:val="00701043"/>
    <w:rsid w:val="00701FA1"/>
    <w:rsid w:val="00702561"/>
    <w:rsid w:val="0070258F"/>
    <w:rsid w:val="00702990"/>
    <w:rsid w:val="007029A0"/>
    <w:rsid w:val="00702F97"/>
    <w:rsid w:val="00703294"/>
    <w:rsid w:val="0070329B"/>
    <w:rsid w:val="007036CC"/>
    <w:rsid w:val="00704223"/>
    <w:rsid w:val="00704CC0"/>
    <w:rsid w:val="00704F00"/>
    <w:rsid w:val="00705598"/>
    <w:rsid w:val="007058FD"/>
    <w:rsid w:val="00705F24"/>
    <w:rsid w:val="007062D6"/>
    <w:rsid w:val="007062FB"/>
    <w:rsid w:val="00706608"/>
    <w:rsid w:val="00706F22"/>
    <w:rsid w:val="00706F5C"/>
    <w:rsid w:val="007075D7"/>
    <w:rsid w:val="00707D76"/>
    <w:rsid w:val="00707FBE"/>
    <w:rsid w:val="00710108"/>
    <w:rsid w:val="0071044F"/>
    <w:rsid w:val="00710669"/>
    <w:rsid w:val="00710DC8"/>
    <w:rsid w:val="007117F9"/>
    <w:rsid w:val="007118B6"/>
    <w:rsid w:val="0071203A"/>
    <w:rsid w:val="00712A30"/>
    <w:rsid w:val="007131BF"/>
    <w:rsid w:val="0071320A"/>
    <w:rsid w:val="00713576"/>
    <w:rsid w:val="007138E7"/>
    <w:rsid w:val="00714099"/>
    <w:rsid w:val="00715072"/>
    <w:rsid w:val="00715571"/>
    <w:rsid w:val="007157DD"/>
    <w:rsid w:val="007159DB"/>
    <w:rsid w:val="007160D0"/>
    <w:rsid w:val="007161E9"/>
    <w:rsid w:val="007166DA"/>
    <w:rsid w:val="007174B1"/>
    <w:rsid w:val="007177BE"/>
    <w:rsid w:val="00717F90"/>
    <w:rsid w:val="00720C3C"/>
    <w:rsid w:val="00720E42"/>
    <w:rsid w:val="0072122F"/>
    <w:rsid w:val="007218B4"/>
    <w:rsid w:val="00721E1C"/>
    <w:rsid w:val="00722358"/>
    <w:rsid w:val="00722751"/>
    <w:rsid w:val="00722FAB"/>
    <w:rsid w:val="007232A7"/>
    <w:rsid w:val="007232BB"/>
    <w:rsid w:val="0072356A"/>
    <w:rsid w:val="00723614"/>
    <w:rsid w:val="00723C66"/>
    <w:rsid w:val="00723DFA"/>
    <w:rsid w:val="0072424B"/>
    <w:rsid w:val="00724998"/>
    <w:rsid w:val="00724D22"/>
    <w:rsid w:val="00724D32"/>
    <w:rsid w:val="00725083"/>
    <w:rsid w:val="007253B4"/>
    <w:rsid w:val="0072552D"/>
    <w:rsid w:val="007258F6"/>
    <w:rsid w:val="00725B71"/>
    <w:rsid w:val="00725C2B"/>
    <w:rsid w:val="00725C53"/>
    <w:rsid w:val="00725CFA"/>
    <w:rsid w:val="00726124"/>
    <w:rsid w:val="00726553"/>
    <w:rsid w:val="007265C0"/>
    <w:rsid w:val="00726676"/>
    <w:rsid w:val="00726A84"/>
    <w:rsid w:val="00726C16"/>
    <w:rsid w:val="007278ED"/>
    <w:rsid w:val="00727EE5"/>
    <w:rsid w:val="0073024F"/>
    <w:rsid w:val="00730E00"/>
    <w:rsid w:val="00730EF6"/>
    <w:rsid w:val="0073135D"/>
    <w:rsid w:val="00731AAC"/>
    <w:rsid w:val="00731EDD"/>
    <w:rsid w:val="00731F0B"/>
    <w:rsid w:val="007323F2"/>
    <w:rsid w:val="00732A96"/>
    <w:rsid w:val="00732E1B"/>
    <w:rsid w:val="00733158"/>
    <w:rsid w:val="0073389F"/>
    <w:rsid w:val="007338D4"/>
    <w:rsid w:val="0073401E"/>
    <w:rsid w:val="0073412C"/>
    <w:rsid w:val="00734633"/>
    <w:rsid w:val="00734B8F"/>
    <w:rsid w:val="00734D17"/>
    <w:rsid w:val="007351C6"/>
    <w:rsid w:val="007356E7"/>
    <w:rsid w:val="0073592F"/>
    <w:rsid w:val="007359CF"/>
    <w:rsid w:val="00736468"/>
    <w:rsid w:val="007369BD"/>
    <w:rsid w:val="00736D00"/>
    <w:rsid w:val="007372A5"/>
    <w:rsid w:val="007403C4"/>
    <w:rsid w:val="007408F1"/>
    <w:rsid w:val="00740AE2"/>
    <w:rsid w:val="00740F84"/>
    <w:rsid w:val="007414E3"/>
    <w:rsid w:val="007418C3"/>
    <w:rsid w:val="00741AF6"/>
    <w:rsid w:val="00742357"/>
    <w:rsid w:val="00742742"/>
    <w:rsid w:val="00742824"/>
    <w:rsid w:val="00743760"/>
    <w:rsid w:val="007438D1"/>
    <w:rsid w:val="00743B14"/>
    <w:rsid w:val="00743BDD"/>
    <w:rsid w:val="00743CF0"/>
    <w:rsid w:val="00743D77"/>
    <w:rsid w:val="00744047"/>
    <w:rsid w:val="00744269"/>
    <w:rsid w:val="00745023"/>
    <w:rsid w:val="0074585E"/>
    <w:rsid w:val="0074674E"/>
    <w:rsid w:val="00746EA3"/>
    <w:rsid w:val="00746EF8"/>
    <w:rsid w:val="007479F9"/>
    <w:rsid w:val="00747D32"/>
    <w:rsid w:val="007500D8"/>
    <w:rsid w:val="007500E8"/>
    <w:rsid w:val="00750ACB"/>
    <w:rsid w:val="00750C5C"/>
    <w:rsid w:val="00751665"/>
    <w:rsid w:val="0075207B"/>
    <w:rsid w:val="007520D4"/>
    <w:rsid w:val="00752849"/>
    <w:rsid w:val="00752F87"/>
    <w:rsid w:val="00753539"/>
    <w:rsid w:val="00753587"/>
    <w:rsid w:val="00753917"/>
    <w:rsid w:val="007541E6"/>
    <w:rsid w:val="0075443A"/>
    <w:rsid w:val="007553E0"/>
    <w:rsid w:val="00755975"/>
    <w:rsid w:val="00755E14"/>
    <w:rsid w:val="00756046"/>
    <w:rsid w:val="007561AC"/>
    <w:rsid w:val="00756214"/>
    <w:rsid w:val="0075711D"/>
    <w:rsid w:val="007572F7"/>
    <w:rsid w:val="0075730F"/>
    <w:rsid w:val="00757683"/>
    <w:rsid w:val="0075782A"/>
    <w:rsid w:val="007579E2"/>
    <w:rsid w:val="00760090"/>
    <w:rsid w:val="0076018D"/>
    <w:rsid w:val="00760746"/>
    <w:rsid w:val="00760A04"/>
    <w:rsid w:val="00760CBC"/>
    <w:rsid w:val="00760D5D"/>
    <w:rsid w:val="00760F18"/>
    <w:rsid w:val="007614E6"/>
    <w:rsid w:val="00761B99"/>
    <w:rsid w:val="0076244F"/>
    <w:rsid w:val="007632FF"/>
    <w:rsid w:val="007636A0"/>
    <w:rsid w:val="0076376A"/>
    <w:rsid w:val="007638A6"/>
    <w:rsid w:val="00763A61"/>
    <w:rsid w:val="0076429C"/>
    <w:rsid w:val="00764449"/>
    <w:rsid w:val="00764782"/>
    <w:rsid w:val="007648B0"/>
    <w:rsid w:val="0076528F"/>
    <w:rsid w:val="00765352"/>
    <w:rsid w:val="00765998"/>
    <w:rsid w:val="00765C4A"/>
    <w:rsid w:val="00766217"/>
    <w:rsid w:val="0076638B"/>
    <w:rsid w:val="007663FC"/>
    <w:rsid w:val="00766451"/>
    <w:rsid w:val="00766BE5"/>
    <w:rsid w:val="00767673"/>
    <w:rsid w:val="007677C2"/>
    <w:rsid w:val="007678E7"/>
    <w:rsid w:val="00767A08"/>
    <w:rsid w:val="00767C22"/>
    <w:rsid w:val="00767FF9"/>
    <w:rsid w:val="007703A8"/>
    <w:rsid w:val="00770683"/>
    <w:rsid w:val="00770DA5"/>
    <w:rsid w:val="007710CE"/>
    <w:rsid w:val="00771482"/>
    <w:rsid w:val="0077187C"/>
    <w:rsid w:val="0077192A"/>
    <w:rsid w:val="007725BC"/>
    <w:rsid w:val="00772AA4"/>
    <w:rsid w:val="00772BD4"/>
    <w:rsid w:val="007731CE"/>
    <w:rsid w:val="007734D6"/>
    <w:rsid w:val="00773809"/>
    <w:rsid w:val="00774B08"/>
    <w:rsid w:val="00774F85"/>
    <w:rsid w:val="007750E5"/>
    <w:rsid w:val="00775211"/>
    <w:rsid w:val="00775918"/>
    <w:rsid w:val="00775A28"/>
    <w:rsid w:val="00775B78"/>
    <w:rsid w:val="0077606A"/>
    <w:rsid w:val="0077622B"/>
    <w:rsid w:val="00776287"/>
    <w:rsid w:val="00777047"/>
    <w:rsid w:val="00777527"/>
    <w:rsid w:val="00777607"/>
    <w:rsid w:val="0077760A"/>
    <w:rsid w:val="00777643"/>
    <w:rsid w:val="00777826"/>
    <w:rsid w:val="00777CB2"/>
    <w:rsid w:val="00777F38"/>
    <w:rsid w:val="00777F3C"/>
    <w:rsid w:val="0078079E"/>
    <w:rsid w:val="00780E1A"/>
    <w:rsid w:val="00781038"/>
    <w:rsid w:val="00781D5B"/>
    <w:rsid w:val="0078243A"/>
    <w:rsid w:val="00782B22"/>
    <w:rsid w:val="007830E8"/>
    <w:rsid w:val="0078318E"/>
    <w:rsid w:val="0078322D"/>
    <w:rsid w:val="00783A99"/>
    <w:rsid w:val="00783B64"/>
    <w:rsid w:val="00783F7E"/>
    <w:rsid w:val="00784425"/>
    <w:rsid w:val="00784A13"/>
    <w:rsid w:val="00784CC0"/>
    <w:rsid w:val="00784D30"/>
    <w:rsid w:val="00785234"/>
    <w:rsid w:val="007858A0"/>
    <w:rsid w:val="00785C3D"/>
    <w:rsid w:val="007868B6"/>
    <w:rsid w:val="0078776F"/>
    <w:rsid w:val="00787D29"/>
    <w:rsid w:val="00787F87"/>
    <w:rsid w:val="0079142A"/>
    <w:rsid w:val="0079157A"/>
    <w:rsid w:val="0079177B"/>
    <w:rsid w:val="00791A1C"/>
    <w:rsid w:val="007921F9"/>
    <w:rsid w:val="007927F7"/>
    <w:rsid w:val="00792B5D"/>
    <w:rsid w:val="00792BB7"/>
    <w:rsid w:val="00793436"/>
    <w:rsid w:val="00793589"/>
    <w:rsid w:val="007949C2"/>
    <w:rsid w:val="00794C34"/>
    <w:rsid w:val="00795F47"/>
    <w:rsid w:val="0079636D"/>
    <w:rsid w:val="00796573"/>
    <w:rsid w:val="00796697"/>
    <w:rsid w:val="00796C15"/>
    <w:rsid w:val="00796D53"/>
    <w:rsid w:val="00797803"/>
    <w:rsid w:val="00797A91"/>
    <w:rsid w:val="00797E49"/>
    <w:rsid w:val="00797E96"/>
    <w:rsid w:val="007A004F"/>
    <w:rsid w:val="007A0423"/>
    <w:rsid w:val="007A055F"/>
    <w:rsid w:val="007A05DD"/>
    <w:rsid w:val="007A0692"/>
    <w:rsid w:val="007A14FE"/>
    <w:rsid w:val="007A1947"/>
    <w:rsid w:val="007A1F48"/>
    <w:rsid w:val="007A21C0"/>
    <w:rsid w:val="007A2243"/>
    <w:rsid w:val="007A2273"/>
    <w:rsid w:val="007A2A98"/>
    <w:rsid w:val="007A2ECF"/>
    <w:rsid w:val="007A368C"/>
    <w:rsid w:val="007A3C10"/>
    <w:rsid w:val="007A3C2B"/>
    <w:rsid w:val="007A3E33"/>
    <w:rsid w:val="007A466B"/>
    <w:rsid w:val="007A4C5C"/>
    <w:rsid w:val="007A5090"/>
    <w:rsid w:val="007A5193"/>
    <w:rsid w:val="007A53E4"/>
    <w:rsid w:val="007A548D"/>
    <w:rsid w:val="007A567A"/>
    <w:rsid w:val="007A5722"/>
    <w:rsid w:val="007A5EE3"/>
    <w:rsid w:val="007A63E6"/>
    <w:rsid w:val="007A65A1"/>
    <w:rsid w:val="007A666F"/>
    <w:rsid w:val="007A68FF"/>
    <w:rsid w:val="007A69B8"/>
    <w:rsid w:val="007A70A6"/>
    <w:rsid w:val="007A7748"/>
    <w:rsid w:val="007A778E"/>
    <w:rsid w:val="007A79BD"/>
    <w:rsid w:val="007B002F"/>
    <w:rsid w:val="007B0117"/>
    <w:rsid w:val="007B0226"/>
    <w:rsid w:val="007B07DC"/>
    <w:rsid w:val="007B0B9B"/>
    <w:rsid w:val="007B1194"/>
    <w:rsid w:val="007B11A3"/>
    <w:rsid w:val="007B14C9"/>
    <w:rsid w:val="007B17D3"/>
    <w:rsid w:val="007B1A73"/>
    <w:rsid w:val="007B204B"/>
    <w:rsid w:val="007B25A7"/>
    <w:rsid w:val="007B2B15"/>
    <w:rsid w:val="007B2CCF"/>
    <w:rsid w:val="007B2E75"/>
    <w:rsid w:val="007B30CC"/>
    <w:rsid w:val="007B38C0"/>
    <w:rsid w:val="007B3A58"/>
    <w:rsid w:val="007B3EF8"/>
    <w:rsid w:val="007B430C"/>
    <w:rsid w:val="007B47A9"/>
    <w:rsid w:val="007B47E3"/>
    <w:rsid w:val="007B48F0"/>
    <w:rsid w:val="007B4BCD"/>
    <w:rsid w:val="007B4E57"/>
    <w:rsid w:val="007B4F5E"/>
    <w:rsid w:val="007B5092"/>
    <w:rsid w:val="007B6249"/>
    <w:rsid w:val="007B6EBC"/>
    <w:rsid w:val="007B730D"/>
    <w:rsid w:val="007B74DB"/>
    <w:rsid w:val="007B7638"/>
    <w:rsid w:val="007B7A4D"/>
    <w:rsid w:val="007C0139"/>
    <w:rsid w:val="007C04C2"/>
    <w:rsid w:val="007C0928"/>
    <w:rsid w:val="007C0B07"/>
    <w:rsid w:val="007C15C0"/>
    <w:rsid w:val="007C1704"/>
    <w:rsid w:val="007C2823"/>
    <w:rsid w:val="007C28B5"/>
    <w:rsid w:val="007C2AA0"/>
    <w:rsid w:val="007C2B56"/>
    <w:rsid w:val="007C2CDF"/>
    <w:rsid w:val="007C3133"/>
    <w:rsid w:val="007C32D4"/>
    <w:rsid w:val="007C3BD8"/>
    <w:rsid w:val="007C3E42"/>
    <w:rsid w:val="007C423E"/>
    <w:rsid w:val="007C45A2"/>
    <w:rsid w:val="007C4873"/>
    <w:rsid w:val="007C487E"/>
    <w:rsid w:val="007C4CCA"/>
    <w:rsid w:val="007C57AE"/>
    <w:rsid w:val="007C6037"/>
    <w:rsid w:val="007C68A8"/>
    <w:rsid w:val="007C6A0E"/>
    <w:rsid w:val="007C6CE0"/>
    <w:rsid w:val="007C7494"/>
    <w:rsid w:val="007C74D3"/>
    <w:rsid w:val="007C78ED"/>
    <w:rsid w:val="007C7D6B"/>
    <w:rsid w:val="007D010D"/>
    <w:rsid w:val="007D18AF"/>
    <w:rsid w:val="007D2412"/>
    <w:rsid w:val="007D2744"/>
    <w:rsid w:val="007D28E7"/>
    <w:rsid w:val="007D2C1C"/>
    <w:rsid w:val="007D3047"/>
    <w:rsid w:val="007D3597"/>
    <w:rsid w:val="007D36E6"/>
    <w:rsid w:val="007D3A89"/>
    <w:rsid w:val="007D3B4A"/>
    <w:rsid w:val="007D3F5C"/>
    <w:rsid w:val="007D4603"/>
    <w:rsid w:val="007D4BE9"/>
    <w:rsid w:val="007D5B36"/>
    <w:rsid w:val="007D5D74"/>
    <w:rsid w:val="007D66A2"/>
    <w:rsid w:val="007D6978"/>
    <w:rsid w:val="007D6BC2"/>
    <w:rsid w:val="007D70D7"/>
    <w:rsid w:val="007D7329"/>
    <w:rsid w:val="007D771D"/>
    <w:rsid w:val="007D7C3C"/>
    <w:rsid w:val="007D7D64"/>
    <w:rsid w:val="007E0550"/>
    <w:rsid w:val="007E0734"/>
    <w:rsid w:val="007E0B4D"/>
    <w:rsid w:val="007E151E"/>
    <w:rsid w:val="007E1F07"/>
    <w:rsid w:val="007E1F8A"/>
    <w:rsid w:val="007E2361"/>
    <w:rsid w:val="007E2FC2"/>
    <w:rsid w:val="007E4773"/>
    <w:rsid w:val="007E4C6F"/>
    <w:rsid w:val="007E52D4"/>
    <w:rsid w:val="007E5741"/>
    <w:rsid w:val="007E57F2"/>
    <w:rsid w:val="007E585B"/>
    <w:rsid w:val="007E79D1"/>
    <w:rsid w:val="007E7C1C"/>
    <w:rsid w:val="007E7F47"/>
    <w:rsid w:val="007F0444"/>
    <w:rsid w:val="007F1163"/>
    <w:rsid w:val="007F1201"/>
    <w:rsid w:val="007F14F3"/>
    <w:rsid w:val="007F18C5"/>
    <w:rsid w:val="007F1A3C"/>
    <w:rsid w:val="007F1E99"/>
    <w:rsid w:val="007F26DB"/>
    <w:rsid w:val="007F2C38"/>
    <w:rsid w:val="007F2C89"/>
    <w:rsid w:val="007F2CEB"/>
    <w:rsid w:val="007F2D68"/>
    <w:rsid w:val="007F2E58"/>
    <w:rsid w:val="007F2E77"/>
    <w:rsid w:val="007F307F"/>
    <w:rsid w:val="007F3616"/>
    <w:rsid w:val="007F3EBA"/>
    <w:rsid w:val="007F42C0"/>
    <w:rsid w:val="007F4D87"/>
    <w:rsid w:val="007F4E50"/>
    <w:rsid w:val="007F4E63"/>
    <w:rsid w:val="007F5415"/>
    <w:rsid w:val="007F6102"/>
    <w:rsid w:val="007F669D"/>
    <w:rsid w:val="007F6973"/>
    <w:rsid w:val="007F69C1"/>
    <w:rsid w:val="007F6ADF"/>
    <w:rsid w:val="007F6C66"/>
    <w:rsid w:val="007F6E15"/>
    <w:rsid w:val="007F6E92"/>
    <w:rsid w:val="007F6F84"/>
    <w:rsid w:val="007F76DE"/>
    <w:rsid w:val="007F7B84"/>
    <w:rsid w:val="00800489"/>
    <w:rsid w:val="00800FA0"/>
    <w:rsid w:val="00801295"/>
    <w:rsid w:val="0080162B"/>
    <w:rsid w:val="0080178C"/>
    <w:rsid w:val="008019FA"/>
    <w:rsid w:val="0080252B"/>
    <w:rsid w:val="00802984"/>
    <w:rsid w:val="00802DD7"/>
    <w:rsid w:val="00802E2F"/>
    <w:rsid w:val="008030A9"/>
    <w:rsid w:val="008030CD"/>
    <w:rsid w:val="00803694"/>
    <w:rsid w:val="00804AC2"/>
    <w:rsid w:val="00805381"/>
    <w:rsid w:val="00806041"/>
    <w:rsid w:val="00806450"/>
    <w:rsid w:val="008066AC"/>
    <w:rsid w:val="00806995"/>
    <w:rsid w:val="00806A78"/>
    <w:rsid w:val="00806AE0"/>
    <w:rsid w:val="00806CC7"/>
    <w:rsid w:val="00806DED"/>
    <w:rsid w:val="00806F16"/>
    <w:rsid w:val="00807092"/>
    <w:rsid w:val="00807439"/>
    <w:rsid w:val="00807478"/>
    <w:rsid w:val="00807A06"/>
    <w:rsid w:val="00807A20"/>
    <w:rsid w:val="00807BC9"/>
    <w:rsid w:val="008104D7"/>
    <w:rsid w:val="00810753"/>
    <w:rsid w:val="00810815"/>
    <w:rsid w:val="008116FC"/>
    <w:rsid w:val="00812901"/>
    <w:rsid w:val="0081290F"/>
    <w:rsid w:val="00812AD2"/>
    <w:rsid w:val="0081303A"/>
    <w:rsid w:val="008137BB"/>
    <w:rsid w:val="00813BB9"/>
    <w:rsid w:val="00813F71"/>
    <w:rsid w:val="008140C3"/>
    <w:rsid w:val="00814115"/>
    <w:rsid w:val="00814146"/>
    <w:rsid w:val="00814CA2"/>
    <w:rsid w:val="00814F8E"/>
    <w:rsid w:val="00815B2A"/>
    <w:rsid w:val="00815C1C"/>
    <w:rsid w:val="0081643D"/>
    <w:rsid w:val="008166C0"/>
    <w:rsid w:val="00816813"/>
    <w:rsid w:val="00816886"/>
    <w:rsid w:val="008176AF"/>
    <w:rsid w:val="00817958"/>
    <w:rsid w:val="008179C2"/>
    <w:rsid w:val="008201A6"/>
    <w:rsid w:val="00820F37"/>
    <w:rsid w:val="008221A6"/>
    <w:rsid w:val="00822344"/>
    <w:rsid w:val="00822874"/>
    <w:rsid w:val="008229AF"/>
    <w:rsid w:val="00822E98"/>
    <w:rsid w:val="008232FC"/>
    <w:rsid w:val="008234A1"/>
    <w:rsid w:val="0082360D"/>
    <w:rsid w:val="008242E0"/>
    <w:rsid w:val="008245A0"/>
    <w:rsid w:val="00824613"/>
    <w:rsid w:val="008257E6"/>
    <w:rsid w:val="008266A7"/>
    <w:rsid w:val="00826AEB"/>
    <w:rsid w:val="00826B7A"/>
    <w:rsid w:val="00826CBB"/>
    <w:rsid w:val="00826ED7"/>
    <w:rsid w:val="008272B7"/>
    <w:rsid w:val="008279ED"/>
    <w:rsid w:val="00830263"/>
    <w:rsid w:val="00830A8A"/>
    <w:rsid w:val="00830E08"/>
    <w:rsid w:val="008319BF"/>
    <w:rsid w:val="00831DA8"/>
    <w:rsid w:val="00831E12"/>
    <w:rsid w:val="00832432"/>
    <w:rsid w:val="00832D73"/>
    <w:rsid w:val="00833023"/>
    <w:rsid w:val="008335B3"/>
    <w:rsid w:val="00833659"/>
    <w:rsid w:val="00833954"/>
    <w:rsid w:val="0083396E"/>
    <w:rsid w:val="00833F15"/>
    <w:rsid w:val="008342CE"/>
    <w:rsid w:val="008345D5"/>
    <w:rsid w:val="00834856"/>
    <w:rsid w:val="00834D3D"/>
    <w:rsid w:val="00834E62"/>
    <w:rsid w:val="008350BD"/>
    <w:rsid w:val="008353C2"/>
    <w:rsid w:val="00835994"/>
    <w:rsid w:val="0083603F"/>
    <w:rsid w:val="00836CD6"/>
    <w:rsid w:val="0083742F"/>
    <w:rsid w:val="008374FA"/>
    <w:rsid w:val="00837B66"/>
    <w:rsid w:val="00837FED"/>
    <w:rsid w:val="0084024D"/>
    <w:rsid w:val="008407C6"/>
    <w:rsid w:val="00840D97"/>
    <w:rsid w:val="0084140B"/>
    <w:rsid w:val="008415EC"/>
    <w:rsid w:val="00841762"/>
    <w:rsid w:val="008418C2"/>
    <w:rsid w:val="008418F1"/>
    <w:rsid w:val="00842383"/>
    <w:rsid w:val="008424B2"/>
    <w:rsid w:val="00842EA7"/>
    <w:rsid w:val="0084361E"/>
    <w:rsid w:val="00843FF8"/>
    <w:rsid w:val="00844EB3"/>
    <w:rsid w:val="00845B28"/>
    <w:rsid w:val="00845F0E"/>
    <w:rsid w:val="00845F2B"/>
    <w:rsid w:val="008460F4"/>
    <w:rsid w:val="00846214"/>
    <w:rsid w:val="008462CC"/>
    <w:rsid w:val="0084646C"/>
    <w:rsid w:val="00846598"/>
    <w:rsid w:val="008468A2"/>
    <w:rsid w:val="008471F9"/>
    <w:rsid w:val="00847435"/>
    <w:rsid w:val="008474ED"/>
    <w:rsid w:val="008475EB"/>
    <w:rsid w:val="00847C08"/>
    <w:rsid w:val="00850048"/>
    <w:rsid w:val="008502E3"/>
    <w:rsid w:val="00850300"/>
    <w:rsid w:val="00850639"/>
    <w:rsid w:val="0085095D"/>
    <w:rsid w:val="00850BA0"/>
    <w:rsid w:val="00850CBE"/>
    <w:rsid w:val="00851511"/>
    <w:rsid w:val="00851754"/>
    <w:rsid w:val="00851972"/>
    <w:rsid w:val="00851999"/>
    <w:rsid w:val="00851EC9"/>
    <w:rsid w:val="00852055"/>
    <w:rsid w:val="00852C61"/>
    <w:rsid w:val="0085317D"/>
    <w:rsid w:val="008533C4"/>
    <w:rsid w:val="00853E82"/>
    <w:rsid w:val="00854473"/>
    <w:rsid w:val="00854677"/>
    <w:rsid w:val="00854AE9"/>
    <w:rsid w:val="00854C23"/>
    <w:rsid w:val="00855017"/>
    <w:rsid w:val="008557C5"/>
    <w:rsid w:val="0085592A"/>
    <w:rsid w:val="00856145"/>
    <w:rsid w:val="00856352"/>
    <w:rsid w:val="00856359"/>
    <w:rsid w:val="00856558"/>
    <w:rsid w:val="00856730"/>
    <w:rsid w:val="00856A0D"/>
    <w:rsid w:val="00856A31"/>
    <w:rsid w:val="00857588"/>
    <w:rsid w:val="008575B8"/>
    <w:rsid w:val="00857BB6"/>
    <w:rsid w:val="00857F47"/>
    <w:rsid w:val="008607C3"/>
    <w:rsid w:val="00860A88"/>
    <w:rsid w:val="008613F8"/>
    <w:rsid w:val="00861405"/>
    <w:rsid w:val="0086159B"/>
    <w:rsid w:val="00862D45"/>
    <w:rsid w:val="00862DB9"/>
    <w:rsid w:val="008637E6"/>
    <w:rsid w:val="0086434E"/>
    <w:rsid w:val="00864406"/>
    <w:rsid w:val="00864611"/>
    <w:rsid w:val="00864937"/>
    <w:rsid w:val="00864A4D"/>
    <w:rsid w:val="00864DFA"/>
    <w:rsid w:val="00864E0B"/>
    <w:rsid w:val="00865BB2"/>
    <w:rsid w:val="008660C1"/>
    <w:rsid w:val="008664F4"/>
    <w:rsid w:val="00866711"/>
    <w:rsid w:val="008668B6"/>
    <w:rsid w:val="0086790D"/>
    <w:rsid w:val="0087067E"/>
    <w:rsid w:val="00870AB6"/>
    <w:rsid w:val="0087108F"/>
    <w:rsid w:val="0087123D"/>
    <w:rsid w:val="0087125E"/>
    <w:rsid w:val="00871490"/>
    <w:rsid w:val="00871CEC"/>
    <w:rsid w:val="00871FAF"/>
    <w:rsid w:val="0087236A"/>
    <w:rsid w:val="008733FB"/>
    <w:rsid w:val="00873482"/>
    <w:rsid w:val="0087356A"/>
    <w:rsid w:val="00873AAF"/>
    <w:rsid w:val="00873B1A"/>
    <w:rsid w:val="00873DF2"/>
    <w:rsid w:val="00873F63"/>
    <w:rsid w:val="008747A8"/>
    <w:rsid w:val="0087489D"/>
    <w:rsid w:val="00874923"/>
    <w:rsid w:val="00874CE2"/>
    <w:rsid w:val="0087531C"/>
    <w:rsid w:val="008754C3"/>
    <w:rsid w:val="00875551"/>
    <w:rsid w:val="00875FFD"/>
    <w:rsid w:val="00876204"/>
    <w:rsid w:val="00876355"/>
    <w:rsid w:val="0087669B"/>
    <w:rsid w:val="00877181"/>
    <w:rsid w:val="008772CF"/>
    <w:rsid w:val="00877668"/>
    <w:rsid w:val="008779A4"/>
    <w:rsid w:val="00880059"/>
    <w:rsid w:val="008801E3"/>
    <w:rsid w:val="00880BF9"/>
    <w:rsid w:val="00880CE0"/>
    <w:rsid w:val="00880D98"/>
    <w:rsid w:val="00880EFB"/>
    <w:rsid w:val="008814A9"/>
    <w:rsid w:val="00881725"/>
    <w:rsid w:val="00881BB1"/>
    <w:rsid w:val="00881EAA"/>
    <w:rsid w:val="00882076"/>
    <w:rsid w:val="00882352"/>
    <w:rsid w:val="00882491"/>
    <w:rsid w:val="00882B62"/>
    <w:rsid w:val="0088319A"/>
    <w:rsid w:val="0088328D"/>
    <w:rsid w:val="008838AF"/>
    <w:rsid w:val="008843A2"/>
    <w:rsid w:val="00884591"/>
    <w:rsid w:val="00884900"/>
    <w:rsid w:val="00884BD0"/>
    <w:rsid w:val="00884C49"/>
    <w:rsid w:val="00884DAD"/>
    <w:rsid w:val="00885115"/>
    <w:rsid w:val="00885528"/>
    <w:rsid w:val="00885EBB"/>
    <w:rsid w:val="00885FD8"/>
    <w:rsid w:val="008860C8"/>
    <w:rsid w:val="008861AA"/>
    <w:rsid w:val="0088645B"/>
    <w:rsid w:val="0088648A"/>
    <w:rsid w:val="008864AC"/>
    <w:rsid w:val="00886682"/>
    <w:rsid w:val="00887D49"/>
    <w:rsid w:val="00887EDA"/>
    <w:rsid w:val="00887F9C"/>
    <w:rsid w:val="008902C7"/>
    <w:rsid w:val="00890BB1"/>
    <w:rsid w:val="00890D85"/>
    <w:rsid w:val="00891BBB"/>
    <w:rsid w:val="00892460"/>
    <w:rsid w:val="008924AA"/>
    <w:rsid w:val="008925AC"/>
    <w:rsid w:val="008928F0"/>
    <w:rsid w:val="00892950"/>
    <w:rsid w:val="00892978"/>
    <w:rsid w:val="00892D65"/>
    <w:rsid w:val="008930A8"/>
    <w:rsid w:val="00893480"/>
    <w:rsid w:val="00893790"/>
    <w:rsid w:val="00893D9A"/>
    <w:rsid w:val="00893EC1"/>
    <w:rsid w:val="00894037"/>
    <w:rsid w:val="008946E7"/>
    <w:rsid w:val="008952E4"/>
    <w:rsid w:val="0089533D"/>
    <w:rsid w:val="008954BE"/>
    <w:rsid w:val="008958FE"/>
    <w:rsid w:val="008960EA"/>
    <w:rsid w:val="008967A0"/>
    <w:rsid w:val="00896B3E"/>
    <w:rsid w:val="00896FDC"/>
    <w:rsid w:val="00897201"/>
    <w:rsid w:val="008A07E2"/>
    <w:rsid w:val="008A094A"/>
    <w:rsid w:val="008A0CC1"/>
    <w:rsid w:val="008A1078"/>
    <w:rsid w:val="008A1479"/>
    <w:rsid w:val="008A1D75"/>
    <w:rsid w:val="008A21BC"/>
    <w:rsid w:val="008A29CF"/>
    <w:rsid w:val="008A3126"/>
    <w:rsid w:val="008A322F"/>
    <w:rsid w:val="008A3421"/>
    <w:rsid w:val="008A39FB"/>
    <w:rsid w:val="008A3CAC"/>
    <w:rsid w:val="008A3E25"/>
    <w:rsid w:val="008A3E9F"/>
    <w:rsid w:val="008A3F26"/>
    <w:rsid w:val="008A41ED"/>
    <w:rsid w:val="008A476B"/>
    <w:rsid w:val="008A4826"/>
    <w:rsid w:val="008A4F31"/>
    <w:rsid w:val="008A5198"/>
    <w:rsid w:val="008A5E02"/>
    <w:rsid w:val="008A6674"/>
    <w:rsid w:val="008A67D6"/>
    <w:rsid w:val="008A69DE"/>
    <w:rsid w:val="008A6C13"/>
    <w:rsid w:val="008A76F3"/>
    <w:rsid w:val="008A7A77"/>
    <w:rsid w:val="008A7B3E"/>
    <w:rsid w:val="008A7D80"/>
    <w:rsid w:val="008A7F9C"/>
    <w:rsid w:val="008B13F0"/>
    <w:rsid w:val="008B17DF"/>
    <w:rsid w:val="008B23E6"/>
    <w:rsid w:val="008B2512"/>
    <w:rsid w:val="008B27E7"/>
    <w:rsid w:val="008B369C"/>
    <w:rsid w:val="008B36D2"/>
    <w:rsid w:val="008B40D7"/>
    <w:rsid w:val="008B493C"/>
    <w:rsid w:val="008B4953"/>
    <w:rsid w:val="008B4C0C"/>
    <w:rsid w:val="008B4E69"/>
    <w:rsid w:val="008B508F"/>
    <w:rsid w:val="008B51DF"/>
    <w:rsid w:val="008B521D"/>
    <w:rsid w:val="008B552A"/>
    <w:rsid w:val="008B589B"/>
    <w:rsid w:val="008B6028"/>
    <w:rsid w:val="008B698E"/>
    <w:rsid w:val="008B6E70"/>
    <w:rsid w:val="008B70A7"/>
    <w:rsid w:val="008B716C"/>
    <w:rsid w:val="008B782D"/>
    <w:rsid w:val="008B7A4C"/>
    <w:rsid w:val="008B7A5D"/>
    <w:rsid w:val="008B7FE2"/>
    <w:rsid w:val="008C031C"/>
    <w:rsid w:val="008C056E"/>
    <w:rsid w:val="008C0741"/>
    <w:rsid w:val="008C0758"/>
    <w:rsid w:val="008C0803"/>
    <w:rsid w:val="008C14A4"/>
    <w:rsid w:val="008C19A2"/>
    <w:rsid w:val="008C19FE"/>
    <w:rsid w:val="008C2289"/>
    <w:rsid w:val="008C274C"/>
    <w:rsid w:val="008C2923"/>
    <w:rsid w:val="008C2C95"/>
    <w:rsid w:val="008C2D62"/>
    <w:rsid w:val="008C36C7"/>
    <w:rsid w:val="008C443A"/>
    <w:rsid w:val="008C479E"/>
    <w:rsid w:val="008C4811"/>
    <w:rsid w:val="008C506E"/>
    <w:rsid w:val="008C53A1"/>
    <w:rsid w:val="008C5CAC"/>
    <w:rsid w:val="008C5DF9"/>
    <w:rsid w:val="008C6213"/>
    <w:rsid w:val="008C6315"/>
    <w:rsid w:val="008C697D"/>
    <w:rsid w:val="008C727B"/>
    <w:rsid w:val="008C7571"/>
    <w:rsid w:val="008C7EE6"/>
    <w:rsid w:val="008D066E"/>
    <w:rsid w:val="008D06B5"/>
    <w:rsid w:val="008D09B3"/>
    <w:rsid w:val="008D1266"/>
    <w:rsid w:val="008D1CF7"/>
    <w:rsid w:val="008D1DA6"/>
    <w:rsid w:val="008D22FD"/>
    <w:rsid w:val="008D23C2"/>
    <w:rsid w:val="008D2C13"/>
    <w:rsid w:val="008D34FB"/>
    <w:rsid w:val="008D3AAF"/>
    <w:rsid w:val="008D3C3D"/>
    <w:rsid w:val="008D3EE6"/>
    <w:rsid w:val="008D465D"/>
    <w:rsid w:val="008D4912"/>
    <w:rsid w:val="008D4AF5"/>
    <w:rsid w:val="008D534F"/>
    <w:rsid w:val="008D57B4"/>
    <w:rsid w:val="008D596C"/>
    <w:rsid w:val="008D5D36"/>
    <w:rsid w:val="008D606D"/>
    <w:rsid w:val="008D6092"/>
    <w:rsid w:val="008D6597"/>
    <w:rsid w:val="008D667A"/>
    <w:rsid w:val="008D69D7"/>
    <w:rsid w:val="008D6B4E"/>
    <w:rsid w:val="008D6B85"/>
    <w:rsid w:val="008D7BB8"/>
    <w:rsid w:val="008E0078"/>
    <w:rsid w:val="008E0DF7"/>
    <w:rsid w:val="008E1520"/>
    <w:rsid w:val="008E187A"/>
    <w:rsid w:val="008E1A7D"/>
    <w:rsid w:val="008E1D56"/>
    <w:rsid w:val="008E1FFF"/>
    <w:rsid w:val="008E34F3"/>
    <w:rsid w:val="008E3B79"/>
    <w:rsid w:val="008E3FCF"/>
    <w:rsid w:val="008E4109"/>
    <w:rsid w:val="008E4366"/>
    <w:rsid w:val="008E456E"/>
    <w:rsid w:val="008E4D5A"/>
    <w:rsid w:val="008E55E0"/>
    <w:rsid w:val="008E5E5C"/>
    <w:rsid w:val="008E65B6"/>
    <w:rsid w:val="008E66BE"/>
    <w:rsid w:val="008E6784"/>
    <w:rsid w:val="008E6879"/>
    <w:rsid w:val="008E6BFE"/>
    <w:rsid w:val="008E6E73"/>
    <w:rsid w:val="008E758A"/>
    <w:rsid w:val="008E772A"/>
    <w:rsid w:val="008E79B2"/>
    <w:rsid w:val="008F01E9"/>
    <w:rsid w:val="008F0F33"/>
    <w:rsid w:val="008F0F54"/>
    <w:rsid w:val="008F106E"/>
    <w:rsid w:val="008F110D"/>
    <w:rsid w:val="008F1914"/>
    <w:rsid w:val="008F2468"/>
    <w:rsid w:val="008F28F1"/>
    <w:rsid w:val="008F2A11"/>
    <w:rsid w:val="008F2EEB"/>
    <w:rsid w:val="008F302E"/>
    <w:rsid w:val="008F3983"/>
    <w:rsid w:val="008F48CE"/>
    <w:rsid w:val="008F4BA8"/>
    <w:rsid w:val="008F554D"/>
    <w:rsid w:val="008F55FE"/>
    <w:rsid w:val="008F56AF"/>
    <w:rsid w:val="008F60F8"/>
    <w:rsid w:val="008F62F8"/>
    <w:rsid w:val="008F6699"/>
    <w:rsid w:val="008F6EF1"/>
    <w:rsid w:val="008F7474"/>
    <w:rsid w:val="008F77C6"/>
    <w:rsid w:val="008F7CB0"/>
    <w:rsid w:val="008F7DBF"/>
    <w:rsid w:val="008F7DFB"/>
    <w:rsid w:val="008F7F62"/>
    <w:rsid w:val="00900521"/>
    <w:rsid w:val="00900A34"/>
    <w:rsid w:val="009017A7"/>
    <w:rsid w:val="00901A1C"/>
    <w:rsid w:val="00901CE4"/>
    <w:rsid w:val="00901D97"/>
    <w:rsid w:val="00901DCE"/>
    <w:rsid w:val="00901FD9"/>
    <w:rsid w:val="0090213B"/>
    <w:rsid w:val="0090253D"/>
    <w:rsid w:val="00902FBC"/>
    <w:rsid w:val="009036D5"/>
    <w:rsid w:val="00903AD6"/>
    <w:rsid w:val="00903E02"/>
    <w:rsid w:val="00904124"/>
    <w:rsid w:val="0090413B"/>
    <w:rsid w:val="00904226"/>
    <w:rsid w:val="00904626"/>
    <w:rsid w:val="009048D2"/>
    <w:rsid w:val="009048DC"/>
    <w:rsid w:val="00904BE3"/>
    <w:rsid w:val="00904BE6"/>
    <w:rsid w:val="00904D9A"/>
    <w:rsid w:val="00904E77"/>
    <w:rsid w:val="00905197"/>
    <w:rsid w:val="00905767"/>
    <w:rsid w:val="00906143"/>
    <w:rsid w:val="00906960"/>
    <w:rsid w:val="00906B85"/>
    <w:rsid w:val="00906C0C"/>
    <w:rsid w:val="00907236"/>
    <w:rsid w:val="009077DA"/>
    <w:rsid w:val="00907C1F"/>
    <w:rsid w:val="009103F6"/>
    <w:rsid w:val="00910A2D"/>
    <w:rsid w:val="00910A70"/>
    <w:rsid w:val="009115B7"/>
    <w:rsid w:val="00911A86"/>
    <w:rsid w:val="00911CF1"/>
    <w:rsid w:val="00911E4B"/>
    <w:rsid w:val="0091232D"/>
    <w:rsid w:val="00912C01"/>
    <w:rsid w:val="00913815"/>
    <w:rsid w:val="00914643"/>
    <w:rsid w:val="00914A68"/>
    <w:rsid w:val="009152D9"/>
    <w:rsid w:val="00915ED8"/>
    <w:rsid w:val="0091611C"/>
    <w:rsid w:val="00916204"/>
    <w:rsid w:val="0091672D"/>
    <w:rsid w:val="00916982"/>
    <w:rsid w:val="00916B84"/>
    <w:rsid w:val="00916EBB"/>
    <w:rsid w:val="009170D3"/>
    <w:rsid w:val="00920A95"/>
    <w:rsid w:val="00920CE2"/>
    <w:rsid w:val="00921261"/>
    <w:rsid w:val="00921302"/>
    <w:rsid w:val="00921CC1"/>
    <w:rsid w:val="0092263C"/>
    <w:rsid w:val="0092276B"/>
    <w:rsid w:val="0092276E"/>
    <w:rsid w:val="00922C73"/>
    <w:rsid w:val="00923224"/>
    <w:rsid w:val="0092339A"/>
    <w:rsid w:val="00923584"/>
    <w:rsid w:val="00923BAA"/>
    <w:rsid w:val="00923BC3"/>
    <w:rsid w:val="00924066"/>
    <w:rsid w:val="00924292"/>
    <w:rsid w:val="00924410"/>
    <w:rsid w:val="0092490C"/>
    <w:rsid w:val="00924AC3"/>
    <w:rsid w:val="00924CB2"/>
    <w:rsid w:val="0092556F"/>
    <w:rsid w:val="0092594F"/>
    <w:rsid w:val="00925AFA"/>
    <w:rsid w:val="00925F1C"/>
    <w:rsid w:val="00925F6A"/>
    <w:rsid w:val="0092614D"/>
    <w:rsid w:val="00926653"/>
    <w:rsid w:val="009273EC"/>
    <w:rsid w:val="00927CD1"/>
    <w:rsid w:val="00930358"/>
    <w:rsid w:val="009305CE"/>
    <w:rsid w:val="009308EC"/>
    <w:rsid w:val="009310B8"/>
    <w:rsid w:val="0093158D"/>
    <w:rsid w:val="00931A03"/>
    <w:rsid w:val="00931E41"/>
    <w:rsid w:val="0093280E"/>
    <w:rsid w:val="00932A4D"/>
    <w:rsid w:val="00934763"/>
    <w:rsid w:val="0093493B"/>
    <w:rsid w:val="00934B55"/>
    <w:rsid w:val="00934DEA"/>
    <w:rsid w:val="00936262"/>
    <w:rsid w:val="009363B8"/>
    <w:rsid w:val="009365BB"/>
    <w:rsid w:val="009365FF"/>
    <w:rsid w:val="0093688D"/>
    <w:rsid w:val="00936AE8"/>
    <w:rsid w:val="00937372"/>
    <w:rsid w:val="0093765C"/>
    <w:rsid w:val="00937AFB"/>
    <w:rsid w:val="00940222"/>
    <w:rsid w:val="00940747"/>
    <w:rsid w:val="0094117D"/>
    <w:rsid w:val="00941484"/>
    <w:rsid w:val="00941A35"/>
    <w:rsid w:val="00941A5C"/>
    <w:rsid w:val="00941DAA"/>
    <w:rsid w:val="00941F13"/>
    <w:rsid w:val="0094249A"/>
    <w:rsid w:val="009429CC"/>
    <w:rsid w:val="00942D7F"/>
    <w:rsid w:val="009430C5"/>
    <w:rsid w:val="009445B4"/>
    <w:rsid w:val="0094475A"/>
    <w:rsid w:val="00944AA8"/>
    <w:rsid w:val="00944D50"/>
    <w:rsid w:val="00944D78"/>
    <w:rsid w:val="00944EDB"/>
    <w:rsid w:val="009452EF"/>
    <w:rsid w:val="00945430"/>
    <w:rsid w:val="009464FF"/>
    <w:rsid w:val="00946649"/>
    <w:rsid w:val="0094664E"/>
    <w:rsid w:val="009471EA"/>
    <w:rsid w:val="009473D4"/>
    <w:rsid w:val="00947A57"/>
    <w:rsid w:val="00947B91"/>
    <w:rsid w:val="009505B1"/>
    <w:rsid w:val="009511D9"/>
    <w:rsid w:val="009512B5"/>
    <w:rsid w:val="00951C1F"/>
    <w:rsid w:val="00952A96"/>
    <w:rsid w:val="00952D28"/>
    <w:rsid w:val="00953388"/>
    <w:rsid w:val="00953404"/>
    <w:rsid w:val="009535B7"/>
    <w:rsid w:val="009542CA"/>
    <w:rsid w:val="0095448A"/>
    <w:rsid w:val="009546A0"/>
    <w:rsid w:val="00954B5A"/>
    <w:rsid w:val="0095504B"/>
    <w:rsid w:val="009558BC"/>
    <w:rsid w:val="009559CB"/>
    <w:rsid w:val="009564E0"/>
    <w:rsid w:val="00956A1F"/>
    <w:rsid w:val="00956A70"/>
    <w:rsid w:val="00957CB9"/>
    <w:rsid w:val="00960742"/>
    <w:rsid w:val="00960AFF"/>
    <w:rsid w:val="00960B43"/>
    <w:rsid w:val="00961211"/>
    <w:rsid w:val="009617E2"/>
    <w:rsid w:val="00961808"/>
    <w:rsid w:val="00961C0F"/>
    <w:rsid w:val="00962A14"/>
    <w:rsid w:val="00962DF7"/>
    <w:rsid w:val="0096398C"/>
    <w:rsid w:val="009639BD"/>
    <w:rsid w:val="00963E97"/>
    <w:rsid w:val="00963EDB"/>
    <w:rsid w:val="0096408B"/>
    <w:rsid w:val="00964211"/>
    <w:rsid w:val="00965618"/>
    <w:rsid w:val="00965CDD"/>
    <w:rsid w:val="00965E7A"/>
    <w:rsid w:val="00965EAB"/>
    <w:rsid w:val="0096690F"/>
    <w:rsid w:val="00967714"/>
    <w:rsid w:val="009679BA"/>
    <w:rsid w:val="00967ABF"/>
    <w:rsid w:val="00967B0B"/>
    <w:rsid w:val="00967BB1"/>
    <w:rsid w:val="00967F76"/>
    <w:rsid w:val="00970A5E"/>
    <w:rsid w:val="00970CA8"/>
    <w:rsid w:val="00970E3C"/>
    <w:rsid w:val="00971205"/>
    <w:rsid w:val="00971806"/>
    <w:rsid w:val="00971A58"/>
    <w:rsid w:val="00971F8E"/>
    <w:rsid w:val="0097255A"/>
    <w:rsid w:val="00972FE5"/>
    <w:rsid w:val="00973800"/>
    <w:rsid w:val="0097414B"/>
    <w:rsid w:val="00974A56"/>
    <w:rsid w:val="00974D84"/>
    <w:rsid w:val="00974F88"/>
    <w:rsid w:val="00975886"/>
    <w:rsid w:val="00975B51"/>
    <w:rsid w:val="00976C03"/>
    <w:rsid w:val="00976CEB"/>
    <w:rsid w:val="00976E34"/>
    <w:rsid w:val="00977178"/>
    <w:rsid w:val="0097733C"/>
    <w:rsid w:val="009802F6"/>
    <w:rsid w:val="00980E7F"/>
    <w:rsid w:val="00980FBA"/>
    <w:rsid w:val="00981792"/>
    <w:rsid w:val="0098209F"/>
    <w:rsid w:val="00982E79"/>
    <w:rsid w:val="009832CF"/>
    <w:rsid w:val="0098330C"/>
    <w:rsid w:val="00983738"/>
    <w:rsid w:val="0098401F"/>
    <w:rsid w:val="00984023"/>
    <w:rsid w:val="00984373"/>
    <w:rsid w:val="009848D5"/>
    <w:rsid w:val="00984DA7"/>
    <w:rsid w:val="00984EC8"/>
    <w:rsid w:val="00985400"/>
    <w:rsid w:val="00985B0A"/>
    <w:rsid w:val="00985E1B"/>
    <w:rsid w:val="00986289"/>
    <w:rsid w:val="00986395"/>
    <w:rsid w:val="00986572"/>
    <w:rsid w:val="009867F0"/>
    <w:rsid w:val="00987364"/>
    <w:rsid w:val="00987A44"/>
    <w:rsid w:val="00990985"/>
    <w:rsid w:val="009912CF"/>
    <w:rsid w:val="00991558"/>
    <w:rsid w:val="009915B4"/>
    <w:rsid w:val="00991725"/>
    <w:rsid w:val="0099187C"/>
    <w:rsid w:val="009924D2"/>
    <w:rsid w:val="00992903"/>
    <w:rsid w:val="00992C2C"/>
    <w:rsid w:val="00992FBB"/>
    <w:rsid w:val="0099396B"/>
    <w:rsid w:val="009939CB"/>
    <w:rsid w:val="00993A0A"/>
    <w:rsid w:val="00993A39"/>
    <w:rsid w:val="00993E0A"/>
    <w:rsid w:val="00993EFC"/>
    <w:rsid w:val="009953E5"/>
    <w:rsid w:val="00995B42"/>
    <w:rsid w:val="00995D44"/>
    <w:rsid w:val="00995D64"/>
    <w:rsid w:val="009962D7"/>
    <w:rsid w:val="00997154"/>
    <w:rsid w:val="0099724A"/>
    <w:rsid w:val="00997459"/>
    <w:rsid w:val="009979B6"/>
    <w:rsid w:val="00997CE2"/>
    <w:rsid w:val="009A070C"/>
    <w:rsid w:val="009A0A72"/>
    <w:rsid w:val="009A0EFB"/>
    <w:rsid w:val="009A125D"/>
    <w:rsid w:val="009A1BAA"/>
    <w:rsid w:val="009A1F81"/>
    <w:rsid w:val="009A2F00"/>
    <w:rsid w:val="009A37E3"/>
    <w:rsid w:val="009A39EB"/>
    <w:rsid w:val="009A3DB3"/>
    <w:rsid w:val="009A40CB"/>
    <w:rsid w:val="009A4A42"/>
    <w:rsid w:val="009A507A"/>
    <w:rsid w:val="009A5631"/>
    <w:rsid w:val="009A5783"/>
    <w:rsid w:val="009A5CEE"/>
    <w:rsid w:val="009A66C2"/>
    <w:rsid w:val="009A6BF8"/>
    <w:rsid w:val="009A6E96"/>
    <w:rsid w:val="009A718C"/>
    <w:rsid w:val="009B00DD"/>
    <w:rsid w:val="009B0677"/>
    <w:rsid w:val="009B0F81"/>
    <w:rsid w:val="009B13AE"/>
    <w:rsid w:val="009B15B7"/>
    <w:rsid w:val="009B1A2F"/>
    <w:rsid w:val="009B1EC6"/>
    <w:rsid w:val="009B1F06"/>
    <w:rsid w:val="009B240C"/>
    <w:rsid w:val="009B2890"/>
    <w:rsid w:val="009B2C37"/>
    <w:rsid w:val="009B2E1F"/>
    <w:rsid w:val="009B3059"/>
    <w:rsid w:val="009B30CB"/>
    <w:rsid w:val="009B35AD"/>
    <w:rsid w:val="009B35CD"/>
    <w:rsid w:val="009B39F4"/>
    <w:rsid w:val="009B40DC"/>
    <w:rsid w:val="009B469D"/>
    <w:rsid w:val="009B49EB"/>
    <w:rsid w:val="009B5F30"/>
    <w:rsid w:val="009B5FE9"/>
    <w:rsid w:val="009B6230"/>
    <w:rsid w:val="009B63B9"/>
    <w:rsid w:val="009B689C"/>
    <w:rsid w:val="009B68AC"/>
    <w:rsid w:val="009B69D5"/>
    <w:rsid w:val="009B6DFE"/>
    <w:rsid w:val="009B7504"/>
    <w:rsid w:val="009B7A38"/>
    <w:rsid w:val="009C002F"/>
    <w:rsid w:val="009C04BC"/>
    <w:rsid w:val="009C083F"/>
    <w:rsid w:val="009C0C49"/>
    <w:rsid w:val="009C0DD1"/>
    <w:rsid w:val="009C1467"/>
    <w:rsid w:val="009C1926"/>
    <w:rsid w:val="009C25FC"/>
    <w:rsid w:val="009C278D"/>
    <w:rsid w:val="009C27B8"/>
    <w:rsid w:val="009C2C25"/>
    <w:rsid w:val="009C2C9F"/>
    <w:rsid w:val="009C2EB6"/>
    <w:rsid w:val="009C3641"/>
    <w:rsid w:val="009C3F86"/>
    <w:rsid w:val="009C41DE"/>
    <w:rsid w:val="009C44F5"/>
    <w:rsid w:val="009C4594"/>
    <w:rsid w:val="009C48E5"/>
    <w:rsid w:val="009C5097"/>
    <w:rsid w:val="009C5382"/>
    <w:rsid w:val="009C541F"/>
    <w:rsid w:val="009C5605"/>
    <w:rsid w:val="009C58BD"/>
    <w:rsid w:val="009C5AF1"/>
    <w:rsid w:val="009C6191"/>
    <w:rsid w:val="009C623D"/>
    <w:rsid w:val="009C69D4"/>
    <w:rsid w:val="009C7144"/>
    <w:rsid w:val="009C7259"/>
    <w:rsid w:val="009C75E3"/>
    <w:rsid w:val="009C7885"/>
    <w:rsid w:val="009C7C2D"/>
    <w:rsid w:val="009D08DE"/>
    <w:rsid w:val="009D0B87"/>
    <w:rsid w:val="009D0C11"/>
    <w:rsid w:val="009D0C48"/>
    <w:rsid w:val="009D0CA2"/>
    <w:rsid w:val="009D0DCD"/>
    <w:rsid w:val="009D1ECF"/>
    <w:rsid w:val="009D2008"/>
    <w:rsid w:val="009D2127"/>
    <w:rsid w:val="009D31DF"/>
    <w:rsid w:val="009D32C5"/>
    <w:rsid w:val="009D358C"/>
    <w:rsid w:val="009D3FE3"/>
    <w:rsid w:val="009D4A8A"/>
    <w:rsid w:val="009D4E74"/>
    <w:rsid w:val="009D4FAA"/>
    <w:rsid w:val="009D525B"/>
    <w:rsid w:val="009D52F4"/>
    <w:rsid w:val="009D5346"/>
    <w:rsid w:val="009D545F"/>
    <w:rsid w:val="009D6129"/>
    <w:rsid w:val="009D7036"/>
    <w:rsid w:val="009D732A"/>
    <w:rsid w:val="009D772E"/>
    <w:rsid w:val="009D77CA"/>
    <w:rsid w:val="009D7E37"/>
    <w:rsid w:val="009E0430"/>
    <w:rsid w:val="009E0475"/>
    <w:rsid w:val="009E06E7"/>
    <w:rsid w:val="009E1763"/>
    <w:rsid w:val="009E1AD7"/>
    <w:rsid w:val="009E2030"/>
    <w:rsid w:val="009E246C"/>
    <w:rsid w:val="009E2AAA"/>
    <w:rsid w:val="009E2F7E"/>
    <w:rsid w:val="009E3B9E"/>
    <w:rsid w:val="009E3E6E"/>
    <w:rsid w:val="009E4256"/>
    <w:rsid w:val="009E44B3"/>
    <w:rsid w:val="009E48DB"/>
    <w:rsid w:val="009E4A99"/>
    <w:rsid w:val="009E52D5"/>
    <w:rsid w:val="009E55A1"/>
    <w:rsid w:val="009E5D3B"/>
    <w:rsid w:val="009E62F4"/>
    <w:rsid w:val="009E634D"/>
    <w:rsid w:val="009E64B5"/>
    <w:rsid w:val="009E6937"/>
    <w:rsid w:val="009E78BE"/>
    <w:rsid w:val="009E7C02"/>
    <w:rsid w:val="009F08E4"/>
    <w:rsid w:val="009F09B2"/>
    <w:rsid w:val="009F1A23"/>
    <w:rsid w:val="009F1CC8"/>
    <w:rsid w:val="009F1DD1"/>
    <w:rsid w:val="009F20DB"/>
    <w:rsid w:val="009F2102"/>
    <w:rsid w:val="009F2BF4"/>
    <w:rsid w:val="009F2F6F"/>
    <w:rsid w:val="009F34E9"/>
    <w:rsid w:val="009F3995"/>
    <w:rsid w:val="009F3A24"/>
    <w:rsid w:val="009F4C9B"/>
    <w:rsid w:val="009F52CA"/>
    <w:rsid w:val="009F52D7"/>
    <w:rsid w:val="009F5845"/>
    <w:rsid w:val="009F58FA"/>
    <w:rsid w:val="009F5F4D"/>
    <w:rsid w:val="009F61C6"/>
    <w:rsid w:val="009F6726"/>
    <w:rsid w:val="009F686B"/>
    <w:rsid w:val="009F7121"/>
    <w:rsid w:val="009F723B"/>
    <w:rsid w:val="009F7B86"/>
    <w:rsid w:val="00A012BD"/>
    <w:rsid w:val="00A0140C"/>
    <w:rsid w:val="00A01546"/>
    <w:rsid w:val="00A01747"/>
    <w:rsid w:val="00A0185E"/>
    <w:rsid w:val="00A01C75"/>
    <w:rsid w:val="00A01D5B"/>
    <w:rsid w:val="00A023E5"/>
    <w:rsid w:val="00A025D5"/>
    <w:rsid w:val="00A032A5"/>
    <w:rsid w:val="00A033DE"/>
    <w:rsid w:val="00A03415"/>
    <w:rsid w:val="00A03657"/>
    <w:rsid w:val="00A0376D"/>
    <w:rsid w:val="00A05779"/>
    <w:rsid w:val="00A05B5A"/>
    <w:rsid w:val="00A05BD7"/>
    <w:rsid w:val="00A05D9D"/>
    <w:rsid w:val="00A06028"/>
    <w:rsid w:val="00A06335"/>
    <w:rsid w:val="00A068F9"/>
    <w:rsid w:val="00A06A99"/>
    <w:rsid w:val="00A06E55"/>
    <w:rsid w:val="00A06FE0"/>
    <w:rsid w:val="00A07041"/>
    <w:rsid w:val="00A0720F"/>
    <w:rsid w:val="00A075FD"/>
    <w:rsid w:val="00A079A0"/>
    <w:rsid w:val="00A07BCA"/>
    <w:rsid w:val="00A07E7C"/>
    <w:rsid w:val="00A10060"/>
    <w:rsid w:val="00A108A3"/>
    <w:rsid w:val="00A10FF6"/>
    <w:rsid w:val="00A114A2"/>
    <w:rsid w:val="00A11A23"/>
    <w:rsid w:val="00A12218"/>
    <w:rsid w:val="00A1256F"/>
    <w:rsid w:val="00A12812"/>
    <w:rsid w:val="00A136BE"/>
    <w:rsid w:val="00A13A0C"/>
    <w:rsid w:val="00A13B71"/>
    <w:rsid w:val="00A141DB"/>
    <w:rsid w:val="00A143D0"/>
    <w:rsid w:val="00A144CF"/>
    <w:rsid w:val="00A14503"/>
    <w:rsid w:val="00A14AC4"/>
    <w:rsid w:val="00A14C2F"/>
    <w:rsid w:val="00A15083"/>
    <w:rsid w:val="00A15148"/>
    <w:rsid w:val="00A1567A"/>
    <w:rsid w:val="00A158CE"/>
    <w:rsid w:val="00A15E29"/>
    <w:rsid w:val="00A16057"/>
    <w:rsid w:val="00A16777"/>
    <w:rsid w:val="00A169DF"/>
    <w:rsid w:val="00A16E38"/>
    <w:rsid w:val="00A16F2A"/>
    <w:rsid w:val="00A170D5"/>
    <w:rsid w:val="00A177E6"/>
    <w:rsid w:val="00A17DA0"/>
    <w:rsid w:val="00A17DC7"/>
    <w:rsid w:val="00A2001B"/>
    <w:rsid w:val="00A208F7"/>
    <w:rsid w:val="00A209E8"/>
    <w:rsid w:val="00A20DB6"/>
    <w:rsid w:val="00A20DDE"/>
    <w:rsid w:val="00A2123F"/>
    <w:rsid w:val="00A2132E"/>
    <w:rsid w:val="00A22229"/>
    <w:rsid w:val="00A22252"/>
    <w:rsid w:val="00A22A58"/>
    <w:rsid w:val="00A22B0E"/>
    <w:rsid w:val="00A23481"/>
    <w:rsid w:val="00A23567"/>
    <w:rsid w:val="00A23A5F"/>
    <w:rsid w:val="00A24597"/>
    <w:rsid w:val="00A24651"/>
    <w:rsid w:val="00A2469B"/>
    <w:rsid w:val="00A24C5E"/>
    <w:rsid w:val="00A24F4C"/>
    <w:rsid w:val="00A25731"/>
    <w:rsid w:val="00A262C8"/>
    <w:rsid w:val="00A269ED"/>
    <w:rsid w:val="00A26A91"/>
    <w:rsid w:val="00A2709A"/>
    <w:rsid w:val="00A27209"/>
    <w:rsid w:val="00A274F2"/>
    <w:rsid w:val="00A27A3C"/>
    <w:rsid w:val="00A27B81"/>
    <w:rsid w:val="00A303C0"/>
    <w:rsid w:val="00A30795"/>
    <w:rsid w:val="00A30894"/>
    <w:rsid w:val="00A30D69"/>
    <w:rsid w:val="00A31896"/>
    <w:rsid w:val="00A31EFB"/>
    <w:rsid w:val="00A320D4"/>
    <w:rsid w:val="00A32867"/>
    <w:rsid w:val="00A32C88"/>
    <w:rsid w:val="00A33DAB"/>
    <w:rsid w:val="00A340A7"/>
    <w:rsid w:val="00A34137"/>
    <w:rsid w:val="00A34B22"/>
    <w:rsid w:val="00A35185"/>
    <w:rsid w:val="00A353D9"/>
    <w:rsid w:val="00A359FA"/>
    <w:rsid w:val="00A35E5B"/>
    <w:rsid w:val="00A36CAD"/>
    <w:rsid w:val="00A370E5"/>
    <w:rsid w:val="00A401B7"/>
    <w:rsid w:val="00A4032B"/>
    <w:rsid w:val="00A4044D"/>
    <w:rsid w:val="00A407FD"/>
    <w:rsid w:val="00A415F3"/>
    <w:rsid w:val="00A4202A"/>
    <w:rsid w:val="00A42A4D"/>
    <w:rsid w:val="00A42C88"/>
    <w:rsid w:val="00A4321A"/>
    <w:rsid w:val="00A4379D"/>
    <w:rsid w:val="00A4407C"/>
    <w:rsid w:val="00A44115"/>
    <w:rsid w:val="00A44164"/>
    <w:rsid w:val="00A44520"/>
    <w:rsid w:val="00A446F4"/>
    <w:rsid w:val="00A44B56"/>
    <w:rsid w:val="00A45008"/>
    <w:rsid w:val="00A45BB5"/>
    <w:rsid w:val="00A45D1E"/>
    <w:rsid w:val="00A45D26"/>
    <w:rsid w:val="00A46271"/>
    <w:rsid w:val="00A467C0"/>
    <w:rsid w:val="00A46D7B"/>
    <w:rsid w:val="00A474E1"/>
    <w:rsid w:val="00A47937"/>
    <w:rsid w:val="00A47B2B"/>
    <w:rsid w:val="00A47B52"/>
    <w:rsid w:val="00A47B80"/>
    <w:rsid w:val="00A47B81"/>
    <w:rsid w:val="00A501CD"/>
    <w:rsid w:val="00A50239"/>
    <w:rsid w:val="00A50438"/>
    <w:rsid w:val="00A50929"/>
    <w:rsid w:val="00A509F9"/>
    <w:rsid w:val="00A50B10"/>
    <w:rsid w:val="00A50CCB"/>
    <w:rsid w:val="00A50FDD"/>
    <w:rsid w:val="00A511BB"/>
    <w:rsid w:val="00A51401"/>
    <w:rsid w:val="00A517CE"/>
    <w:rsid w:val="00A51840"/>
    <w:rsid w:val="00A519FD"/>
    <w:rsid w:val="00A51D57"/>
    <w:rsid w:val="00A52779"/>
    <w:rsid w:val="00A52827"/>
    <w:rsid w:val="00A53149"/>
    <w:rsid w:val="00A5350A"/>
    <w:rsid w:val="00A539B3"/>
    <w:rsid w:val="00A5402D"/>
    <w:rsid w:val="00A5470F"/>
    <w:rsid w:val="00A5471B"/>
    <w:rsid w:val="00A54977"/>
    <w:rsid w:val="00A549CD"/>
    <w:rsid w:val="00A5573B"/>
    <w:rsid w:val="00A55D7D"/>
    <w:rsid w:val="00A560BB"/>
    <w:rsid w:val="00A56CC4"/>
    <w:rsid w:val="00A571F5"/>
    <w:rsid w:val="00A5725A"/>
    <w:rsid w:val="00A57C5E"/>
    <w:rsid w:val="00A57CED"/>
    <w:rsid w:val="00A57DFD"/>
    <w:rsid w:val="00A60264"/>
    <w:rsid w:val="00A615EB"/>
    <w:rsid w:val="00A617E8"/>
    <w:rsid w:val="00A618F3"/>
    <w:rsid w:val="00A61AC0"/>
    <w:rsid w:val="00A62467"/>
    <w:rsid w:val="00A625C3"/>
    <w:rsid w:val="00A637B4"/>
    <w:rsid w:val="00A643A4"/>
    <w:rsid w:val="00A646AE"/>
    <w:rsid w:val="00A64EF1"/>
    <w:rsid w:val="00A658B9"/>
    <w:rsid w:val="00A65D7F"/>
    <w:rsid w:val="00A666B3"/>
    <w:rsid w:val="00A67415"/>
    <w:rsid w:val="00A67842"/>
    <w:rsid w:val="00A67853"/>
    <w:rsid w:val="00A7007D"/>
    <w:rsid w:val="00A70652"/>
    <w:rsid w:val="00A707C0"/>
    <w:rsid w:val="00A70946"/>
    <w:rsid w:val="00A71AB1"/>
    <w:rsid w:val="00A7297D"/>
    <w:rsid w:val="00A72EC1"/>
    <w:rsid w:val="00A73000"/>
    <w:rsid w:val="00A73022"/>
    <w:rsid w:val="00A7363E"/>
    <w:rsid w:val="00A73FFB"/>
    <w:rsid w:val="00A74782"/>
    <w:rsid w:val="00A74A99"/>
    <w:rsid w:val="00A74C56"/>
    <w:rsid w:val="00A75077"/>
    <w:rsid w:val="00A75238"/>
    <w:rsid w:val="00A75718"/>
    <w:rsid w:val="00A759F0"/>
    <w:rsid w:val="00A75D0A"/>
    <w:rsid w:val="00A75E79"/>
    <w:rsid w:val="00A760FB"/>
    <w:rsid w:val="00A76512"/>
    <w:rsid w:val="00A77102"/>
    <w:rsid w:val="00A77782"/>
    <w:rsid w:val="00A77AC1"/>
    <w:rsid w:val="00A77C7F"/>
    <w:rsid w:val="00A77F72"/>
    <w:rsid w:val="00A803E4"/>
    <w:rsid w:val="00A8065C"/>
    <w:rsid w:val="00A80BC8"/>
    <w:rsid w:val="00A80E9E"/>
    <w:rsid w:val="00A80EA7"/>
    <w:rsid w:val="00A8172F"/>
    <w:rsid w:val="00A81A31"/>
    <w:rsid w:val="00A81EF2"/>
    <w:rsid w:val="00A825DF"/>
    <w:rsid w:val="00A82C67"/>
    <w:rsid w:val="00A83079"/>
    <w:rsid w:val="00A83DF5"/>
    <w:rsid w:val="00A84311"/>
    <w:rsid w:val="00A84EF0"/>
    <w:rsid w:val="00A84F7A"/>
    <w:rsid w:val="00A8573F"/>
    <w:rsid w:val="00A85950"/>
    <w:rsid w:val="00A859AF"/>
    <w:rsid w:val="00A859F1"/>
    <w:rsid w:val="00A85C0D"/>
    <w:rsid w:val="00A85D9C"/>
    <w:rsid w:val="00A85F7A"/>
    <w:rsid w:val="00A869C8"/>
    <w:rsid w:val="00A87559"/>
    <w:rsid w:val="00A8782B"/>
    <w:rsid w:val="00A87C1F"/>
    <w:rsid w:val="00A87C9C"/>
    <w:rsid w:val="00A87CD5"/>
    <w:rsid w:val="00A87FBE"/>
    <w:rsid w:val="00A901A0"/>
    <w:rsid w:val="00A90251"/>
    <w:rsid w:val="00A90529"/>
    <w:rsid w:val="00A905C8"/>
    <w:rsid w:val="00A905EB"/>
    <w:rsid w:val="00A907E1"/>
    <w:rsid w:val="00A90E75"/>
    <w:rsid w:val="00A90EAD"/>
    <w:rsid w:val="00A9110A"/>
    <w:rsid w:val="00A91163"/>
    <w:rsid w:val="00A9123C"/>
    <w:rsid w:val="00A92429"/>
    <w:rsid w:val="00A9338B"/>
    <w:rsid w:val="00A935D6"/>
    <w:rsid w:val="00A9379B"/>
    <w:rsid w:val="00A93BB1"/>
    <w:rsid w:val="00A93ECF"/>
    <w:rsid w:val="00A94225"/>
    <w:rsid w:val="00A946C8"/>
    <w:rsid w:val="00A956CB"/>
    <w:rsid w:val="00A957A3"/>
    <w:rsid w:val="00A957EE"/>
    <w:rsid w:val="00A95D77"/>
    <w:rsid w:val="00A95DE1"/>
    <w:rsid w:val="00A969E6"/>
    <w:rsid w:val="00A96B12"/>
    <w:rsid w:val="00A97B26"/>
    <w:rsid w:val="00A97D2B"/>
    <w:rsid w:val="00A97D40"/>
    <w:rsid w:val="00A97ED8"/>
    <w:rsid w:val="00AA02D9"/>
    <w:rsid w:val="00AA0E5D"/>
    <w:rsid w:val="00AA13FC"/>
    <w:rsid w:val="00AA190E"/>
    <w:rsid w:val="00AA1968"/>
    <w:rsid w:val="00AA25CC"/>
    <w:rsid w:val="00AA25EA"/>
    <w:rsid w:val="00AA2675"/>
    <w:rsid w:val="00AA2A8E"/>
    <w:rsid w:val="00AA2DD9"/>
    <w:rsid w:val="00AA2DFB"/>
    <w:rsid w:val="00AA2EB0"/>
    <w:rsid w:val="00AA34A3"/>
    <w:rsid w:val="00AA4292"/>
    <w:rsid w:val="00AA4900"/>
    <w:rsid w:val="00AA4A3F"/>
    <w:rsid w:val="00AA4FDB"/>
    <w:rsid w:val="00AA54E8"/>
    <w:rsid w:val="00AA5A4E"/>
    <w:rsid w:val="00AA5F84"/>
    <w:rsid w:val="00AA600B"/>
    <w:rsid w:val="00AA63DF"/>
    <w:rsid w:val="00AA6472"/>
    <w:rsid w:val="00AA6B60"/>
    <w:rsid w:val="00AA6C35"/>
    <w:rsid w:val="00AA7D85"/>
    <w:rsid w:val="00AB02F6"/>
    <w:rsid w:val="00AB0A44"/>
    <w:rsid w:val="00AB0A58"/>
    <w:rsid w:val="00AB1346"/>
    <w:rsid w:val="00AB1A06"/>
    <w:rsid w:val="00AB1B55"/>
    <w:rsid w:val="00AB1D27"/>
    <w:rsid w:val="00AB1E4C"/>
    <w:rsid w:val="00AB2561"/>
    <w:rsid w:val="00AB279F"/>
    <w:rsid w:val="00AB280C"/>
    <w:rsid w:val="00AB2A8D"/>
    <w:rsid w:val="00AB3247"/>
    <w:rsid w:val="00AB3364"/>
    <w:rsid w:val="00AB395E"/>
    <w:rsid w:val="00AB3F78"/>
    <w:rsid w:val="00AB4268"/>
    <w:rsid w:val="00AB4BC0"/>
    <w:rsid w:val="00AB4E19"/>
    <w:rsid w:val="00AB509F"/>
    <w:rsid w:val="00AB57C0"/>
    <w:rsid w:val="00AB5D8F"/>
    <w:rsid w:val="00AB5F42"/>
    <w:rsid w:val="00AB61AE"/>
    <w:rsid w:val="00AB6245"/>
    <w:rsid w:val="00AB6339"/>
    <w:rsid w:val="00AB64EB"/>
    <w:rsid w:val="00AB6628"/>
    <w:rsid w:val="00AB6703"/>
    <w:rsid w:val="00AB6F2E"/>
    <w:rsid w:val="00AB7506"/>
    <w:rsid w:val="00AC0746"/>
    <w:rsid w:val="00AC161A"/>
    <w:rsid w:val="00AC165C"/>
    <w:rsid w:val="00AC1AB5"/>
    <w:rsid w:val="00AC1E56"/>
    <w:rsid w:val="00AC1F22"/>
    <w:rsid w:val="00AC302C"/>
    <w:rsid w:val="00AC3FC9"/>
    <w:rsid w:val="00AC536A"/>
    <w:rsid w:val="00AC5582"/>
    <w:rsid w:val="00AC59DB"/>
    <w:rsid w:val="00AC6161"/>
    <w:rsid w:val="00AC64AC"/>
    <w:rsid w:val="00AC64BF"/>
    <w:rsid w:val="00AC6772"/>
    <w:rsid w:val="00AC6783"/>
    <w:rsid w:val="00AC681E"/>
    <w:rsid w:val="00AC6FE0"/>
    <w:rsid w:val="00AC705F"/>
    <w:rsid w:val="00AC766B"/>
    <w:rsid w:val="00AC7CCF"/>
    <w:rsid w:val="00AD0726"/>
    <w:rsid w:val="00AD103A"/>
    <w:rsid w:val="00AD1186"/>
    <w:rsid w:val="00AD1A4D"/>
    <w:rsid w:val="00AD1B22"/>
    <w:rsid w:val="00AD2107"/>
    <w:rsid w:val="00AD2373"/>
    <w:rsid w:val="00AD2B9F"/>
    <w:rsid w:val="00AD2BDA"/>
    <w:rsid w:val="00AD2CE9"/>
    <w:rsid w:val="00AD2EB9"/>
    <w:rsid w:val="00AD2EC9"/>
    <w:rsid w:val="00AD4412"/>
    <w:rsid w:val="00AD4A0E"/>
    <w:rsid w:val="00AD4A40"/>
    <w:rsid w:val="00AD4B5C"/>
    <w:rsid w:val="00AD51D4"/>
    <w:rsid w:val="00AD5CC6"/>
    <w:rsid w:val="00AD60CA"/>
    <w:rsid w:val="00AD6615"/>
    <w:rsid w:val="00AD6C4E"/>
    <w:rsid w:val="00AD6DDF"/>
    <w:rsid w:val="00AD6EC2"/>
    <w:rsid w:val="00AD74DE"/>
    <w:rsid w:val="00AD78F7"/>
    <w:rsid w:val="00AE06B7"/>
    <w:rsid w:val="00AE0B6B"/>
    <w:rsid w:val="00AE0BEB"/>
    <w:rsid w:val="00AE0D06"/>
    <w:rsid w:val="00AE0E2A"/>
    <w:rsid w:val="00AE11C9"/>
    <w:rsid w:val="00AE1379"/>
    <w:rsid w:val="00AE1459"/>
    <w:rsid w:val="00AE1498"/>
    <w:rsid w:val="00AE1548"/>
    <w:rsid w:val="00AE1C79"/>
    <w:rsid w:val="00AE1F06"/>
    <w:rsid w:val="00AE20FA"/>
    <w:rsid w:val="00AE29AA"/>
    <w:rsid w:val="00AE34A9"/>
    <w:rsid w:val="00AE3B6A"/>
    <w:rsid w:val="00AE4305"/>
    <w:rsid w:val="00AE4625"/>
    <w:rsid w:val="00AE52F0"/>
    <w:rsid w:val="00AE53BB"/>
    <w:rsid w:val="00AE5486"/>
    <w:rsid w:val="00AE56D8"/>
    <w:rsid w:val="00AE593A"/>
    <w:rsid w:val="00AE5A28"/>
    <w:rsid w:val="00AE61E7"/>
    <w:rsid w:val="00AE711D"/>
    <w:rsid w:val="00AE73EE"/>
    <w:rsid w:val="00AE78EA"/>
    <w:rsid w:val="00AE7BF1"/>
    <w:rsid w:val="00AF06B6"/>
    <w:rsid w:val="00AF06D4"/>
    <w:rsid w:val="00AF08AB"/>
    <w:rsid w:val="00AF0C8D"/>
    <w:rsid w:val="00AF1153"/>
    <w:rsid w:val="00AF1748"/>
    <w:rsid w:val="00AF23C3"/>
    <w:rsid w:val="00AF23E0"/>
    <w:rsid w:val="00AF28D6"/>
    <w:rsid w:val="00AF2971"/>
    <w:rsid w:val="00AF2C26"/>
    <w:rsid w:val="00AF316D"/>
    <w:rsid w:val="00AF33EC"/>
    <w:rsid w:val="00AF3B46"/>
    <w:rsid w:val="00AF3DDB"/>
    <w:rsid w:val="00AF42AC"/>
    <w:rsid w:val="00AF452F"/>
    <w:rsid w:val="00AF4CDA"/>
    <w:rsid w:val="00AF4DE9"/>
    <w:rsid w:val="00AF4EBA"/>
    <w:rsid w:val="00AF5578"/>
    <w:rsid w:val="00AF5589"/>
    <w:rsid w:val="00AF6822"/>
    <w:rsid w:val="00AF6BB7"/>
    <w:rsid w:val="00AF723C"/>
    <w:rsid w:val="00AF7522"/>
    <w:rsid w:val="00AF7CF7"/>
    <w:rsid w:val="00B00407"/>
    <w:rsid w:val="00B00478"/>
    <w:rsid w:val="00B00B5E"/>
    <w:rsid w:val="00B0105C"/>
    <w:rsid w:val="00B01A26"/>
    <w:rsid w:val="00B01BD6"/>
    <w:rsid w:val="00B01DD9"/>
    <w:rsid w:val="00B02029"/>
    <w:rsid w:val="00B02610"/>
    <w:rsid w:val="00B02717"/>
    <w:rsid w:val="00B02747"/>
    <w:rsid w:val="00B02BC7"/>
    <w:rsid w:val="00B02CA6"/>
    <w:rsid w:val="00B02E1C"/>
    <w:rsid w:val="00B02E64"/>
    <w:rsid w:val="00B02EB2"/>
    <w:rsid w:val="00B031E4"/>
    <w:rsid w:val="00B03202"/>
    <w:rsid w:val="00B0380A"/>
    <w:rsid w:val="00B03A8B"/>
    <w:rsid w:val="00B0442E"/>
    <w:rsid w:val="00B04F49"/>
    <w:rsid w:val="00B04F4E"/>
    <w:rsid w:val="00B0527F"/>
    <w:rsid w:val="00B058EF"/>
    <w:rsid w:val="00B05ED1"/>
    <w:rsid w:val="00B063DA"/>
    <w:rsid w:val="00B066E4"/>
    <w:rsid w:val="00B06A33"/>
    <w:rsid w:val="00B06D09"/>
    <w:rsid w:val="00B07278"/>
    <w:rsid w:val="00B074AA"/>
    <w:rsid w:val="00B078AB"/>
    <w:rsid w:val="00B07C7C"/>
    <w:rsid w:val="00B1001D"/>
    <w:rsid w:val="00B10085"/>
    <w:rsid w:val="00B109D7"/>
    <w:rsid w:val="00B11139"/>
    <w:rsid w:val="00B11337"/>
    <w:rsid w:val="00B114C4"/>
    <w:rsid w:val="00B1167F"/>
    <w:rsid w:val="00B1181A"/>
    <w:rsid w:val="00B11B0E"/>
    <w:rsid w:val="00B11B6E"/>
    <w:rsid w:val="00B121B9"/>
    <w:rsid w:val="00B1232A"/>
    <w:rsid w:val="00B1233E"/>
    <w:rsid w:val="00B1270C"/>
    <w:rsid w:val="00B12859"/>
    <w:rsid w:val="00B12D80"/>
    <w:rsid w:val="00B14019"/>
    <w:rsid w:val="00B144A2"/>
    <w:rsid w:val="00B1471E"/>
    <w:rsid w:val="00B14C1A"/>
    <w:rsid w:val="00B151CF"/>
    <w:rsid w:val="00B151FD"/>
    <w:rsid w:val="00B15E50"/>
    <w:rsid w:val="00B1644C"/>
    <w:rsid w:val="00B16CEF"/>
    <w:rsid w:val="00B2013D"/>
    <w:rsid w:val="00B206F0"/>
    <w:rsid w:val="00B209C6"/>
    <w:rsid w:val="00B20AE5"/>
    <w:rsid w:val="00B20EFA"/>
    <w:rsid w:val="00B21808"/>
    <w:rsid w:val="00B21BB4"/>
    <w:rsid w:val="00B21EA2"/>
    <w:rsid w:val="00B22028"/>
    <w:rsid w:val="00B22D4D"/>
    <w:rsid w:val="00B2315F"/>
    <w:rsid w:val="00B233A6"/>
    <w:rsid w:val="00B235CD"/>
    <w:rsid w:val="00B237C1"/>
    <w:rsid w:val="00B242FE"/>
    <w:rsid w:val="00B24C8F"/>
    <w:rsid w:val="00B25573"/>
    <w:rsid w:val="00B25A2C"/>
    <w:rsid w:val="00B25A77"/>
    <w:rsid w:val="00B25C17"/>
    <w:rsid w:val="00B25D43"/>
    <w:rsid w:val="00B25FB7"/>
    <w:rsid w:val="00B261D8"/>
    <w:rsid w:val="00B26A70"/>
    <w:rsid w:val="00B26E9A"/>
    <w:rsid w:val="00B27470"/>
    <w:rsid w:val="00B30382"/>
    <w:rsid w:val="00B305A1"/>
    <w:rsid w:val="00B30A0D"/>
    <w:rsid w:val="00B30B84"/>
    <w:rsid w:val="00B3117C"/>
    <w:rsid w:val="00B312BF"/>
    <w:rsid w:val="00B31497"/>
    <w:rsid w:val="00B3179A"/>
    <w:rsid w:val="00B3184C"/>
    <w:rsid w:val="00B31B32"/>
    <w:rsid w:val="00B31DAE"/>
    <w:rsid w:val="00B31E25"/>
    <w:rsid w:val="00B32608"/>
    <w:rsid w:val="00B3310A"/>
    <w:rsid w:val="00B3384E"/>
    <w:rsid w:val="00B33BD7"/>
    <w:rsid w:val="00B33C7A"/>
    <w:rsid w:val="00B33D8E"/>
    <w:rsid w:val="00B3420C"/>
    <w:rsid w:val="00B349ED"/>
    <w:rsid w:val="00B34AE9"/>
    <w:rsid w:val="00B36322"/>
    <w:rsid w:val="00B36DEE"/>
    <w:rsid w:val="00B37446"/>
    <w:rsid w:val="00B3769B"/>
    <w:rsid w:val="00B40538"/>
    <w:rsid w:val="00B40581"/>
    <w:rsid w:val="00B408BD"/>
    <w:rsid w:val="00B41A96"/>
    <w:rsid w:val="00B41E83"/>
    <w:rsid w:val="00B42047"/>
    <w:rsid w:val="00B422A9"/>
    <w:rsid w:val="00B42431"/>
    <w:rsid w:val="00B426D0"/>
    <w:rsid w:val="00B428FD"/>
    <w:rsid w:val="00B42F72"/>
    <w:rsid w:val="00B42FF9"/>
    <w:rsid w:val="00B4312A"/>
    <w:rsid w:val="00B434D7"/>
    <w:rsid w:val="00B43545"/>
    <w:rsid w:val="00B4560D"/>
    <w:rsid w:val="00B460A3"/>
    <w:rsid w:val="00B461BD"/>
    <w:rsid w:val="00B467DE"/>
    <w:rsid w:val="00B46A4A"/>
    <w:rsid w:val="00B47CAB"/>
    <w:rsid w:val="00B5031D"/>
    <w:rsid w:val="00B50740"/>
    <w:rsid w:val="00B507C4"/>
    <w:rsid w:val="00B507D2"/>
    <w:rsid w:val="00B513AE"/>
    <w:rsid w:val="00B516CF"/>
    <w:rsid w:val="00B51F87"/>
    <w:rsid w:val="00B5239A"/>
    <w:rsid w:val="00B526D0"/>
    <w:rsid w:val="00B52912"/>
    <w:rsid w:val="00B52F2E"/>
    <w:rsid w:val="00B538B4"/>
    <w:rsid w:val="00B545FB"/>
    <w:rsid w:val="00B55477"/>
    <w:rsid w:val="00B55846"/>
    <w:rsid w:val="00B55A47"/>
    <w:rsid w:val="00B55B82"/>
    <w:rsid w:val="00B56345"/>
    <w:rsid w:val="00B56C20"/>
    <w:rsid w:val="00B5700B"/>
    <w:rsid w:val="00B574CC"/>
    <w:rsid w:val="00B57532"/>
    <w:rsid w:val="00B5773F"/>
    <w:rsid w:val="00B5797E"/>
    <w:rsid w:val="00B60EBC"/>
    <w:rsid w:val="00B611D3"/>
    <w:rsid w:val="00B61B3F"/>
    <w:rsid w:val="00B61F1B"/>
    <w:rsid w:val="00B62330"/>
    <w:rsid w:val="00B62395"/>
    <w:rsid w:val="00B625C5"/>
    <w:rsid w:val="00B6269B"/>
    <w:rsid w:val="00B62751"/>
    <w:rsid w:val="00B62A50"/>
    <w:rsid w:val="00B63540"/>
    <w:rsid w:val="00B646DC"/>
    <w:rsid w:val="00B6483E"/>
    <w:rsid w:val="00B66271"/>
    <w:rsid w:val="00B66408"/>
    <w:rsid w:val="00B6655A"/>
    <w:rsid w:val="00B6669C"/>
    <w:rsid w:val="00B66860"/>
    <w:rsid w:val="00B66F69"/>
    <w:rsid w:val="00B67280"/>
    <w:rsid w:val="00B67F89"/>
    <w:rsid w:val="00B67FBC"/>
    <w:rsid w:val="00B706A3"/>
    <w:rsid w:val="00B721D5"/>
    <w:rsid w:val="00B7229E"/>
    <w:rsid w:val="00B7327F"/>
    <w:rsid w:val="00B734E6"/>
    <w:rsid w:val="00B7388B"/>
    <w:rsid w:val="00B73EE7"/>
    <w:rsid w:val="00B74076"/>
    <w:rsid w:val="00B742BD"/>
    <w:rsid w:val="00B74720"/>
    <w:rsid w:val="00B74813"/>
    <w:rsid w:val="00B7501F"/>
    <w:rsid w:val="00B7544A"/>
    <w:rsid w:val="00B754A1"/>
    <w:rsid w:val="00B75F42"/>
    <w:rsid w:val="00B762F2"/>
    <w:rsid w:val="00B76388"/>
    <w:rsid w:val="00B765D3"/>
    <w:rsid w:val="00B7702B"/>
    <w:rsid w:val="00B7778E"/>
    <w:rsid w:val="00B77BAB"/>
    <w:rsid w:val="00B8089A"/>
    <w:rsid w:val="00B809A5"/>
    <w:rsid w:val="00B81254"/>
    <w:rsid w:val="00B81456"/>
    <w:rsid w:val="00B81524"/>
    <w:rsid w:val="00B81740"/>
    <w:rsid w:val="00B82018"/>
    <w:rsid w:val="00B821BF"/>
    <w:rsid w:val="00B826FE"/>
    <w:rsid w:val="00B82CDF"/>
    <w:rsid w:val="00B83224"/>
    <w:rsid w:val="00B832E3"/>
    <w:rsid w:val="00B83624"/>
    <w:rsid w:val="00B83665"/>
    <w:rsid w:val="00B83CB0"/>
    <w:rsid w:val="00B8439E"/>
    <w:rsid w:val="00B84794"/>
    <w:rsid w:val="00B84BED"/>
    <w:rsid w:val="00B84E88"/>
    <w:rsid w:val="00B850F0"/>
    <w:rsid w:val="00B8598F"/>
    <w:rsid w:val="00B85F71"/>
    <w:rsid w:val="00B866D3"/>
    <w:rsid w:val="00B86939"/>
    <w:rsid w:val="00B87225"/>
    <w:rsid w:val="00B87875"/>
    <w:rsid w:val="00B87D22"/>
    <w:rsid w:val="00B87F0E"/>
    <w:rsid w:val="00B87F4B"/>
    <w:rsid w:val="00B90A1C"/>
    <w:rsid w:val="00B90DF8"/>
    <w:rsid w:val="00B90E98"/>
    <w:rsid w:val="00B911CA"/>
    <w:rsid w:val="00B914A8"/>
    <w:rsid w:val="00B916B7"/>
    <w:rsid w:val="00B91C72"/>
    <w:rsid w:val="00B9201A"/>
    <w:rsid w:val="00B922EE"/>
    <w:rsid w:val="00B92401"/>
    <w:rsid w:val="00B928AB"/>
    <w:rsid w:val="00B9291A"/>
    <w:rsid w:val="00B93000"/>
    <w:rsid w:val="00B93773"/>
    <w:rsid w:val="00B94E33"/>
    <w:rsid w:val="00B954D3"/>
    <w:rsid w:val="00B95516"/>
    <w:rsid w:val="00B95FD9"/>
    <w:rsid w:val="00B961E1"/>
    <w:rsid w:val="00B964BD"/>
    <w:rsid w:val="00B9682F"/>
    <w:rsid w:val="00B96A7E"/>
    <w:rsid w:val="00B96BC1"/>
    <w:rsid w:val="00B96F40"/>
    <w:rsid w:val="00B9734D"/>
    <w:rsid w:val="00B97632"/>
    <w:rsid w:val="00B97738"/>
    <w:rsid w:val="00BA0180"/>
    <w:rsid w:val="00BA0983"/>
    <w:rsid w:val="00BA0C64"/>
    <w:rsid w:val="00BA158F"/>
    <w:rsid w:val="00BA1596"/>
    <w:rsid w:val="00BA15CB"/>
    <w:rsid w:val="00BA1977"/>
    <w:rsid w:val="00BA1A90"/>
    <w:rsid w:val="00BA2E6E"/>
    <w:rsid w:val="00BA2FA4"/>
    <w:rsid w:val="00BA3053"/>
    <w:rsid w:val="00BA3278"/>
    <w:rsid w:val="00BA343F"/>
    <w:rsid w:val="00BA3713"/>
    <w:rsid w:val="00BA3819"/>
    <w:rsid w:val="00BA3859"/>
    <w:rsid w:val="00BA38CE"/>
    <w:rsid w:val="00BA3C88"/>
    <w:rsid w:val="00BA3F10"/>
    <w:rsid w:val="00BA468B"/>
    <w:rsid w:val="00BA5069"/>
    <w:rsid w:val="00BA5721"/>
    <w:rsid w:val="00BA5D56"/>
    <w:rsid w:val="00BA5F46"/>
    <w:rsid w:val="00BA6785"/>
    <w:rsid w:val="00BA67B1"/>
    <w:rsid w:val="00BA6861"/>
    <w:rsid w:val="00BA6E15"/>
    <w:rsid w:val="00BA710E"/>
    <w:rsid w:val="00BA7182"/>
    <w:rsid w:val="00BA727C"/>
    <w:rsid w:val="00BA7615"/>
    <w:rsid w:val="00BA7AA0"/>
    <w:rsid w:val="00BA7D1F"/>
    <w:rsid w:val="00BB053A"/>
    <w:rsid w:val="00BB07EB"/>
    <w:rsid w:val="00BB09B9"/>
    <w:rsid w:val="00BB134B"/>
    <w:rsid w:val="00BB191A"/>
    <w:rsid w:val="00BB1A57"/>
    <w:rsid w:val="00BB1AA2"/>
    <w:rsid w:val="00BB1FC0"/>
    <w:rsid w:val="00BB2119"/>
    <w:rsid w:val="00BB22AB"/>
    <w:rsid w:val="00BB253C"/>
    <w:rsid w:val="00BB27EB"/>
    <w:rsid w:val="00BB2BEF"/>
    <w:rsid w:val="00BB2C32"/>
    <w:rsid w:val="00BB3138"/>
    <w:rsid w:val="00BB32DA"/>
    <w:rsid w:val="00BB387E"/>
    <w:rsid w:val="00BB3B74"/>
    <w:rsid w:val="00BB3EC5"/>
    <w:rsid w:val="00BB439A"/>
    <w:rsid w:val="00BB4996"/>
    <w:rsid w:val="00BB4FAE"/>
    <w:rsid w:val="00BB59CC"/>
    <w:rsid w:val="00BB5B7C"/>
    <w:rsid w:val="00BB5CF1"/>
    <w:rsid w:val="00BB5D7A"/>
    <w:rsid w:val="00BB60B8"/>
    <w:rsid w:val="00BB6CF1"/>
    <w:rsid w:val="00BB7241"/>
    <w:rsid w:val="00BB7BFD"/>
    <w:rsid w:val="00BB7D80"/>
    <w:rsid w:val="00BC0326"/>
    <w:rsid w:val="00BC0AD8"/>
    <w:rsid w:val="00BC108A"/>
    <w:rsid w:val="00BC17D2"/>
    <w:rsid w:val="00BC22E2"/>
    <w:rsid w:val="00BC233B"/>
    <w:rsid w:val="00BC30E3"/>
    <w:rsid w:val="00BC321D"/>
    <w:rsid w:val="00BC325B"/>
    <w:rsid w:val="00BC3521"/>
    <w:rsid w:val="00BC391A"/>
    <w:rsid w:val="00BC4197"/>
    <w:rsid w:val="00BC4794"/>
    <w:rsid w:val="00BC524F"/>
    <w:rsid w:val="00BC53DF"/>
    <w:rsid w:val="00BC564C"/>
    <w:rsid w:val="00BC5E66"/>
    <w:rsid w:val="00BC60A3"/>
    <w:rsid w:val="00BC6325"/>
    <w:rsid w:val="00BC66E9"/>
    <w:rsid w:val="00BC67D5"/>
    <w:rsid w:val="00BC6809"/>
    <w:rsid w:val="00BC705E"/>
    <w:rsid w:val="00BC7682"/>
    <w:rsid w:val="00BC79F6"/>
    <w:rsid w:val="00BC7F3D"/>
    <w:rsid w:val="00BC7F69"/>
    <w:rsid w:val="00BD045E"/>
    <w:rsid w:val="00BD0730"/>
    <w:rsid w:val="00BD09B3"/>
    <w:rsid w:val="00BD0F64"/>
    <w:rsid w:val="00BD1321"/>
    <w:rsid w:val="00BD1A4E"/>
    <w:rsid w:val="00BD1D5F"/>
    <w:rsid w:val="00BD22E5"/>
    <w:rsid w:val="00BD2465"/>
    <w:rsid w:val="00BD24EB"/>
    <w:rsid w:val="00BD269F"/>
    <w:rsid w:val="00BD26A6"/>
    <w:rsid w:val="00BD26D1"/>
    <w:rsid w:val="00BD3084"/>
    <w:rsid w:val="00BD3264"/>
    <w:rsid w:val="00BD330E"/>
    <w:rsid w:val="00BD3539"/>
    <w:rsid w:val="00BD35D1"/>
    <w:rsid w:val="00BD35F6"/>
    <w:rsid w:val="00BD3AF7"/>
    <w:rsid w:val="00BD41EF"/>
    <w:rsid w:val="00BD4460"/>
    <w:rsid w:val="00BD4998"/>
    <w:rsid w:val="00BD4FD4"/>
    <w:rsid w:val="00BD542D"/>
    <w:rsid w:val="00BD55C4"/>
    <w:rsid w:val="00BD55FC"/>
    <w:rsid w:val="00BD5C26"/>
    <w:rsid w:val="00BD604F"/>
    <w:rsid w:val="00BD614F"/>
    <w:rsid w:val="00BD6710"/>
    <w:rsid w:val="00BD6750"/>
    <w:rsid w:val="00BD68EF"/>
    <w:rsid w:val="00BD6A7A"/>
    <w:rsid w:val="00BD7037"/>
    <w:rsid w:val="00BD7255"/>
    <w:rsid w:val="00BD7650"/>
    <w:rsid w:val="00BD77FB"/>
    <w:rsid w:val="00BE0253"/>
    <w:rsid w:val="00BE0823"/>
    <w:rsid w:val="00BE0D94"/>
    <w:rsid w:val="00BE0EAC"/>
    <w:rsid w:val="00BE107A"/>
    <w:rsid w:val="00BE16CD"/>
    <w:rsid w:val="00BE1B90"/>
    <w:rsid w:val="00BE2048"/>
    <w:rsid w:val="00BE248D"/>
    <w:rsid w:val="00BE2B3C"/>
    <w:rsid w:val="00BE2DFB"/>
    <w:rsid w:val="00BE3695"/>
    <w:rsid w:val="00BE36D2"/>
    <w:rsid w:val="00BE3AEB"/>
    <w:rsid w:val="00BE3BFA"/>
    <w:rsid w:val="00BE3CCE"/>
    <w:rsid w:val="00BE4946"/>
    <w:rsid w:val="00BE49D2"/>
    <w:rsid w:val="00BE55D8"/>
    <w:rsid w:val="00BE57F0"/>
    <w:rsid w:val="00BE58A4"/>
    <w:rsid w:val="00BE5ADD"/>
    <w:rsid w:val="00BE6165"/>
    <w:rsid w:val="00BE66FA"/>
    <w:rsid w:val="00BE70E3"/>
    <w:rsid w:val="00BE74F4"/>
    <w:rsid w:val="00BE76DB"/>
    <w:rsid w:val="00BE770B"/>
    <w:rsid w:val="00BE7B23"/>
    <w:rsid w:val="00BE7DB9"/>
    <w:rsid w:val="00BF09DA"/>
    <w:rsid w:val="00BF1691"/>
    <w:rsid w:val="00BF16A2"/>
    <w:rsid w:val="00BF190B"/>
    <w:rsid w:val="00BF1914"/>
    <w:rsid w:val="00BF1E21"/>
    <w:rsid w:val="00BF226B"/>
    <w:rsid w:val="00BF24A8"/>
    <w:rsid w:val="00BF2B0C"/>
    <w:rsid w:val="00BF3AB0"/>
    <w:rsid w:val="00BF3CC1"/>
    <w:rsid w:val="00BF3CFB"/>
    <w:rsid w:val="00BF3D8C"/>
    <w:rsid w:val="00BF42D1"/>
    <w:rsid w:val="00BF4CA8"/>
    <w:rsid w:val="00BF5076"/>
    <w:rsid w:val="00BF51EE"/>
    <w:rsid w:val="00BF5329"/>
    <w:rsid w:val="00BF56A0"/>
    <w:rsid w:val="00BF59F9"/>
    <w:rsid w:val="00BF5D95"/>
    <w:rsid w:val="00BF5FCE"/>
    <w:rsid w:val="00BF6263"/>
    <w:rsid w:val="00BF644C"/>
    <w:rsid w:val="00BF674E"/>
    <w:rsid w:val="00BF6BC7"/>
    <w:rsid w:val="00BF6EF0"/>
    <w:rsid w:val="00BF7258"/>
    <w:rsid w:val="00BF7A31"/>
    <w:rsid w:val="00C006F0"/>
    <w:rsid w:val="00C00DAC"/>
    <w:rsid w:val="00C01B57"/>
    <w:rsid w:val="00C023A3"/>
    <w:rsid w:val="00C0282D"/>
    <w:rsid w:val="00C048B8"/>
    <w:rsid w:val="00C04BD2"/>
    <w:rsid w:val="00C054E2"/>
    <w:rsid w:val="00C0572F"/>
    <w:rsid w:val="00C0599B"/>
    <w:rsid w:val="00C05A56"/>
    <w:rsid w:val="00C05C13"/>
    <w:rsid w:val="00C05CEE"/>
    <w:rsid w:val="00C05E00"/>
    <w:rsid w:val="00C064D3"/>
    <w:rsid w:val="00C077BE"/>
    <w:rsid w:val="00C101F1"/>
    <w:rsid w:val="00C102B4"/>
    <w:rsid w:val="00C1061F"/>
    <w:rsid w:val="00C10A97"/>
    <w:rsid w:val="00C10FCC"/>
    <w:rsid w:val="00C11BF0"/>
    <w:rsid w:val="00C12202"/>
    <w:rsid w:val="00C1245F"/>
    <w:rsid w:val="00C12480"/>
    <w:rsid w:val="00C1258E"/>
    <w:rsid w:val="00C125A2"/>
    <w:rsid w:val="00C125E9"/>
    <w:rsid w:val="00C12635"/>
    <w:rsid w:val="00C12B3E"/>
    <w:rsid w:val="00C12B4F"/>
    <w:rsid w:val="00C1334D"/>
    <w:rsid w:val="00C1346C"/>
    <w:rsid w:val="00C134B8"/>
    <w:rsid w:val="00C13A45"/>
    <w:rsid w:val="00C13D96"/>
    <w:rsid w:val="00C143E3"/>
    <w:rsid w:val="00C14509"/>
    <w:rsid w:val="00C14C4D"/>
    <w:rsid w:val="00C155C6"/>
    <w:rsid w:val="00C159CD"/>
    <w:rsid w:val="00C15CC5"/>
    <w:rsid w:val="00C16107"/>
    <w:rsid w:val="00C1646B"/>
    <w:rsid w:val="00C16474"/>
    <w:rsid w:val="00C172A1"/>
    <w:rsid w:val="00C172B8"/>
    <w:rsid w:val="00C17F48"/>
    <w:rsid w:val="00C20DBD"/>
    <w:rsid w:val="00C2203B"/>
    <w:rsid w:val="00C22420"/>
    <w:rsid w:val="00C2434B"/>
    <w:rsid w:val="00C24C4B"/>
    <w:rsid w:val="00C24EB4"/>
    <w:rsid w:val="00C25100"/>
    <w:rsid w:val="00C262FE"/>
    <w:rsid w:val="00C26FA0"/>
    <w:rsid w:val="00C27990"/>
    <w:rsid w:val="00C27D50"/>
    <w:rsid w:val="00C27F2F"/>
    <w:rsid w:val="00C300E1"/>
    <w:rsid w:val="00C303E4"/>
    <w:rsid w:val="00C30AFF"/>
    <w:rsid w:val="00C31987"/>
    <w:rsid w:val="00C31DF8"/>
    <w:rsid w:val="00C32C85"/>
    <w:rsid w:val="00C32D90"/>
    <w:rsid w:val="00C32F65"/>
    <w:rsid w:val="00C32F8C"/>
    <w:rsid w:val="00C32FC7"/>
    <w:rsid w:val="00C33539"/>
    <w:rsid w:val="00C33828"/>
    <w:rsid w:val="00C33953"/>
    <w:rsid w:val="00C34B0C"/>
    <w:rsid w:val="00C34CF4"/>
    <w:rsid w:val="00C34FD6"/>
    <w:rsid w:val="00C35729"/>
    <w:rsid w:val="00C35E05"/>
    <w:rsid w:val="00C3616F"/>
    <w:rsid w:val="00C3660C"/>
    <w:rsid w:val="00C36AC5"/>
    <w:rsid w:val="00C36DD9"/>
    <w:rsid w:val="00C36E11"/>
    <w:rsid w:val="00C370AA"/>
    <w:rsid w:val="00C3735D"/>
    <w:rsid w:val="00C37D89"/>
    <w:rsid w:val="00C37FFD"/>
    <w:rsid w:val="00C405CA"/>
    <w:rsid w:val="00C4064D"/>
    <w:rsid w:val="00C406DE"/>
    <w:rsid w:val="00C407F1"/>
    <w:rsid w:val="00C40BBB"/>
    <w:rsid w:val="00C410E1"/>
    <w:rsid w:val="00C411B6"/>
    <w:rsid w:val="00C415D2"/>
    <w:rsid w:val="00C41A8B"/>
    <w:rsid w:val="00C41D40"/>
    <w:rsid w:val="00C41EE2"/>
    <w:rsid w:val="00C421AF"/>
    <w:rsid w:val="00C43349"/>
    <w:rsid w:val="00C438AF"/>
    <w:rsid w:val="00C43D63"/>
    <w:rsid w:val="00C4495C"/>
    <w:rsid w:val="00C44DAE"/>
    <w:rsid w:val="00C453DA"/>
    <w:rsid w:val="00C45782"/>
    <w:rsid w:val="00C4609A"/>
    <w:rsid w:val="00C46131"/>
    <w:rsid w:val="00C46870"/>
    <w:rsid w:val="00C46C3A"/>
    <w:rsid w:val="00C4783F"/>
    <w:rsid w:val="00C4794C"/>
    <w:rsid w:val="00C479F3"/>
    <w:rsid w:val="00C47BA0"/>
    <w:rsid w:val="00C47CA2"/>
    <w:rsid w:val="00C50182"/>
    <w:rsid w:val="00C506B2"/>
    <w:rsid w:val="00C50EA0"/>
    <w:rsid w:val="00C50FAB"/>
    <w:rsid w:val="00C5114A"/>
    <w:rsid w:val="00C51E74"/>
    <w:rsid w:val="00C52112"/>
    <w:rsid w:val="00C522CF"/>
    <w:rsid w:val="00C539A2"/>
    <w:rsid w:val="00C53F2C"/>
    <w:rsid w:val="00C54473"/>
    <w:rsid w:val="00C544AE"/>
    <w:rsid w:val="00C54813"/>
    <w:rsid w:val="00C549F2"/>
    <w:rsid w:val="00C54B53"/>
    <w:rsid w:val="00C5510F"/>
    <w:rsid w:val="00C55248"/>
    <w:rsid w:val="00C55470"/>
    <w:rsid w:val="00C55A83"/>
    <w:rsid w:val="00C55A88"/>
    <w:rsid w:val="00C56A4F"/>
    <w:rsid w:val="00C56B26"/>
    <w:rsid w:val="00C56BD1"/>
    <w:rsid w:val="00C570D5"/>
    <w:rsid w:val="00C601FF"/>
    <w:rsid w:val="00C6025E"/>
    <w:rsid w:val="00C60A42"/>
    <w:rsid w:val="00C60E89"/>
    <w:rsid w:val="00C60F41"/>
    <w:rsid w:val="00C6127B"/>
    <w:rsid w:val="00C615F3"/>
    <w:rsid w:val="00C61A14"/>
    <w:rsid w:val="00C62A5C"/>
    <w:rsid w:val="00C63239"/>
    <w:rsid w:val="00C6329A"/>
    <w:rsid w:val="00C63312"/>
    <w:rsid w:val="00C6364C"/>
    <w:rsid w:val="00C6389E"/>
    <w:rsid w:val="00C63995"/>
    <w:rsid w:val="00C64654"/>
    <w:rsid w:val="00C64E96"/>
    <w:rsid w:val="00C64ECC"/>
    <w:rsid w:val="00C65465"/>
    <w:rsid w:val="00C6556E"/>
    <w:rsid w:val="00C65AE0"/>
    <w:rsid w:val="00C663B4"/>
    <w:rsid w:val="00C665BF"/>
    <w:rsid w:val="00C66625"/>
    <w:rsid w:val="00C668C8"/>
    <w:rsid w:val="00C6766B"/>
    <w:rsid w:val="00C67DE7"/>
    <w:rsid w:val="00C70822"/>
    <w:rsid w:val="00C70B84"/>
    <w:rsid w:val="00C7143D"/>
    <w:rsid w:val="00C7145D"/>
    <w:rsid w:val="00C72064"/>
    <w:rsid w:val="00C7261A"/>
    <w:rsid w:val="00C731AA"/>
    <w:rsid w:val="00C73239"/>
    <w:rsid w:val="00C73A3E"/>
    <w:rsid w:val="00C73EFB"/>
    <w:rsid w:val="00C747A1"/>
    <w:rsid w:val="00C74819"/>
    <w:rsid w:val="00C74A14"/>
    <w:rsid w:val="00C74E90"/>
    <w:rsid w:val="00C75260"/>
    <w:rsid w:val="00C7607D"/>
    <w:rsid w:val="00C7636C"/>
    <w:rsid w:val="00C76470"/>
    <w:rsid w:val="00C76497"/>
    <w:rsid w:val="00C7659D"/>
    <w:rsid w:val="00C76EE8"/>
    <w:rsid w:val="00C76FD5"/>
    <w:rsid w:val="00C77241"/>
    <w:rsid w:val="00C778D4"/>
    <w:rsid w:val="00C8049B"/>
    <w:rsid w:val="00C805E4"/>
    <w:rsid w:val="00C806DC"/>
    <w:rsid w:val="00C80703"/>
    <w:rsid w:val="00C80986"/>
    <w:rsid w:val="00C80988"/>
    <w:rsid w:val="00C80B61"/>
    <w:rsid w:val="00C812CF"/>
    <w:rsid w:val="00C8146E"/>
    <w:rsid w:val="00C81484"/>
    <w:rsid w:val="00C81728"/>
    <w:rsid w:val="00C81C33"/>
    <w:rsid w:val="00C82233"/>
    <w:rsid w:val="00C823AB"/>
    <w:rsid w:val="00C83255"/>
    <w:rsid w:val="00C83721"/>
    <w:rsid w:val="00C84209"/>
    <w:rsid w:val="00C84558"/>
    <w:rsid w:val="00C84C4E"/>
    <w:rsid w:val="00C8549B"/>
    <w:rsid w:val="00C8591A"/>
    <w:rsid w:val="00C85F66"/>
    <w:rsid w:val="00C86378"/>
    <w:rsid w:val="00C8645D"/>
    <w:rsid w:val="00C86684"/>
    <w:rsid w:val="00C86A50"/>
    <w:rsid w:val="00C86C1A"/>
    <w:rsid w:val="00C87009"/>
    <w:rsid w:val="00C871A8"/>
    <w:rsid w:val="00C91105"/>
    <w:rsid w:val="00C911BB"/>
    <w:rsid w:val="00C91669"/>
    <w:rsid w:val="00C91C02"/>
    <w:rsid w:val="00C92375"/>
    <w:rsid w:val="00C924FE"/>
    <w:rsid w:val="00C92624"/>
    <w:rsid w:val="00C92A2C"/>
    <w:rsid w:val="00C93655"/>
    <w:rsid w:val="00C942D7"/>
    <w:rsid w:val="00C9490B"/>
    <w:rsid w:val="00C95138"/>
    <w:rsid w:val="00C9567D"/>
    <w:rsid w:val="00C9720F"/>
    <w:rsid w:val="00C97596"/>
    <w:rsid w:val="00C97B71"/>
    <w:rsid w:val="00CA0A10"/>
    <w:rsid w:val="00CA0F9C"/>
    <w:rsid w:val="00CA1138"/>
    <w:rsid w:val="00CA1354"/>
    <w:rsid w:val="00CA13C9"/>
    <w:rsid w:val="00CA13D9"/>
    <w:rsid w:val="00CA155F"/>
    <w:rsid w:val="00CA1603"/>
    <w:rsid w:val="00CA1B94"/>
    <w:rsid w:val="00CA1F2A"/>
    <w:rsid w:val="00CA2252"/>
    <w:rsid w:val="00CA2528"/>
    <w:rsid w:val="00CA25F8"/>
    <w:rsid w:val="00CA26E0"/>
    <w:rsid w:val="00CA2784"/>
    <w:rsid w:val="00CA27E9"/>
    <w:rsid w:val="00CA385E"/>
    <w:rsid w:val="00CA3B83"/>
    <w:rsid w:val="00CA3D7E"/>
    <w:rsid w:val="00CA40E8"/>
    <w:rsid w:val="00CA48EB"/>
    <w:rsid w:val="00CA4FA7"/>
    <w:rsid w:val="00CA5065"/>
    <w:rsid w:val="00CA5266"/>
    <w:rsid w:val="00CA53C1"/>
    <w:rsid w:val="00CA577B"/>
    <w:rsid w:val="00CA5AE0"/>
    <w:rsid w:val="00CA5B5D"/>
    <w:rsid w:val="00CA5CA5"/>
    <w:rsid w:val="00CA5E1E"/>
    <w:rsid w:val="00CA627C"/>
    <w:rsid w:val="00CA628D"/>
    <w:rsid w:val="00CA67A3"/>
    <w:rsid w:val="00CA70ED"/>
    <w:rsid w:val="00CA7782"/>
    <w:rsid w:val="00CA78FD"/>
    <w:rsid w:val="00CA7D0F"/>
    <w:rsid w:val="00CA7F6B"/>
    <w:rsid w:val="00CB10FE"/>
    <w:rsid w:val="00CB1425"/>
    <w:rsid w:val="00CB1CB0"/>
    <w:rsid w:val="00CB1F94"/>
    <w:rsid w:val="00CB24A1"/>
    <w:rsid w:val="00CB2F12"/>
    <w:rsid w:val="00CB2F6F"/>
    <w:rsid w:val="00CB3659"/>
    <w:rsid w:val="00CB3A26"/>
    <w:rsid w:val="00CB3A4A"/>
    <w:rsid w:val="00CB3CC9"/>
    <w:rsid w:val="00CB3D79"/>
    <w:rsid w:val="00CB3DDF"/>
    <w:rsid w:val="00CB462E"/>
    <w:rsid w:val="00CB4A71"/>
    <w:rsid w:val="00CB5B32"/>
    <w:rsid w:val="00CB5D07"/>
    <w:rsid w:val="00CB5EDC"/>
    <w:rsid w:val="00CB682B"/>
    <w:rsid w:val="00CB6A06"/>
    <w:rsid w:val="00CB6B47"/>
    <w:rsid w:val="00CB6D3E"/>
    <w:rsid w:val="00CB6EBC"/>
    <w:rsid w:val="00CB6EFA"/>
    <w:rsid w:val="00CB716B"/>
    <w:rsid w:val="00CB7266"/>
    <w:rsid w:val="00CB7385"/>
    <w:rsid w:val="00CC028E"/>
    <w:rsid w:val="00CC1525"/>
    <w:rsid w:val="00CC1918"/>
    <w:rsid w:val="00CC1FF8"/>
    <w:rsid w:val="00CC2112"/>
    <w:rsid w:val="00CC2170"/>
    <w:rsid w:val="00CC292F"/>
    <w:rsid w:val="00CC2B79"/>
    <w:rsid w:val="00CC2E35"/>
    <w:rsid w:val="00CC2F16"/>
    <w:rsid w:val="00CC2FC3"/>
    <w:rsid w:val="00CC30B7"/>
    <w:rsid w:val="00CC315B"/>
    <w:rsid w:val="00CC33F4"/>
    <w:rsid w:val="00CC39C8"/>
    <w:rsid w:val="00CC3B05"/>
    <w:rsid w:val="00CC3DD1"/>
    <w:rsid w:val="00CC44BF"/>
    <w:rsid w:val="00CC4545"/>
    <w:rsid w:val="00CC479E"/>
    <w:rsid w:val="00CC499D"/>
    <w:rsid w:val="00CC4D7C"/>
    <w:rsid w:val="00CC4E0D"/>
    <w:rsid w:val="00CC4F15"/>
    <w:rsid w:val="00CC50F7"/>
    <w:rsid w:val="00CC54C3"/>
    <w:rsid w:val="00CC5DC6"/>
    <w:rsid w:val="00CC6538"/>
    <w:rsid w:val="00CC6C9F"/>
    <w:rsid w:val="00CC727C"/>
    <w:rsid w:val="00CD00A1"/>
    <w:rsid w:val="00CD0256"/>
    <w:rsid w:val="00CD0280"/>
    <w:rsid w:val="00CD032F"/>
    <w:rsid w:val="00CD080D"/>
    <w:rsid w:val="00CD09C6"/>
    <w:rsid w:val="00CD0B08"/>
    <w:rsid w:val="00CD1A60"/>
    <w:rsid w:val="00CD1B57"/>
    <w:rsid w:val="00CD1DF4"/>
    <w:rsid w:val="00CD20A2"/>
    <w:rsid w:val="00CD27A9"/>
    <w:rsid w:val="00CD31B9"/>
    <w:rsid w:val="00CD3249"/>
    <w:rsid w:val="00CD35D5"/>
    <w:rsid w:val="00CD3AC3"/>
    <w:rsid w:val="00CD3AD8"/>
    <w:rsid w:val="00CD3B32"/>
    <w:rsid w:val="00CD3BDD"/>
    <w:rsid w:val="00CD3D67"/>
    <w:rsid w:val="00CD4005"/>
    <w:rsid w:val="00CD42BF"/>
    <w:rsid w:val="00CD42F1"/>
    <w:rsid w:val="00CD4A6A"/>
    <w:rsid w:val="00CD4B42"/>
    <w:rsid w:val="00CD5113"/>
    <w:rsid w:val="00CD5241"/>
    <w:rsid w:val="00CD6326"/>
    <w:rsid w:val="00CD67B6"/>
    <w:rsid w:val="00CD6A72"/>
    <w:rsid w:val="00CD70C8"/>
    <w:rsid w:val="00CD76B2"/>
    <w:rsid w:val="00CD7E7C"/>
    <w:rsid w:val="00CE0110"/>
    <w:rsid w:val="00CE0E6F"/>
    <w:rsid w:val="00CE0EDD"/>
    <w:rsid w:val="00CE16BA"/>
    <w:rsid w:val="00CE19E7"/>
    <w:rsid w:val="00CE1DE1"/>
    <w:rsid w:val="00CE1F3A"/>
    <w:rsid w:val="00CE296A"/>
    <w:rsid w:val="00CE32FB"/>
    <w:rsid w:val="00CE4012"/>
    <w:rsid w:val="00CE43F6"/>
    <w:rsid w:val="00CE4C24"/>
    <w:rsid w:val="00CE4DF9"/>
    <w:rsid w:val="00CE542B"/>
    <w:rsid w:val="00CE5B23"/>
    <w:rsid w:val="00CE5B9E"/>
    <w:rsid w:val="00CE5D6E"/>
    <w:rsid w:val="00CE60D6"/>
    <w:rsid w:val="00CE6C33"/>
    <w:rsid w:val="00CE7058"/>
    <w:rsid w:val="00CE7C96"/>
    <w:rsid w:val="00CE7D17"/>
    <w:rsid w:val="00CE7EA1"/>
    <w:rsid w:val="00CF0307"/>
    <w:rsid w:val="00CF0CFC"/>
    <w:rsid w:val="00CF155A"/>
    <w:rsid w:val="00CF157C"/>
    <w:rsid w:val="00CF1B40"/>
    <w:rsid w:val="00CF1D01"/>
    <w:rsid w:val="00CF1E80"/>
    <w:rsid w:val="00CF221A"/>
    <w:rsid w:val="00CF221B"/>
    <w:rsid w:val="00CF2B7C"/>
    <w:rsid w:val="00CF2BAB"/>
    <w:rsid w:val="00CF2FE9"/>
    <w:rsid w:val="00CF32B7"/>
    <w:rsid w:val="00CF43E3"/>
    <w:rsid w:val="00CF4965"/>
    <w:rsid w:val="00CF4B98"/>
    <w:rsid w:val="00CF4B9A"/>
    <w:rsid w:val="00CF4BFC"/>
    <w:rsid w:val="00CF4FCF"/>
    <w:rsid w:val="00CF5295"/>
    <w:rsid w:val="00CF558C"/>
    <w:rsid w:val="00CF58A6"/>
    <w:rsid w:val="00CF5D5D"/>
    <w:rsid w:val="00CF644E"/>
    <w:rsid w:val="00CF6961"/>
    <w:rsid w:val="00CF6964"/>
    <w:rsid w:val="00CF6D19"/>
    <w:rsid w:val="00CF705F"/>
    <w:rsid w:val="00CF78F3"/>
    <w:rsid w:val="00CF7ADF"/>
    <w:rsid w:val="00CF7DFC"/>
    <w:rsid w:val="00CF7EE3"/>
    <w:rsid w:val="00D00217"/>
    <w:rsid w:val="00D00289"/>
    <w:rsid w:val="00D00443"/>
    <w:rsid w:val="00D0079B"/>
    <w:rsid w:val="00D0098F"/>
    <w:rsid w:val="00D00E24"/>
    <w:rsid w:val="00D00EA6"/>
    <w:rsid w:val="00D010D5"/>
    <w:rsid w:val="00D010FE"/>
    <w:rsid w:val="00D01B55"/>
    <w:rsid w:val="00D02436"/>
    <w:rsid w:val="00D0267A"/>
    <w:rsid w:val="00D031D7"/>
    <w:rsid w:val="00D032B3"/>
    <w:rsid w:val="00D033E8"/>
    <w:rsid w:val="00D04AAC"/>
    <w:rsid w:val="00D04BC6"/>
    <w:rsid w:val="00D04C9D"/>
    <w:rsid w:val="00D04DDF"/>
    <w:rsid w:val="00D050D7"/>
    <w:rsid w:val="00D0546B"/>
    <w:rsid w:val="00D054DD"/>
    <w:rsid w:val="00D05545"/>
    <w:rsid w:val="00D06077"/>
    <w:rsid w:val="00D061D6"/>
    <w:rsid w:val="00D065C6"/>
    <w:rsid w:val="00D06E78"/>
    <w:rsid w:val="00D070E2"/>
    <w:rsid w:val="00D0717E"/>
    <w:rsid w:val="00D072D4"/>
    <w:rsid w:val="00D072FB"/>
    <w:rsid w:val="00D0731E"/>
    <w:rsid w:val="00D076AE"/>
    <w:rsid w:val="00D07CB7"/>
    <w:rsid w:val="00D102EF"/>
    <w:rsid w:val="00D10588"/>
    <w:rsid w:val="00D10E75"/>
    <w:rsid w:val="00D11371"/>
    <w:rsid w:val="00D11974"/>
    <w:rsid w:val="00D119DB"/>
    <w:rsid w:val="00D12308"/>
    <w:rsid w:val="00D12775"/>
    <w:rsid w:val="00D12ADC"/>
    <w:rsid w:val="00D12D34"/>
    <w:rsid w:val="00D12FC9"/>
    <w:rsid w:val="00D1378D"/>
    <w:rsid w:val="00D13E30"/>
    <w:rsid w:val="00D1424F"/>
    <w:rsid w:val="00D14277"/>
    <w:rsid w:val="00D14CA4"/>
    <w:rsid w:val="00D14ED8"/>
    <w:rsid w:val="00D1537E"/>
    <w:rsid w:val="00D15F5A"/>
    <w:rsid w:val="00D15FEE"/>
    <w:rsid w:val="00D1618D"/>
    <w:rsid w:val="00D16240"/>
    <w:rsid w:val="00D16408"/>
    <w:rsid w:val="00D16473"/>
    <w:rsid w:val="00D16E1A"/>
    <w:rsid w:val="00D176A1"/>
    <w:rsid w:val="00D17CD4"/>
    <w:rsid w:val="00D17F2F"/>
    <w:rsid w:val="00D20161"/>
    <w:rsid w:val="00D20688"/>
    <w:rsid w:val="00D207DA"/>
    <w:rsid w:val="00D208C6"/>
    <w:rsid w:val="00D20A40"/>
    <w:rsid w:val="00D20C32"/>
    <w:rsid w:val="00D20F42"/>
    <w:rsid w:val="00D21420"/>
    <w:rsid w:val="00D2148F"/>
    <w:rsid w:val="00D21494"/>
    <w:rsid w:val="00D21752"/>
    <w:rsid w:val="00D2182D"/>
    <w:rsid w:val="00D22465"/>
    <w:rsid w:val="00D22655"/>
    <w:rsid w:val="00D2288D"/>
    <w:rsid w:val="00D22A25"/>
    <w:rsid w:val="00D22A78"/>
    <w:rsid w:val="00D22A9D"/>
    <w:rsid w:val="00D22B82"/>
    <w:rsid w:val="00D22C9C"/>
    <w:rsid w:val="00D2313F"/>
    <w:rsid w:val="00D232A4"/>
    <w:rsid w:val="00D23402"/>
    <w:rsid w:val="00D237BC"/>
    <w:rsid w:val="00D23906"/>
    <w:rsid w:val="00D23E34"/>
    <w:rsid w:val="00D23EC6"/>
    <w:rsid w:val="00D23F07"/>
    <w:rsid w:val="00D244F2"/>
    <w:rsid w:val="00D24578"/>
    <w:rsid w:val="00D24D7C"/>
    <w:rsid w:val="00D24ECA"/>
    <w:rsid w:val="00D253F1"/>
    <w:rsid w:val="00D2636D"/>
    <w:rsid w:val="00D2637A"/>
    <w:rsid w:val="00D26A8B"/>
    <w:rsid w:val="00D26EB7"/>
    <w:rsid w:val="00D26F00"/>
    <w:rsid w:val="00D26FB7"/>
    <w:rsid w:val="00D273F2"/>
    <w:rsid w:val="00D279B6"/>
    <w:rsid w:val="00D27E30"/>
    <w:rsid w:val="00D27FAD"/>
    <w:rsid w:val="00D30167"/>
    <w:rsid w:val="00D30D7D"/>
    <w:rsid w:val="00D30E66"/>
    <w:rsid w:val="00D30FFA"/>
    <w:rsid w:val="00D31468"/>
    <w:rsid w:val="00D314E6"/>
    <w:rsid w:val="00D31FE6"/>
    <w:rsid w:val="00D32280"/>
    <w:rsid w:val="00D32316"/>
    <w:rsid w:val="00D3265D"/>
    <w:rsid w:val="00D328D4"/>
    <w:rsid w:val="00D328EB"/>
    <w:rsid w:val="00D329D4"/>
    <w:rsid w:val="00D32C67"/>
    <w:rsid w:val="00D3302B"/>
    <w:rsid w:val="00D33B54"/>
    <w:rsid w:val="00D342A1"/>
    <w:rsid w:val="00D3430A"/>
    <w:rsid w:val="00D34581"/>
    <w:rsid w:val="00D34986"/>
    <w:rsid w:val="00D3553E"/>
    <w:rsid w:val="00D35BCB"/>
    <w:rsid w:val="00D36A1E"/>
    <w:rsid w:val="00D36B36"/>
    <w:rsid w:val="00D3728A"/>
    <w:rsid w:val="00D37396"/>
    <w:rsid w:val="00D37FF4"/>
    <w:rsid w:val="00D4006D"/>
    <w:rsid w:val="00D40630"/>
    <w:rsid w:val="00D40DF5"/>
    <w:rsid w:val="00D410F9"/>
    <w:rsid w:val="00D413F0"/>
    <w:rsid w:val="00D41858"/>
    <w:rsid w:val="00D41A74"/>
    <w:rsid w:val="00D41DD2"/>
    <w:rsid w:val="00D42023"/>
    <w:rsid w:val="00D4233F"/>
    <w:rsid w:val="00D425C0"/>
    <w:rsid w:val="00D44139"/>
    <w:rsid w:val="00D44142"/>
    <w:rsid w:val="00D448D9"/>
    <w:rsid w:val="00D449A3"/>
    <w:rsid w:val="00D44C24"/>
    <w:rsid w:val="00D44E27"/>
    <w:rsid w:val="00D45152"/>
    <w:rsid w:val="00D451F5"/>
    <w:rsid w:val="00D4563B"/>
    <w:rsid w:val="00D459AC"/>
    <w:rsid w:val="00D45ADA"/>
    <w:rsid w:val="00D45C47"/>
    <w:rsid w:val="00D46286"/>
    <w:rsid w:val="00D463E1"/>
    <w:rsid w:val="00D468B0"/>
    <w:rsid w:val="00D46D74"/>
    <w:rsid w:val="00D46E92"/>
    <w:rsid w:val="00D47369"/>
    <w:rsid w:val="00D47E7E"/>
    <w:rsid w:val="00D5062F"/>
    <w:rsid w:val="00D50838"/>
    <w:rsid w:val="00D50F92"/>
    <w:rsid w:val="00D51564"/>
    <w:rsid w:val="00D527B8"/>
    <w:rsid w:val="00D52CEF"/>
    <w:rsid w:val="00D53081"/>
    <w:rsid w:val="00D53533"/>
    <w:rsid w:val="00D53E43"/>
    <w:rsid w:val="00D54059"/>
    <w:rsid w:val="00D54256"/>
    <w:rsid w:val="00D5446D"/>
    <w:rsid w:val="00D54685"/>
    <w:rsid w:val="00D5555D"/>
    <w:rsid w:val="00D559C6"/>
    <w:rsid w:val="00D55A60"/>
    <w:rsid w:val="00D562CD"/>
    <w:rsid w:val="00D562D9"/>
    <w:rsid w:val="00D56E15"/>
    <w:rsid w:val="00D572EB"/>
    <w:rsid w:val="00D57B18"/>
    <w:rsid w:val="00D57BC6"/>
    <w:rsid w:val="00D57E58"/>
    <w:rsid w:val="00D6017A"/>
    <w:rsid w:val="00D6069E"/>
    <w:rsid w:val="00D607B0"/>
    <w:rsid w:val="00D60D28"/>
    <w:rsid w:val="00D61198"/>
    <w:rsid w:val="00D620A1"/>
    <w:rsid w:val="00D6222E"/>
    <w:rsid w:val="00D622BE"/>
    <w:rsid w:val="00D62780"/>
    <w:rsid w:val="00D62953"/>
    <w:rsid w:val="00D62AAE"/>
    <w:rsid w:val="00D62D82"/>
    <w:rsid w:val="00D6347D"/>
    <w:rsid w:val="00D63B80"/>
    <w:rsid w:val="00D6495C"/>
    <w:rsid w:val="00D6499E"/>
    <w:rsid w:val="00D64A8B"/>
    <w:rsid w:val="00D64C53"/>
    <w:rsid w:val="00D64D19"/>
    <w:rsid w:val="00D650BD"/>
    <w:rsid w:val="00D6535B"/>
    <w:rsid w:val="00D65598"/>
    <w:rsid w:val="00D65E60"/>
    <w:rsid w:val="00D65F9D"/>
    <w:rsid w:val="00D665EF"/>
    <w:rsid w:val="00D66877"/>
    <w:rsid w:val="00D668B1"/>
    <w:rsid w:val="00D66903"/>
    <w:rsid w:val="00D66C56"/>
    <w:rsid w:val="00D67197"/>
    <w:rsid w:val="00D7037E"/>
    <w:rsid w:val="00D703CF"/>
    <w:rsid w:val="00D70AB6"/>
    <w:rsid w:val="00D70BAB"/>
    <w:rsid w:val="00D711DF"/>
    <w:rsid w:val="00D712E7"/>
    <w:rsid w:val="00D727B6"/>
    <w:rsid w:val="00D727F4"/>
    <w:rsid w:val="00D730F2"/>
    <w:rsid w:val="00D73273"/>
    <w:rsid w:val="00D737AC"/>
    <w:rsid w:val="00D73B0B"/>
    <w:rsid w:val="00D74124"/>
    <w:rsid w:val="00D74455"/>
    <w:rsid w:val="00D747E2"/>
    <w:rsid w:val="00D74F51"/>
    <w:rsid w:val="00D75322"/>
    <w:rsid w:val="00D75A1D"/>
    <w:rsid w:val="00D75C1C"/>
    <w:rsid w:val="00D7681B"/>
    <w:rsid w:val="00D76D81"/>
    <w:rsid w:val="00D77658"/>
    <w:rsid w:val="00D804E6"/>
    <w:rsid w:val="00D80731"/>
    <w:rsid w:val="00D80926"/>
    <w:rsid w:val="00D80AA8"/>
    <w:rsid w:val="00D80DF9"/>
    <w:rsid w:val="00D812DA"/>
    <w:rsid w:val="00D81584"/>
    <w:rsid w:val="00D8201A"/>
    <w:rsid w:val="00D823FC"/>
    <w:rsid w:val="00D82965"/>
    <w:rsid w:val="00D82A84"/>
    <w:rsid w:val="00D83594"/>
    <w:rsid w:val="00D83DD4"/>
    <w:rsid w:val="00D83FA9"/>
    <w:rsid w:val="00D8425A"/>
    <w:rsid w:val="00D847A4"/>
    <w:rsid w:val="00D84A33"/>
    <w:rsid w:val="00D84E78"/>
    <w:rsid w:val="00D84FB5"/>
    <w:rsid w:val="00D85078"/>
    <w:rsid w:val="00D85A92"/>
    <w:rsid w:val="00D860DA"/>
    <w:rsid w:val="00D86138"/>
    <w:rsid w:val="00D86489"/>
    <w:rsid w:val="00D866E6"/>
    <w:rsid w:val="00D86A56"/>
    <w:rsid w:val="00D873CA"/>
    <w:rsid w:val="00D876E1"/>
    <w:rsid w:val="00D876E6"/>
    <w:rsid w:val="00D87C62"/>
    <w:rsid w:val="00D87FFA"/>
    <w:rsid w:val="00D90DC9"/>
    <w:rsid w:val="00D9102D"/>
    <w:rsid w:val="00D91104"/>
    <w:rsid w:val="00D914F3"/>
    <w:rsid w:val="00D91572"/>
    <w:rsid w:val="00D915C4"/>
    <w:rsid w:val="00D919BC"/>
    <w:rsid w:val="00D9220A"/>
    <w:rsid w:val="00D92571"/>
    <w:rsid w:val="00D92908"/>
    <w:rsid w:val="00D92F0A"/>
    <w:rsid w:val="00D93FB3"/>
    <w:rsid w:val="00D940CD"/>
    <w:rsid w:val="00D942F5"/>
    <w:rsid w:val="00D9462A"/>
    <w:rsid w:val="00D946E4"/>
    <w:rsid w:val="00D9483F"/>
    <w:rsid w:val="00D94A4B"/>
    <w:rsid w:val="00D95439"/>
    <w:rsid w:val="00D95674"/>
    <w:rsid w:val="00D95B4F"/>
    <w:rsid w:val="00D95F11"/>
    <w:rsid w:val="00D96424"/>
    <w:rsid w:val="00D96687"/>
    <w:rsid w:val="00D96D18"/>
    <w:rsid w:val="00D96D7D"/>
    <w:rsid w:val="00D970F9"/>
    <w:rsid w:val="00D9717E"/>
    <w:rsid w:val="00D97B74"/>
    <w:rsid w:val="00DA0897"/>
    <w:rsid w:val="00DA0910"/>
    <w:rsid w:val="00DA0DF3"/>
    <w:rsid w:val="00DA1199"/>
    <w:rsid w:val="00DA170A"/>
    <w:rsid w:val="00DA1D76"/>
    <w:rsid w:val="00DA1E8E"/>
    <w:rsid w:val="00DA202E"/>
    <w:rsid w:val="00DA20F8"/>
    <w:rsid w:val="00DA253B"/>
    <w:rsid w:val="00DA2EA8"/>
    <w:rsid w:val="00DA320A"/>
    <w:rsid w:val="00DA367E"/>
    <w:rsid w:val="00DA36B7"/>
    <w:rsid w:val="00DA3ABC"/>
    <w:rsid w:val="00DA4797"/>
    <w:rsid w:val="00DA4878"/>
    <w:rsid w:val="00DA494B"/>
    <w:rsid w:val="00DA4A81"/>
    <w:rsid w:val="00DA4B16"/>
    <w:rsid w:val="00DA4F58"/>
    <w:rsid w:val="00DA5562"/>
    <w:rsid w:val="00DA5768"/>
    <w:rsid w:val="00DA60D3"/>
    <w:rsid w:val="00DA614B"/>
    <w:rsid w:val="00DA6320"/>
    <w:rsid w:val="00DA668F"/>
    <w:rsid w:val="00DA6763"/>
    <w:rsid w:val="00DA678B"/>
    <w:rsid w:val="00DA6999"/>
    <w:rsid w:val="00DA6C2A"/>
    <w:rsid w:val="00DA7839"/>
    <w:rsid w:val="00DA7B21"/>
    <w:rsid w:val="00DA7B37"/>
    <w:rsid w:val="00DA7C2E"/>
    <w:rsid w:val="00DA7D4C"/>
    <w:rsid w:val="00DB0312"/>
    <w:rsid w:val="00DB063B"/>
    <w:rsid w:val="00DB0AEA"/>
    <w:rsid w:val="00DB1269"/>
    <w:rsid w:val="00DB13E6"/>
    <w:rsid w:val="00DB1413"/>
    <w:rsid w:val="00DB14BA"/>
    <w:rsid w:val="00DB18C6"/>
    <w:rsid w:val="00DB18CF"/>
    <w:rsid w:val="00DB1F8C"/>
    <w:rsid w:val="00DB2138"/>
    <w:rsid w:val="00DB25A6"/>
    <w:rsid w:val="00DB2F3F"/>
    <w:rsid w:val="00DB3A19"/>
    <w:rsid w:val="00DB448D"/>
    <w:rsid w:val="00DB45EC"/>
    <w:rsid w:val="00DB4BFD"/>
    <w:rsid w:val="00DB62A4"/>
    <w:rsid w:val="00DB6920"/>
    <w:rsid w:val="00DB6997"/>
    <w:rsid w:val="00DB6F92"/>
    <w:rsid w:val="00DB7407"/>
    <w:rsid w:val="00DC00DB"/>
    <w:rsid w:val="00DC09F9"/>
    <w:rsid w:val="00DC0D38"/>
    <w:rsid w:val="00DC0F37"/>
    <w:rsid w:val="00DC198E"/>
    <w:rsid w:val="00DC27F9"/>
    <w:rsid w:val="00DC2A00"/>
    <w:rsid w:val="00DC2DE2"/>
    <w:rsid w:val="00DC3181"/>
    <w:rsid w:val="00DC3954"/>
    <w:rsid w:val="00DC3C29"/>
    <w:rsid w:val="00DC4502"/>
    <w:rsid w:val="00DC457C"/>
    <w:rsid w:val="00DC522C"/>
    <w:rsid w:val="00DC536A"/>
    <w:rsid w:val="00DC53E1"/>
    <w:rsid w:val="00DC541C"/>
    <w:rsid w:val="00DC553E"/>
    <w:rsid w:val="00DC55F5"/>
    <w:rsid w:val="00DC5A7E"/>
    <w:rsid w:val="00DC5BEF"/>
    <w:rsid w:val="00DC6434"/>
    <w:rsid w:val="00DC6854"/>
    <w:rsid w:val="00DC71D5"/>
    <w:rsid w:val="00DC7908"/>
    <w:rsid w:val="00DC7C47"/>
    <w:rsid w:val="00DD04D9"/>
    <w:rsid w:val="00DD0576"/>
    <w:rsid w:val="00DD0B83"/>
    <w:rsid w:val="00DD0FF0"/>
    <w:rsid w:val="00DD180C"/>
    <w:rsid w:val="00DD1A0B"/>
    <w:rsid w:val="00DD1CC1"/>
    <w:rsid w:val="00DD1FE0"/>
    <w:rsid w:val="00DD26C9"/>
    <w:rsid w:val="00DD2843"/>
    <w:rsid w:val="00DD2AE8"/>
    <w:rsid w:val="00DD2B03"/>
    <w:rsid w:val="00DD315F"/>
    <w:rsid w:val="00DD361D"/>
    <w:rsid w:val="00DD3A66"/>
    <w:rsid w:val="00DD3BF0"/>
    <w:rsid w:val="00DD4677"/>
    <w:rsid w:val="00DD474E"/>
    <w:rsid w:val="00DD48FC"/>
    <w:rsid w:val="00DD5137"/>
    <w:rsid w:val="00DD51E1"/>
    <w:rsid w:val="00DD5D57"/>
    <w:rsid w:val="00DD633E"/>
    <w:rsid w:val="00DD6826"/>
    <w:rsid w:val="00DD69B2"/>
    <w:rsid w:val="00DD6D3A"/>
    <w:rsid w:val="00DD6D61"/>
    <w:rsid w:val="00DD6E38"/>
    <w:rsid w:val="00DD717E"/>
    <w:rsid w:val="00DD71B2"/>
    <w:rsid w:val="00DD7788"/>
    <w:rsid w:val="00DD7CDB"/>
    <w:rsid w:val="00DD7D3D"/>
    <w:rsid w:val="00DE0356"/>
    <w:rsid w:val="00DE0EAD"/>
    <w:rsid w:val="00DE1AB0"/>
    <w:rsid w:val="00DE1E3A"/>
    <w:rsid w:val="00DE2164"/>
    <w:rsid w:val="00DE222D"/>
    <w:rsid w:val="00DE2DB8"/>
    <w:rsid w:val="00DE30CD"/>
    <w:rsid w:val="00DE322D"/>
    <w:rsid w:val="00DE3489"/>
    <w:rsid w:val="00DE365E"/>
    <w:rsid w:val="00DE3E3E"/>
    <w:rsid w:val="00DE4A85"/>
    <w:rsid w:val="00DE4F2D"/>
    <w:rsid w:val="00DE5730"/>
    <w:rsid w:val="00DE5D85"/>
    <w:rsid w:val="00DE662E"/>
    <w:rsid w:val="00DE6810"/>
    <w:rsid w:val="00DE68F4"/>
    <w:rsid w:val="00DE6C61"/>
    <w:rsid w:val="00DE6F3A"/>
    <w:rsid w:val="00DE707B"/>
    <w:rsid w:val="00DE76ED"/>
    <w:rsid w:val="00DE7745"/>
    <w:rsid w:val="00DE7788"/>
    <w:rsid w:val="00DE7C9A"/>
    <w:rsid w:val="00DF02AD"/>
    <w:rsid w:val="00DF04AD"/>
    <w:rsid w:val="00DF0F00"/>
    <w:rsid w:val="00DF1062"/>
    <w:rsid w:val="00DF17B6"/>
    <w:rsid w:val="00DF1E54"/>
    <w:rsid w:val="00DF20C5"/>
    <w:rsid w:val="00DF21A4"/>
    <w:rsid w:val="00DF2B29"/>
    <w:rsid w:val="00DF2EF9"/>
    <w:rsid w:val="00DF2FB8"/>
    <w:rsid w:val="00DF381B"/>
    <w:rsid w:val="00DF39F5"/>
    <w:rsid w:val="00DF3DEA"/>
    <w:rsid w:val="00DF437A"/>
    <w:rsid w:val="00DF5E07"/>
    <w:rsid w:val="00DF5F1C"/>
    <w:rsid w:val="00DF6528"/>
    <w:rsid w:val="00DF653A"/>
    <w:rsid w:val="00DF6E11"/>
    <w:rsid w:val="00DF6E1E"/>
    <w:rsid w:val="00DF6F61"/>
    <w:rsid w:val="00DF7664"/>
    <w:rsid w:val="00DF7D84"/>
    <w:rsid w:val="00E00C05"/>
    <w:rsid w:val="00E00F52"/>
    <w:rsid w:val="00E00F67"/>
    <w:rsid w:val="00E01C82"/>
    <w:rsid w:val="00E02A60"/>
    <w:rsid w:val="00E03693"/>
    <w:rsid w:val="00E036A2"/>
    <w:rsid w:val="00E03FAA"/>
    <w:rsid w:val="00E0424A"/>
    <w:rsid w:val="00E04332"/>
    <w:rsid w:val="00E044E4"/>
    <w:rsid w:val="00E04888"/>
    <w:rsid w:val="00E04D0D"/>
    <w:rsid w:val="00E05849"/>
    <w:rsid w:val="00E0657D"/>
    <w:rsid w:val="00E0658F"/>
    <w:rsid w:val="00E06837"/>
    <w:rsid w:val="00E069A6"/>
    <w:rsid w:val="00E06ACF"/>
    <w:rsid w:val="00E06FEA"/>
    <w:rsid w:val="00E07566"/>
    <w:rsid w:val="00E078E3"/>
    <w:rsid w:val="00E079C9"/>
    <w:rsid w:val="00E1021D"/>
    <w:rsid w:val="00E10D82"/>
    <w:rsid w:val="00E119FD"/>
    <w:rsid w:val="00E122C8"/>
    <w:rsid w:val="00E12411"/>
    <w:rsid w:val="00E1262F"/>
    <w:rsid w:val="00E12B05"/>
    <w:rsid w:val="00E13016"/>
    <w:rsid w:val="00E133C7"/>
    <w:rsid w:val="00E13575"/>
    <w:rsid w:val="00E135A1"/>
    <w:rsid w:val="00E14AE2"/>
    <w:rsid w:val="00E15168"/>
    <w:rsid w:val="00E1554B"/>
    <w:rsid w:val="00E1559E"/>
    <w:rsid w:val="00E16062"/>
    <w:rsid w:val="00E16114"/>
    <w:rsid w:val="00E1618D"/>
    <w:rsid w:val="00E16596"/>
    <w:rsid w:val="00E16622"/>
    <w:rsid w:val="00E166C4"/>
    <w:rsid w:val="00E16974"/>
    <w:rsid w:val="00E171F4"/>
    <w:rsid w:val="00E17528"/>
    <w:rsid w:val="00E17C38"/>
    <w:rsid w:val="00E201A7"/>
    <w:rsid w:val="00E20A41"/>
    <w:rsid w:val="00E213AF"/>
    <w:rsid w:val="00E218C7"/>
    <w:rsid w:val="00E21CC3"/>
    <w:rsid w:val="00E21F34"/>
    <w:rsid w:val="00E22687"/>
    <w:rsid w:val="00E227C1"/>
    <w:rsid w:val="00E2299B"/>
    <w:rsid w:val="00E22AFB"/>
    <w:rsid w:val="00E22B00"/>
    <w:rsid w:val="00E23292"/>
    <w:rsid w:val="00E23A31"/>
    <w:rsid w:val="00E23D31"/>
    <w:rsid w:val="00E24005"/>
    <w:rsid w:val="00E24489"/>
    <w:rsid w:val="00E24559"/>
    <w:rsid w:val="00E24743"/>
    <w:rsid w:val="00E24A2A"/>
    <w:rsid w:val="00E24E12"/>
    <w:rsid w:val="00E24FF7"/>
    <w:rsid w:val="00E251DE"/>
    <w:rsid w:val="00E257ED"/>
    <w:rsid w:val="00E25C3D"/>
    <w:rsid w:val="00E26989"/>
    <w:rsid w:val="00E26B62"/>
    <w:rsid w:val="00E26C01"/>
    <w:rsid w:val="00E26DD1"/>
    <w:rsid w:val="00E27117"/>
    <w:rsid w:val="00E271F9"/>
    <w:rsid w:val="00E30B99"/>
    <w:rsid w:val="00E31085"/>
    <w:rsid w:val="00E31134"/>
    <w:rsid w:val="00E318E6"/>
    <w:rsid w:val="00E31ACD"/>
    <w:rsid w:val="00E31B9A"/>
    <w:rsid w:val="00E31D8A"/>
    <w:rsid w:val="00E32006"/>
    <w:rsid w:val="00E320EF"/>
    <w:rsid w:val="00E3228A"/>
    <w:rsid w:val="00E3285E"/>
    <w:rsid w:val="00E329FD"/>
    <w:rsid w:val="00E32AE6"/>
    <w:rsid w:val="00E33226"/>
    <w:rsid w:val="00E3348D"/>
    <w:rsid w:val="00E33B72"/>
    <w:rsid w:val="00E34062"/>
    <w:rsid w:val="00E34DE8"/>
    <w:rsid w:val="00E35106"/>
    <w:rsid w:val="00E3537C"/>
    <w:rsid w:val="00E35668"/>
    <w:rsid w:val="00E36649"/>
    <w:rsid w:val="00E366A4"/>
    <w:rsid w:val="00E3696B"/>
    <w:rsid w:val="00E36D90"/>
    <w:rsid w:val="00E3713B"/>
    <w:rsid w:val="00E376E2"/>
    <w:rsid w:val="00E378E7"/>
    <w:rsid w:val="00E378EB"/>
    <w:rsid w:val="00E379A5"/>
    <w:rsid w:val="00E40026"/>
    <w:rsid w:val="00E40179"/>
    <w:rsid w:val="00E40C93"/>
    <w:rsid w:val="00E40C98"/>
    <w:rsid w:val="00E40ED5"/>
    <w:rsid w:val="00E412E9"/>
    <w:rsid w:val="00E417A6"/>
    <w:rsid w:val="00E4183C"/>
    <w:rsid w:val="00E4197B"/>
    <w:rsid w:val="00E41E38"/>
    <w:rsid w:val="00E421F1"/>
    <w:rsid w:val="00E422BB"/>
    <w:rsid w:val="00E42858"/>
    <w:rsid w:val="00E42B37"/>
    <w:rsid w:val="00E42F43"/>
    <w:rsid w:val="00E43A65"/>
    <w:rsid w:val="00E43BBB"/>
    <w:rsid w:val="00E44450"/>
    <w:rsid w:val="00E447FE"/>
    <w:rsid w:val="00E4537E"/>
    <w:rsid w:val="00E454AD"/>
    <w:rsid w:val="00E455AC"/>
    <w:rsid w:val="00E4565D"/>
    <w:rsid w:val="00E4586E"/>
    <w:rsid w:val="00E45D34"/>
    <w:rsid w:val="00E460B8"/>
    <w:rsid w:val="00E46320"/>
    <w:rsid w:val="00E46AAF"/>
    <w:rsid w:val="00E473A8"/>
    <w:rsid w:val="00E505D2"/>
    <w:rsid w:val="00E506F4"/>
    <w:rsid w:val="00E508C9"/>
    <w:rsid w:val="00E50C2C"/>
    <w:rsid w:val="00E5119C"/>
    <w:rsid w:val="00E511AF"/>
    <w:rsid w:val="00E514E6"/>
    <w:rsid w:val="00E51659"/>
    <w:rsid w:val="00E5194F"/>
    <w:rsid w:val="00E5199F"/>
    <w:rsid w:val="00E51C0D"/>
    <w:rsid w:val="00E51C9F"/>
    <w:rsid w:val="00E51E12"/>
    <w:rsid w:val="00E524E8"/>
    <w:rsid w:val="00E526B0"/>
    <w:rsid w:val="00E52A75"/>
    <w:rsid w:val="00E52FCB"/>
    <w:rsid w:val="00E5300B"/>
    <w:rsid w:val="00E53359"/>
    <w:rsid w:val="00E5367B"/>
    <w:rsid w:val="00E53AC1"/>
    <w:rsid w:val="00E53F04"/>
    <w:rsid w:val="00E5405F"/>
    <w:rsid w:val="00E54098"/>
    <w:rsid w:val="00E54D56"/>
    <w:rsid w:val="00E553B0"/>
    <w:rsid w:val="00E555E9"/>
    <w:rsid w:val="00E55C6C"/>
    <w:rsid w:val="00E55F49"/>
    <w:rsid w:val="00E5614D"/>
    <w:rsid w:val="00E56191"/>
    <w:rsid w:val="00E56335"/>
    <w:rsid w:val="00E56D67"/>
    <w:rsid w:val="00E56F90"/>
    <w:rsid w:val="00E573B4"/>
    <w:rsid w:val="00E57ADC"/>
    <w:rsid w:val="00E57DFF"/>
    <w:rsid w:val="00E605D4"/>
    <w:rsid w:val="00E60EC1"/>
    <w:rsid w:val="00E615D5"/>
    <w:rsid w:val="00E616D5"/>
    <w:rsid w:val="00E617AA"/>
    <w:rsid w:val="00E61F14"/>
    <w:rsid w:val="00E623D1"/>
    <w:rsid w:val="00E623DD"/>
    <w:rsid w:val="00E62444"/>
    <w:rsid w:val="00E62549"/>
    <w:rsid w:val="00E63168"/>
    <w:rsid w:val="00E6357E"/>
    <w:rsid w:val="00E635BB"/>
    <w:rsid w:val="00E63671"/>
    <w:rsid w:val="00E63D02"/>
    <w:rsid w:val="00E6415B"/>
    <w:rsid w:val="00E64174"/>
    <w:rsid w:val="00E650FC"/>
    <w:rsid w:val="00E65290"/>
    <w:rsid w:val="00E65574"/>
    <w:rsid w:val="00E657BE"/>
    <w:rsid w:val="00E65972"/>
    <w:rsid w:val="00E659F1"/>
    <w:rsid w:val="00E65B32"/>
    <w:rsid w:val="00E65CAA"/>
    <w:rsid w:val="00E66116"/>
    <w:rsid w:val="00E6694C"/>
    <w:rsid w:val="00E670E8"/>
    <w:rsid w:val="00E67201"/>
    <w:rsid w:val="00E67876"/>
    <w:rsid w:val="00E67953"/>
    <w:rsid w:val="00E67BE0"/>
    <w:rsid w:val="00E703D0"/>
    <w:rsid w:val="00E70E78"/>
    <w:rsid w:val="00E710F6"/>
    <w:rsid w:val="00E713AB"/>
    <w:rsid w:val="00E7173B"/>
    <w:rsid w:val="00E71762"/>
    <w:rsid w:val="00E71F5B"/>
    <w:rsid w:val="00E731E0"/>
    <w:rsid w:val="00E738D9"/>
    <w:rsid w:val="00E74016"/>
    <w:rsid w:val="00E7428A"/>
    <w:rsid w:val="00E744B9"/>
    <w:rsid w:val="00E74F4D"/>
    <w:rsid w:val="00E75891"/>
    <w:rsid w:val="00E75E4C"/>
    <w:rsid w:val="00E76F77"/>
    <w:rsid w:val="00E77125"/>
    <w:rsid w:val="00E77239"/>
    <w:rsid w:val="00E77726"/>
    <w:rsid w:val="00E77E42"/>
    <w:rsid w:val="00E77E9B"/>
    <w:rsid w:val="00E77F12"/>
    <w:rsid w:val="00E80277"/>
    <w:rsid w:val="00E80846"/>
    <w:rsid w:val="00E81084"/>
    <w:rsid w:val="00E810BE"/>
    <w:rsid w:val="00E810F1"/>
    <w:rsid w:val="00E8145E"/>
    <w:rsid w:val="00E81570"/>
    <w:rsid w:val="00E818AE"/>
    <w:rsid w:val="00E81CC5"/>
    <w:rsid w:val="00E81ED6"/>
    <w:rsid w:val="00E82557"/>
    <w:rsid w:val="00E832AC"/>
    <w:rsid w:val="00E83535"/>
    <w:rsid w:val="00E83ADA"/>
    <w:rsid w:val="00E83BE7"/>
    <w:rsid w:val="00E8408A"/>
    <w:rsid w:val="00E844A9"/>
    <w:rsid w:val="00E844EC"/>
    <w:rsid w:val="00E84515"/>
    <w:rsid w:val="00E845A4"/>
    <w:rsid w:val="00E84784"/>
    <w:rsid w:val="00E84BB3"/>
    <w:rsid w:val="00E852B1"/>
    <w:rsid w:val="00E857DA"/>
    <w:rsid w:val="00E8597E"/>
    <w:rsid w:val="00E85DCA"/>
    <w:rsid w:val="00E86150"/>
    <w:rsid w:val="00E86E36"/>
    <w:rsid w:val="00E87295"/>
    <w:rsid w:val="00E8751E"/>
    <w:rsid w:val="00E87C4A"/>
    <w:rsid w:val="00E90230"/>
    <w:rsid w:val="00E90661"/>
    <w:rsid w:val="00E90830"/>
    <w:rsid w:val="00E90936"/>
    <w:rsid w:val="00E91500"/>
    <w:rsid w:val="00E9193F"/>
    <w:rsid w:val="00E91C51"/>
    <w:rsid w:val="00E91D85"/>
    <w:rsid w:val="00E91D98"/>
    <w:rsid w:val="00E920C7"/>
    <w:rsid w:val="00E924CD"/>
    <w:rsid w:val="00E927A1"/>
    <w:rsid w:val="00E928EE"/>
    <w:rsid w:val="00E92D83"/>
    <w:rsid w:val="00E9317E"/>
    <w:rsid w:val="00E9359F"/>
    <w:rsid w:val="00E93D6D"/>
    <w:rsid w:val="00E94199"/>
    <w:rsid w:val="00E94590"/>
    <w:rsid w:val="00E94905"/>
    <w:rsid w:val="00E94D5C"/>
    <w:rsid w:val="00E94F61"/>
    <w:rsid w:val="00E95703"/>
    <w:rsid w:val="00E95866"/>
    <w:rsid w:val="00E95A45"/>
    <w:rsid w:val="00E95AE8"/>
    <w:rsid w:val="00E95D40"/>
    <w:rsid w:val="00E95E32"/>
    <w:rsid w:val="00E965C0"/>
    <w:rsid w:val="00E96792"/>
    <w:rsid w:val="00E96CD2"/>
    <w:rsid w:val="00E96D25"/>
    <w:rsid w:val="00E96DEB"/>
    <w:rsid w:val="00E97B6D"/>
    <w:rsid w:val="00EA00B7"/>
    <w:rsid w:val="00EA0BBE"/>
    <w:rsid w:val="00EA1671"/>
    <w:rsid w:val="00EA1AF9"/>
    <w:rsid w:val="00EA1D67"/>
    <w:rsid w:val="00EA28B0"/>
    <w:rsid w:val="00EA2AC3"/>
    <w:rsid w:val="00EA2E4E"/>
    <w:rsid w:val="00EA2F9A"/>
    <w:rsid w:val="00EA2FF3"/>
    <w:rsid w:val="00EA3230"/>
    <w:rsid w:val="00EA33C7"/>
    <w:rsid w:val="00EA3A0E"/>
    <w:rsid w:val="00EA4304"/>
    <w:rsid w:val="00EA436A"/>
    <w:rsid w:val="00EA45E6"/>
    <w:rsid w:val="00EA4772"/>
    <w:rsid w:val="00EA4BEF"/>
    <w:rsid w:val="00EA4CCE"/>
    <w:rsid w:val="00EA4D27"/>
    <w:rsid w:val="00EA4D3E"/>
    <w:rsid w:val="00EA4E4C"/>
    <w:rsid w:val="00EA525B"/>
    <w:rsid w:val="00EA54EF"/>
    <w:rsid w:val="00EA5CA7"/>
    <w:rsid w:val="00EA6952"/>
    <w:rsid w:val="00EA6AEF"/>
    <w:rsid w:val="00EA706C"/>
    <w:rsid w:val="00EA72B1"/>
    <w:rsid w:val="00EA7EEC"/>
    <w:rsid w:val="00EB012B"/>
    <w:rsid w:val="00EB0798"/>
    <w:rsid w:val="00EB0844"/>
    <w:rsid w:val="00EB08AF"/>
    <w:rsid w:val="00EB08ED"/>
    <w:rsid w:val="00EB091C"/>
    <w:rsid w:val="00EB0AAA"/>
    <w:rsid w:val="00EB0D3B"/>
    <w:rsid w:val="00EB14F6"/>
    <w:rsid w:val="00EB1634"/>
    <w:rsid w:val="00EB173D"/>
    <w:rsid w:val="00EB19A4"/>
    <w:rsid w:val="00EB1D8B"/>
    <w:rsid w:val="00EB1DF9"/>
    <w:rsid w:val="00EB1EAE"/>
    <w:rsid w:val="00EB1F77"/>
    <w:rsid w:val="00EB2A48"/>
    <w:rsid w:val="00EB2B90"/>
    <w:rsid w:val="00EB2BA1"/>
    <w:rsid w:val="00EB3128"/>
    <w:rsid w:val="00EB329E"/>
    <w:rsid w:val="00EB3624"/>
    <w:rsid w:val="00EB377A"/>
    <w:rsid w:val="00EB3A01"/>
    <w:rsid w:val="00EB3DDD"/>
    <w:rsid w:val="00EB4173"/>
    <w:rsid w:val="00EB4B4D"/>
    <w:rsid w:val="00EB542F"/>
    <w:rsid w:val="00EB59DE"/>
    <w:rsid w:val="00EB5D99"/>
    <w:rsid w:val="00EB6191"/>
    <w:rsid w:val="00EB63E3"/>
    <w:rsid w:val="00EB7132"/>
    <w:rsid w:val="00EB76D2"/>
    <w:rsid w:val="00EB7BFF"/>
    <w:rsid w:val="00EB7C1F"/>
    <w:rsid w:val="00EB7D5C"/>
    <w:rsid w:val="00EC099C"/>
    <w:rsid w:val="00EC1A7B"/>
    <w:rsid w:val="00EC1B0E"/>
    <w:rsid w:val="00EC21BF"/>
    <w:rsid w:val="00EC2888"/>
    <w:rsid w:val="00EC2BD5"/>
    <w:rsid w:val="00EC3ED6"/>
    <w:rsid w:val="00EC5693"/>
    <w:rsid w:val="00EC5C06"/>
    <w:rsid w:val="00EC5C29"/>
    <w:rsid w:val="00EC6409"/>
    <w:rsid w:val="00EC6B5D"/>
    <w:rsid w:val="00EC7751"/>
    <w:rsid w:val="00EC7928"/>
    <w:rsid w:val="00EC7F0A"/>
    <w:rsid w:val="00ED016A"/>
    <w:rsid w:val="00ED033B"/>
    <w:rsid w:val="00ED0483"/>
    <w:rsid w:val="00ED0AEB"/>
    <w:rsid w:val="00ED1211"/>
    <w:rsid w:val="00ED1551"/>
    <w:rsid w:val="00ED1BA3"/>
    <w:rsid w:val="00ED1D00"/>
    <w:rsid w:val="00ED2C19"/>
    <w:rsid w:val="00ED2E2E"/>
    <w:rsid w:val="00ED36F5"/>
    <w:rsid w:val="00ED3F30"/>
    <w:rsid w:val="00ED4116"/>
    <w:rsid w:val="00ED45E4"/>
    <w:rsid w:val="00ED4FC9"/>
    <w:rsid w:val="00ED507F"/>
    <w:rsid w:val="00ED56CC"/>
    <w:rsid w:val="00ED56F3"/>
    <w:rsid w:val="00ED5B5C"/>
    <w:rsid w:val="00ED5C1B"/>
    <w:rsid w:val="00ED5D0D"/>
    <w:rsid w:val="00ED5FE4"/>
    <w:rsid w:val="00ED62A0"/>
    <w:rsid w:val="00ED6356"/>
    <w:rsid w:val="00ED6B22"/>
    <w:rsid w:val="00ED7048"/>
    <w:rsid w:val="00ED7173"/>
    <w:rsid w:val="00ED7399"/>
    <w:rsid w:val="00ED7788"/>
    <w:rsid w:val="00ED77C8"/>
    <w:rsid w:val="00ED788C"/>
    <w:rsid w:val="00ED7C91"/>
    <w:rsid w:val="00ED7D2C"/>
    <w:rsid w:val="00ED7FEE"/>
    <w:rsid w:val="00EE0227"/>
    <w:rsid w:val="00EE038F"/>
    <w:rsid w:val="00EE0BD4"/>
    <w:rsid w:val="00EE0BE1"/>
    <w:rsid w:val="00EE0BE7"/>
    <w:rsid w:val="00EE15B3"/>
    <w:rsid w:val="00EE211C"/>
    <w:rsid w:val="00EE214A"/>
    <w:rsid w:val="00EE2AC2"/>
    <w:rsid w:val="00EE2E18"/>
    <w:rsid w:val="00EE2E46"/>
    <w:rsid w:val="00EE31EE"/>
    <w:rsid w:val="00EE3256"/>
    <w:rsid w:val="00EE3379"/>
    <w:rsid w:val="00EE3680"/>
    <w:rsid w:val="00EE3851"/>
    <w:rsid w:val="00EE395E"/>
    <w:rsid w:val="00EE3B32"/>
    <w:rsid w:val="00EE3E59"/>
    <w:rsid w:val="00EE4164"/>
    <w:rsid w:val="00EE43BF"/>
    <w:rsid w:val="00EE442A"/>
    <w:rsid w:val="00EE4C6D"/>
    <w:rsid w:val="00EE5096"/>
    <w:rsid w:val="00EE518C"/>
    <w:rsid w:val="00EE56E4"/>
    <w:rsid w:val="00EE5B37"/>
    <w:rsid w:val="00EE60B7"/>
    <w:rsid w:val="00EE617F"/>
    <w:rsid w:val="00EE6EA0"/>
    <w:rsid w:val="00EE7058"/>
    <w:rsid w:val="00EE70AC"/>
    <w:rsid w:val="00EE7127"/>
    <w:rsid w:val="00EE761F"/>
    <w:rsid w:val="00EE76BC"/>
    <w:rsid w:val="00EE778F"/>
    <w:rsid w:val="00EE77EF"/>
    <w:rsid w:val="00EE7BB1"/>
    <w:rsid w:val="00EF013E"/>
    <w:rsid w:val="00EF0221"/>
    <w:rsid w:val="00EF0339"/>
    <w:rsid w:val="00EF03FC"/>
    <w:rsid w:val="00EF0B43"/>
    <w:rsid w:val="00EF0C68"/>
    <w:rsid w:val="00EF12EC"/>
    <w:rsid w:val="00EF1818"/>
    <w:rsid w:val="00EF1DAE"/>
    <w:rsid w:val="00EF2BE9"/>
    <w:rsid w:val="00EF32C8"/>
    <w:rsid w:val="00EF3316"/>
    <w:rsid w:val="00EF37BE"/>
    <w:rsid w:val="00EF3ED8"/>
    <w:rsid w:val="00EF40C4"/>
    <w:rsid w:val="00EF40E1"/>
    <w:rsid w:val="00EF483F"/>
    <w:rsid w:val="00EF4A55"/>
    <w:rsid w:val="00EF4ACA"/>
    <w:rsid w:val="00EF4DA0"/>
    <w:rsid w:val="00EF4E0F"/>
    <w:rsid w:val="00EF4EE0"/>
    <w:rsid w:val="00EF5C45"/>
    <w:rsid w:val="00EF69B7"/>
    <w:rsid w:val="00EF6F0C"/>
    <w:rsid w:val="00EF7122"/>
    <w:rsid w:val="00F004DF"/>
    <w:rsid w:val="00F00B96"/>
    <w:rsid w:val="00F0105A"/>
    <w:rsid w:val="00F0122C"/>
    <w:rsid w:val="00F018BA"/>
    <w:rsid w:val="00F01A5A"/>
    <w:rsid w:val="00F01BDC"/>
    <w:rsid w:val="00F01CD1"/>
    <w:rsid w:val="00F01E20"/>
    <w:rsid w:val="00F026D6"/>
    <w:rsid w:val="00F02ACB"/>
    <w:rsid w:val="00F03615"/>
    <w:rsid w:val="00F037E6"/>
    <w:rsid w:val="00F04039"/>
    <w:rsid w:val="00F047F6"/>
    <w:rsid w:val="00F0505F"/>
    <w:rsid w:val="00F05687"/>
    <w:rsid w:val="00F0623C"/>
    <w:rsid w:val="00F06BF6"/>
    <w:rsid w:val="00F06CBE"/>
    <w:rsid w:val="00F06CC2"/>
    <w:rsid w:val="00F06D48"/>
    <w:rsid w:val="00F0726F"/>
    <w:rsid w:val="00F07571"/>
    <w:rsid w:val="00F0793B"/>
    <w:rsid w:val="00F07A47"/>
    <w:rsid w:val="00F1046C"/>
    <w:rsid w:val="00F105E0"/>
    <w:rsid w:val="00F1074F"/>
    <w:rsid w:val="00F10CC1"/>
    <w:rsid w:val="00F10E7A"/>
    <w:rsid w:val="00F11153"/>
    <w:rsid w:val="00F1163D"/>
    <w:rsid w:val="00F1182D"/>
    <w:rsid w:val="00F11860"/>
    <w:rsid w:val="00F118BE"/>
    <w:rsid w:val="00F124F4"/>
    <w:rsid w:val="00F126E4"/>
    <w:rsid w:val="00F13878"/>
    <w:rsid w:val="00F13CAD"/>
    <w:rsid w:val="00F13FAE"/>
    <w:rsid w:val="00F1488C"/>
    <w:rsid w:val="00F14899"/>
    <w:rsid w:val="00F1500B"/>
    <w:rsid w:val="00F15CD3"/>
    <w:rsid w:val="00F16594"/>
    <w:rsid w:val="00F165A6"/>
    <w:rsid w:val="00F1752D"/>
    <w:rsid w:val="00F17581"/>
    <w:rsid w:val="00F17586"/>
    <w:rsid w:val="00F17857"/>
    <w:rsid w:val="00F17A7A"/>
    <w:rsid w:val="00F17B02"/>
    <w:rsid w:val="00F17B9F"/>
    <w:rsid w:val="00F202BB"/>
    <w:rsid w:val="00F21175"/>
    <w:rsid w:val="00F211B8"/>
    <w:rsid w:val="00F217FC"/>
    <w:rsid w:val="00F21DD1"/>
    <w:rsid w:val="00F21F0E"/>
    <w:rsid w:val="00F21F5A"/>
    <w:rsid w:val="00F224E5"/>
    <w:rsid w:val="00F22573"/>
    <w:rsid w:val="00F22839"/>
    <w:rsid w:val="00F22889"/>
    <w:rsid w:val="00F22945"/>
    <w:rsid w:val="00F230F4"/>
    <w:rsid w:val="00F23312"/>
    <w:rsid w:val="00F23465"/>
    <w:rsid w:val="00F23920"/>
    <w:rsid w:val="00F23EB5"/>
    <w:rsid w:val="00F24007"/>
    <w:rsid w:val="00F2400C"/>
    <w:rsid w:val="00F24584"/>
    <w:rsid w:val="00F248A7"/>
    <w:rsid w:val="00F24D19"/>
    <w:rsid w:val="00F2595E"/>
    <w:rsid w:val="00F25DF8"/>
    <w:rsid w:val="00F26223"/>
    <w:rsid w:val="00F2697D"/>
    <w:rsid w:val="00F26F05"/>
    <w:rsid w:val="00F27296"/>
    <w:rsid w:val="00F27C44"/>
    <w:rsid w:val="00F3025E"/>
    <w:rsid w:val="00F304B9"/>
    <w:rsid w:val="00F304CE"/>
    <w:rsid w:val="00F309E2"/>
    <w:rsid w:val="00F31390"/>
    <w:rsid w:val="00F314D0"/>
    <w:rsid w:val="00F31C9C"/>
    <w:rsid w:val="00F3223D"/>
    <w:rsid w:val="00F32401"/>
    <w:rsid w:val="00F326F0"/>
    <w:rsid w:val="00F32732"/>
    <w:rsid w:val="00F32832"/>
    <w:rsid w:val="00F3290C"/>
    <w:rsid w:val="00F32938"/>
    <w:rsid w:val="00F32D83"/>
    <w:rsid w:val="00F32FC7"/>
    <w:rsid w:val="00F331D7"/>
    <w:rsid w:val="00F33376"/>
    <w:rsid w:val="00F33627"/>
    <w:rsid w:val="00F33F76"/>
    <w:rsid w:val="00F35755"/>
    <w:rsid w:val="00F3582D"/>
    <w:rsid w:val="00F366BD"/>
    <w:rsid w:val="00F367E6"/>
    <w:rsid w:val="00F36AFF"/>
    <w:rsid w:val="00F3713C"/>
    <w:rsid w:val="00F371E0"/>
    <w:rsid w:val="00F373B0"/>
    <w:rsid w:val="00F37775"/>
    <w:rsid w:val="00F37EBA"/>
    <w:rsid w:val="00F4012D"/>
    <w:rsid w:val="00F40404"/>
    <w:rsid w:val="00F407F3"/>
    <w:rsid w:val="00F41935"/>
    <w:rsid w:val="00F41B26"/>
    <w:rsid w:val="00F42498"/>
    <w:rsid w:val="00F42AF2"/>
    <w:rsid w:val="00F42EE8"/>
    <w:rsid w:val="00F42F1C"/>
    <w:rsid w:val="00F43A2B"/>
    <w:rsid w:val="00F43B97"/>
    <w:rsid w:val="00F4410B"/>
    <w:rsid w:val="00F4447C"/>
    <w:rsid w:val="00F446C0"/>
    <w:rsid w:val="00F44A87"/>
    <w:rsid w:val="00F44ACC"/>
    <w:rsid w:val="00F44FCB"/>
    <w:rsid w:val="00F45872"/>
    <w:rsid w:val="00F45956"/>
    <w:rsid w:val="00F45B74"/>
    <w:rsid w:val="00F45DE1"/>
    <w:rsid w:val="00F467E1"/>
    <w:rsid w:val="00F46803"/>
    <w:rsid w:val="00F46AC4"/>
    <w:rsid w:val="00F476E1"/>
    <w:rsid w:val="00F479F7"/>
    <w:rsid w:val="00F5017D"/>
    <w:rsid w:val="00F50192"/>
    <w:rsid w:val="00F50391"/>
    <w:rsid w:val="00F505EE"/>
    <w:rsid w:val="00F50B13"/>
    <w:rsid w:val="00F51D67"/>
    <w:rsid w:val="00F5239C"/>
    <w:rsid w:val="00F52430"/>
    <w:rsid w:val="00F5297A"/>
    <w:rsid w:val="00F52ADF"/>
    <w:rsid w:val="00F534BD"/>
    <w:rsid w:val="00F53AFF"/>
    <w:rsid w:val="00F53BC7"/>
    <w:rsid w:val="00F541FA"/>
    <w:rsid w:val="00F5433C"/>
    <w:rsid w:val="00F543EA"/>
    <w:rsid w:val="00F54BEF"/>
    <w:rsid w:val="00F54C63"/>
    <w:rsid w:val="00F554CA"/>
    <w:rsid w:val="00F556C3"/>
    <w:rsid w:val="00F559D1"/>
    <w:rsid w:val="00F55A47"/>
    <w:rsid w:val="00F55C22"/>
    <w:rsid w:val="00F55F8F"/>
    <w:rsid w:val="00F560CA"/>
    <w:rsid w:val="00F56491"/>
    <w:rsid w:val="00F565DD"/>
    <w:rsid w:val="00F56843"/>
    <w:rsid w:val="00F5690D"/>
    <w:rsid w:val="00F56A51"/>
    <w:rsid w:val="00F57399"/>
    <w:rsid w:val="00F5765F"/>
    <w:rsid w:val="00F6025F"/>
    <w:rsid w:val="00F60A05"/>
    <w:rsid w:val="00F60BD9"/>
    <w:rsid w:val="00F60D3B"/>
    <w:rsid w:val="00F60E28"/>
    <w:rsid w:val="00F615E4"/>
    <w:rsid w:val="00F62292"/>
    <w:rsid w:val="00F62366"/>
    <w:rsid w:val="00F62740"/>
    <w:rsid w:val="00F629E7"/>
    <w:rsid w:val="00F63430"/>
    <w:rsid w:val="00F63C20"/>
    <w:rsid w:val="00F63CF6"/>
    <w:rsid w:val="00F63D6E"/>
    <w:rsid w:val="00F642D5"/>
    <w:rsid w:val="00F64403"/>
    <w:rsid w:val="00F6468F"/>
    <w:rsid w:val="00F646F8"/>
    <w:rsid w:val="00F64B46"/>
    <w:rsid w:val="00F64D29"/>
    <w:rsid w:val="00F6553A"/>
    <w:rsid w:val="00F656E0"/>
    <w:rsid w:val="00F659C8"/>
    <w:rsid w:val="00F65E05"/>
    <w:rsid w:val="00F672C4"/>
    <w:rsid w:val="00F675A4"/>
    <w:rsid w:val="00F67F16"/>
    <w:rsid w:val="00F7041F"/>
    <w:rsid w:val="00F70DB1"/>
    <w:rsid w:val="00F71613"/>
    <w:rsid w:val="00F71D6D"/>
    <w:rsid w:val="00F72268"/>
    <w:rsid w:val="00F72B57"/>
    <w:rsid w:val="00F72D76"/>
    <w:rsid w:val="00F72FB1"/>
    <w:rsid w:val="00F73166"/>
    <w:rsid w:val="00F73C95"/>
    <w:rsid w:val="00F73CFF"/>
    <w:rsid w:val="00F73D42"/>
    <w:rsid w:val="00F740C8"/>
    <w:rsid w:val="00F7425A"/>
    <w:rsid w:val="00F74650"/>
    <w:rsid w:val="00F74C13"/>
    <w:rsid w:val="00F74F4A"/>
    <w:rsid w:val="00F75540"/>
    <w:rsid w:val="00F7574E"/>
    <w:rsid w:val="00F758A7"/>
    <w:rsid w:val="00F75999"/>
    <w:rsid w:val="00F75A94"/>
    <w:rsid w:val="00F7605E"/>
    <w:rsid w:val="00F760A2"/>
    <w:rsid w:val="00F76DD1"/>
    <w:rsid w:val="00F76E99"/>
    <w:rsid w:val="00F77078"/>
    <w:rsid w:val="00F77335"/>
    <w:rsid w:val="00F800C3"/>
    <w:rsid w:val="00F8020E"/>
    <w:rsid w:val="00F80792"/>
    <w:rsid w:val="00F8086B"/>
    <w:rsid w:val="00F80992"/>
    <w:rsid w:val="00F80B25"/>
    <w:rsid w:val="00F81F85"/>
    <w:rsid w:val="00F829DD"/>
    <w:rsid w:val="00F82A6E"/>
    <w:rsid w:val="00F834E7"/>
    <w:rsid w:val="00F83A73"/>
    <w:rsid w:val="00F845FA"/>
    <w:rsid w:val="00F846A1"/>
    <w:rsid w:val="00F84DFF"/>
    <w:rsid w:val="00F853E7"/>
    <w:rsid w:val="00F86486"/>
    <w:rsid w:val="00F86FEB"/>
    <w:rsid w:val="00F8726F"/>
    <w:rsid w:val="00F8727E"/>
    <w:rsid w:val="00F8746D"/>
    <w:rsid w:val="00F8760B"/>
    <w:rsid w:val="00F87B80"/>
    <w:rsid w:val="00F9082C"/>
    <w:rsid w:val="00F90F8B"/>
    <w:rsid w:val="00F91F0F"/>
    <w:rsid w:val="00F92394"/>
    <w:rsid w:val="00F923CE"/>
    <w:rsid w:val="00F92811"/>
    <w:rsid w:val="00F92AEF"/>
    <w:rsid w:val="00F92F2F"/>
    <w:rsid w:val="00F938B6"/>
    <w:rsid w:val="00F938BC"/>
    <w:rsid w:val="00F93B0E"/>
    <w:rsid w:val="00F93BCD"/>
    <w:rsid w:val="00F93C17"/>
    <w:rsid w:val="00F93F5A"/>
    <w:rsid w:val="00F94048"/>
    <w:rsid w:val="00F94172"/>
    <w:rsid w:val="00F942E7"/>
    <w:rsid w:val="00F94336"/>
    <w:rsid w:val="00F943BE"/>
    <w:rsid w:val="00F943C3"/>
    <w:rsid w:val="00F94521"/>
    <w:rsid w:val="00F94AB8"/>
    <w:rsid w:val="00F9574B"/>
    <w:rsid w:val="00F95A8D"/>
    <w:rsid w:val="00F95F09"/>
    <w:rsid w:val="00F960F7"/>
    <w:rsid w:val="00F9612E"/>
    <w:rsid w:val="00F965B3"/>
    <w:rsid w:val="00F966C5"/>
    <w:rsid w:val="00F96E87"/>
    <w:rsid w:val="00F96F60"/>
    <w:rsid w:val="00F971F9"/>
    <w:rsid w:val="00F97EEB"/>
    <w:rsid w:val="00F97FED"/>
    <w:rsid w:val="00FA0037"/>
    <w:rsid w:val="00FA09EC"/>
    <w:rsid w:val="00FA0DFE"/>
    <w:rsid w:val="00FA1707"/>
    <w:rsid w:val="00FA1802"/>
    <w:rsid w:val="00FA2379"/>
    <w:rsid w:val="00FA2BA8"/>
    <w:rsid w:val="00FA2BE5"/>
    <w:rsid w:val="00FA31A6"/>
    <w:rsid w:val="00FA3506"/>
    <w:rsid w:val="00FA3D85"/>
    <w:rsid w:val="00FA3F21"/>
    <w:rsid w:val="00FA44AE"/>
    <w:rsid w:val="00FA494D"/>
    <w:rsid w:val="00FA4DAA"/>
    <w:rsid w:val="00FA508D"/>
    <w:rsid w:val="00FA535D"/>
    <w:rsid w:val="00FA5A7A"/>
    <w:rsid w:val="00FA5FAA"/>
    <w:rsid w:val="00FA61EE"/>
    <w:rsid w:val="00FA682A"/>
    <w:rsid w:val="00FA7119"/>
    <w:rsid w:val="00FA758D"/>
    <w:rsid w:val="00FA7831"/>
    <w:rsid w:val="00FA790E"/>
    <w:rsid w:val="00FA7A1E"/>
    <w:rsid w:val="00FB0340"/>
    <w:rsid w:val="00FB1326"/>
    <w:rsid w:val="00FB1CD8"/>
    <w:rsid w:val="00FB203D"/>
    <w:rsid w:val="00FB24C4"/>
    <w:rsid w:val="00FB24FD"/>
    <w:rsid w:val="00FB3074"/>
    <w:rsid w:val="00FB329F"/>
    <w:rsid w:val="00FB3EA2"/>
    <w:rsid w:val="00FB4416"/>
    <w:rsid w:val="00FB474F"/>
    <w:rsid w:val="00FB4A6D"/>
    <w:rsid w:val="00FB4D5C"/>
    <w:rsid w:val="00FB5B46"/>
    <w:rsid w:val="00FB70F0"/>
    <w:rsid w:val="00FB70F1"/>
    <w:rsid w:val="00FB73C5"/>
    <w:rsid w:val="00FB7BC1"/>
    <w:rsid w:val="00FB7D08"/>
    <w:rsid w:val="00FC0874"/>
    <w:rsid w:val="00FC0BDF"/>
    <w:rsid w:val="00FC127B"/>
    <w:rsid w:val="00FC171E"/>
    <w:rsid w:val="00FC1B1E"/>
    <w:rsid w:val="00FC1CA3"/>
    <w:rsid w:val="00FC1DAF"/>
    <w:rsid w:val="00FC1F9B"/>
    <w:rsid w:val="00FC21DC"/>
    <w:rsid w:val="00FC2A79"/>
    <w:rsid w:val="00FC2C22"/>
    <w:rsid w:val="00FC2C2A"/>
    <w:rsid w:val="00FC2E2E"/>
    <w:rsid w:val="00FC2F62"/>
    <w:rsid w:val="00FC31DF"/>
    <w:rsid w:val="00FC3570"/>
    <w:rsid w:val="00FC367D"/>
    <w:rsid w:val="00FC3745"/>
    <w:rsid w:val="00FC392E"/>
    <w:rsid w:val="00FC3C32"/>
    <w:rsid w:val="00FC3CDE"/>
    <w:rsid w:val="00FC42D3"/>
    <w:rsid w:val="00FC5542"/>
    <w:rsid w:val="00FC55E6"/>
    <w:rsid w:val="00FC5A0C"/>
    <w:rsid w:val="00FC5D3F"/>
    <w:rsid w:val="00FC6B68"/>
    <w:rsid w:val="00FC6F6D"/>
    <w:rsid w:val="00FC710B"/>
    <w:rsid w:val="00FC734E"/>
    <w:rsid w:val="00FC76C9"/>
    <w:rsid w:val="00FD00E3"/>
    <w:rsid w:val="00FD04C9"/>
    <w:rsid w:val="00FD0FB0"/>
    <w:rsid w:val="00FD25A2"/>
    <w:rsid w:val="00FD2B10"/>
    <w:rsid w:val="00FD2B7A"/>
    <w:rsid w:val="00FD2D46"/>
    <w:rsid w:val="00FD3161"/>
    <w:rsid w:val="00FD342A"/>
    <w:rsid w:val="00FD369E"/>
    <w:rsid w:val="00FD3723"/>
    <w:rsid w:val="00FD398D"/>
    <w:rsid w:val="00FD3EC3"/>
    <w:rsid w:val="00FD44A4"/>
    <w:rsid w:val="00FD4A83"/>
    <w:rsid w:val="00FD4FE8"/>
    <w:rsid w:val="00FD4FF9"/>
    <w:rsid w:val="00FD53CD"/>
    <w:rsid w:val="00FD5947"/>
    <w:rsid w:val="00FD5DF5"/>
    <w:rsid w:val="00FD6075"/>
    <w:rsid w:val="00FD648F"/>
    <w:rsid w:val="00FD65CD"/>
    <w:rsid w:val="00FD7156"/>
    <w:rsid w:val="00FD739D"/>
    <w:rsid w:val="00FD7EC8"/>
    <w:rsid w:val="00FD7F30"/>
    <w:rsid w:val="00FE0272"/>
    <w:rsid w:val="00FE036C"/>
    <w:rsid w:val="00FE090C"/>
    <w:rsid w:val="00FE0DFA"/>
    <w:rsid w:val="00FE1172"/>
    <w:rsid w:val="00FE1222"/>
    <w:rsid w:val="00FE1E1B"/>
    <w:rsid w:val="00FE1EEF"/>
    <w:rsid w:val="00FE215E"/>
    <w:rsid w:val="00FE2252"/>
    <w:rsid w:val="00FE2529"/>
    <w:rsid w:val="00FE27C4"/>
    <w:rsid w:val="00FE2B0D"/>
    <w:rsid w:val="00FE2ED9"/>
    <w:rsid w:val="00FE3F32"/>
    <w:rsid w:val="00FE4308"/>
    <w:rsid w:val="00FE442E"/>
    <w:rsid w:val="00FE4641"/>
    <w:rsid w:val="00FE4F5A"/>
    <w:rsid w:val="00FE536C"/>
    <w:rsid w:val="00FE5533"/>
    <w:rsid w:val="00FE5688"/>
    <w:rsid w:val="00FE5DD7"/>
    <w:rsid w:val="00FE5DFB"/>
    <w:rsid w:val="00FE5F34"/>
    <w:rsid w:val="00FE6627"/>
    <w:rsid w:val="00FE67E7"/>
    <w:rsid w:val="00FE698A"/>
    <w:rsid w:val="00FE6B6E"/>
    <w:rsid w:val="00FE7058"/>
    <w:rsid w:val="00FE7187"/>
    <w:rsid w:val="00FE7274"/>
    <w:rsid w:val="00FE7847"/>
    <w:rsid w:val="00FE7D5B"/>
    <w:rsid w:val="00FF00E0"/>
    <w:rsid w:val="00FF01CE"/>
    <w:rsid w:val="00FF03E7"/>
    <w:rsid w:val="00FF15A2"/>
    <w:rsid w:val="00FF1AB5"/>
    <w:rsid w:val="00FF21A1"/>
    <w:rsid w:val="00FF23D3"/>
    <w:rsid w:val="00FF2515"/>
    <w:rsid w:val="00FF255B"/>
    <w:rsid w:val="00FF2BD0"/>
    <w:rsid w:val="00FF2F46"/>
    <w:rsid w:val="00FF3499"/>
    <w:rsid w:val="00FF3751"/>
    <w:rsid w:val="00FF39DE"/>
    <w:rsid w:val="00FF4479"/>
    <w:rsid w:val="00FF4A69"/>
    <w:rsid w:val="00FF4B5A"/>
    <w:rsid w:val="00FF589C"/>
    <w:rsid w:val="00FF5C00"/>
    <w:rsid w:val="00FF5DBD"/>
    <w:rsid w:val="00FF6155"/>
    <w:rsid w:val="00FF6647"/>
    <w:rsid w:val="00FF6788"/>
    <w:rsid w:val="00FF68AF"/>
    <w:rsid w:val="00FF6DA8"/>
    <w:rsid w:val="00FF75B6"/>
    <w:rsid w:val="00FF7690"/>
    <w:rsid w:val="00FF7703"/>
    <w:rsid w:val="00FF771D"/>
    <w:rsid w:val="00FF79C5"/>
    <w:rsid w:val="0136F269"/>
    <w:rsid w:val="0199EB9C"/>
    <w:rsid w:val="03979043"/>
    <w:rsid w:val="04908BFD"/>
    <w:rsid w:val="04F7B17B"/>
    <w:rsid w:val="07EEEDFA"/>
    <w:rsid w:val="0AF66B0C"/>
    <w:rsid w:val="0B8D35CA"/>
    <w:rsid w:val="0D76A28E"/>
    <w:rsid w:val="12F2D81D"/>
    <w:rsid w:val="143A551F"/>
    <w:rsid w:val="149100E5"/>
    <w:rsid w:val="17CF57FB"/>
    <w:rsid w:val="18EB7B1D"/>
    <w:rsid w:val="19497DC3"/>
    <w:rsid w:val="1AD42285"/>
    <w:rsid w:val="1D7CEAA9"/>
    <w:rsid w:val="1F7AFACD"/>
    <w:rsid w:val="23F3D51F"/>
    <w:rsid w:val="28FA98C5"/>
    <w:rsid w:val="2B0D6A82"/>
    <w:rsid w:val="2B5B3E81"/>
    <w:rsid w:val="2DCCF945"/>
    <w:rsid w:val="32342269"/>
    <w:rsid w:val="32F297AE"/>
    <w:rsid w:val="3682F9C6"/>
    <w:rsid w:val="38D73832"/>
    <w:rsid w:val="3A1B918B"/>
    <w:rsid w:val="3A8D7B64"/>
    <w:rsid w:val="3D997EFE"/>
    <w:rsid w:val="3FAF845B"/>
    <w:rsid w:val="42E8D37F"/>
    <w:rsid w:val="433130E0"/>
    <w:rsid w:val="4535DA37"/>
    <w:rsid w:val="491EB9C7"/>
    <w:rsid w:val="4998B824"/>
    <w:rsid w:val="4D8A5EC1"/>
    <w:rsid w:val="4F6B3429"/>
    <w:rsid w:val="5082E179"/>
    <w:rsid w:val="512729E8"/>
    <w:rsid w:val="51C5D8AD"/>
    <w:rsid w:val="5573F837"/>
    <w:rsid w:val="58176BCE"/>
    <w:rsid w:val="59BBC504"/>
    <w:rsid w:val="5A076944"/>
    <w:rsid w:val="5DD65E3D"/>
    <w:rsid w:val="5E4C417A"/>
    <w:rsid w:val="60B676B8"/>
    <w:rsid w:val="65259F12"/>
    <w:rsid w:val="6707774D"/>
    <w:rsid w:val="68556DAB"/>
    <w:rsid w:val="6E0722B1"/>
    <w:rsid w:val="6F5EB92A"/>
    <w:rsid w:val="703B596C"/>
    <w:rsid w:val="727A0CC2"/>
    <w:rsid w:val="7555B662"/>
    <w:rsid w:val="75A347B3"/>
    <w:rsid w:val="77DCA0D4"/>
    <w:rsid w:val="7923848A"/>
    <w:rsid w:val="7D95028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905F14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49D0"/>
  </w:style>
  <w:style w:type="paragraph" w:styleId="Heading1">
    <w:name w:val="heading 1"/>
    <w:basedOn w:val="Normal"/>
    <w:next w:val="Normal"/>
    <w:link w:val="Heading1Char"/>
    <w:qFormat/>
    <w:rsid w:val="00E845A4"/>
    <w:pPr>
      <w:keepNext/>
      <w:spacing w:before="240" w:after="120"/>
      <w:outlineLvl w:val="0"/>
    </w:pPr>
    <w:rPr>
      <w:rFonts w:ascii="Arial" w:eastAsia="Times New Roman" w:hAnsi="Arial"/>
      <w:b/>
      <w:sz w:val="24"/>
    </w:rPr>
  </w:style>
  <w:style w:type="paragraph" w:styleId="Heading2">
    <w:name w:val="heading 2"/>
    <w:basedOn w:val="Normal"/>
    <w:next w:val="Normal"/>
    <w:link w:val="Heading2Char"/>
    <w:qFormat/>
    <w:rsid w:val="00E845A4"/>
    <w:pPr>
      <w:keepNext/>
      <w:spacing w:before="120"/>
      <w:outlineLvl w:val="1"/>
    </w:pPr>
    <w:rPr>
      <w:rFonts w:ascii="Arial" w:eastAsia="Times New Roman" w:hAnsi="Arial"/>
      <w:b/>
      <w:sz w:val="24"/>
    </w:rPr>
  </w:style>
  <w:style w:type="paragraph" w:styleId="Heading3">
    <w:name w:val="heading 3"/>
    <w:basedOn w:val="Normal"/>
    <w:next w:val="Normal"/>
    <w:link w:val="Heading3Char"/>
    <w:qFormat/>
    <w:rsid w:val="00E845A4"/>
    <w:pPr>
      <w:keepNext/>
      <w:spacing w:before="60" w:after="60"/>
      <w:outlineLvl w:val="2"/>
    </w:pPr>
    <w:rPr>
      <w:rFonts w:ascii="Arial" w:eastAsia="Times New Roman" w:hAnsi="Arial"/>
      <w:i/>
      <w:sz w:val="18"/>
    </w:rPr>
  </w:style>
  <w:style w:type="paragraph" w:styleId="Heading4">
    <w:name w:val="heading 4"/>
    <w:basedOn w:val="Normal"/>
    <w:next w:val="Normal"/>
    <w:link w:val="Heading4Char"/>
    <w:qFormat/>
    <w:rsid w:val="00E845A4"/>
    <w:pPr>
      <w:keepNext/>
      <w:tabs>
        <w:tab w:val="num" w:pos="1755"/>
      </w:tabs>
      <w:spacing w:before="240" w:after="60"/>
      <w:ind w:left="1755" w:hanging="720"/>
      <w:jc w:val="both"/>
      <w:outlineLvl w:val="3"/>
    </w:pPr>
    <w:rPr>
      <w:rFonts w:ascii="Helvetica" w:eastAsia="Times New Roman" w:hAnsi="Helvetica"/>
      <w:sz w:val="24"/>
    </w:rPr>
  </w:style>
  <w:style w:type="paragraph" w:styleId="Heading5">
    <w:name w:val="heading 5"/>
    <w:basedOn w:val="Normal"/>
    <w:next w:val="Normal"/>
    <w:link w:val="Heading5Char"/>
    <w:qFormat/>
    <w:rsid w:val="00E845A4"/>
    <w:pPr>
      <w:keepNext/>
      <w:tabs>
        <w:tab w:val="num" w:pos="2100"/>
      </w:tabs>
      <w:spacing w:after="240"/>
      <w:ind w:left="2100" w:hanging="720"/>
      <w:jc w:val="center"/>
      <w:outlineLvl w:val="4"/>
    </w:pPr>
    <w:rPr>
      <w:rFonts w:ascii="Helvetica" w:eastAsia="Times New Roman" w:hAnsi="Helvetica"/>
      <w:b/>
      <w:sz w:val="24"/>
    </w:rPr>
  </w:style>
  <w:style w:type="paragraph" w:styleId="Heading6">
    <w:name w:val="heading 6"/>
    <w:basedOn w:val="Normal"/>
    <w:next w:val="Normal"/>
    <w:link w:val="Heading6Char"/>
    <w:qFormat/>
    <w:rsid w:val="00E845A4"/>
    <w:pPr>
      <w:keepNext/>
      <w:tabs>
        <w:tab w:val="num" w:pos="2805"/>
      </w:tabs>
      <w:spacing w:after="240"/>
      <w:ind w:left="2805" w:hanging="1080"/>
      <w:jc w:val="both"/>
      <w:outlineLvl w:val="5"/>
    </w:pPr>
    <w:rPr>
      <w:rFonts w:ascii="Helvetica" w:eastAsia="Times New Roman" w:hAnsi="Helvetica"/>
      <w:b/>
      <w:sz w:val="24"/>
    </w:rPr>
  </w:style>
  <w:style w:type="paragraph" w:styleId="Heading7">
    <w:name w:val="heading 7"/>
    <w:basedOn w:val="Normal"/>
    <w:next w:val="Normal"/>
    <w:link w:val="Heading7Char"/>
    <w:qFormat/>
    <w:rsid w:val="00E845A4"/>
    <w:pPr>
      <w:keepNext/>
      <w:tabs>
        <w:tab w:val="num" w:pos="3150"/>
      </w:tabs>
      <w:spacing w:before="60" w:after="60"/>
      <w:ind w:left="3150" w:hanging="1080"/>
      <w:jc w:val="both"/>
      <w:outlineLvl w:val="6"/>
    </w:pPr>
    <w:rPr>
      <w:rFonts w:ascii="Helvetica" w:eastAsia="Times New Roman" w:hAnsi="Helvetica"/>
      <w:b/>
      <w:sz w:val="24"/>
    </w:rPr>
  </w:style>
  <w:style w:type="paragraph" w:styleId="Heading8">
    <w:name w:val="heading 8"/>
    <w:basedOn w:val="Normal"/>
    <w:next w:val="BodyText"/>
    <w:link w:val="Heading8Char"/>
    <w:qFormat/>
    <w:rsid w:val="00E845A4"/>
    <w:pPr>
      <w:keepNext/>
      <w:keepLines/>
      <w:tabs>
        <w:tab w:val="num" w:pos="3855"/>
      </w:tabs>
      <w:spacing w:before="140" w:line="220" w:lineRule="atLeast"/>
      <w:ind w:left="3855" w:hanging="1440"/>
      <w:outlineLvl w:val="7"/>
    </w:pPr>
    <w:rPr>
      <w:rFonts w:ascii="Arial" w:eastAsia="Times New Roman" w:hAnsi="Arial"/>
      <w:i/>
      <w:spacing w:val="-4"/>
      <w:kern w:val="28"/>
      <w:sz w:val="18"/>
    </w:rPr>
  </w:style>
  <w:style w:type="paragraph" w:styleId="Heading9">
    <w:name w:val="heading 9"/>
    <w:basedOn w:val="Normal"/>
    <w:next w:val="Normal"/>
    <w:link w:val="Heading9Char"/>
    <w:qFormat/>
    <w:rsid w:val="00E845A4"/>
    <w:pPr>
      <w:keepNext/>
      <w:tabs>
        <w:tab w:val="num" w:pos="4200"/>
      </w:tabs>
      <w:ind w:left="4200" w:hanging="1440"/>
      <w:jc w:val="center"/>
      <w:outlineLvl w:val="8"/>
    </w:pPr>
    <w:rPr>
      <w:rFonts w:ascii="Arial" w:eastAsia="Times New Roman"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2A25"/>
    <w:pPr>
      <w:tabs>
        <w:tab w:val="center" w:pos="4513"/>
        <w:tab w:val="right" w:pos="9026"/>
      </w:tabs>
    </w:pPr>
  </w:style>
  <w:style w:type="character" w:customStyle="1" w:styleId="HeaderChar">
    <w:name w:val="Header Char"/>
    <w:basedOn w:val="DefaultParagraphFont"/>
    <w:link w:val="Header"/>
    <w:uiPriority w:val="99"/>
    <w:rsid w:val="00D22A25"/>
  </w:style>
  <w:style w:type="paragraph" w:styleId="Footer">
    <w:name w:val="footer"/>
    <w:basedOn w:val="Normal"/>
    <w:link w:val="FooterChar"/>
    <w:uiPriority w:val="99"/>
    <w:unhideWhenUsed/>
    <w:rsid w:val="00D22A25"/>
    <w:pPr>
      <w:tabs>
        <w:tab w:val="center" w:pos="4513"/>
        <w:tab w:val="right" w:pos="9026"/>
      </w:tabs>
    </w:pPr>
  </w:style>
  <w:style w:type="character" w:customStyle="1" w:styleId="FooterChar">
    <w:name w:val="Footer Char"/>
    <w:basedOn w:val="DefaultParagraphFont"/>
    <w:link w:val="Footer"/>
    <w:uiPriority w:val="99"/>
    <w:rsid w:val="00D22A25"/>
  </w:style>
  <w:style w:type="character" w:styleId="PageNumber">
    <w:name w:val="page number"/>
    <w:rsid w:val="00D22A25"/>
  </w:style>
  <w:style w:type="character" w:customStyle="1" w:styleId="Heading1Char">
    <w:name w:val="Heading 1 Char"/>
    <w:link w:val="Heading1"/>
    <w:rsid w:val="00E845A4"/>
    <w:rPr>
      <w:rFonts w:ascii="Arial" w:eastAsia="Times New Roman" w:hAnsi="Arial"/>
      <w:b/>
      <w:sz w:val="24"/>
    </w:rPr>
  </w:style>
  <w:style w:type="character" w:customStyle="1" w:styleId="Heading2Char">
    <w:name w:val="Heading 2 Char"/>
    <w:link w:val="Heading2"/>
    <w:rsid w:val="00E845A4"/>
    <w:rPr>
      <w:rFonts w:ascii="Arial" w:eastAsia="Times New Roman" w:hAnsi="Arial"/>
      <w:b/>
      <w:sz w:val="24"/>
    </w:rPr>
  </w:style>
  <w:style w:type="character" w:customStyle="1" w:styleId="Heading3Char">
    <w:name w:val="Heading 3 Char"/>
    <w:link w:val="Heading3"/>
    <w:rsid w:val="00E845A4"/>
    <w:rPr>
      <w:rFonts w:ascii="Arial" w:eastAsia="Times New Roman" w:hAnsi="Arial"/>
      <w:i/>
      <w:sz w:val="18"/>
    </w:rPr>
  </w:style>
  <w:style w:type="character" w:customStyle="1" w:styleId="Heading4Char">
    <w:name w:val="Heading 4 Char"/>
    <w:link w:val="Heading4"/>
    <w:rsid w:val="00E845A4"/>
    <w:rPr>
      <w:rFonts w:ascii="Helvetica" w:eastAsia="Times New Roman" w:hAnsi="Helvetica"/>
      <w:sz w:val="24"/>
    </w:rPr>
  </w:style>
  <w:style w:type="character" w:customStyle="1" w:styleId="Heading5Char">
    <w:name w:val="Heading 5 Char"/>
    <w:link w:val="Heading5"/>
    <w:rsid w:val="00E845A4"/>
    <w:rPr>
      <w:rFonts w:ascii="Helvetica" w:eastAsia="Times New Roman" w:hAnsi="Helvetica"/>
      <w:b/>
      <w:sz w:val="24"/>
    </w:rPr>
  </w:style>
  <w:style w:type="character" w:customStyle="1" w:styleId="Heading6Char">
    <w:name w:val="Heading 6 Char"/>
    <w:link w:val="Heading6"/>
    <w:rsid w:val="00E845A4"/>
    <w:rPr>
      <w:rFonts w:ascii="Helvetica" w:eastAsia="Times New Roman" w:hAnsi="Helvetica"/>
      <w:b/>
      <w:sz w:val="24"/>
    </w:rPr>
  </w:style>
  <w:style w:type="character" w:customStyle="1" w:styleId="Heading7Char">
    <w:name w:val="Heading 7 Char"/>
    <w:link w:val="Heading7"/>
    <w:rsid w:val="00E845A4"/>
    <w:rPr>
      <w:rFonts w:ascii="Helvetica" w:eastAsia="Times New Roman" w:hAnsi="Helvetica"/>
      <w:b/>
      <w:sz w:val="24"/>
    </w:rPr>
  </w:style>
  <w:style w:type="character" w:customStyle="1" w:styleId="Heading8Char">
    <w:name w:val="Heading 8 Char"/>
    <w:link w:val="Heading8"/>
    <w:rsid w:val="00E845A4"/>
    <w:rPr>
      <w:rFonts w:ascii="Arial" w:eastAsia="Times New Roman" w:hAnsi="Arial"/>
      <w:i/>
      <w:spacing w:val="-4"/>
      <w:kern w:val="28"/>
      <w:sz w:val="18"/>
    </w:rPr>
  </w:style>
  <w:style w:type="character" w:customStyle="1" w:styleId="Heading9Char">
    <w:name w:val="Heading 9 Char"/>
    <w:link w:val="Heading9"/>
    <w:rsid w:val="00E845A4"/>
    <w:rPr>
      <w:rFonts w:ascii="Arial" w:eastAsia="Times New Roman" w:hAnsi="Arial"/>
      <w:b/>
      <w:sz w:val="24"/>
    </w:rPr>
  </w:style>
  <w:style w:type="numbering" w:customStyle="1" w:styleId="NoList1">
    <w:name w:val="No List1"/>
    <w:next w:val="NoList"/>
    <w:uiPriority w:val="99"/>
    <w:semiHidden/>
    <w:unhideWhenUsed/>
    <w:rsid w:val="00E845A4"/>
  </w:style>
  <w:style w:type="paragraph" w:styleId="BodyText">
    <w:name w:val="Body Text"/>
    <w:basedOn w:val="Normal"/>
    <w:link w:val="BodyTextChar"/>
    <w:qFormat/>
    <w:rsid w:val="00E845A4"/>
    <w:pPr>
      <w:tabs>
        <w:tab w:val="left" w:pos="900"/>
      </w:tabs>
      <w:spacing w:before="180" w:after="180"/>
    </w:pPr>
    <w:rPr>
      <w:rFonts w:ascii="Arial" w:eastAsia="Times New Roman" w:hAnsi="Arial"/>
      <w:color w:val="000000"/>
      <w:sz w:val="16"/>
    </w:rPr>
  </w:style>
  <w:style w:type="character" w:customStyle="1" w:styleId="BodyTextChar">
    <w:name w:val="Body Text Char"/>
    <w:link w:val="BodyText"/>
    <w:rsid w:val="00E845A4"/>
    <w:rPr>
      <w:rFonts w:ascii="Arial" w:eastAsia="Times New Roman" w:hAnsi="Arial"/>
      <w:color w:val="000000"/>
      <w:sz w:val="16"/>
    </w:rPr>
  </w:style>
  <w:style w:type="paragraph" w:customStyle="1" w:styleId="TextTi11">
    <w:name w:val="Text:Ti11"/>
    <w:basedOn w:val="Normal"/>
    <w:rsid w:val="00E845A4"/>
    <w:pPr>
      <w:widowControl w:val="0"/>
      <w:spacing w:after="170" w:line="260" w:lineRule="atLeast"/>
      <w:jc w:val="both"/>
    </w:pPr>
    <w:rPr>
      <w:rFonts w:ascii="Arial" w:eastAsia="Times New Roman" w:hAnsi="Arial"/>
      <w:sz w:val="22"/>
    </w:rPr>
  </w:style>
  <w:style w:type="paragraph" w:customStyle="1" w:styleId="TOCHeadings">
    <w:name w:val="TOC Headings"/>
    <w:basedOn w:val="Normal"/>
    <w:rsid w:val="00E845A4"/>
    <w:pPr>
      <w:widowControl w:val="0"/>
      <w:tabs>
        <w:tab w:val="center" w:pos="4672"/>
        <w:tab w:val="right" w:pos="9344"/>
      </w:tabs>
      <w:spacing w:before="397" w:after="227"/>
    </w:pPr>
    <w:rPr>
      <w:rFonts w:ascii="Arial" w:eastAsia="Times New Roman" w:hAnsi="Arial"/>
      <w:b/>
      <w:sz w:val="22"/>
    </w:rPr>
  </w:style>
  <w:style w:type="paragraph" w:customStyle="1" w:styleId="Text1">
    <w:name w:val="Text 1"/>
    <w:basedOn w:val="Normal"/>
    <w:link w:val="Text1Char"/>
    <w:rsid w:val="00E845A4"/>
    <w:pPr>
      <w:numPr>
        <w:numId w:val="7"/>
      </w:numPr>
      <w:tabs>
        <w:tab w:val="clear" w:pos="720"/>
      </w:tabs>
      <w:spacing w:before="40" w:after="40"/>
      <w:ind w:left="0" w:firstLine="0"/>
    </w:pPr>
    <w:rPr>
      <w:rFonts w:ascii="Arial" w:eastAsia="Times New Roman" w:hAnsi="Arial" w:cs="Arial"/>
      <w:sz w:val="16"/>
    </w:rPr>
  </w:style>
  <w:style w:type="character" w:customStyle="1" w:styleId="Text1Char">
    <w:name w:val="Text 1 Char"/>
    <w:link w:val="Text1"/>
    <w:rsid w:val="00E845A4"/>
    <w:rPr>
      <w:rFonts w:ascii="Arial" w:eastAsia="Times New Roman" w:hAnsi="Arial" w:cs="Arial"/>
      <w:sz w:val="16"/>
    </w:rPr>
  </w:style>
  <w:style w:type="paragraph" w:styleId="BodyText3">
    <w:name w:val="Body Text 3"/>
    <w:basedOn w:val="Normal"/>
    <w:link w:val="BodyText3Char"/>
    <w:rsid w:val="00E845A4"/>
    <w:rPr>
      <w:rFonts w:ascii="Arial" w:eastAsia="Times New Roman" w:hAnsi="Arial"/>
      <w:sz w:val="22"/>
    </w:rPr>
  </w:style>
  <w:style w:type="character" w:customStyle="1" w:styleId="BodyText3Char">
    <w:name w:val="Body Text 3 Char"/>
    <w:link w:val="BodyText3"/>
    <w:rsid w:val="00E845A4"/>
    <w:rPr>
      <w:rFonts w:ascii="Arial" w:eastAsia="Times New Roman" w:hAnsi="Arial"/>
      <w:sz w:val="22"/>
    </w:rPr>
  </w:style>
  <w:style w:type="paragraph" w:styleId="BodyTextIndent2">
    <w:name w:val="Body Text Indent 2"/>
    <w:basedOn w:val="Normal"/>
    <w:link w:val="BodyTextIndent2Char"/>
    <w:rsid w:val="00E845A4"/>
    <w:pPr>
      <w:widowControl w:val="0"/>
      <w:spacing w:line="220" w:lineRule="exact"/>
      <w:ind w:left="720"/>
      <w:jc w:val="both"/>
    </w:pPr>
    <w:rPr>
      <w:rFonts w:ascii="Arial" w:eastAsia="Times New Roman" w:hAnsi="Arial"/>
      <w:sz w:val="22"/>
    </w:rPr>
  </w:style>
  <w:style w:type="character" w:customStyle="1" w:styleId="BodyTextIndent2Char">
    <w:name w:val="Body Text Indent 2 Char"/>
    <w:link w:val="BodyTextIndent2"/>
    <w:rsid w:val="00E845A4"/>
    <w:rPr>
      <w:rFonts w:ascii="Arial" w:eastAsia="Times New Roman" w:hAnsi="Arial"/>
      <w:sz w:val="22"/>
    </w:rPr>
  </w:style>
  <w:style w:type="paragraph" w:styleId="BodyText2">
    <w:name w:val="Body Text 2"/>
    <w:basedOn w:val="Normal"/>
    <w:link w:val="BodyText2Char"/>
    <w:rsid w:val="00E845A4"/>
    <w:pPr>
      <w:spacing w:line="240" w:lineRule="atLeast"/>
    </w:pPr>
    <w:rPr>
      <w:rFonts w:ascii="Arial" w:eastAsia="Times New Roman" w:hAnsi="Arial"/>
      <w:snapToGrid w:val="0"/>
      <w:color w:val="000000"/>
      <w:sz w:val="18"/>
    </w:rPr>
  </w:style>
  <w:style w:type="character" w:customStyle="1" w:styleId="BodyText2Char">
    <w:name w:val="Body Text 2 Char"/>
    <w:link w:val="BodyText2"/>
    <w:rsid w:val="00E845A4"/>
    <w:rPr>
      <w:rFonts w:ascii="Arial" w:eastAsia="Times New Roman" w:hAnsi="Arial"/>
      <w:snapToGrid w:val="0"/>
      <w:color w:val="000000"/>
      <w:sz w:val="18"/>
    </w:rPr>
  </w:style>
  <w:style w:type="paragraph" w:customStyle="1" w:styleId="text10">
    <w:name w:val="text 1"/>
    <w:basedOn w:val="Normal"/>
    <w:rsid w:val="00E845A4"/>
    <w:pPr>
      <w:spacing w:before="40" w:after="40"/>
    </w:pPr>
    <w:rPr>
      <w:rFonts w:ascii="Arial" w:eastAsia="Times New Roman" w:hAnsi="Arial"/>
      <w:sz w:val="16"/>
    </w:rPr>
  </w:style>
  <w:style w:type="paragraph" w:styleId="Caption">
    <w:name w:val="caption"/>
    <w:aliases w:val="Char"/>
    <w:basedOn w:val="Normal"/>
    <w:next w:val="TextTi11"/>
    <w:link w:val="CaptionChar"/>
    <w:qFormat/>
    <w:rsid w:val="00E845A4"/>
    <w:pPr>
      <w:keepNext/>
      <w:keepLines/>
      <w:spacing w:before="120"/>
      <w:ind w:left="1512" w:hanging="1512"/>
      <w:outlineLvl w:val="1"/>
    </w:pPr>
    <w:rPr>
      <w:rFonts w:ascii="Arial" w:eastAsia="Times New Roman" w:hAnsi="Arial" w:cs="Arial"/>
      <w:b/>
      <w:sz w:val="24"/>
      <w:szCs w:val="24"/>
    </w:rPr>
  </w:style>
  <w:style w:type="character" w:customStyle="1" w:styleId="CaptionChar">
    <w:name w:val="Caption Char"/>
    <w:aliases w:val="Char Char"/>
    <w:link w:val="Caption"/>
    <w:rsid w:val="00E845A4"/>
    <w:rPr>
      <w:rFonts w:ascii="Arial" w:eastAsia="Times New Roman" w:hAnsi="Arial" w:cs="Arial"/>
      <w:b/>
      <w:sz w:val="24"/>
      <w:szCs w:val="24"/>
    </w:rPr>
  </w:style>
  <w:style w:type="paragraph" w:styleId="BodyTextIndent">
    <w:name w:val="Body Text Indent"/>
    <w:basedOn w:val="Normal"/>
    <w:link w:val="BodyTextIndentChar"/>
    <w:rsid w:val="00E845A4"/>
    <w:pPr>
      <w:spacing w:line="240" w:lineRule="atLeast"/>
      <w:ind w:left="360"/>
    </w:pPr>
    <w:rPr>
      <w:rFonts w:ascii="Arial" w:eastAsia="Times New Roman" w:hAnsi="Arial"/>
      <w:snapToGrid w:val="0"/>
      <w:color w:val="000000"/>
      <w:sz w:val="18"/>
    </w:rPr>
  </w:style>
  <w:style w:type="character" w:customStyle="1" w:styleId="BodyTextIndentChar">
    <w:name w:val="Body Text Indent Char"/>
    <w:link w:val="BodyTextIndent"/>
    <w:rsid w:val="00E845A4"/>
    <w:rPr>
      <w:rFonts w:ascii="Arial" w:eastAsia="Times New Roman" w:hAnsi="Arial"/>
      <w:snapToGrid w:val="0"/>
      <w:color w:val="000000"/>
      <w:sz w:val="18"/>
    </w:rPr>
  </w:style>
  <w:style w:type="paragraph" w:customStyle="1" w:styleId="BulletsText">
    <w:name w:val="Bullets Text"/>
    <w:basedOn w:val="Normal"/>
    <w:rsid w:val="00E845A4"/>
    <w:pPr>
      <w:numPr>
        <w:numId w:val="1"/>
      </w:numPr>
      <w:spacing w:after="240"/>
    </w:pPr>
    <w:rPr>
      <w:rFonts w:ascii="Arial" w:eastAsia="Times New Roman" w:hAnsi="Arial"/>
      <w:sz w:val="24"/>
    </w:rPr>
  </w:style>
  <w:style w:type="paragraph" w:styleId="BodyTextIndent3">
    <w:name w:val="Body Text Indent 3"/>
    <w:basedOn w:val="Normal"/>
    <w:link w:val="BodyTextIndent3Char"/>
    <w:rsid w:val="00E845A4"/>
    <w:pPr>
      <w:ind w:left="-18" w:firstLine="18"/>
    </w:pPr>
    <w:rPr>
      <w:rFonts w:ascii="Arial" w:eastAsia="Times New Roman" w:hAnsi="Arial"/>
      <w:snapToGrid w:val="0"/>
      <w:color w:val="000000"/>
      <w:sz w:val="24"/>
    </w:rPr>
  </w:style>
  <w:style w:type="character" w:customStyle="1" w:styleId="BodyTextIndent3Char">
    <w:name w:val="Body Text Indent 3 Char"/>
    <w:link w:val="BodyTextIndent3"/>
    <w:rsid w:val="00E845A4"/>
    <w:rPr>
      <w:rFonts w:ascii="Arial" w:eastAsia="Times New Roman" w:hAnsi="Arial"/>
      <w:snapToGrid w:val="0"/>
      <w:color w:val="000000"/>
      <w:sz w:val="24"/>
    </w:rPr>
  </w:style>
  <w:style w:type="character" w:styleId="CommentReference">
    <w:name w:val="annotation reference"/>
    <w:aliases w:val="Annotationmark"/>
    <w:uiPriority w:val="99"/>
    <w:rsid w:val="00E845A4"/>
    <w:rPr>
      <w:sz w:val="16"/>
    </w:rPr>
  </w:style>
  <w:style w:type="paragraph" w:styleId="CommentText">
    <w:name w:val="annotation text"/>
    <w:aliases w:val="Annotationtext"/>
    <w:basedOn w:val="Normal"/>
    <w:link w:val="CommentTextChar"/>
    <w:uiPriority w:val="99"/>
    <w:rsid w:val="00E845A4"/>
    <w:rPr>
      <w:rFonts w:ascii="Arial" w:eastAsia="Times New Roman" w:hAnsi="Arial"/>
      <w:sz w:val="24"/>
    </w:rPr>
  </w:style>
  <w:style w:type="character" w:customStyle="1" w:styleId="CommentTextChar">
    <w:name w:val="Comment Text Char"/>
    <w:aliases w:val="Annotationtext Char"/>
    <w:link w:val="CommentText"/>
    <w:uiPriority w:val="99"/>
    <w:rsid w:val="00E845A4"/>
    <w:rPr>
      <w:rFonts w:ascii="Arial" w:eastAsia="Times New Roman" w:hAnsi="Arial"/>
      <w:sz w:val="24"/>
    </w:rPr>
  </w:style>
  <w:style w:type="paragraph" w:styleId="EnvelopeAddress">
    <w:name w:val="envelope address"/>
    <w:basedOn w:val="Normal"/>
    <w:rsid w:val="00E845A4"/>
    <w:pPr>
      <w:framePr w:w="7920" w:h="1980" w:hRule="exact" w:hSpace="180" w:wrap="auto" w:hAnchor="page" w:xAlign="center" w:yAlign="bottom"/>
      <w:ind w:left="2880"/>
    </w:pPr>
    <w:rPr>
      <w:rFonts w:ascii="Arial" w:eastAsia="Times New Roman" w:hAnsi="Arial"/>
      <w:sz w:val="24"/>
    </w:rPr>
  </w:style>
  <w:style w:type="paragraph" w:customStyle="1" w:styleId="TableHeading">
    <w:name w:val="Table Heading"/>
    <w:basedOn w:val="Normal"/>
    <w:rsid w:val="00E845A4"/>
    <w:pPr>
      <w:keepNext/>
      <w:keepLines/>
      <w:spacing w:before="60" w:after="60"/>
      <w:jc w:val="center"/>
    </w:pPr>
    <w:rPr>
      <w:rFonts w:ascii="Arial" w:eastAsia="Times New Roman" w:hAnsi="Arial"/>
      <w:b/>
    </w:rPr>
  </w:style>
  <w:style w:type="paragraph" w:customStyle="1" w:styleId="Table-Text">
    <w:name w:val="Table-Text"/>
    <w:basedOn w:val="Normal"/>
    <w:link w:val="Table-TextChar"/>
    <w:rsid w:val="00E845A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60"/>
    </w:pPr>
    <w:rPr>
      <w:rFonts w:ascii="Arial" w:eastAsia="Times New Roman" w:hAnsi="Arial"/>
    </w:rPr>
  </w:style>
  <w:style w:type="character" w:customStyle="1" w:styleId="Table-TextChar">
    <w:name w:val="Table-Text Char"/>
    <w:link w:val="Table-Text"/>
    <w:rsid w:val="00E845A4"/>
    <w:rPr>
      <w:rFonts w:ascii="Arial" w:eastAsia="Times New Roman" w:hAnsi="Arial"/>
    </w:rPr>
  </w:style>
  <w:style w:type="paragraph" w:customStyle="1" w:styleId="Table-Heading">
    <w:name w:val="Table-Heading"/>
    <w:basedOn w:val="Normal"/>
    <w:next w:val="Normal"/>
    <w:rsid w:val="00E845A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60"/>
      <w:jc w:val="center"/>
    </w:pPr>
    <w:rPr>
      <w:rFonts w:ascii="Arial" w:eastAsia="Times New Roman" w:hAnsi="Arial"/>
      <w:b/>
    </w:rPr>
  </w:style>
  <w:style w:type="paragraph" w:customStyle="1" w:styleId="Table-Footer">
    <w:name w:val="Table-Footer"/>
    <w:basedOn w:val="Normal"/>
    <w:link w:val="Table-FooterChar"/>
    <w:rsid w:val="00E845A4"/>
    <w:pPr>
      <w:keepNext/>
      <w:keepLines/>
      <w:tabs>
        <w:tab w:val="left" w:pos="720"/>
        <w:tab w:val="left" w:pos="1080"/>
        <w:tab w:val="left" w:pos="1440"/>
        <w:tab w:val="left" w:pos="1800"/>
        <w:tab w:val="left" w:pos="2160"/>
        <w:tab w:val="left" w:pos="2520"/>
        <w:tab w:val="left" w:pos="2880"/>
        <w:tab w:val="left" w:pos="3240"/>
        <w:tab w:val="left" w:pos="3600"/>
        <w:tab w:val="left" w:pos="3960"/>
        <w:tab w:val="left" w:pos="4320"/>
      </w:tabs>
      <w:spacing w:before="60"/>
      <w:ind w:left="360" w:hanging="360"/>
    </w:pPr>
    <w:rPr>
      <w:rFonts w:ascii="Arial" w:eastAsia="Times New Roman" w:hAnsi="Arial"/>
      <w:sz w:val="18"/>
    </w:rPr>
  </w:style>
  <w:style w:type="character" w:customStyle="1" w:styleId="Table-FooterChar">
    <w:name w:val="Table-Footer Char"/>
    <w:link w:val="Table-Footer"/>
    <w:rsid w:val="00E845A4"/>
    <w:rPr>
      <w:rFonts w:ascii="Arial" w:eastAsia="Times New Roman" w:hAnsi="Arial"/>
      <w:sz w:val="18"/>
    </w:rPr>
  </w:style>
  <w:style w:type="paragraph" w:styleId="BlockText">
    <w:name w:val="Block Text"/>
    <w:basedOn w:val="Normal"/>
    <w:rsid w:val="00E845A4"/>
    <w:pPr>
      <w:widowControl w:val="0"/>
      <w:numPr>
        <w:ilvl w:val="12"/>
      </w:numPr>
      <w:tabs>
        <w:tab w:val="left" w:pos="11160"/>
      </w:tabs>
      <w:ind w:left="-18" w:right="360" w:firstLine="18"/>
    </w:pPr>
    <w:rPr>
      <w:rFonts w:ascii="Arial" w:eastAsia="Times New Roman" w:hAnsi="Arial"/>
      <w:b/>
      <w:color w:val="FF0000"/>
      <w:sz w:val="24"/>
    </w:rPr>
  </w:style>
  <w:style w:type="paragraph" w:customStyle="1" w:styleId="a">
    <w:name w:val="_"/>
    <w:rsid w:val="00E845A4"/>
    <w:pPr>
      <w:widowControl w:val="0"/>
    </w:pPr>
    <w:rPr>
      <w:rFonts w:ascii="Roman" w:eastAsia="Times New Roman" w:hAnsi="Roman"/>
      <w:sz w:val="24"/>
    </w:rPr>
  </w:style>
  <w:style w:type="paragraph" w:styleId="List2">
    <w:name w:val="List 2"/>
    <w:basedOn w:val="Normal"/>
    <w:rsid w:val="00E845A4"/>
    <w:pPr>
      <w:ind w:left="720" w:hanging="360"/>
    </w:pPr>
    <w:rPr>
      <w:rFonts w:ascii="Arial" w:eastAsia="Times New Roman" w:hAnsi="Arial"/>
      <w:sz w:val="24"/>
    </w:rPr>
  </w:style>
  <w:style w:type="character" w:styleId="LineNumber">
    <w:name w:val="line number"/>
    <w:rsid w:val="00E845A4"/>
  </w:style>
  <w:style w:type="paragraph" w:customStyle="1" w:styleId="TextBoldI">
    <w:name w:val="Text Bold I"/>
    <w:basedOn w:val="Text1"/>
    <w:rsid w:val="00E845A4"/>
    <w:pPr>
      <w:spacing w:before="60" w:after="60"/>
      <w:ind w:right="72"/>
    </w:pPr>
    <w:rPr>
      <w:b/>
      <w:i/>
      <w:sz w:val="22"/>
      <w:lang w:val="en-GB"/>
    </w:rPr>
  </w:style>
  <w:style w:type="paragraph" w:customStyle="1" w:styleId="TextLargeBold">
    <w:name w:val="Text Large Bold"/>
    <w:basedOn w:val="Text1"/>
    <w:rsid w:val="00E845A4"/>
    <w:pPr>
      <w:spacing w:after="120"/>
      <w:ind w:right="72"/>
    </w:pPr>
    <w:rPr>
      <w:b/>
      <w:sz w:val="22"/>
      <w:lang w:val="en-GB"/>
    </w:rPr>
  </w:style>
  <w:style w:type="paragraph" w:customStyle="1" w:styleId="TEXT11">
    <w:name w:val="TEXT1"/>
    <w:basedOn w:val="Normal"/>
    <w:rsid w:val="00E845A4"/>
    <w:pPr>
      <w:spacing w:before="120" w:after="120"/>
    </w:pPr>
    <w:rPr>
      <w:rFonts w:ascii="Arial" w:eastAsia="Times New Roman" w:hAnsi="Arial"/>
      <w:sz w:val="24"/>
    </w:rPr>
  </w:style>
  <w:style w:type="paragraph" w:customStyle="1" w:styleId="Normal-text">
    <w:name w:val="Normal-text"/>
    <w:basedOn w:val="Normal"/>
    <w:rsid w:val="00E845A4"/>
    <w:pPr>
      <w:tabs>
        <w:tab w:val="left" w:pos="0"/>
      </w:tabs>
      <w:suppressAutoHyphens/>
      <w:spacing w:before="60" w:after="120"/>
    </w:pPr>
    <w:rPr>
      <w:rFonts w:ascii="Arial" w:eastAsia="Times New Roman" w:hAnsi="Arial"/>
      <w:sz w:val="24"/>
    </w:rPr>
  </w:style>
  <w:style w:type="paragraph" w:customStyle="1" w:styleId="Table">
    <w:name w:val="Table"/>
    <w:basedOn w:val="Normal"/>
    <w:rsid w:val="00E845A4"/>
    <w:pPr>
      <w:widowControl w:val="0"/>
    </w:pPr>
    <w:rPr>
      <w:rFonts w:ascii="Arial" w:eastAsia="Times New Roman" w:hAnsi="Arial"/>
      <w:sz w:val="18"/>
    </w:rPr>
  </w:style>
  <w:style w:type="paragraph" w:customStyle="1" w:styleId="TableText10Point">
    <w:name w:val="Table Text 10 Point"/>
    <w:basedOn w:val="Header"/>
    <w:rsid w:val="00E845A4"/>
    <w:pPr>
      <w:tabs>
        <w:tab w:val="clear" w:pos="4513"/>
        <w:tab w:val="clear" w:pos="9026"/>
      </w:tabs>
      <w:jc w:val="center"/>
    </w:pPr>
    <w:rPr>
      <w:rFonts w:ascii="Arial" w:eastAsia="Times New Roman" w:hAnsi="Arial"/>
      <w:b/>
      <w:lang w:val="en-GB"/>
    </w:rPr>
  </w:style>
  <w:style w:type="paragraph" w:styleId="List">
    <w:name w:val="List"/>
    <w:basedOn w:val="Normal"/>
    <w:rsid w:val="00E845A4"/>
    <w:pPr>
      <w:ind w:left="360" w:hanging="360"/>
    </w:pPr>
    <w:rPr>
      <w:rFonts w:ascii="Arial" w:eastAsia="Times New Roman" w:hAnsi="Arial"/>
      <w:sz w:val="22"/>
      <w:lang w:val="en-GB"/>
    </w:rPr>
  </w:style>
  <w:style w:type="table" w:styleId="TableGrid">
    <w:name w:val="Table Grid"/>
    <w:basedOn w:val="TableNormal"/>
    <w:uiPriority w:val="59"/>
    <w:rsid w:val="00E845A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E845A4"/>
    <w:pPr>
      <w:jc w:val="center"/>
    </w:pPr>
    <w:rPr>
      <w:rFonts w:eastAsia="Times New Roman"/>
      <w:b/>
    </w:rPr>
  </w:style>
  <w:style w:type="character" w:customStyle="1" w:styleId="TitleChar">
    <w:name w:val="Title Char"/>
    <w:link w:val="Title"/>
    <w:rsid w:val="00E845A4"/>
    <w:rPr>
      <w:rFonts w:eastAsia="Times New Roman"/>
      <w:b/>
    </w:rPr>
  </w:style>
  <w:style w:type="character" w:customStyle="1" w:styleId="DeltaViewInsertion">
    <w:name w:val="DeltaView Insertion"/>
    <w:rsid w:val="00E845A4"/>
    <w:rPr>
      <w:color w:val="0000FF"/>
      <w:spacing w:val="0"/>
      <w:u w:val="double"/>
    </w:rPr>
  </w:style>
  <w:style w:type="character" w:customStyle="1" w:styleId="DeltaViewDeletion">
    <w:name w:val="DeltaView Deletion"/>
    <w:rsid w:val="00E845A4"/>
    <w:rPr>
      <w:strike/>
      <w:color w:val="FF0000"/>
      <w:spacing w:val="0"/>
    </w:rPr>
  </w:style>
  <w:style w:type="paragraph" w:customStyle="1" w:styleId="BMSBodyText">
    <w:name w:val="BMS Body Text"/>
    <w:rsid w:val="00E845A4"/>
    <w:pPr>
      <w:spacing w:before="120" w:after="120" w:line="300" w:lineRule="auto"/>
      <w:jc w:val="both"/>
    </w:pPr>
    <w:rPr>
      <w:rFonts w:eastAsia="Times New Roman"/>
      <w:color w:val="000000"/>
      <w:sz w:val="24"/>
    </w:rPr>
  </w:style>
  <w:style w:type="paragraph" w:customStyle="1" w:styleId="PackageInsertChar">
    <w:name w:val="Package Insert Char"/>
    <w:basedOn w:val="Normal"/>
    <w:rsid w:val="00E845A4"/>
    <w:pPr>
      <w:spacing w:before="120"/>
    </w:pPr>
    <w:rPr>
      <w:rFonts w:ascii="Arial" w:eastAsia="Times New Roman" w:hAnsi="Arial"/>
      <w:sz w:val="24"/>
      <w:lang w:val="en-GB"/>
    </w:rPr>
  </w:style>
  <w:style w:type="paragraph" w:customStyle="1" w:styleId="PackageInsert">
    <w:name w:val="Package Insert"/>
    <w:basedOn w:val="Normal"/>
    <w:rsid w:val="00E845A4"/>
    <w:pPr>
      <w:numPr>
        <w:numId w:val="2"/>
      </w:numPr>
      <w:spacing w:before="120"/>
    </w:pPr>
    <w:rPr>
      <w:rFonts w:ascii="Arial" w:eastAsia="Times New Roman" w:hAnsi="Arial"/>
      <w:sz w:val="24"/>
      <w:lang w:val="en-GB"/>
    </w:rPr>
  </w:style>
  <w:style w:type="paragraph" w:customStyle="1" w:styleId="SubHeading">
    <w:name w:val="SubHeading"/>
    <w:basedOn w:val="Normal"/>
    <w:rsid w:val="00E845A4"/>
    <w:pPr>
      <w:spacing w:before="240" w:after="240"/>
      <w:ind w:right="-288"/>
    </w:pPr>
    <w:rPr>
      <w:rFonts w:ascii="Verdana" w:eastAsia="Times New Roman" w:hAnsi="Verdana" w:cs="Arial"/>
      <w:b/>
      <w:sz w:val="22"/>
      <w:szCs w:val="22"/>
    </w:rPr>
  </w:style>
  <w:style w:type="paragraph" w:customStyle="1" w:styleId="BulletText">
    <w:name w:val="Bullet Text"/>
    <w:basedOn w:val="Normal"/>
    <w:link w:val="BulletTextChar"/>
    <w:rsid w:val="00E845A4"/>
    <w:pPr>
      <w:numPr>
        <w:numId w:val="6"/>
      </w:numPr>
      <w:tabs>
        <w:tab w:val="clear" w:pos="720"/>
        <w:tab w:val="num" w:pos="360"/>
      </w:tabs>
      <w:spacing w:before="120"/>
      <w:ind w:left="360"/>
    </w:pPr>
    <w:rPr>
      <w:rFonts w:ascii="Arial" w:eastAsia="Times New Roman" w:hAnsi="Arial" w:cs="Arial"/>
      <w:sz w:val="24"/>
      <w:szCs w:val="24"/>
    </w:rPr>
  </w:style>
  <w:style w:type="character" w:customStyle="1" w:styleId="BulletTextChar">
    <w:name w:val="Bullet Text Char"/>
    <w:link w:val="BulletText"/>
    <w:rsid w:val="00E845A4"/>
    <w:rPr>
      <w:rFonts w:ascii="Arial" w:eastAsia="Times New Roman" w:hAnsi="Arial" w:cs="Arial"/>
      <w:sz w:val="24"/>
      <w:szCs w:val="24"/>
    </w:rPr>
  </w:style>
  <w:style w:type="paragraph" w:customStyle="1" w:styleId="BulletText2">
    <w:name w:val="Bullet Text 2"/>
    <w:basedOn w:val="Normal"/>
    <w:rsid w:val="00E845A4"/>
    <w:pPr>
      <w:numPr>
        <w:numId w:val="3"/>
      </w:numPr>
      <w:tabs>
        <w:tab w:val="clear" w:pos="360"/>
        <w:tab w:val="num" w:pos="720"/>
      </w:tabs>
      <w:spacing w:before="120"/>
      <w:ind w:left="1080" w:hanging="720"/>
    </w:pPr>
    <w:rPr>
      <w:rFonts w:ascii="Arial" w:eastAsia="Times New Roman" w:hAnsi="Arial" w:cs="Arial"/>
      <w:snapToGrid w:val="0"/>
      <w:sz w:val="24"/>
      <w:szCs w:val="24"/>
    </w:rPr>
  </w:style>
  <w:style w:type="paragraph" w:customStyle="1" w:styleId="TableFooter">
    <w:name w:val="Table Footer"/>
    <w:basedOn w:val="Normal"/>
    <w:rsid w:val="00E845A4"/>
    <w:pPr>
      <w:spacing w:before="60"/>
      <w:ind w:left="330" w:hanging="330"/>
    </w:pPr>
    <w:rPr>
      <w:rFonts w:ascii="Arial" w:eastAsia="Times New Roman" w:hAnsi="Arial" w:cs="Arial"/>
      <w:sz w:val="18"/>
      <w:szCs w:val="18"/>
      <w:lang w:val="en-GB"/>
    </w:rPr>
  </w:style>
  <w:style w:type="paragraph" w:customStyle="1" w:styleId="TableText">
    <w:name w:val="Table Text"/>
    <w:basedOn w:val="Normal"/>
    <w:rsid w:val="00E845A4"/>
    <w:pPr>
      <w:keepNext/>
      <w:keepLines/>
      <w:spacing w:before="60" w:after="60"/>
      <w:jc w:val="center"/>
    </w:pPr>
    <w:rPr>
      <w:rFonts w:ascii="Arial" w:eastAsia="Times New Roman" w:hAnsi="Arial" w:cs="Arial"/>
    </w:rPr>
  </w:style>
  <w:style w:type="character" w:styleId="Hyperlink">
    <w:name w:val="Hyperlink"/>
    <w:rsid w:val="00E845A4"/>
    <w:rPr>
      <w:color w:val="0000FF"/>
      <w:u w:val="single"/>
    </w:rPr>
  </w:style>
  <w:style w:type="paragraph" w:customStyle="1" w:styleId="TableFootnote">
    <w:name w:val="Table Footnote"/>
    <w:basedOn w:val="Normal"/>
    <w:rsid w:val="00E845A4"/>
    <w:pPr>
      <w:keepNext/>
      <w:keepLines/>
      <w:ind w:left="360" w:hanging="360"/>
    </w:pPr>
    <w:rPr>
      <w:rFonts w:ascii="Arial" w:eastAsia="Times New Roman" w:hAnsi="Arial"/>
      <w:sz w:val="18"/>
      <w:szCs w:val="18"/>
    </w:rPr>
  </w:style>
  <w:style w:type="paragraph" w:customStyle="1" w:styleId="PIText">
    <w:name w:val="PI Text"/>
    <w:basedOn w:val="Normal"/>
    <w:link w:val="PITextChar"/>
    <w:semiHidden/>
    <w:rsid w:val="00E845A4"/>
    <w:pPr>
      <w:spacing w:before="120"/>
    </w:pPr>
    <w:rPr>
      <w:rFonts w:ascii="Arial" w:eastAsia="Times New Roman" w:hAnsi="Arial"/>
      <w:sz w:val="24"/>
      <w:szCs w:val="24"/>
    </w:rPr>
  </w:style>
  <w:style w:type="character" w:customStyle="1" w:styleId="PITextChar">
    <w:name w:val="PI Text Char"/>
    <w:link w:val="PIText"/>
    <w:semiHidden/>
    <w:rsid w:val="00E845A4"/>
    <w:rPr>
      <w:rFonts w:ascii="Arial" w:eastAsia="Times New Roman" w:hAnsi="Arial"/>
      <w:sz w:val="24"/>
      <w:szCs w:val="24"/>
    </w:rPr>
  </w:style>
  <w:style w:type="paragraph" w:customStyle="1" w:styleId="Body">
    <w:name w:val="Body"/>
    <w:basedOn w:val="Normal"/>
    <w:link w:val="BodyChar"/>
    <w:rsid w:val="00E845A4"/>
    <w:pPr>
      <w:ind w:firstLine="288"/>
      <w:jc w:val="both"/>
    </w:pPr>
    <w:rPr>
      <w:rFonts w:eastAsia="Times New Roman"/>
      <w:sz w:val="24"/>
    </w:rPr>
  </w:style>
  <w:style w:type="character" w:customStyle="1" w:styleId="BodyChar">
    <w:name w:val="Body Char"/>
    <w:link w:val="Body"/>
    <w:rsid w:val="00E845A4"/>
    <w:rPr>
      <w:rFonts w:eastAsia="Times New Roman"/>
      <w:sz w:val="24"/>
    </w:rPr>
  </w:style>
  <w:style w:type="paragraph" w:customStyle="1" w:styleId="SectionHeadings">
    <w:name w:val="Section Headings"/>
    <w:basedOn w:val="Normal"/>
    <w:next w:val="Body"/>
    <w:rsid w:val="00E845A4"/>
    <w:pPr>
      <w:keepNext/>
      <w:keepLines/>
      <w:spacing w:before="240" w:after="120"/>
    </w:pPr>
    <w:rPr>
      <w:rFonts w:eastAsia="Times New Roman"/>
      <w:b/>
      <w:caps/>
      <w:sz w:val="24"/>
      <w:szCs w:val="24"/>
    </w:rPr>
  </w:style>
  <w:style w:type="paragraph" w:customStyle="1" w:styleId="row">
    <w:name w:val="row"/>
    <w:basedOn w:val="Normal"/>
    <w:next w:val="Normal"/>
    <w:rsid w:val="00E845A4"/>
    <w:pPr>
      <w:widowControl w:val="0"/>
      <w:autoSpaceDE w:val="0"/>
      <w:autoSpaceDN w:val="0"/>
      <w:adjustRightInd w:val="0"/>
      <w:ind w:left="40" w:right="40"/>
      <w:jc w:val="center"/>
    </w:pPr>
    <w:rPr>
      <w:rFonts w:eastAsia="Times New Roman"/>
    </w:rPr>
  </w:style>
  <w:style w:type="paragraph" w:customStyle="1" w:styleId="colheadmt">
    <w:name w:val="colhead_mt"/>
    <w:basedOn w:val="Normal"/>
    <w:rsid w:val="00E845A4"/>
    <w:pPr>
      <w:spacing w:before="100" w:beforeAutospacing="1" w:after="100" w:afterAutospacing="1"/>
    </w:pPr>
    <w:rPr>
      <w:rFonts w:eastAsia="SimSun"/>
      <w:sz w:val="24"/>
      <w:szCs w:val="24"/>
      <w:lang w:eastAsia="zh-CN"/>
    </w:rPr>
  </w:style>
  <w:style w:type="paragraph" w:customStyle="1" w:styleId="colheadmb">
    <w:name w:val="colhead_mb"/>
    <w:basedOn w:val="Normal"/>
    <w:rsid w:val="00E845A4"/>
    <w:pPr>
      <w:spacing w:before="100" w:beforeAutospacing="1" w:after="100" w:afterAutospacing="1"/>
    </w:pPr>
    <w:rPr>
      <w:rFonts w:eastAsia="SimSun"/>
      <w:sz w:val="24"/>
      <w:szCs w:val="24"/>
      <w:lang w:eastAsia="zh-CN"/>
    </w:rPr>
  </w:style>
  <w:style w:type="paragraph" w:customStyle="1" w:styleId="Turnedtext">
    <w:name w:val="Turned text"/>
    <w:basedOn w:val="Normal"/>
    <w:next w:val="Body"/>
    <w:rsid w:val="00E845A4"/>
    <w:pPr>
      <w:keepLines/>
      <w:jc w:val="center"/>
    </w:pPr>
    <w:rPr>
      <w:rFonts w:ascii="Arial" w:eastAsia="Times New Roman" w:hAnsi="Arial"/>
    </w:rPr>
  </w:style>
  <w:style w:type="paragraph" w:customStyle="1" w:styleId="Bullets">
    <w:name w:val="Bullets"/>
    <w:basedOn w:val="Normal"/>
    <w:rsid w:val="00E845A4"/>
    <w:pPr>
      <w:numPr>
        <w:numId w:val="4"/>
      </w:numPr>
      <w:spacing w:before="120"/>
    </w:pPr>
    <w:rPr>
      <w:rFonts w:eastAsia="Times"/>
      <w:sz w:val="24"/>
      <w:lang w:val="nl-BE"/>
    </w:rPr>
  </w:style>
  <w:style w:type="paragraph" w:customStyle="1" w:styleId="Footnote">
    <w:name w:val="Footnote"/>
    <w:basedOn w:val="Normal"/>
    <w:next w:val="Body"/>
    <w:rsid w:val="00E845A4"/>
    <w:pPr>
      <w:keepLines/>
      <w:tabs>
        <w:tab w:val="right" w:pos="317"/>
        <w:tab w:val="left" w:pos="346"/>
      </w:tabs>
      <w:ind w:left="346" w:hanging="346"/>
    </w:pPr>
    <w:rPr>
      <w:rFonts w:ascii="Arial" w:eastAsia="Times New Roman" w:hAnsi="Arial"/>
      <w:sz w:val="14"/>
    </w:rPr>
  </w:style>
  <w:style w:type="paragraph" w:customStyle="1" w:styleId="CM19">
    <w:name w:val="CM19"/>
    <w:basedOn w:val="Normal"/>
    <w:next w:val="Normal"/>
    <w:rsid w:val="00E845A4"/>
    <w:pPr>
      <w:widowControl w:val="0"/>
      <w:autoSpaceDE w:val="0"/>
      <w:autoSpaceDN w:val="0"/>
      <w:adjustRightInd w:val="0"/>
      <w:spacing w:line="263" w:lineRule="atLeast"/>
    </w:pPr>
    <w:rPr>
      <w:rFonts w:eastAsia="Times New Roman"/>
      <w:sz w:val="24"/>
      <w:szCs w:val="24"/>
      <w:lang w:val="en-GB" w:eastAsia="en-GB"/>
    </w:rPr>
  </w:style>
  <w:style w:type="paragraph" w:customStyle="1" w:styleId="Subheading2">
    <w:name w:val="Subheading 2"/>
    <w:basedOn w:val="Normal"/>
    <w:next w:val="Text1"/>
    <w:link w:val="Subheading2Char"/>
    <w:rsid w:val="00E845A4"/>
    <w:pPr>
      <w:keepNext/>
      <w:spacing w:after="240"/>
    </w:pPr>
    <w:rPr>
      <w:rFonts w:eastAsia="Times New Roman"/>
      <w:b/>
      <w:bCs/>
      <w:i/>
      <w:iCs/>
      <w:sz w:val="24"/>
      <w:szCs w:val="24"/>
    </w:rPr>
  </w:style>
  <w:style w:type="character" w:customStyle="1" w:styleId="Subheading2Char">
    <w:name w:val="Subheading 2 Char"/>
    <w:link w:val="Subheading2"/>
    <w:locked/>
    <w:rsid w:val="00E845A4"/>
    <w:rPr>
      <w:rFonts w:eastAsia="Times New Roman"/>
      <w:b/>
      <w:bCs/>
      <w:i/>
      <w:iCs/>
      <w:sz w:val="24"/>
      <w:szCs w:val="24"/>
    </w:rPr>
  </w:style>
  <w:style w:type="character" w:customStyle="1" w:styleId="CharChar3">
    <w:name w:val="Char Char3"/>
    <w:rsid w:val="00E845A4"/>
    <w:rPr>
      <w:rFonts w:ascii="Arial" w:hAnsi="Arial"/>
      <w:b/>
      <w:sz w:val="24"/>
      <w:lang w:val="en-US" w:eastAsia="en-US" w:bidi="ar-SA"/>
    </w:rPr>
  </w:style>
  <w:style w:type="character" w:customStyle="1" w:styleId="CharCharChar">
    <w:name w:val="Char Char Char"/>
    <w:rsid w:val="00E845A4"/>
    <w:rPr>
      <w:rFonts w:ascii="Arial" w:hAnsi="Arial"/>
      <w:b/>
      <w:sz w:val="22"/>
      <w:lang w:val="en-US" w:eastAsia="en-US" w:bidi="ar-SA"/>
    </w:rPr>
  </w:style>
  <w:style w:type="paragraph" w:styleId="BalloonText">
    <w:name w:val="Balloon Text"/>
    <w:basedOn w:val="Normal"/>
    <w:link w:val="BalloonTextChar"/>
    <w:semiHidden/>
    <w:rsid w:val="00E845A4"/>
    <w:rPr>
      <w:rFonts w:ascii="Tahoma" w:eastAsia="Times New Roman" w:hAnsi="Tahoma" w:cs="Tahoma"/>
      <w:sz w:val="16"/>
      <w:szCs w:val="16"/>
    </w:rPr>
  </w:style>
  <w:style w:type="character" w:customStyle="1" w:styleId="BalloonTextChar">
    <w:name w:val="Balloon Text Char"/>
    <w:link w:val="BalloonText"/>
    <w:semiHidden/>
    <w:rsid w:val="00E845A4"/>
    <w:rPr>
      <w:rFonts w:ascii="Tahoma" w:eastAsia="Times New Roman" w:hAnsi="Tahoma" w:cs="Tahoma"/>
      <w:sz w:val="16"/>
      <w:szCs w:val="16"/>
    </w:rPr>
  </w:style>
  <w:style w:type="paragraph" w:customStyle="1" w:styleId="BulletsText2">
    <w:name w:val="Bullets Text 2"/>
    <w:basedOn w:val="Normal"/>
    <w:link w:val="BulletsText2Char"/>
    <w:rsid w:val="00E845A4"/>
    <w:pPr>
      <w:numPr>
        <w:numId w:val="5"/>
      </w:numPr>
      <w:spacing w:after="240"/>
      <w:contextualSpacing/>
    </w:pPr>
    <w:rPr>
      <w:rFonts w:eastAsia="Times New Roman"/>
      <w:sz w:val="24"/>
    </w:rPr>
  </w:style>
  <w:style w:type="character" w:customStyle="1" w:styleId="BulletsText2Char">
    <w:name w:val="Bullets Text 2 Char"/>
    <w:link w:val="BulletsText2"/>
    <w:rsid w:val="00E845A4"/>
    <w:rPr>
      <w:rFonts w:eastAsia="Times New Roman"/>
      <w:sz w:val="24"/>
    </w:rPr>
  </w:style>
  <w:style w:type="paragraph" w:customStyle="1" w:styleId="text12">
    <w:name w:val="text1"/>
    <w:basedOn w:val="Normal"/>
    <w:rsid w:val="00E845A4"/>
    <w:pPr>
      <w:spacing w:after="240"/>
    </w:pPr>
    <w:rPr>
      <w:rFonts w:eastAsia="Times New Roman"/>
      <w:sz w:val="24"/>
      <w:szCs w:val="24"/>
    </w:rPr>
  </w:style>
  <w:style w:type="paragraph" w:styleId="EndnoteText">
    <w:name w:val="endnote text"/>
    <w:basedOn w:val="Normal"/>
    <w:link w:val="EndnoteTextChar"/>
    <w:semiHidden/>
    <w:rsid w:val="00E845A4"/>
    <w:rPr>
      <w:rFonts w:eastAsia="Times New Roman"/>
    </w:rPr>
  </w:style>
  <w:style w:type="character" w:customStyle="1" w:styleId="EndnoteTextChar">
    <w:name w:val="Endnote Text Char"/>
    <w:link w:val="EndnoteText"/>
    <w:semiHidden/>
    <w:rsid w:val="00E845A4"/>
    <w:rPr>
      <w:rFonts w:eastAsia="Times New Roman"/>
    </w:rPr>
  </w:style>
  <w:style w:type="paragraph" w:styleId="CommentSubject">
    <w:name w:val="annotation subject"/>
    <w:basedOn w:val="CommentText"/>
    <w:next w:val="CommentText"/>
    <w:link w:val="CommentSubjectChar"/>
    <w:semiHidden/>
    <w:rsid w:val="00E845A4"/>
    <w:rPr>
      <w:b/>
      <w:bCs/>
      <w:sz w:val="20"/>
    </w:rPr>
  </w:style>
  <w:style w:type="character" w:customStyle="1" w:styleId="CommentSubjectChar">
    <w:name w:val="Comment Subject Char"/>
    <w:link w:val="CommentSubject"/>
    <w:semiHidden/>
    <w:rsid w:val="00E845A4"/>
    <w:rPr>
      <w:rFonts w:ascii="Arial" w:eastAsia="Times New Roman" w:hAnsi="Arial"/>
      <w:b/>
      <w:bCs/>
      <w:sz w:val="24"/>
    </w:rPr>
  </w:style>
  <w:style w:type="paragraph" w:styleId="FootnoteText">
    <w:name w:val="footnote text"/>
    <w:basedOn w:val="Normal"/>
    <w:link w:val="FootnoteTextChar"/>
    <w:semiHidden/>
    <w:rsid w:val="00E845A4"/>
    <w:rPr>
      <w:rFonts w:eastAsia="Times New Roman"/>
    </w:rPr>
  </w:style>
  <w:style w:type="character" w:customStyle="1" w:styleId="FootnoteTextChar">
    <w:name w:val="Footnote Text Char"/>
    <w:link w:val="FootnoteText"/>
    <w:semiHidden/>
    <w:rsid w:val="00E845A4"/>
    <w:rPr>
      <w:rFonts w:eastAsia="Times New Roman"/>
    </w:rPr>
  </w:style>
  <w:style w:type="character" w:customStyle="1" w:styleId="AnnotationtextCharChar3">
    <w:name w:val="Annotationtext Char Char3"/>
    <w:rsid w:val="00E845A4"/>
    <w:rPr>
      <w:rFonts w:ascii="Arial" w:hAnsi="Arial"/>
      <w:sz w:val="24"/>
      <w:lang w:val="en-US" w:eastAsia="en-US" w:bidi="ar-SA"/>
    </w:rPr>
  </w:style>
  <w:style w:type="paragraph" w:customStyle="1" w:styleId="PIText1">
    <w:name w:val="PI Text 1"/>
    <w:basedOn w:val="Text1"/>
    <w:link w:val="PIText1Char"/>
    <w:rsid w:val="00E845A4"/>
    <w:pPr>
      <w:spacing w:before="180" w:after="180"/>
    </w:pPr>
    <w:rPr>
      <w:szCs w:val="24"/>
    </w:rPr>
  </w:style>
  <w:style w:type="paragraph" w:customStyle="1" w:styleId="PIHeading1">
    <w:name w:val="PI Heading 1"/>
    <w:basedOn w:val="Heading2"/>
    <w:link w:val="PIHeading1Char"/>
    <w:rsid w:val="00E845A4"/>
    <w:pPr>
      <w:keepLines/>
      <w:spacing w:before="360" w:after="240"/>
    </w:pPr>
  </w:style>
  <w:style w:type="paragraph" w:customStyle="1" w:styleId="PIHeading2">
    <w:name w:val="PI Heading 2"/>
    <w:basedOn w:val="PIHeading1"/>
    <w:link w:val="PIHeading2Char"/>
    <w:rsid w:val="00E845A4"/>
    <w:pPr>
      <w:spacing w:after="120"/>
    </w:pPr>
  </w:style>
  <w:style w:type="paragraph" w:customStyle="1" w:styleId="PISectionCover">
    <w:name w:val="PI Section Cover"/>
    <w:basedOn w:val="Text1"/>
    <w:rsid w:val="00E845A4"/>
    <w:rPr>
      <w:b/>
      <w:szCs w:val="24"/>
    </w:rPr>
  </w:style>
  <w:style w:type="paragraph" w:customStyle="1" w:styleId="PICaption">
    <w:name w:val="PI Caption"/>
    <w:basedOn w:val="Caption"/>
    <w:rsid w:val="00E845A4"/>
  </w:style>
  <w:style w:type="character" w:customStyle="1" w:styleId="PIText1Char">
    <w:name w:val="PI Text 1 Char"/>
    <w:link w:val="PIText1"/>
    <w:rsid w:val="00E845A4"/>
    <w:rPr>
      <w:rFonts w:ascii="Arial" w:eastAsia="Times New Roman" w:hAnsi="Arial" w:cs="Arial"/>
      <w:sz w:val="16"/>
      <w:szCs w:val="24"/>
    </w:rPr>
  </w:style>
  <w:style w:type="character" w:customStyle="1" w:styleId="PIHeading1Char">
    <w:name w:val="PI Heading 1 Char"/>
    <w:link w:val="PIHeading1"/>
    <w:rsid w:val="00E845A4"/>
    <w:rPr>
      <w:rFonts w:ascii="Arial" w:eastAsia="Times New Roman" w:hAnsi="Arial"/>
      <w:b/>
      <w:sz w:val="24"/>
    </w:rPr>
  </w:style>
  <w:style w:type="character" w:customStyle="1" w:styleId="PIHeading2Char">
    <w:name w:val="PI Heading 2 Char"/>
    <w:link w:val="PIHeading2"/>
    <w:rsid w:val="00E845A4"/>
    <w:rPr>
      <w:rFonts w:ascii="Arial" w:eastAsia="Times New Roman" w:hAnsi="Arial"/>
      <w:b/>
      <w:sz w:val="24"/>
    </w:rPr>
  </w:style>
  <w:style w:type="paragraph" w:customStyle="1" w:styleId="PIText1Underlined">
    <w:name w:val="PI Text 1 Underlined"/>
    <w:basedOn w:val="Text1"/>
    <w:rsid w:val="00E845A4"/>
    <w:pPr>
      <w:keepNext/>
      <w:keepLines/>
    </w:pPr>
    <w:rPr>
      <w:u w:val="single"/>
    </w:rPr>
  </w:style>
  <w:style w:type="paragraph" w:customStyle="1" w:styleId="PIText1Italics">
    <w:name w:val="PI Text 1 Italics"/>
    <w:basedOn w:val="Text1"/>
    <w:rsid w:val="00E845A4"/>
    <w:pPr>
      <w:spacing w:after="240"/>
    </w:pPr>
    <w:rPr>
      <w:bCs/>
      <w:i/>
      <w:szCs w:val="24"/>
    </w:rPr>
  </w:style>
  <w:style w:type="paragraph" w:customStyle="1" w:styleId="PIText1Bold">
    <w:name w:val="PI Text 1 Bold"/>
    <w:basedOn w:val="Text1"/>
    <w:link w:val="PIText1BoldChar"/>
    <w:rsid w:val="00E845A4"/>
    <w:pPr>
      <w:keepNext/>
      <w:keepLines/>
    </w:pPr>
    <w:rPr>
      <w:b/>
      <w:bCs/>
      <w:szCs w:val="24"/>
    </w:rPr>
  </w:style>
  <w:style w:type="paragraph" w:customStyle="1" w:styleId="PIBulletText">
    <w:name w:val="PI Bullet Text"/>
    <w:basedOn w:val="BulletText"/>
    <w:rsid w:val="00E845A4"/>
  </w:style>
  <w:style w:type="paragraph" w:customStyle="1" w:styleId="PPITitleCenter">
    <w:name w:val="PPI Title Center"/>
    <w:basedOn w:val="Title"/>
    <w:rsid w:val="00E845A4"/>
    <w:rPr>
      <w:rFonts w:ascii="Verdana" w:hAnsi="Verdana"/>
      <w:sz w:val="22"/>
      <w:szCs w:val="22"/>
    </w:rPr>
  </w:style>
  <w:style w:type="paragraph" w:customStyle="1" w:styleId="PPITextCenter">
    <w:name w:val="PPI Text Center"/>
    <w:basedOn w:val="PPITitleCenter"/>
    <w:rsid w:val="00E845A4"/>
  </w:style>
  <w:style w:type="paragraph" w:customStyle="1" w:styleId="PPIText1">
    <w:name w:val="PPI Text 1"/>
    <w:basedOn w:val="PIText1"/>
    <w:link w:val="PPIText1Char"/>
    <w:rsid w:val="00E845A4"/>
    <w:rPr>
      <w:rFonts w:ascii="Verdana" w:hAnsi="Verdana"/>
      <w:sz w:val="22"/>
      <w:szCs w:val="22"/>
    </w:rPr>
  </w:style>
  <w:style w:type="character" w:customStyle="1" w:styleId="PPIText1Char">
    <w:name w:val="PPI Text 1 Char"/>
    <w:link w:val="PPIText1"/>
    <w:rsid w:val="00E845A4"/>
    <w:rPr>
      <w:rFonts w:ascii="Verdana" w:eastAsia="Times New Roman" w:hAnsi="Verdana" w:cs="Arial"/>
      <w:sz w:val="22"/>
      <w:szCs w:val="22"/>
    </w:rPr>
  </w:style>
  <w:style w:type="paragraph" w:customStyle="1" w:styleId="PPIHeading1">
    <w:name w:val="PPI Heading 1"/>
    <w:basedOn w:val="PIHeading1"/>
    <w:rsid w:val="00E845A4"/>
    <w:rPr>
      <w:rFonts w:ascii="Verdana" w:hAnsi="Verdana"/>
      <w:sz w:val="22"/>
      <w:szCs w:val="22"/>
    </w:rPr>
  </w:style>
  <w:style w:type="paragraph" w:customStyle="1" w:styleId="PPITextBold">
    <w:name w:val="PPI Text Bold"/>
    <w:basedOn w:val="PPITextCenter"/>
    <w:rsid w:val="00E845A4"/>
    <w:pPr>
      <w:jc w:val="left"/>
    </w:pPr>
  </w:style>
  <w:style w:type="paragraph" w:customStyle="1" w:styleId="PPIBulletText">
    <w:name w:val="PPI Bullet Text"/>
    <w:basedOn w:val="PIBulletText"/>
    <w:rsid w:val="00E845A4"/>
    <w:pPr>
      <w:spacing w:before="0" w:after="120"/>
    </w:pPr>
    <w:rPr>
      <w:snapToGrid w:val="0"/>
    </w:rPr>
  </w:style>
  <w:style w:type="paragraph" w:customStyle="1" w:styleId="PIHLHeading1">
    <w:name w:val="PI HL Heading 1"/>
    <w:basedOn w:val="PIHeading1"/>
    <w:rsid w:val="00E845A4"/>
    <w:pPr>
      <w:spacing w:before="120" w:after="120"/>
    </w:pPr>
    <w:rPr>
      <w:sz w:val="16"/>
      <w:szCs w:val="16"/>
    </w:rPr>
  </w:style>
  <w:style w:type="paragraph" w:customStyle="1" w:styleId="PIHLText1Bold">
    <w:name w:val="PI HL Text 1 Bold"/>
    <w:basedOn w:val="PIText1Bold"/>
    <w:link w:val="PIHLText1BoldChar"/>
    <w:rsid w:val="00E845A4"/>
    <w:rPr>
      <w:szCs w:val="16"/>
    </w:rPr>
  </w:style>
  <w:style w:type="paragraph" w:customStyle="1" w:styleId="PIHLText1">
    <w:name w:val="PI HL Text 1"/>
    <w:basedOn w:val="PIText1"/>
    <w:rsid w:val="00E845A4"/>
    <w:rPr>
      <w:szCs w:val="16"/>
    </w:rPr>
  </w:style>
  <w:style w:type="paragraph" w:customStyle="1" w:styleId="PIHLBulletText">
    <w:name w:val="PI HL Bullet Text"/>
    <w:basedOn w:val="PIBulletText"/>
    <w:rsid w:val="00E845A4"/>
    <w:pPr>
      <w:spacing w:after="120"/>
    </w:pPr>
    <w:rPr>
      <w:sz w:val="16"/>
      <w:szCs w:val="16"/>
    </w:rPr>
  </w:style>
  <w:style w:type="paragraph" w:customStyle="1" w:styleId="PIHLText1BoldCenter">
    <w:name w:val="PI HL Text 1 Bold Center"/>
    <w:basedOn w:val="PIHLText1Bold"/>
    <w:link w:val="PIHLText1BoldCenterChar"/>
    <w:rsid w:val="00E845A4"/>
    <w:pPr>
      <w:jc w:val="center"/>
    </w:pPr>
  </w:style>
  <w:style w:type="character" w:customStyle="1" w:styleId="PIText1BoldChar">
    <w:name w:val="PI Text 1 Bold Char"/>
    <w:link w:val="PIText1Bold"/>
    <w:rsid w:val="00E845A4"/>
    <w:rPr>
      <w:rFonts w:ascii="Arial" w:eastAsia="Times New Roman" w:hAnsi="Arial" w:cs="Arial"/>
      <w:b/>
      <w:bCs/>
      <w:sz w:val="16"/>
      <w:szCs w:val="24"/>
    </w:rPr>
  </w:style>
  <w:style w:type="character" w:customStyle="1" w:styleId="PIHLText1BoldChar">
    <w:name w:val="PI HL Text 1 Bold Char"/>
    <w:link w:val="PIHLText1Bold"/>
    <w:rsid w:val="00E845A4"/>
    <w:rPr>
      <w:rFonts w:ascii="Arial" w:eastAsia="Times New Roman" w:hAnsi="Arial" w:cs="Arial"/>
      <w:b/>
      <w:bCs/>
      <w:sz w:val="16"/>
      <w:szCs w:val="16"/>
    </w:rPr>
  </w:style>
  <w:style w:type="character" w:customStyle="1" w:styleId="PIHLText1BoldCenterChar">
    <w:name w:val="PI HL Text 1 Bold Center Char"/>
    <w:link w:val="PIHLText1BoldCenter"/>
    <w:rsid w:val="00E845A4"/>
    <w:rPr>
      <w:rFonts w:ascii="Arial" w:eastAsia="Times New Roman" w:hAnsi="Arial" w:cs="Arial"/>
      <w:b/>
      <w:bCs/>
      <w:sz w:val="16"/>
      <w:szCs w:val="16"/>
    </w:rPr>
  </w:style>
  <w:style w:type="character" w:styleId="FollowedHyperlink">
    <w:name w:val="FollowedHyperlink"/>
    <w:rsid w:val="00E845A4"/>
    <w:rPr>
      <w:color w:val="606420"/>
      <w:u w:val="single"/>
    </w:rPr>
  </w:style>
  <w:style w:type="paragraph" w:customStyle="1" w:styleId="StyleText112pt">
    <w:name w:val="Style Text 1 + 12 pt"/>
    <w:basedOn w:val="Text1"/>
    <w:rsid w:val="00E845A4"/>
    <w:pPr>
      <w:spacing w:before="180" w:after="180"/>
    </w:pPr>
    <w:rPr>
      <w:sz w:val="24"/>
    </w:rPr>
  </w:style>
  <w:style w:type="paragraph" w:styleId="Revision">
    <w:name w:val="Revision"/>
    <w:hidden/>
    <w:uiPriority w:val="99"/>
    <w:semiHidden/>
    <w:rsid w:val="00E845A4"/>
    <w:rPr>
      <w:rFonts w:ascii="Arial" w:eastAsia="Times New Roman" w:hAnsi="Arial"/>
      <w:sz w:val="24"/>
    </w:rPr>
  </w:style>
  <w:style w:type="character" w:styleId="EndnoteReference">
    <w:name w:val="endnote reference"/>
    <w:rsid w:val="00E845A4"/>
    <w:rPr>
      <w:vertAlign w:val="superscript"/>
    </w:rPr>
  </w:style>
  <w:style w:type="paragraph" w:customStyle="1" w:styleId="SynopsisTextBold">
    <w:name w:val="Synopsis Text Bold"/>
    <w:basedOn w:val="Normal"/>
    <w:rsid w:val="00E845A4"/>
    <w:pPr>
      <w:spacing w:before="120" w:after="120"/>
    </w:pPr>
    <w:rPr>
      <w:rFonts w:eastAsia="Times New Roman"/>
      <w:b/>
      <w:sz w:val="24"/>
    </w:rPr>
  </w:style>
  <w:style w:type="character" w:customStyle="1" w:styleId="CommentTextChar1">
    <w:name w:val="Comment Text Char1"/>
    <w:aliases w:val="Annotationtext Char1"/>
    <w:semiHidden/>
    <w:locked/>
    <w:rsid w:val="00E845A4"/>
    <w:rPr>
      <w:rFonts w:ascii="Arial" w:hAnsi="Arial" w:cs="Arial"/>
    </w:rPr>
  </w:style>
  <w:style w:type="paragraph" w:customStyle="1" w:styleId="TableHeaderCenter">
    <w:name w:val="Table Header Center"/>
    <w:basedOn w:val="Normal"/>
    <w:rsid w:val="00E845A4"/>
    <w:pPr>
      <w:spacing w:before="60" w:after="60"/>
      <w:jc w:val="center"/>
    </w:pPr>
    <w:rPr>
      <w:rFonts w:ascii="Times New Roman Bold" w:eastAsia="Arial Unicode MS" w:hAnsi="Times New Roman Bold"/>
      <w:b/>
      <w:color w:val="000000"/>
      <w:szCs w:val="24"/>
    </w:rPr>
  </w:style>
  <w:style w:type="table" w:customStyle="1" w:styleId="TableGrid1">
    <w:name w:val="Table Grid1"/>
    <w:basedOn w:val="TableNormal"/>
    <w:next w:val="TableGrid"/>
    <w:rsid w:val="00C27F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C27F2F"/>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1"/>
    <w:basedOn w:val="Normal"/>
    <w:link w:val="ListParagraphChar"/>
    <w:uiPriority w:val="34"/>
    <w:qFormat/>
    <w:rsid w:val="002517BC"/>
    <w:pPr>
      <w:ind w:left="720"/>
      <w:contextualSpacing/>
    </w:pPr>
  </w:style>
  <w:style w:type="character" w:customStyle="1" w:styleId="LBLLevel3">
    <w:name w:val="LBLLevel 3"/>
    <w:rsid w:val="00C26FA0"/>
    <w:rPr>
      <w:rFonts w:ascii="Arial" w:hAnsi="Arial"/>
      <w:u w:val="single"/>
    </w:rPr>
  </w:style>
  <w:style w:type="paragraph" w:customStyle="1" w:styleId="USPIHPIHeading">
    <w:name w:val="USPI HPI Heading"/>
    <w:basedOn w:val="Normal"/>
    <w:next w:val="Normal"/>
    <w:link w:val="USPIHPIHeadingChar"/>
    <w:qFormat/>
    <w:rsid w:val="004C4981"/>
    <w:pPr>
      <w:keepNext/>
      <w:tabs>
        <w:tab w:val="left" w:pos="0"/>
        <w:tab w:val="center" w:leader="hyphen" w:pos="2520"/>
        <w:tab w:val="right" w:leader="hyphen" w:pos="5040"/>
      </w:tabs>
    </w:pPr>
    <w:rPr>
      <w:rFonts w:eastAsia="Times New Roman"/>
      <w:b/>
      <w:sz w:val="16"/>
      <w:szCs w:val="24"/>
    </w:rPr>
  </w:style>
  <w:style w:type="character" w:customStyle="1" w:styleId="USPIHPIHeadingChar">
    <w:name w:val="USPI HPI Heading Char"/>
    <w:link w:val="USPIHPIHeading"/>
    <w:rsid w:val="004C4981"/>
    <w:rPr>
      <w:rFonts w:eastAsia="Times New Roman"/>
      <w:b/>
      <w:sz w:val="16"/>
      <w:szCs w:val="24"/>
    </w:rPr>
  </w:style>
  <w:style w:type="paragraph" w:customStyle="1" w:styleId="CDSOptionalconcepts">
    <w:name w:val="CDS Optional concepts"/>
    <w:link w:val="CDSOptionalconceptsChar"/>
    <w:uiPriority w:val="99"/>
    <w:rsid w:val="00630F60"/>
    <w:pPr>
      <w:widowControl w:val="0"/>
      <w:ind w:left="720"/>
    </w:pPr>
    <w:rPr>
      <w:rFonts w:eastAsia="Times New Roman"/>
      <w:sz w:val="22"/>
      <w:szCs w:val="24"/>
    </w:rPr>
  </w:style>
  <w:style w:type="character" w:customStyle="1" w:styleId="CDSOptionalconceptsChar">
    <w:name w:val="CDS Optional concepts Char"/>
    <w:link w:val="CDSOptionalconcepts"/>
    <w:uiPriority w:val="99"/>
    <w:rsid w:val="00630F60"/>
    <w:rPr>
      <w:rFonts w:eastAsia="Times New Roman"/>
      <w:sz w:val="22"/>
      <w:szCs w:val="24"/>
    </w:rPr>
  </w:style>
  <w:style w:type="character" w:customStyle="1" w:styleId="UnresolvedMention1">
    <w:name w:val="Unresolved Mention1"/>
    <w:uiPriority w:val="99"/>
    <w:unhideWhenUsed/>
    <w:rsid w:val="00EB6191"/>
    <w:rPr>
      <w:color w:val="605E5C"/>
      <w:shd w:val="clear" w:color="auto" w:fill="E1DFDD"/>
    </w:rPr>
  </w:style>
  <w:style w:type="character" w:customStyle="1" w:styleId="ListParagraphChar">
    <w:name w:val="List Paragraph Char"/>
    <w:aliases w:val="List Paragraph 1 Char"/>
    <w:link w:val="ListParagraph"/>
    <w:uiPriority w:val="34"/>
    <w:locked/>
    <w:rsid w:val="0036732A"/>
  </w:style>
  <w:style w:type="paragraph" w:customStyle="1" w:styleId="Body-Text">
    <w:name w:val="Body-Text"/>
    <w:basedOn w:val="Normal"/>
    <w:link w:val="Body-TextZchn"/>
    <w:rsid w:val="005A1314"/>
    <w:pPr>
      <w:spacing w:before="60" w:after="120"/>
    </w:pPr>
    <w:rPr>
      <w:rFonts w:ascii="Arial" w:eastAsia="Times New Roman" w:hAnsi="Arial"/>
      <w:sz w:val="24"/>
      <w:szCs w:val="24"/>
    </w:rPr>
  </w:style>
  <w:style w:type="character" w:customStyle="1" w:styleId="Body-TextZchn">
    <w:name w:val="Body-Text Zchn"/>
    <w:link w:val="Body-Text"/>
    <w:rsid w:val="005A1314"/>
    <w:rPr>
      <w:rFonts w:ascii="Arial" w:eastAsia="Times New Roman" w:hAnsi="Arial"/>
      <w:sz w:val="24"/>
      <w:szCs w:val="24"/>
    </w:rPr>
  </w:style>
  <w:style w:type="paragraph" w:customStyle="1" w:styleId="Default">
    <w:name w:val="Default"/>
    <w:rsid w:val="005A7D22"/>
    <w:pPr>
      <w:autoSpaceDE w:val="0"/>
      <w:autoSpaceDN w:val="0"/>
      <w:adjustRightInd w:val="0"/>
    </w:pPr>
    <w:rPr>
      <w:color w:val="000000"/>
      <w:sz w:val="24"/>
      <w:szCs w:val="24"/>
    </w:rPr>
  </w:style>
  <w:style w:type="paragraph" w:customStyle="1" w:styleId="Paragraph">
    <w:name w:val="Paragraph"/>
    <w:link w:val="ParagraphChar"/>
    <w:qFormat/>
    <w:rsid w:val="004F2854"/>
    <w:pPr>
      <w:spacing w:after="240"/>
    </w:pPr>
    <w:rPr>
      <w:rFonts w:eastAsia="Times New Roman"/>
      <w:sz w:val="24"/>
      <w:szCs w:val="24"/>
    </w:rPr>
  </w:style>
  <w:style w:type="character" w:customStyle="1" w:styleId="ParagraphChar">
    <w:name w:val="Paragraph Char"/>
    <w:link w:val="Paragraph"/>
    <w:rsid w:val="004F2854"/>
    <w:rPr>
      <w:rFonts w:eastAsia="Times New Roman"/>
      <w:sz w:val="24"/>
      <w:szCs w:val="24"/>
    </w:rPr>
  </w:style>
  <w:style w:type="paragraph" w:styleId="NormalWeb">
    <w:name w:val="Normal (Web)"/>
    <w:basedOn w:val="Normal"/>
    <w:uiPriority w:val="99"/>
    <w:unhideWhenUsed/>
    <w:rsid w:val="00891BBB"/>
    <w:pPr>
      <w:spacing w:before="100" w:beforeAutospacing="1" w:after="100" w:afterAutospacing="1"/>
    </w:pPr>
    <w:rPr>
      <w:rFonts w:eastAsia="Times New Roman"/>
      <w:sz w:val="24"/>
      <w:szCs w:val="24"/>
    </w:rPr>
  </w:style>
  <w:style w:type="paragraph" w:styleId="ListNumber">
    <w:name w:val="List Number"/>
    <w:basedOn w:val="Normal"/>
    <w:uiPriority w:val="99"/>
    <w:semiHidden/>
    <w:unhideWhenUsed/>
    <w:rsid w:val="00C125E9"/>
    <w:pPr>
      <w:numPr>
        <w:numId w:val="9"/>
      </w:numPr>
      <w:contextualSpacing/>
    </w:pPr>
  </w:style>
  <w:style w:type="paragraph" w:styleId="NoSpacing">
    <w:name w:val="No Spacing"/>
    <w:basedOn w:val="Normal"/>
    <w:uiPriority w:val="1"/>
    <w:qFormat/>
    <w:rsid w:val="002A5314"/>
    <w:rPr>
      <w:rFonts w:ascii="Calibri" w:hAnsi="Calibri" w:cs="Calibri"/>
      <w:sz w:val="22"/>
      <w:szCs w:val="22"/>
    </w:rPr>
  </w:style>
  <w:style w:type="paragraph" w:styleId="ListBullet">
    <w:name w:val="List Bullet"/>
    <w:link w:val="ListBulletChar"/>
    <w:rsid w:val="00A01546"/>
    <w:pPr>
      <w:numPr>
        <w:numId w:val="11"/>
      </w:numPr>
      <w:spacing w:after="240"/>
    </w:pPr>
    <w:rPr>
      <w:rFonts w:eastAsia="MS Mincho"/>
      <w:sz w:val="24"/>
      <w:szCs w:val="24"/>
    </w:rPr>
  </w:style>
  <w:style w:type="character" w:customStyle="1" w:styleId="ListBulletChar">
    <w:name w:val="List Bullet Char"/>
    <w:link w:val="ListBullet"/>
    <w:rsid w:val="00A01546"/>
    <w:rPr>
      <w:rFonts w:eastAsia="MS Mincho"/>
      <w:sz w:val="24"/>
      <w:szCs w:val="24"/>
    </w:rPr>
  </w:style>
  <w:style w:type="paragraph" w:customStyle="1" w:styleId="C-BodyText">
    <w:name w:val="C-Body Text"/>
    <w:link w:val="C-BodyTextChar1"/>
    <w:rsid w:val="002B3526"/>
    <w:pPr>
      <w:spacing w:before="120" w:after="120" w:line="280" w:lineRule="atLeast"/>
    </w:pPr>
    <w:rPr>
      <w:rFonts w:eastAsia="Times New Roman"/>
      <w:sz w:val="24"/>
    </w:rPr>
  </w:style>
  <w:style w:type="paragraph" w:customStyle="1" w:styleId="C-Appendix">
    <w:name w:val="C-Appendix"/>
    <w:next w:val="C-BodyText"/>
    <w:rsid w:val="002B3526"/>
    <w:pPr>
      <w:keepNext/>
      <w:pageBreakBefore/>
      <w:numPr>
        <w:numId w:val="17"/>
      </w:numPr>
      <w:spacing w:before="480" w:after="120"/>
      <w:outlineLvl w:val="0"/>
    </w:pPr>
    <w:rPr>
      <w:rFonts w:eastAsia="Times New Roman"/>
      <w:b/>
      <w:caps/>
      <w:sz w:val="28"/>
    </w:rPr>
  </w:style>
  <w:style w:type="character" w:customStyle="1" w:styleId="C-BodyTextChar1">
    <w:name w:val="C-Body Text Char1"/>
    <w:basedOn w:val="DefaultParagraphFont"/>
    <w:link w:val="C-BodyText"/>
    <w:rsid w:val="002B3526"/>
    <w:rPr>
      <w:rFonts w:eastAsia="Times New Roman"/>
      <w:sz w:val="24"/>
    </w:rPr>
  </w:style>
  <w:style w:type="paragraph" w:customStyle="1" w:styleId="C-Bullet">
    <w:name w:val="C-Bullet"/>
    <w:rsid w:val="00A51401"/>
    <w:pPr>
      <w:numPr>
        <w:numId w:val="18"/>
      </w:numPr>
      <w:spacing w:before="120" w:after="120" w:line="280" w:lineRule="atLeast"/>
    </w:pPr>
    <w:rPr>
      <w:rFonts w:eastAsia="Times New Roman"/>
      <w:sz w:val="24"/>
    </w:rPr>
  </w:style>
  <w:style w:type="paragraph" w:customStyle="1" w:styleId="C-BulletIndented">
    <w:name w:val="C-Bullet Indented"/>
    <w:rsid w:val="00A51401"/>
    <w:pPr>
      <w:numPr>
        <w:ilvl w:val="1"/>
        <w:numId w:val="18"/>
      </w:numPr>
      <w:spacing w:before="120" w:after="120" w:line="280" w:lineRule="atLeast"/>
    </w:pPr>
    <w:rPr>
      <w:rFonts w:eastAsia="Times New Roman" w:cs="Arial"/>
      <w:sz w:val="24"/>
    </w:rPr>
  </w:style>
  <w:style w:type="paragraph" w:customStyle="1" w:styleId="C-PLR-NumberedList">
    <w:name w:val="C-PLR-Numbered List"/>
    <w:rsid w:val="00E447FE"/>
    <w:pPr>
      <w:numPr>
        <w:numId w:val="22"/>
      </w:numPr>
    </w:pPr>
    <w:rPr>
      <w:rFonts w:eastAsia="Times New Roman"/>
      <w:sz w:val="16"/>
    </w:rPr>
  </w:style>
  <w:style w:type="paragraph" w:customStyle="1" w:styleId="tableparagraph">
    <w:name w:val="table paragraph"/>
    <w:basedOn w:val="Normal"/>
    <w:link w:val="tableparagraphChar"/>
    <w:rsid w:val="00E84784"/>
    <w:pPr>
      <w:ind w:left="101"/>
    </w:pPr>
    <w:rPr>
      <w:rFonts w:ascii="Calibri" w:eastAsia="Times New Roman" w:hAnsi="Calibri" w:cs="Arial"/>
      <w:spacing w:val="-1"/>
      <w:szCs w:val="28"/>
    </w:rPr>
  </w:style>
  <w:style w:type="character" w:customStyle="1" w:styleId="tableparagraphChar">
    <w:name w:val="table paragraph Char"/>
    <w:link w:val="tableparagraph"/>
    <w:rsid w:val="00E84784"/>
    <w:rPr>
      <w:rFonts w:ascii="Calibri" w:eastAsia="Times New Roman" w:hAnsi="Calibri" w:cs="Arial"/>
      <w:spacing w:val="-1"/>
      <w:szCs w:val="28"/>
    </w:rPr>
  </w:style>
  <w:style w:type="character" w:customStyle="1" w:styleId="BlueText">
    <w:name w:val="Blue Text"/>
    <w:basedOn w:val="DefaultParagraphFont"/>
    <w:rsid w:val="005653FD"/>
    <w:rPr>
      <w:color w:val="0000FF"/>
    </w:rPr>
  </w:style>
  <w:style w:type="paragraph" w:customStyle="1" w:styleId="paragraph0">
    <w:name w:val="paragraph"/>
    <w:basedOn w:val="Normal"/>
    <w:rsid w:val="00723DFA"/>
    <w:pPr>
      <w:spacing w:before="100" w:beforeAutospacing="1" w:after="100" w:afterAutospacing="1"/>
    </w:pPr>
    <w:rPr>
      <w:rFonts w:eastAsia="Times New Roman"/>
      <w:sz w:val="24"/>
      <w:szCs w:val="24"/>
    </w:rPr>
  </w:style>
  <w:style w:type="character" w:customStyle="1" w:styleId="normaltextrun">
    <w:name w:val="normaltextrun"/>
    <w:basedOn w:val="DefaultParagraphFont"/>
    <w:rsid w:val="00723DFA"/>
  </w:style>
  <w:style w:type="character" w:customStyle="1" w:styleId="scxw63718319">
    <w:name w:val="scxw63718319"/>
    <w:basedOn w:val="DefaultParagraphFont"/>
    <w:rsid w:val="00723DFA"/>
  </w:style>
  <w:style w:type="character" w:customStyle="1" w:styleId="eop">
    <w:name w:val="eop"/>
    <w:basedOn w:val="DefaultParagraphFont"/>
    <w:rsid w:val="00723DFA"/>
  </w:style>
  <w:style w:type="character" w:customStyle="1" w:styleId="spellingerrorsuperscript">
    <w:name w:val="spellingerrorsuperscript"/>
    <w:basedOn w:val="DefaultParagraphFont"/>
    <w:rsid w:val="00723DFA"/>
  </w:style>
  <w:style w:type="character" w:customStyle="1" w:styleId="scxw150463701">
    <w:name w:val="scxw150463701"/>
    <w:basedOn w:val="DefaultParagraphFont"/>
    <w:rsid w:val="002A1CCF"/>
  </w:style>
  <w:style w:type="character" w:customStyle="1" w:styleId="scxw99689742">
    <w:name w:val="scxw99689742"/>
    <w:basedOn w:val="DefaultParagraphFont"/>
    <w:rsid w:val="00FD6075"/>
  </w:style>
  <w:style w:type="character" w:styleId="Emphasis">
    <w:name w:val="Emphasis"/>
    <w:basedOn w:val="DefaultParagraphFont"/>
    <w:uiPriority w:val="20"/>
    <w:qFormat/>
    <w:rsid w:val="00A16057"/>
    <w:rPr>
      <w:i/>
      <w:iCs/>
    </w:rPr>
  </w:style>
  <w:style w:type="table" w:customStyle="1" w:styleId="TableGrid3">
    <w:name w:val="Table Grid3"/>
    <w:basedOn w:val="TableNormal"/>
    <w:next w:val="TableGrid"/>
    <w:uiPriority w:val="59"/>
    <w:rsid w:val="00DE5730"/>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F15CD3"/>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C91C02"/>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1">
    <w:name w:val="Mention1"/>
    <w:basedOn w:val="DefaultParagraphFont"/>
    <w:uiPriority w:val="99"/>
    <w:unhideWhenUsed/>
    <w:rsid w:val="009E0475"/>
    <w:rPr>
      <w:color w:val="2B579A"/>
      <w:shd w:val="clear" w:color="auto" w:fill="E1DFDD"/>
    </w:rPr>
  </w:style>
  <w:style w:type="paragraph" w:customStyle="1" w:styleId="Heading2Unnumbered">
    <w:name w:val="Heading 2 Unnumbered"/>
    <w:next w:val="Paragraph"/>
    <w:rsid w:val="00EA6AEF"/>
    <w:pPr>
      <w:keepNext/>
      <w:spacing w:after="240"/>
      <w:outlineLvl w:val="1"/>
    </w:pPr>
    <w:rPr>
      <w:rFonts w:ascii="Times New Roman Bold" w:eastAsia="Times New Roman" w:hAnsi="Times New Roman Bold"/>
      <w:b/>
      <w:sz w:val="24"/>
    </w:rPr>
  </w:style>
  <w:style w:type="paragraph" w:styleId="ListNumber2">
    <w:name w:val="List Number 2"/>
    <w:rsid w:val="00AF4CDA"/>
    <w:pPr>
      <w:numPr>
        <w:numId w:val="46"/>
      </w:numPr>
      <w:spacing w:after="240"/>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955">
      <w:bodyDiv w:val="1"/>
      <w:marLeft w:val="0"/>
      <w:marRight w:val="0"/>
      <w:marTop w:val="0"/>
      <w:marBottom w:val="0"/>
      <w:divBdr>
        <w:top w:val="none" w:sz="0" w:space="0" w:color="auto"/>
        <w:left w:val="none" w:sz="0" w:space="0" w:color="auto"/>
        <w:bottom w:val="none" w:sz="0" w:space="0" w:color="auto"/>
        <w:right w:val="none" w:sz="0" w:space="0" w:color="auto"/>
      </w:divBdr>
      <w:divsChild>
        <w:div w:id="123692513">
          <w:marLeft w:val="0"/>
          <w:marRight w:val="0"/>
          <w:marTop w:val="0"/>
          <w:marBottom w:val="0"/>
          <w:divBdr>
            <w:top w:val="none" w:sz="0" w:space="0" w:color="auto"/>
            <w:left w:val="none" w:sz="0" w:space="0" w:color="auto"/>
            <w:bottom w:val="none" w:sz="0" w:space="0" w:color="auto"/>
            <w:right w:val="none" w:sz="0" w:space="0" w:color="auto"/>
          </w:divBdr>
        </w:div>
      </w:divsChild>
    </w:div>
    <w:div w:id="23673482">
      <w:bodyDiv w:val="1"/>
      <w:marLeft w:val="0"/>
      <w:marRight w:val="0"/>
      <w:marTop w:val="0"/>
      <w:marBottom w:val="0"/>
      <w:divBdr>
        <w:top w:val="none" w:sz="0" w:space="0" w:color="auto"/>
        <w:left w:val="none" w:sz="0" w:space="0" w:color="auto"/>
        <w:bottom w:val="none" w:sz="0" w:space="0" w:color="auto"/>
        <w:right w:val="none" w:sz="0" w:space="0" w:color="auto"/>
      </w:divBdr>
    </w:div>
    <w:div w:id="70935088">
      <w:bodyDiv w:val="1"/>
      <w:marLeft w:val="0"/>
      <w:marRight w:val="0"/>
      <w:marTop w:val="0"/>
      <w:marBottom w:val="0"/>
      <w:divBdr>
        <w:top w:val="none" w:sz="0" w:space="0" w:color="auto"/>
        <w:left w:val="none" w:sz="0" w:space="0" w:color="auto"/>
        <w:bottom w:val="none" w:sz="0" w:space="0" w:color="auto"/>
        <w:right w:val="none" w:sz="0" w:space="0" w:color="auto"/>
      </w:divBdr>
      <w:divsChild>
        <w:div w:id="885222274">
          <w:marLeft w:val="0"/>
          <w:marRight w:val="0"/>
          <w:marTop w:val="0"/>
          <w:marBottom w:val="0"/>
          <w:divBdr>
            <w:top w:val="none" w:sz="0" w:space="0" w:color="auto"/>
            <w:left w:val="none" w:sz="0" w:space="0" w:color="auto"/>
            <w:bottom w:val="none" w:sz="0" w:space="0" w:color="auto"/>
            <w:right w:val="none" w:sz="0" w:space="0" w:color="auto"/>
          </w:divBdr>
        </w:div>
      </w:divsChild>
    </w:div>
    <w:div w:id="103575126">
      <w:bodyDiv w:val="1"/>
      <w:marLeft w:val="0"/>
      <w:marRight w:val="0"/>
      <w:marTop w:val="0"/>
      <w:marBottom w:val="0"/>
      <w:divBdr>
        <w:top w:val="none" w:sz="0" w:space="0" w:color="auto"/>
        <w:left w:val="none" w:sz="0" w:space="0" w:color="auto"/>
        <w:bottom w:val="none" w:sz="0" w:space="0" w:color="auto"/>
        <w:right w:val="none" w:sz="0" w:space="0" w:color="auto"/>
      </w:divBdr>
      <w:divsChild>
        <w:div w:id="1943024627">
          <w:marLeft w:val="0"/>
          <w:marRight w:val="0"/>
          <w:marTop w:val="0"/>
          <w:marBottom w:val="0"/>
          <w:divBdr>
            <w:top w:val="none" w:sz="0" w:space="0" w:color="auto"/>
            <w:left w:val="none" w:sz="0" w:space="0" w:color="auto"/>
            <w:bottom w:val="none" w:sz="0" w:space="0" w:color="auto"/>
            <w:right w:val="none" w:sz="0" w:space="0" w:color="auto"/>
          </w:divBdr>
        </w:div>
      </w:divsChild>
    </w:div>
    <w:div w:id="125511707">
      <w:bodyDiv w:val="1"/>
      <w:marLeft w:val="0"/>
      <w:marRight w:val="0"/>
      <w:marTop w:val="0"/>
      <w:marBottom w:val="0"/>
      <w:divBdr>
        <w:top w:val="none" w:sz="0" w:space="0" w:color="auto"/>
        <w:left w:val="none" w:sz="0" w:space="0" w:color="auto"/>
        <w:bottom w:val="none" w:sz="0" w:space="0" w:color="auto"/>
        <w:right w:val="none" w:sz="0" w:space="0" w:color="auto"/>
      </w:divBdr>
      <w:divsChild>
        <w:div w:id="1980185170">
          <w:marLeft w:val="0"/>
          <w:marRight w:val="0"/>
          <w:marTop w:val="0"/>
          <w:marBottom w:val="0"/>
          <w:divBdr>
            <w:top w:val="none" w:sz="0" w:space="0" w:color="auto"/>
            <w:left w:val="none" w:sz="0" w:space="0" w:color="auto"/>
            <w:bottom w:val="none" w:sz="0" w:space="0" w:color="auto"/>
            <w:right w:val="none" w:sz="0" w:space="0" w:color="auto"/>
          </w:divBdr>
        </w:div>
      </w:divsChild>
    </w:div>
    <w:div w:id="135682358">
      <w:bodyDiv w:val="1"/>
      <w:marLeft w:val="0"/>
      <w:marRight w:val="0"/>
      <w:marTop w:val="0"/>
      <w:marBottom w:val="0"/>
      <w:divBdr>
        <w:top w:val="none" w:sz="0" w:space="0" w:color="auto"/>
        <w:left w:val="none" w:sz="0" w:space="0" w:color="auto"/>
        <w:bottom w:val="none" w:sz="0" w:space="0" w:color="auto"/>
        <w:right w:val="none" w:sz="0" w:space="0" w:color="auto"/>
      </w:divBdr>
    </w:div>
    <w:div w:id="146867064">
      <w:bodyDiv w:val="1"/>
      <w:marLeft w:val="0"/>
      <w:marRight w:val="0"/>
      <w:marTop w:val="0"/>
      <w:marBottom w:val="0"/>
      <w:divBdr>
        <w:top w:val="none" w:sz="0" w:space="0" w:color="auto"/>
        <w:left w:val="none" w:sz="0" w:space="0" w:color="auto"/>
        <w:bottom w:val="none" w:sz="0" w:space="0" w:color="auto"/>
        <w:right w:val="none" w:sz="0" w:space="0" w:color="auto"/>
      </w:divBdr>
    </w:div>
    <w:div w:id="160705413">
      <w:bodyDiv w:val="1"/>
      <w:marLeft w:val="0"/>
      <w:marRight w:val="0"/>
      <w:marTop w:val="0"/>
      <w:marBottom w:val="0"/>
      <w:divBdr>
        <w:top w:val="none" w:sz="0" w:space="0" w:color="auto"/>
        <w:left w:val="none" w:sz="0" w:space="0" w:color="auto"/>
        <w:bottom w:val="none" w:sz="0" w:space="0" w:color="auto"/>
        <w:right w:val="none" w:sz="0" w:space="0" w:color="auto"/>
      </w:divBdr>
    </w:div>
    <w:div w:id="192613581">
      <w:bodyDiv w:val="1"/>
      <w:marLeft w:val="0"/>
      <w:marRight w:val="0"/>
      <w:marTop w:val="0"/>
      <w:marBottom w:val="0"/>
      <w:divBdr>
        <w:top w:val="none" w:sz="0" w:space="0" w:color="auto"/>
        <w:left w:val="none" w:sz="0" w:space="0" w:color="auto"/>
        <w:bottom w:val="none" w:sz="0" w:space="0" w:color="auto"/>
        <w:right w:val="none" w:sz="0" w:space="0" w:color="auto"/>
      </w:divBdr>
      <w:divsChild>
        <w:div w:id="117451005">
          <w:marLeft w:val="0"/>
          <w:marRight w:val="0"/>
          <w:marTop w:val="0"/>
          <w:marBottom w:val="0"/>
          <w:divBdr>
            <w:top w:val="none" w:sz="0" w:space="0" w:color="auto"/>
            <w:left w:val="none" w:sz="0" w:space="0" w:color="auto"/>
            <w:bottom w:val="none" w:sz="0" w:space="0" w:color="auto"/>
            <w:right w:val="none" w:sz="0" w:space="0" w:color="auto"/>
          </w:divBdr>
        </w:div>
      </w:divsChild>
    </w:div>
    <w:div w:id="222260651">
      <w:bodyDiv w:val="1"/>
      <w:marLeft w:val="0"/>
      <w:marRight w:val="0"/>
      <w:marTop w:val="0"/>
      <w:marBottom w:val="0"/>
      <w:divBdr>
        <w:top w:val="none" w:sz="0" w:space="0" w:color="auto"/>
        <w:left w:val="none" w:sz="0" w:space="0" w:color="auto"/>
        <w:bottom w:val="none" w:sz="0" w:space="0" w:color="auto"/>
        <w:right w:val="none" w:sz="0" w:space="0" w:color="auto"/>
      </w:divBdr>
      <w:divsChild>
        <w:div w:id="462385884">
          <w:marLeft w:val="0"/>
          <w:marRight w:val="0"/>
          <w:marTop w:val="0"/>
          <w:marBottom w:val="0"/>
          <w:divBdr>
            <w:top w:val="none" w:sz="0" w:space="0" w:color="auto"/>
            <w:left w:val="none" w:sz="0" w:space="0" w:color="auto"/>
            <w:bottom w:val="none" w:sz="0" w:space="0" w:color="auto"/>
            <w:right w:val="none" w:sz="0" w:space="0" w:color="auto"/>
          </w:divBdr>
        </w:div>
      </w:divsChild>
    </w:div>
    <w:div w:id="226036443">
      <w:bodyDiv w:val="1"/>
      <w:marLeft w:val="0"/>
      <w:marRight w:val="0"/>
      <w:marTop w:val="0"/>
      <w:marBottom w:val="0"/>
      <w:divBdr>
        <w:top w:val="none" w:sz="0" w:space="0" w:color="auto"/>
        <w:left w:val="none" w:sz="0" w:space="0" w:color="auto"/>
        <w:bottom w:val="none" w:sz="0" w:space="0" w:color="auto"/>
        <w:right w:val="none" w:sz="0" w:space="0" w:color="auto"/>
      </w:divBdr>
      <w:divsChild>
        <w:div w:id="221915609">
          <w:marLeft w:val="0"/>
          <w:marRight w:val="0"/>
          <w:marTop w:val="0"/>
          <w:marBottom w:val="0"/>
          <w:divBdr>
            <w:top w:val="none" w:sz="0" w:space="0" w:color="auto"/>
            <w:left w:val="none" w:sz="0" w:space="0" w:color="auto"/>
            <w:bottom w:val="none" w:sz="0" w:space="0" w:color="auto"/>
            <w:right w:val="none" w:sz="0" w:space="0" w:color="auto"/>
          </w:divBdr>
        </w:div>
      </w:divsChild>
    </w:div>
    <w:div w:id="253444903">
      <w:bodyDiv w:val="1"/>
      <w:marLeft w:val="0"/>
      <w:marRight w:val="0"/>
      <w:marTop w:val="0"/>
      <w:marBottom w:val="0"/>
      <w:divBdr>
        <w:top w:val="none" w:sz="0" w:space="0" w:color="auto"/>
        <w:left w:val="none" w:sz="0" w:space="0" w:color="auto"/>
        <w:bottom w:val="none" w:sz="0" w:space="0" w:color="auto"/>
        <w:right w:val="none" w:sz="0" w:space="0" w:color="auto"/>
      </w:divBdr>
    </w:div>
    <w:div w:id="281303678">
      <w:bodyDiv w:val="1"/>
      <w:marLeft w:val="0"/>
      <w:marRight w:val="0"/>
      <w:marTop w:val="0"/>
      <w:marBottom w:val="0"/>
      <w:divBdr>
        <w:top w:val="none" w:sz="0" w:space="0" w:color="auto"/>
        <w:left w:val="none" w:sz="0" w:space="0" w:color="auto"/>
        <w:bottom w:val="none" w:sz="0" w:space="0" w:color="auto"/>
        <w:right w:val="none" w:sz="0" w:space="0" w:color="auto"/>
      </w:divBdr>
    </w:div>
    <w:div w:id="316568103">
      <w:bodyDiv w:val="1"/>
      <w:marLeft w:val="0"/>
      <w:marRight w:val="0"/>
      <w:marTop w:val="0"/>
      <w:marBottom w:val="0"/>
      <w:divBdr>
        <w:top w:val="none" w:sz="0" w:space="0" w:color="auto"/>
        <w:left w:val="none" w:sz="0" w:space="0" w:color="auto"/>
        <w:bottom w:val="none" w:sz="0" w:space="0" w:color="auto"/>
        <w:right w:val="none" w:sz="0" w:space="0" w:color="auto"/>
      </w:divBdr>
      <w:divsChild>
        <w:div w:id="702828580">
          <w:marLeft w:val="0"/>
          <w:marRight w:val="0"/>
          <w:marTop w:val="0"/>
          <w:marBottom w:val="0"/>
          <w:divBdr>
            <w:top w:val="none" w:sz="0" w:space="0" w:color="auto"/>
            <w:left w:val="none" w:sz="0" w:space="0" w:color="auto"/>
            <w:bottom w:val="none" w:sz="0" w:space="0" w:color="auto"/>
            <w:right w:val="none" w:sz="0" w:space="0" w:color="auto"/>
          </w:divBdr>
        </w:div>
      </w:divsChild>
    </w:div>
    <w:div w:id="347608052">
      <w:bodyDiv w:val="1"/>
      <w:marLeft w:val="0"/>
      <w:marRight w:val="0"/>
      <w:marTop w:val="0"/>
      <w:marBottom w:val="0"/>
      <w:divBdr>
        <w:top w:val="none" w:sz="0" w:space="0" w:color="auto"/>
        <w:left w:val="none" w:sz="0" w:space="0" w:color="auto"/>
        <w:bottom w:val="none" w:sz="0" w:space="0" w:color="auto"/>
        <w:right w:val="none" w:sz="0" w:space="0" w:color="auto"/>
      </w:divBdr>
      <w:divsChild>
        <w:div w:id="1911497367">
          <w:marLeft w:val="0"/>
          <w:marRight w:val="0"/>
          <w:marTop w:val="0"/>
          <w:marBottom w:val="0"/>
          <w:divBdr>
            <w:top w:val="none" w:sz="0" w:space="0" w:color="auto"/>
            <w:left w:val="none" w:sz="0" w:space="0" w:color="auto"/>
            <w:bottom w:val="none" w:sz="0" w:space="0" w:color="auto"/>
            <w:right w:val="none" w:sz="0" w:space="0" w:color="auto"/>
          </w:divBdr>
        </w:div>
      </w:divsChild>
    </w:div>
    <w:div w:id="382870839">
      <w:bodyDiv w:val="1"/>
      <w:marLeft w:val="0"/>
      <w:marRight w:val="0"/>
      <w:marTop w:val="0"/>
      <w:marBottom w:val="0"/>
      <w:divBdr>
        <w:top w:val="none" w:sz="0" w:space="0" w:color="auto"/>
        <w:left w:val="none" w:sz="0" w:space="0" w:color="auto"/>
        <w:bottom w:val="none" w:sz="0" w:space="0" w:color="auto"/>
        <w:right w:val="none" w:sz="0" w:space="0" w:color="auto"/>
      </w:divBdr>
    </w:div>
    <w:div w:id="385111700">
      <w:bodyDiv w:val="1"/>
      <w:marLeft w:val="0"/>
      <w:marRight w:val="0"/>
      <w:marTop w:val="0"/>
      <w:marBottom w:val="0"/>
      <w:divBdr>
        <w:top w:val="none" w:sz="0" w:space="0" w:color="auto"/>
        <w:left w:val="none" w:sz="0" w:space="0" w:color="auto"/>
        <w:bottom w:val="none" w:sz="0" w:space="0" w:color="auto"/>
        <w:right w:val="none" w:sz="0" w:space="0" w:color="auto"/>
      </w:divBdr>
      <w:divsChild>
        <w:div w:id="1701003883">
          <w:marLeft w:val="0"/>
          <w:marRight w:val="0"/>
          <w:marTop w:val="0"/>
          <w:marBottom w:val="0"/>
          <w:divBdr>
            <w:top w:val="none" w:sz="0" w:space="0" w:color="auto"/>
            <w:left w:val="none" w:sz="0" w:space="0" w:color="auto"/>
            <w:bottom w:val="none" w:sz="0" w:space="0" w:color="auto"/>
            <w:right w:val="none" w:sz="0" w:space="0" w:color="auto"/>
          </w:divBdr>
        </w:div>
      </w:divsChild>
    </w:div>
    <w:div w:id="428281375">
      <w:bodyDiv w:val="1"/>
      <w:marLeft w:val="0"/>
      <w:marRight w:val="0"/>
      <w:marTop w:val="0"/>
      <w:marBottom w:val="0"/>
      <w:divBdr>
        <w:top w:val="none" w:sz="0" w:space="0" w:color="auto"/>
        <w:left w:val="none" w:sz="0" w:space="0" w:color="auto"/>
        <w:bottom w:val="none" w:sz="0" w:space="0" w:color="auto"/>
        <w:right w:val="none" w:sz="0" w:space="0" w:color="auto"/>
      </w:divBdr>
    </w:div>
    <w:div w:id="472869923">
      <w:bodyDiv w:val="1"/>
      <w:marLeft w:val="0"/>
      <w:marRight w:val="0"/>
      <w:marTop w:val="0"/>
      <w:marBottom w:val="0"/>
      <w:divBdr>
        <w:top w:val="none" w:sz="0" w:space="0" w:color="auto"/>
        <w:left w:val="none" w:sz="0" w:space="0" w:color="auto"/>
        <w:bottom w:val="none" w:sz="0" w:space="0" w:color="auto"/>
        <w:right w:val="none" w:sz="0" w:space="0" w:color="auto"/>
      </w:divBdr>
    </w:div>
    <w:div w:id="494760789">
      <w:bodyDiv w:val="1"/>
      <w:marLeft w:val="0"/>
      <w:marRight w:val="0"/>
      <w:marTop w:val="0"/>
      <w:marBottom w:val="0"/>
      <w:divBdr>
        <w:top w:val="none" w:sz="0" w:space="0" w:color="auto"/>
        <w:left w:val="none" w:sz="0" w:space="0" w:color="auto"/>
        <w:bottom w:val="none" w:sz="0" w:space="0" w:color="auto"/>
        <w:right w:val="none" w:sz="0" w:space="0" w:color="auto"/>
      </w:divBdr>
      <w:divsChild>
        <w:div w:id="489636606">
          <w:marLeft w:val="0"/>
          <w:marRight w:val="0"/>
          <w:marTop w:val="0"/>
          <w:marBottom w:val="0"/>
          <w:divBdr>
            <w:top w:val="none" w:sz="0" w:space="0" w:color="auto"/>
            <w:left w:val="none" w:sz="0" w:space="0" w:color="auto"/>
            <w:bottom w:val="none" w:sz="0" w:space="0" w:color="auto"/>
            <w:right w:val="none" w:sz="0" w:space="0" w:color="auto"/>
          </w:divBdr>
        </w:div>
      </w:divsChild>
    </w:div>
    <w:div w:id="500312361">
      <w:bodyDiv w:val="1"/>
      <w:marLeft w:val="0"/>
      <w:marRight w:val="0"/>
      <w:marTop w:val="0"/>
      <w:marBottom w:val="0"/>
      <w:divBdr>
        <w:top w:val="none" w:sz="0" w:space="0" w:color="auto"/>
        <w:left w:val="none" w:sz="0" w:space="0" w:color="auto"/>
        <w:bottom w:val="none" w:sz="0" w:space="0" w:color="auto"/>
        <w:right w:val="none" w:sz="0" w:space="0" w:color="auto"/>
      </w:divBdr>
    </w:div>
    <w:div w:id="545726503">
      <w:bodyDiv w:val="1"/>
      <w:marLeft w:val="0"/>
      <w:marRight w:val="0"/>
      <w:marTop w:val="0"/>
      <w:marBottom w:val="0"/>
      <w:divBdr>
        <w:top w:val="none" w:sz="0" w:space="0" w:color="auto"/>
        <w:left w:val="none" w:sz="0" w:space="0" w:color="auto"/>
        <w:bottom w:val="none" w:sz="0" w:space="0" w:color="auto"/>
        <w:right w:val="none" w:sz="0" w:space="0" w:color="auto"/>
      </w:divBdr>
      <w:divsChild>
        <w:div w:id="812216766">
          <w:marLeft w:val="0"/>
          <w:marRight w:val="0"/>
          <w:marTop w:val="0"/>
          <w:marBottom w:val="0"/>
          <w:divBdr>
            <w:top w:val="none" w:sz="0" w:space="0" w:color="auto"/>
            <w:left w:val="none" w:sz="0" w:space="0" w:color="auto"/>
            <w:bottom w:val="none" w:sz="0" w:space="0" w:color="auto"/>
            <w:right w:val="none" w:sz="0" w:space="0" w:color="auto"/>
          </w:divBdr>
        </w:div>
      </w:divsChild>
    </w:div>
    <w:div w:id="596866431">
      <w:bodyDiv w:val="1"/>
      <w:marLeft w:val="0"/>
      <w:marRight w:val="0"/>
      <w:marTop w:val="0"/>
      <w:marBottom w:val="0"/>
      <w:divBdr>
        <w:top w:val="none" w:sz="0" w:space="0" w:color="auto"/>
        <w:left w:val="none" w:sz="0" w:space="0" w:color="auto"/>
        <w:bottom w:val="none" w:sz="0" w:space="0" w:color="auto"/>
        <w:right w:val="none" w:sz="0" w:space="0" w:color="auto"/>
      </w:divBdr>
      <w:divsChild>
        <w:div w:id="557282958">
          <w:marLeft w:val="0"/>
          <w:marRight w:val="0"/>
          <w:marTop w:val="0"/>
          <w:marBottom w:val="0"/>
          <w:divBdr>
            <w:top w:val="none" w:sz="0" w:space="0" w:color="auto"/>
            <w:left w:val="none" w:sz="0" w:space="0" w:color="auto"/>
            <w:bottom w:val="none" w:sz="0" w:space="0" w:color="auto"/>
            <w:right w:val="none" w:sz="0" w:space="0" w:color="auto"/>
          </w:divBdr>
          <w:divsChild>
            <w:div w:id="1905944390">
              <w:marLeft w:val="-75"/>
              <w:marRight w:val="0"/>
              <w:marTop w:val="30"/>
              <w:marBottom w:val="30"/>
              <w:divBdr>
                <w:top w:val="none" w:sz="0" w:space="0" w:color="auto"/>
                <w:left w:val="none" w:sz="0" w:space="0" w:color="auto"/>
                <w:bottom w:val="none" w:sz="0" w:space="0" w:color="auto"/>
                <w:right w:val="none" w:sz="0" w:space="0" w:color="auto"/>
              </w:divBdr>
              <w:divsChild>
                <w:div w:id="11802444">
                  <w:marLeft w:val="0"/>
                  <w:marRight w:val="0"/>
                  <w:marTop w:val="0"/>
                  <w:marBottom w:val="0"/>
                  <w:divBdr>
                    <w:top w:val="none" w:sz="0" w:space="0" w:color="auto"/>
                    <w:left w:val="none" w:sz="0" w:space="0" w:color="auto"/>
                    <w:bottom w:val="none" w:sz="0" w:space="0" w:color="auto"/>
                    <w:right w:val="none" w:sz="0" w:space="0" w:color="auto"/>
                  </w:divBdr>
                  <w:divsChild>
                    <w:div w:id="2135981151">
                      <w:marLeft w:val="0"/>
                      <w:marRight w:val="0"/>
                      <w:marTop w:val="0"/>
                      <w:marBottom w:val="0"/>
                      <w:divBdr>
                        <w:top w:val="none" w:sz="0" w:space="0" w:color="auto"/>
                        <w:left w:val="none" w:sz="0" w:space="0" w:color="auto"/>
                        <w:bottom w:val="none" w:sz="0" w:space="0" w:color="auto"/>
                        <w:right w:val="none" w:sz="0" w:space="0" w:color="auto"/>
                      </w:divBdr>
                    </w:div>
                  </w:divsChild>
                </w:div>
                <w:div w:id="40784504">
                  <w:marLeft w:val="0"/>
                  <w:marRight w:val="0"/>
                  <w:marTop w:val="0"/>
                  <w:marBottom w:val="0"/>
                  <w:divBdr>
                    <w:top w:val="none" w:sz="0" w:space="0" w:color="auto"/>
                    <w:left w:val="none" w:sz="0" w:space="0" w:color="auto"/>
                    <w:bottom w:val="none" w:sz="0" w:space="0" w:color="auto"/>
                    <w:right w:val="none" w:sz="0" w:space="0" w:color="auto"/>
                  </w:divBdr>
                  <w:divsChild>
                    <w:div w:id="543449038">
                      <w:marLeft w:val="0"/>
                      <w:marRight w:val="0"/>
                      <w:marTop w:val="0"/>
                      <w:marBottom w:val="0"/>
                      <w:divBdr>
                        <w:top w:val="none" w:sz="0" w:space="0" w:color="auto"/>
                        <w:left w:val="none" w:sz="0" w:space="0" w:color="auto"/>
                        <w:bottom w:val="none" w:sz="0" w:space="0" w:color="auto"/>
                        <w:right w:val="none" w:sz="0" w:space="0" w:color="auto"/>
                      </w:divBdr>
                    </w:div>
                  </w:divsChild>
                </w:div>
                <w:div w:id="63067020">
                  <w:marLeft w:val="0"/>
                  <w:marRight w:val="0"/>
                  <w:marTop w:val="0"/>
                  <w:marBottom w:val="0"/>
                  <w:divBdr>
                    <w:top w:val="none" w:sz="0" w:space="0" w:color="auto"/>
                    <w:left w:val="none" w:sz="0" w:space="0" w:color="auto"/>
                    <w:bottom w:val="none" w:sz="0" w:space="0" w:color="auto"/>
                    <w:right w:val="none" w:sz="0" w:space="0" w:color="auto"/>
                  </w:divBdr>
                  <w:divsChild>
                    <w:div w:id="875234731">
                      <w:marLeft w:val="0"/>
                      <w:marRight w:val="0"/>
                      <w:marTop w:val="0"/>
                      <w:marBottom w:val="0"/>
                      <w:divBdr>
                        <w:top w:val="none" w:sz="0" w:space="0" w:color="auto"/>
                        <w:left w:val="none" w:sz="0" w:space="0" w:color="auto"/>
                        <w:bottom w:val="none" w:sz="0" w:space="0" w:color="auto"/>
                        <w:right w:val="none" w:sz="0" w:space="0" w:color="auto"/>
                      </w:divBdr>
                    </w:div>
                  </w:divsChild>
                </w:div>
                <w:div w:id="64955707">
                  <w:marLeft w:val="0"/>
                  <w:marRight w:val="0"/>
                  <w:marTop w:val="0"/>
                  <w:marBottom w:val="0"/>
                  <w:divBdr>
                    <w:top w:val="none" w:sz="0" w:space="0" w:color="auto"/>
                    <w:left w:val="none" w:sz="0" w:space="0" w:color="auto"/>
                    <w:bottom w:val="none" w:sz="0" w:space="0" w:color="auto"/>
                    <w:right w:val="none" w:sz="0" w:space="0" w:color="auto"/>
                  </w:divBdr>
                  <w:divsChild>
                    <w:div w:id="1686057280">
                      <w:marLeft w:val="0"/>
                      <w:marRight w:val="0"/>
                      <w:marTop w:val="0"/>
                      <w:marBottom w:val="0"/>
                      <w:divBdr>
                        <w:top w:val="none" w:sz="0" w:space="0" w:color="auto"/>
                        <w:left w:val="none" w:sz="0" w:space="0" w:color="auto"/>
                        <w:bottom w:val="none" w:sz="0" w:space="0" w:color="auto"/>
                        <w:right w:val="none" w:sz="0" w:space="0" w:color="auto"/>
                      </w:divBdr>
                    </w:div>
                  </w:divsChild>
                </w:div>
                <w:div w:id="65305855">
                  <w:marLeft w:val="0"/>
                  <w:marRight w:val="0"/>
                  <w:marTop w:val="0"/>
                  <w:marBottom w:val="0"/>
                  <w:divBdr>
                    <w:top w:val="none" w:sz="0" w:space="0" w:color="auto"/>
                    <w:left w:val="none" w:sz="0" w:space="0" w:color="auto"/>
                    <w:bottom w:val="none" w:sz="0" w:space="0" w:color="auto"/>
                    <w:right w:val="none" w:sz="0" w:space="0" w:color="auto"/>
                  </w:divBdr>
                  <w:divsChild>
                    <w:div w:id="643432695">
                      <w:marLeft w:val="0"/>
                      <w:marRight w:val="0"/>
                      <w:marTop w:val="0"/>
                      <w:marBottom w:val="0"/>
                      <w:divBdr>
                        <w:top w:val="none" w:sz="0" w:space="0" w:color="auto"/>
                        <w:left w:val="none" w:sz="0" w:space="0" w:color="auto"/>
                        <w:bottom w:val="none" w:sz="0" w:space="0" w:color="auto"/>
                        <w:right w:val="none" w:sz="0" w:space="0" w:color="auto"/>
                      </w:divBdr>
                    </w:div>
                  </w:divsChild>
                </w:div>
                <w:div w:id="87967608">
                  <w:marLeft w:val="0"/>
                  <w:marRight w:val="0"/>
                  <w:marTop w:val="0"/>
                  <w:marBottom w:val="0"/>
                  <w:divBdr>
                    <w:top w:val="none" w:sz="0" w:space="0" w:color="auto"/>
                    <w:left w:val="none" w:sz="0" w:space="0" w:color="auto"/>
                    <w:bottom w:val="none" w:sz="0" w:space="0" w:color="auto"/>
                    <w:right w:val="none" w:sz="0" w:space="0" w:color="auto"/>
                  </w:divBdr>
                  <w:divsChild>
                    <w:div w:id="1606618690">
                      <w:marLeft w:val="0"/>
                      <w:marRight w:val="0"/>
                      <w:marTop w:val="0"/>
                      <w:marBottom w:val="0"/>
                      <w:divBdr>
                        <w:top w:val="none" w:sz="0" w:space="0" w:color="auto"/>
                        <w:left w:val="none" w:sz="0" w:space="0" w:color="auto"/>
                        <w:bottom w:val="none" w:sz="0" w:space="0" w:color="auto"/>
                        <w:right w:val="none" w:sz="0" w:space="0" w:color="auto"/>
                      </w:divBdr>
                    </w:div>
                  </w:divsChild>
                </w:div>
                <w:div w:id="108748381">
                  <w:marLeft w:val="0"/>
                  <w:marRight w:val="0"/>
                  <w:marTop w:val="0"/>
                  <w:marBottom w:val="0"/>
                  <w:divBdr>
                    <w:top w:val="none" w:sz="0" w:space="0" w:color="auto"/>
                    <w:left w:val="none" w:sz="0" w:space="0" w:color="auto"/>
                    <w:bottom w:val="none" w:sz="0" w:space="0" w:color="auto"/>
                    <w:right w:val="none" w:sz="0" w:space="0" w:color="auto"/>
                  </w:divBdr>
                  <w:divsChild>
                    <w:div w:id="648480358">
                      <w:marLeft w:val="0"/>
                      <w:marRight w:val="0"/>
                      <w:marTop w:val="0"/>
                      <w:marBottom w:val="0"/>
                      <w:divBdr>
                        <w:top w:val="none" w:sz="0" w:space="0" w:color="auto"/>
                        <w:left w:val="none" w:sz="0" w:space="0" w:color="auto"/>
                        <w:bottom w:val="none" w:sz="0" w:space="0" w:color="auto"/>
                        <w:right w:val="none" w:sz="0" w:space="0" w:color="auto"/>
                      </w:divBdr>
                    </w:div>
                  </w:divsChild>
                </w:div>
                <w:div w:id="123667395">
                  <w:marLeft w:val="0"/>
                  <w:marRight w:val="0"/>
                  <w:marTop w:val="0"/>
                  <w:marBottom w:val="0"/>
                  <w:divBdr>
                    <w:top w:val="none" w:sz="0" w:space="0" w:color="auto"/>
                    <w:left w:val="none" w:sz="0" w:space="0" w:color="auto"/>
                    <w:bottom w:val="none" w:sz="0" w:space="0" w:color="auto"/>
                    <w:right w:val="none" w:sz="0" w:space="0" w:color="auto"/>
                  </w:divBdr>
                  <w:divsChild>
                    <w:div w:id="598877006">
                      <w:marLeft w:val="0"/>
                      <w:marRight w:val="0"/>
                      <w:marTop w:val="0"/>
                      <w:marBottom w:val="0"/>
                      <w:divBdr>
                        <w:top w:val="none" w:sz="0" w:space="0" w:color="auto"/>
                        <w:left w:val="none" w:sz="0" w:space="0" w:color="auto"/>
                        <w:bottom w:val="none" w:sz="0" w:space="0" w:color="auto"/>
                        <w:right w:val="none" w:sz="0" w:space="0" w:color="auto"/>
                      </w:divBdr>
                    </w:div>
                  </w:divsChild>
                </w:div>
                <w:div w:id="124977275">
                  <w:marLeft w:val="0"/>
                  <w:marRight w:val="0"/>
                  <w:marTop w:val="0"/>
                  <w:marBottom w:val="0"/>
                  <w:divBdr>
                    <w:top w:val="none" w:sz="0" w:space="0" w:color="auto"/>
                    <w:left w:val="none" w:sz="0" w:space="0" w:color="auto"/>
                    <w:bottom w:val="none" w:sz="0" w:space="0" w:color="auto"/>
                    <w:right w:val="none" w:sz="0" w:space="0" w:color="auto"/>
                  </w:divBdr>
                  <w:divsChild>
                    <w:div w:id="1238638324">
                      <w:marLeft w:val="0"/>
                      <w:marRight w:val="0"/>
                      <w:marTop w:val="0"/>
                      <w:marBottom w:val="0"/>
                      <w:divBdr>
                        <w:top w:val="none" w:sz="0" w:space="0" w:color="auto"/>
                        <w:left w:val="none" w:sz="0" w:space="0" w:color="auto"/>
                        <w:bottom w:val="none" w:sz="0" w:space="0" w:color="auto"/>
                        <w:right w:val="none" w:sz="0" w:space="0" w:color="auto"/>
                      </w:divBdr>
                    </w:div>
                  </w:divsChild>
                </w:div>
                <w:div w:id="144906390">
                  <w:marLeft w:val="0"/>
                  <w:marRight w:val="0"/>
                  <w:marTop w:val="0"/>
                  <w:marBottom w:val="0"/>
                  <w:divBdr>
                    <w:top w:val="none" w:sz="0" w:space="0" w:color="auto"/>
                    <w:left w:val="none" w:sz="0" w:space="0" w:color="auto"/>
                    <w:bottom w:val="none" w:sz="0" w:space="0" w:color="auto"/>
                    <w:right w:val="none" w:sz="0" w:space="0" w:color="auto"/>
                  </w:divBdr>
                  <w:divsChild>
                    <w:div w:id="1318846851">
                      <w:marLeft w:val="0"/>
                      <w:marRight w:val="0"/>
                      <w:marTop w:val="0"/>
                      <w:marBottom w:val="0"/>
                      <w:divBdr>
                        <w:top w:val="none" w:sz="0" w:space="0" w:color="auto"/>
                        <w:left w:val="none" w:sz="0" w:space="0" w:color="auto"/>
                        <w:bottom w:val="none" w:sz="0" w:space="0" w:color="auto"/>
                        <w:right w:val="none" w:sz="0" w:space="0" w:color="auto"/>
                      </w:divBdr>
                    </w:div>
                  </w:divsChild>
                </w:div>
                <w:div w:id="153255265">
                  <w:marLeft w:val="0"/>
                  <w:marRight w:val="0"/>
                  <w:marTop w:val="0"/>
                  <w:marBottom w:val="0"/>
                  <w:divBdr>
                    <w:top w:val="none" w:sz="0" w:space="0" w:color="auto"/>
                    <w:left w:val="none" w:sz="0" w:space="0" w:color="auto"/>
                    <w:bottom w:val="none" w:sz="0" w:space="0" w:color="auto"/>
                    <w:right w:val="none" w:sz="0" w:space="0" w:color="auto"/>
                  </w:divBdr>
                  <w:divsChild>
                    <w:div w:id="757025567">
                      <w:marLeft w:val="0"/>
                      <w:marRight w:val="0"/>
                      <w:marTop w:val="0"/>
                      <w:marBottom w:val="0"/>
                      <w:divBdr>
                        <w:top w:val="none" w:sz="0" w:space="0" w:color="auto"/>
                        <w:left w:val="none" w:sz="0" w:space="0" w:color="auto"/>
                        <w:bottom w:val="none" w:sz="0" w:space="0" w:color="auto"/>
                        <w:right w:val="none" w:sz="0" w:space="0" w:color="auto"/>
                      </w:divBdr>
                    </w:div>
                  </w:divsChild>
                </w:div>
                <w:div w:id="158928537">
                  <w:marLeft w:val="0"/>
                  <w:marRight w:val="0"/>
                  <w:marTop w:val="0"/>
                  <w:marBottom w:val="0"/>
                  <w:divBdr>
                    <w:top w:val="none" w:sz="0" w:space="0" w:color="auto"/>
                    <w:left w:val="none" w:sz="0" w:space="0" w:color="auto"/>
                    <w:bottom w:val="none" w:sz="0" w:space="0" w:color="auto"/>
                    <w:right w:val="none" w:sz="0" w:space="0" w:color="auto"/>
                  </w:divBdr>
                  <w:divsChild>
                    <w:div w:id="1705211872">
                      <w:marLeft w:val="0"/>
                      <w:marRight w:val="0"/>
                      <w:marTop w:val="0"/>
                      <w:marBottom w:val="0"/>
                      <w:divBdr>
                        <w:top w:val="none" w:sz="0" w:space="0" w:color="auto"/>
                        <w:left w:val="none" w:sz="0" w:space="0" w:color="auto"/>
                        <w:bottom w:val="none" w:sz="0" w:space="0" w:color="auto"/>
                        <w:right w:val="none" w:sz="0" w:space="0" w:color="auto"/>
                      </w:divBdr>
                    </w:div>
                  </w:divsChild>
                </w:div>
                <w:div w:id="171142570">
                  <w:marLeft w:val="0"/>
                  <w:marRight w:val="0"/>
                  <w:marTop w:val="0"/>
                  <w:marBottom w:val="0"/>
                  <w:divBdr>
                    <w:top w:val="none" w:sz="0" w:space="0" w:color="auto"/>
                    <w:left w:val="none" w:sz="0" w:space="0" w:color="auto"/>
                    <w:bottom w:val="none" w:sz="0" w:space="0" w:color="auto"/>
                    <w:right w:val="none" w:sz="0" w:space="0" w:color="auto"/>
                  </w:divBdr>
                  <w:divsChild>
                    <w:div w:id="1737818809">
                      <w:marLeft w:val="0"/>
                      <w:marRight w:val="0"/>
                      <w:marTop w:val="0"/>
                      <w:marBottom w:val="0"/>
                      <w:divBdr>
                        <w:top w:val="none" w:sz="0" w:space="0" w:color="auto"/>
                        <w:left w:val="none" w:sz="0" w:space="0" w:color="auto"/>
                        <w:bottom w:val="none" w:sz="0" w:space="0" w:color="auto"/>
                        <w:right w:val="none" w:sz="0" w:space="0" w:color="auto"/>
                      </w:divBdr>
                    </w:div>
                  </w:divsChild>
                </w:div>
                <w:div w:id="246886507">
                  <w:marLeft w:val="0"/>
                  <w:marRight w:val="0"/>
                  <w:marTop w:val="0"/>
                  <w:marBottom w:val="0"/>
                  <w:divBdr>
                    <w:top w:val="none" w:sz="0" w:space="0" w:color="auto"/>
                    <w:left w:val="none" w:sz="0" w:space="0" w:color="auto"/>
                    <w:bottom w:val="none" w:sz="0" w:space="0" w:color="auto"/>
                    <w:right w:val="none" w:sz="0" w:space="0" w:color="auto"/>
                  </w:divBdr>
                  <w:divsChild>
                    <w:div w:id="1790053998">
                      <w:marLeft w:val="0"/>
                      <w:marRight w:val="0"/>
                      <w:marTop w:val="0"/>
                      <w:marBottom w:val="0"/>
                      <w:divBdr>
                        <w:top w:val="none" w:sz="0" w:space="0" w:color="auto"/>
                        <w:left w:val="none" w:sz="0" w:space="0" w:color="auto"/>
                        <w:bottom w:val="none" w:sz="0" w:space="0" w:color="auto"/>
                        <w:right w:val="none" w:sz="0" w:space="0" w:color="auto"/>
                      </w:divBdr>
                    </w:div>
                  </w:divsChild>
                </w:div>
                <w:div w:id="293409698">
                  <w:marLeft w:val="0"/>
                  <w:marRight w:val="0"/>
                  <w:marTop w:val="0"/>
                  <w:marBottom w:val="0"/>
                  <w:divBdr>
                    <w:top w:val="none" w:sz="0" w:space="0" w:color="auto"/>
                    <w:left w:val="none" w:sz="0" w:space="0" w:color="auto"/>
                    <w:bottom w:val="none" w:sz="0" w:space="0" w:color="auto"/>
                    <w:right w:val="none" w:sz="0" w:space="0" w:color="auto"/>
                  </w:divBdr>
                  <w:divsChild>
                    <w:div w:id="851066027">
                      <w:marLeft w:val="0"/>
                      <w:marRight w:val="0"/>
                      <w:marTop w:val="0"/>
                      <w:marBottom w:val="0"/>
                      <w:divBdr>
                        <w:top w:val="none" w:sz="0" w:space="0" w:color="auto"/>
                        <w:left w:val="none" w:sz="0" w:space="0" w:color="auto"/>
                        <w:bottom w:val="none" w:sz="0" w:space="0" w:color="auto"/>
                        <w:right w:val="none" w:sz="0" w:space="0" w:color="auto"/>
                      </w:divBdr>
                    </w:div>
                  </w:divsChild>
                </w:div>
                <w:div w:id="295449865">
                  <w:marLeft w:val="0"/>
                  <w:marRight w:val="0"/>
                  <w:marTop w:val="0"/>
                  <w:marBottom w:val="0"/>
                  <w:divBdr>
                    <w:top w:val="none" w:sz="0" w:space="0" w:color="auto"/>
                    <w:left w:val="none" w:sz="0" w:space="0" w:color="auto"/>
                    <w:bottom w:val="none" w:sz="0" w:space="0" w:color="auto"/>
                    <w:right w:val="none" w:sz="0" w:space="0" w:color="auto"/>
                  </w:divBdr>
                  <w:divsChild>
                    <w:div w:id="912162241">
                      <w:marLeft w:val="0"/>
                      <w:marRight w:val="0"/>
                      <w:marTop w:val="0"/>
                      <w:marBottom w:val="0"/>
                      <w:divBdr>
                        <w:top w:val="none" w:sz="0" w:space="0" w:color="auto"/>
                        <w:left w:val="none" w:sz="0" w:space="0" w:color="auto"/>
                        <w:bottom w:val="none" w:sz="0" w:space="0" w:color="auto"/>
                        <w:right w:val="none" w:sz="0" w:space="0" w:color="auto"/>
                      </w:divBdr>
                    </w:div>
                  </w:divsChild>
                </w:div>
                <w:div w:id="300964642">
                  <w:marLeft w:val="0"/>
                  <w:marRight w:val="0"/>
                  <w:marTop w:val="0"/>
                  <w:marBottom w:val="0"/>
                  <w:divBdr>
                    <w:top w:val="none" w:sz="0" w:space="0" w:color="auto"/>
                    <w:left w:val="none" w:sz="0" w:space="0" w:color="auto"/>
                    <w:bottom w:val="none" w:sz="0" w:space="0" w:color="auto"/>
                    <w:right w:val="none" w:sz="0" w:space="0" w:color="auto"/>
                  </w:divBdr>
                  <w:divsChild>
                    <w:div w:id="177814739">
                      <w:marLeft w:val="0"/>
                      <w:marRight w:val="0"/>
                      <w:marTop w:val="0"/>
                      <w:marBottom w:val="0"/>
                      <w:divBdr>
                        <w:top w:val="none" w:sz="0" w:space="0" w:color="auto"/>
                        <w:left w:val="none" w:sz="0" w:space="0" w:color="auto"/>
                        <w:bottom w:val="none" w:sz="0" w:space="0" w:color="auto"/>
                        <w:right w:val="none" w:sz="0" w:space="0" w:color="auto"/>
                      </w:divBdr>
                    </w:div>
                    <w:div w:id="1658069295">
                      <w:marLeft w:val="0"/>
                      <w:marRight w:val="0"/>
                      <w:marTop w:val="0"/>
                      <w:marBottom w:val="0"/>
                      <w:divBdr>
                        <w:top w:val="none" w:sz="0" w:space="0" w:color="auto"/>
                        <w:left w:val="none" w:sz="0" w:space="0" w:color="auto"/>
                        <w:bottom w:val="none" w:sz="0" w:space="0" w:color="auto"/>
                        <w:right w:val="none" w:sz="0" w:space="0" w:color="auto"/>
                      </w:divBdr>
                    </w:div>
                  </w:divsChild>
                </w:div>
                <w:div w:id="301084656">
                  <w:marLeft w:val="0"/>
                  <w:marRight w:val="0"/>
                  <w:marTop w:val="0"/>
                  <w:marBottom w:val="0"/>
                  <w:divBdr>
                    <w:top w:val="none" w:sz="0" w:space="0" w:color="auto"/>
                    <w:left w:val="none" w:sz="0" w:space="0" w:color="auto"/>
                    <w:bottom w:val="none" w:sz="0" w:space="0" w:color="auto"/>
                    <w:right w:val="none" w:sz="0" w:space="0" w:color="auto"/>
                  </w:divBdr>
                  <w:divsChild>
                    <w:div w:id="849833302">
                      <w:marLeft w:val="0"/>
                      <w:marRight w:val="0"/>
                      <w:marTop w:val="0"/>
                      <w:marBottom w:val="0"/>
                      <w:divBdr>
                        <w:top w:val="none" w:sz="0" w:space="0" w:color="auto"/>
                        <w:left w:val="none" w:sz="0" w:space="0" w:color="auto"/>
                        <w:bottom w:val="none" w:sz="0" w:space="0" w:color="auto"/>
                        <w:right w:val="none" w:sz="0" w:space="0" w:color="auto"/>
                      </w:divBdr>
                    </w:div>
                  </w:divsChild>
                </w:div>
                <w:div w:id="305404469">
                  <w:marLeft w:val="0"/>
                  <w:marRight w:val="0"/>
                  <w:marTop w:val="0"/>
                  <w:marBottom w:val="0"/>
                  <w:divBdr>
                    <w:top w:val="none" w:sz="0" w:space="0" w:color="auto"/>
                    <w:left w:val="none" w:sz="0" w:space="0" w:color="auto"/>
                    <w:bottom w:val="none" w:sz="0" w:space="0" w:color="auto"/>
                    <w:right w:val="none" w:sz="0" w:space="0" w:color="auto"/>
                  </w:divBdr>
                  <w:divsChild>
                    <w:div w:id="1631862749">
                      <w:marLeft w:val="0"/>
                      <w:marRight w:val="0"/>
                      <w:marTop w:val="0"/>
                      <w:marBottom w:val="0"/>
                      <w:divBdr>
                        <w:top w:val="none" w:sz="0" w:space="0" w:color="auto"/>
                        <w:left w:val="none" w:sz="0" w:space="0" w:color="auto"/>
                        <w:bottom w:val="none" w:sz="0" w:space="0" w:color="auto"/>
                        <w:right w:val="none" w:sz="0" w:space="0" w:color="auto"/>
                      </w:divBdr>
                    </w:div>
                  </w:divsChild>
                </w:div>
                <w:div w:id="361517956">
                  <w:marLeft w:val="0"/>
                  <w:marRight w:val="0"/>
                  <w:marTop w:val="0"/>
                  <w:marBottom w:val="0"/>
                  <w:divBdr>
                    <w:top w:val="none" w:sz="0" w:space="0" w:color="auto"/>
                    <w:left w:val="none" w:sz="0" w:space="0" w:color="auto"/>
                    <w:bottom w:val="none" w:sz="0" w:space="0" w:color="auto"/>
                    <w:right w:val="none" w:sz="0" w:space="0" w:color="auto"/>
                  </w:divBdr>
                  <w:divsChild>
                    <w:div w:id="147325919">
                      <w:marLeft w:val="0"/>
                      <w:marRight w:val="0"/>
                      <w:marTop w:val="0"/>
                      <w:marBottom w:val="0"/>
                      <w:divBdr>
                        <w:top w:val="none" w:sz="0" w:space="0" w:color="auto"/>
                        <w:left w:val="none" w:sz="0" w:space="0" w:color="auto"/>
                        <w:bottom w:val="none" w:sz="0" w:space="0" w:color="auto"/>
                        <w:right w:val="none" w:sz="0" w:space="0" w:color="auto"/>
                      </w:divBdr>
                    </w:div>
                  </w:divsChild>
                </w:div>
                <w:div w:id="382947478">
                  <w:marLeft w:val="0"/>
                  <w:marRight w:val="0"/>
                  <w:marTop w:val="0"/>
                  <w:marBottom w:val="0"/>
                  <w:divBdr>
                    <w:top w:val="none" w:sz="0" w:space="0" w:color="auto"/>
                    <w:left w:val="none" w:sz="0" w:space="0" w:color="auto"/>
                    <w:bottom w:val="none" w:sz="0" w:space="0" w:color="auto"/>
                    <w:right w:val="none" w:sz="0" w:space="0" w:color="auto"/>
                  </w:divBdr>
                  <w:divsChild>
                    <w:div w:id="1361786361">
                      <w:marLeft w:val="0"/>
                      <w:marRight w:val="0"/>
                      <w:marTop w:val="0"/>
                      <w:marBottom w:val="0"/>
                      <w:divBdr>
                        <w:top w:val="none" w:sz="0" w:space="0" w:color="auto"/>
                        <w:left w:val="none" w:sz="0" w:space="0" w:color="auto"/>
                        <w:bottom w:val="none" w:sz="0" w:space="0" w:color="auto"/>
                        <w:right w:val="none" w:sz="0" w:space="0" w:color="auto"/>
                      </w:divBdr>
                    </w:div>
                  </w:divsChild>
                </w:div>
                <w:div w:id="383262102">
                  <w:marLeft w:val="0"/>
                  <w:marRight w:val="0"/>
                  <w:marTop w:val="0"/>
                  <w:marBottom w:val="0"/>
                  <w:divBdr>
                    <w:top w:val="none" w:sz="0" w:space="0" w:color="auto"/>
                    <w:left w:val="none" w:sz="0" w:space="0" w:color="auto"/>
                    <w:bottom w:val="none" w:sz="0" w:space="0" w:color="auto"/>
                    <w:right w:val="none" w:sz="0" w:space="0" w:color="auto"/>
                  </w:divBdr>
                  <w:divsChild>
                    <w:div w:id="2062551842">
                      <w:marLeft w:val="0"/>
                      <w:marRight w:val="0"/>
                      <w:marTop w:val="0"/>
                      <w:marBottom w:val="0"/>
                      <w:divBdr>
                        <w:top w:val="none" w:sz="0" w:space="0" w:color="auto"/>
                        <w:left w:val="none" w:sz="0" w:space="0" w:color="auto"/>
                        <w:bottom w:val="none" w:sz="0" w:space="0" w:color="auto"/>
                        <w:right w:val="none" w:sz="0" w:space="0" w:color="auto"/>
                      </w:divBdr>
                    </w:div>
                  </w:divsChild>
                </w:div>
                <w:div w:id="387269200">
                  <w:marLeft w:val="0"/>
                  <w:marRight w:val="0"/>
                  <w:marTop w:val="0"/>
                  <w:marBottom w:val="0"/>
                  <w:divBdr>
                    <w:top w:val="none" w:sz="0" w:space="0" w:color="auto"/>
                    <w:left w:val="none" w:sz="0" w:space="0" w:color="auto"/>
                    <w:bottom w:val="none" w:sz="0" w:space="0" w:color="auto"/>
                    <w:right w:val="none" w:sz="0" w:space="0" w:color="auto"/>
                  </w:divBdr>
                  <w:divsChild>
                    <w:div w:id="1317997503">
                      <w:marLeft w:val="0"/>
                      <w:marRight w:val="0"/>
                      <w:marTop w:val="0"/>
                      <w:marBottom w:val="0"/>
                      <w:divBdr>
                        <w:top w:val="none" w:sz="0" w:space="0" w:color="auto"/>
                        <w:left w:val="none" w:sz="0" w:space="0" w:color="auto"/>
                        <w:bottom w:val="none" w:sz="0" w:space="0" w:color="auto"/>
                        <w:right w:val="none" w:sz="0" w:space="0" w:color="auto"/>
                      </w:divBdr>
                    </w:div>
                  </w:divsChild>
                </w:div>
                <w:div w:id="398287168">
                  <w:marLeft w:val="0"/>
                  <w:marRight w:val="0"/>
                  <w:marTop w:val="0"/>
                  <w:marBottom w:val="0"/>
                  <w:divBdr>
                    <w:top w:val="none" w:sz="0" w:space="0" w:color="auto"/>
                    <w:left w:val="none" w:sz="0" w:space="0" w:color="auto"/>
                    <w:bottom w:val="none" w:sz="0" w:space="0" w:color="auto"/>
                    <w:right w:val="none" w:sz="0" w:space="0" w:color="auto"/>
                  </w:divBdr>
                  <w:divsChild>
                    <w:div w:id="413018596">
                      <w:marLeft w:val="0"/>
                      <w:marRight w:val="0"/>
                      <w:marTop w:val="0"/>
                      <w:marBottom w:val="0"/>
                      <w:divBdr>
                        <w:top w:val="none" w:sz="0" w:space="0" w:color="auto"/>
                        <w:left w:val="none" w:sz="0" w:space="0" w:color="auto"/>
                        <w:bottom w:val="none" w:sz="0" w:space="0" w:color="auto"/>
                        <w:right w:val="none" w:sz="0" w:space="0" w:color="auto"/>
                      </w:divBdr>
                    </w:div>
                  </w:divsChild>
                </w:div>
                <w:div w:id="401610448">
                  <w:marLeft w:val="0"/>
                  <w:marRight w:val="0"/>
                  <w:marTop w:val="0"/>
                  <w:marBottom w:val="0"/>
                  <w:divBdr>
                    <w:top w:val="none" w:sz="0" w:space="0" w:color="auto"/>
                    <w:left w:val="none" w:sz="0" w:space="0" w:color="auto"/>
                    <w:bottom w:val="none" w:sz="0" w:space="0" w:color="auto"/>
                    <w:right w:val="none" w:sz="0" w:space="0" w:color="auto"/>
                  </w:divBdr>
                  <w:divsChild>
                    <w:div w:id="260646155">
                      <w:marLeft w:val="0"/>
                      <w:marRight w:val="0"/>
                      <w:marTop w:val="0"/>
                      <w:marBottom w:val="0"/>
                      <w:divBdr>
                        <w:top w:val="none" w:sz="0" w:space="0" w:color="auto"/>
                        <w:left w:val="none" w:sz="0" w:space="0" w:color="auto"/>
                        <w:bottom w:val="none" w:sz="0" w:space="0" w:color="auto"/>
                        <w:right w:val="none" w:sz="0" w:space="0" w:color="auto"/>
                      </w:divBdr>
                    </w:div>
                  </w:divsChild>
                </w:div>
                <w:div w:id="431634418">
                  <w:marLeft w:val="0"/>
                  <w:marRight w:val="0"/>
                  <w:marTop w:val="0"/>
                  <w:marBottom w:val="0"/>
                  <w:divBdr>
                    <w:top w:val="none" w:sz="0" w:space="0" w:color="auto"/>
                    <w:left w:val="none" w:sz="0" w:space="0" w:color="auto"/>
                    <w:bottom w:val="none" w:sz="0" w:space="0" w:color="auto"/>
                    <w:right w:val="none" w:sz="0" w:space="0" w:color="auto"/>
                  </w:divBdr>
                  <w:divsChild>
                    <w:div w:id="1329097846">
                      <w:marLeft w:val="0"/>
                      <w:marRight w:val="0"/>
                      <w:marTop w:val="0"/>
                      <w:marBottom w:val="0"/>
                      <w:divBdr>
                        <w:top w:val="none" w:sz="0" w:space="0" w:color="auto"/>
                        <w:left w:val="none" w:sz="0" w:space="0" w:color="auto"/>
                        <w:bottom w:val="none" w:sz="0" w:space="0" w:color="auto"/>
                        <w:right w:val="none" w:sz="0" w:space="0" w:color="auto"/>
                      </w:divBdr>
                    </w:div>
                  </w:divsChild>
                </w:div>
                <w:div w:id="439111679">
                  <w:marLeft w:val="0"/>
                  <w:marRight w:val="0"/>
                  <w:marTop w:val="0"/>
                  <w:marBottom w:val="0"/>
                  <w:divBdr>
                    <w:top w:val="none" w:sz="0" w:space="0" w:color="auto"/>
                    <w:left w:val="none" w:sz="0" w:space="0" w:color="auto"/>
                    <w:bottom w:val="none" w:sz="0" w:space="0" w:color="auto"/>
                    <w:right w:val="none" w:sz="0" w:space="0" w:color="auto"/>
                  </w:divBdr>
                  <w:divsChild>
                    <w:div w:id="307899436">
                      <w:marLeft w:val="0"/>
                      <w:marRight w:val="0"/>
                      <w:marTop w:val="0"/>
                      <w:marBottom w:val="0"/>
                      <w:divBdr>
                        <w:top w:val="none" w:sz="0" w:space="0" w:color="auto"/>
                        <w:left w:val="none" w:sz="0" w:space="0" w:color="auto"/>
                        <w:bottom w:val="none" w:sz="0" w:space="0" w:color="auto"/>
                        <w:right w:val="none" w:sz="0" w:space="0" w:color="auto"/>
                      </w:divBdr>
                    </w:div>
                  </w:divsChild>
                </w:div>
                <w:div w:id="457453844">
                  <w:marLeft w:val="0"/>
                  <w:marRight w:val="0"/>
                  <w:marTop w:val="0"/>
                  <w:marBottom w:val="0"/>
                  <w:divBdr>
                    <w:top w:val="none" w:sz="0" w:space="0" w:color="auto"/>
                    <w:left w:val="none" w:sz="0" w:space="0" w:color="auto"/>
                    <w:bottom w:val="none" w:sz="0" w:space="0" w:color="auto"/>
                    <w:right w:val="none" w:sz="0" w:space="0" w:color="auto"/>
                  </w:divBdr>
                  <w:divsChild>
                    <w:div w:id="467017854">
                      <w:marLeft w:val="0"/>
                      <w:marRight w:val="0"/>
                      <w:marTop w:val="0"/>
                      <w:marBottom w:val="0"/>
                      <w:divBdr>
                        <w:top w:val="none" w:sz="0" w:space="0" w:color="auto"/>
                        <w:left w:val="none" w:sz="0" w:space="0" w:color="auto"/>
                        <w:bottom w:val="none" w:sz="0" w:space="0" w:color="auto"/>
                        <w:right w:val="none" w:sz="0" w:space="0" w:color="auto"/>
                      </w:divBdr>
                    </w:div>
                  </w:divsChild>
                </w:div>
                <w:div w:id="469715021">
                  <w:marLeft w:val="0"/>
                  <w:marRight w:val="0"/>
                  <w:marTop w:val="0"/>
                  <w:marBottom w:val="0"/>
                  <w:divBdr>
                    <w:top w:val="none" w:sz="0" w:space="0" w:color="auto"/>
                    <w:left w:val="none" w:sz="0" w:space="0" w:color="auto"/>
                    <w:bottom w:val="none" w:sz="0" w:space="0" w:color="auto"/>
                    <w:right w:val="none" w:sz="0" w:space="0" w:color="auto"/>
                  </w:divBdr>
                  <w:divsChild>
                    <w:div w:id="1301765641">
                      <w:marLeft w:val="0"/>
                      <w:marRight w:val="0"/>
                      <w:marTop w:val="0"/>
                      <w:marBottom w:val="0"/>
                      <w:divBdr>
                        <w:top w:val="none" w:sz="0" w:space="0" w:color="auto"/>
                        <w:left w:val="none" w:sz="0" w:space="0" w:color="auto"/>
                        <w:bottom w:val="none" w:sz="0" w:space="0" w:color="auto"/>
                        <w:right w:val="none" w:sz="0" w:space="0" w:color="auto"/>
                      </w:divBdr>
                    </w:div>
                  </w:divsChild>
                </w:div>
                <w:div w:id="487064684">
                  <w:marLeft w:val="0"/>
                  <w:marRight w:val="0"/>
                  <w:marTop w:val="0"/>
                  <w:marBottom w:val="0"/>
                  <w:divBdr>
                    <w:top w:val="none" w:sz="0" w:space="0" w:color="auto"/>
                    <w:left w:val="none" w:sz="0" w:space="0" w:color="auto"/>
                    <w:bottom w:val="none" w:sz="0" w:space="0" w:color="auto"/>
                    <w:right w:val="none" w:sz="0" w:space="0" w:color="auto"/>
                  </w:divBdr>
                  <w:divsChild>
                    <w:div w:id="304821459">
                      <w:marLeft w:val="0"/>
                      <w:marRight w:val="0"/>
                      <w:marTop w:val="0"/>
                      <w:marBottom w:val="0"/>
                      <w:divBdr>
                        <w:top w:val="none" w:sz="0" w:space="0" w:color="auto"/>
                        <w:left w:val="none" w:sz="0" w:space="0" w:color="auto"/>
                        <w:bottom w:val="none" w:sz="0" w:space="0" w:color="auto"/>
                        <w:right w:val="none" w:sz="0" w:space="0" w:color="auto"/>
                      </w:divBdr>
                    </w:div>
                  </w:divsChild>
                </w:div>
                <w:div w:id="490413301">
                  <w:marLeft w:val="0"/>
                  <w:marRight w:val="0"/>
                  <w:marTop w:val="0"/>
                  <w:marBottom w:val="0"/>
                  <w:divBdr>
                    <w:top w:val="none" w:sz="0" w:space="0" w:color="auto"/>
                    <w:left w:val="none" w:sz="0" w:space="0" w:color="auto"/>
                    <w:bottom w:val="none" w:sz="0" w:space="0" w:color="auto"/>
                    <w:right w:val="none" w:sz="0" w:space="0" w:color="auto"/>
                  </w:divBdr>
                  <w:divsChild>
                    <w:div w:id="1702364775">
                      <w:marLeft w:val="0"/>
                      <w:marRight w:val="0"/>
                      <w:marTop w:val="0"/>
                      <w:marBottom w:val="0"/>
                      <w:divBdr>
                        <w:top w:val="none" w:sz="0" w:space="0" w:color="auto"/>
                        <w:left w:val="none" w:sz="0" w:space="0" w:color="auto"/>
                        <w:bottom w:val="none" w:sz="0" w:space="0" w:color="auto"/>
                        <w:right w:val="none" w:sz="0" w:space="0" w:color="auto"/>
                      </w:divBdr>
                    </w:div>
                  </w:divsChild>
                </w:div>
                <w:div w:id="504592968">
                  <w:marLeft w:val="0"/>
                  <w:marRight w:val="0"/>
                  <w:marTop w:val="0"/>
                  <w:marBottom w:val="0"/>
                  <w:divBdr>
                    <w:top w:val="none" w:sz="0" w:space="0" w:color="auto"/>
                    <w:left w:val="none" w:sz="0" w:space="0" w:color="auto"/>
                    <w:bottom w:val="none" w:sz="0" w:space="0" w:color="auto"/>
                    <w:right w:val="none" w:sz="0" w:space="0" w:color="auto"/>
                  </w:divBdr>
                  <w:divsChild>
                    <w:div w:id="2060398122">
                      <w:marLeft w:val="0"/>
                      <w:marRight w:val="0"/>
                      <w:marTop w:val="0"/>
                      <w:marBottom w:val="0"/>
                      <w:divBdr>
                        <w:top w:val="none" w:sz="0" w:space="0" w:color="auto"/>
                        <w:left w:val="none" w:sz="0" w:space="0" w:color="auto"/>
                        <w:bottom w:val="none" w:sz="0" w:space="0" w:color="auto"/>
                        <w:right w:val="none" w:sz="0" w:space="0" w:color="auto"/>
                      </w:divBdr>
                    </w:div>
                  </w:divsChild>
                </w:div>
                <w:div w:id="527526207">
                  <w:marLeft w:val="0"/>
                  <w:marRight w:val="0"/>
                  <w:marTop w:val="0"/>
                  <w:marBottom w:val="0"/>
                  <w:divBdr>
                    <w:top w:val="none" w:sz="0" w:space="0" w:color="auto"/>
                    <w:left w:val="none" w:sz="0" w:space="0" w:color="auto"/>
                    <w:bottom w:val="none" w:sz="0" w:space="0" w:color="auto"/>
                    <w:right w:val="none" w:sz="0" w:space="0" w:color="auto"/>
                  </w:divBdr>
                  <w:divsChild>
                    <w:div w:id="1629125091">
                      <w:marLeft w:val="0"/>
                      <w:marRight w:val="0"/>
                      <w:marTop w:val="0"/>
                      <w:marBottom w:val="0"/>
                      <w:divBdr>
                        <w:top w:val="none" w:sz="0" w:space="0" w:color="auto"/>
                        <w:left w:val="none" w:sz="0" w:space="0" w:color="auto"/>
                        <w:bottom w:val="none" w:sz="0" w:space="0" w:color="auto"/>
                        <w:right w:val="none" w:sz="0" w:space="0" w:color="auto"/>
                      </w:divBdr>
                    </w:div>
                  </w:divsChild>
                </w:div>
                <w:div w:id="541289359">
                  <w:marLeft w:val="0"/>
                  <w:marRight w:val="0"/>
                  <w:marTop w:val="0"/>
                  <w:marBottom w:val="0"/>
                  <w:divBdr>
                    <w:top w:val="none" w:sz="0" w:space="0" w:color="auto"/>
                    <w:left w:val="none" w:sz="0" w:space="0" w:color="auto"/>
                    <w:bottom w:val="none" w:sz="0" w:space="0" w:color="auto"/>
                    <w:right w:val="none" w:sz="0" w:space="0" w:color="auto"/>
                  </w:divBdr>
                  <w:divsChild>
                    <w:div w:id="1417703159">
                      <w:marLeft w:val="0"/>
                      <w:marRight w:val="0"/>
                      <w:marTop w:val="0"/>
                      <w:marBottom w:val="0"/>
                      <w:divBdr>
                        <w:top w:val="none" w:sz="0" w:space="0" w:color="auto"/>
                        <w:left w:val="none" w:sz="0" w:space="0" w:color="auto"/>
                        <w:bottom w:val="none" w:sz="0" w:space="0" w:color="auto"/>
                        <w:right w:val="none" w:sz="0" w:space="0" w:color="auto"/>
                      </w:divBdr>
                    </w:div>
                  </w:divsChild>
                </w:div>
                <w:div w:id="546378693">
                  <w:marLeft w:val="0"/>
                  <w:marRight w:val="0"/>
                  <w:marTop w:val="0"/>
                  <w:marBottom w:val="0"/>
                  <w:divBdr>
                    <w:top w:val="none" w:sz="0" w:space="0" w:color="auto"/>
                    <w:left w:val="none" w:sz="0" w:space="0" w:color="auto"/>
                    <w:bottom w:val="none" w:sz="0" w:space="0" w:color="auto"/>
                    <w:right w:val="none" w:sz="0" w:space="0" w:color="auto"/>
                  </w:divBdr>
                  <w:divsChild>
                    <w:div w:id="1126585814">
                      <w:marLeft w:val="0"/>
                      <w:marRight w:val="0"/>
                      <w:marTop w:val="0"/>
                      <w:marBottom w:val="0"/>
                      <w:divBdr>
                        <w:top w:val="none" w:sz="0" w:space="0" w:color="auto"/>
                        <w:left w:val="none" w:sz="0" w:space="0" w:color="auto"/>
                        <w:bottom w:val="none" w:sz="0" w:space="0" w:color="auto"/>
                        <w:right w:val="none" w:sz="0" w:space="0" w:color="auto"/>
                      </w:divBdr>
                    </w:div>
                  </w:divsChild>
                </w:div>
                <w:div w:id="552303728">
                  <w:marLeft w:val="0"/>
                  <w:marRight w:val="0"/>
                  <w:marTop w:val="0"/>
                  <w:marBottom w:val="0"/>
                  <w:divBdr>
                    <w:top w:val="none" w:sz="0" w:space="0" w:color="auto"/>
                    <w:left w:val="none" w:sz="0" w:space="0" w:color="auto"/>
                    <w:bottom w:val="none" w:sz="0" w:space="0" w:color="auto"/>
                    <w:right w:val="none" w:sz="0" w:space="0" w:color="auto"/>
                  </w:divBdr>
                  <w:divsChild>
                    <w:div w:id="276833734">
                      <w:marLeft w:val="0"/>
                      <w:marRight w:val="0"/>
                      <w:marTop w:val="0"/>
                      <w:marBottom w:val="0"/>
                      <w:divBdr>
                        <w:top w:val="none" w:sz="0" w:space="0" w:color="auto"/>
                        <w:left w:val="none" w:sz="0" w:space="0" w:color="auto"/>
                        <w:bottom w:val="none" w:sz="0" w:space="0" w:color="auto"/>
                        <w:right w:val="none" w:sz="0" w:space="0" w:color="auto"/>
                      </w:divBdr>
                    </w:div>
                  </w:divsChild>
                </w:div>
                <w:div w:id="597371888">
                  <w:marLeft w:val="0"/>
                  <w:marRight w:val="0"/>
                  <w:marTop w:val="0"/>
                  <w:marBottom w:val="0"/>
                  <w:divBdr>
                    <w:top w:val="none" w:sz="0" w:space="0" w:color="auto"/>
                    <w:left w:val="none" w:sz="0" w:space="0" w:color="auto"/>
                    <w:bottom w:val="none" w:sz="0" w:space="0" w:color="auto"/>
                    <w:right w:val="none" w:sz="0" w:space="0" w:color="auto"/>
                  </w:divBdr>
                  <w:divsChild>
                    <w:div w:id="888537916">
                      <w:marLeft w:val="0"/>
                      <w:marRight w:val="0"/>
                      <w:marTop w:val="0"/>
                      <w:marBottom w:val="0"/>
                      <w:divBdr>
                        <w:top w:val="none" w:sz="0" w:space="0" w:color="auto"/>
                        <w:left w:val="none" w:sz="0" w:space="0" w:color="auto"/>
                        <w:bottom w:val="none" w:sz="0" w:space="0" w:color="auto"/>
                        <w:right w:val="none" w:sz="0" w:space="0" w:color="auto"/>
                      </w:divBdr>
                    </w:div>
                  </w:divsChild>
                </w:div>
                <w:div w:id="620384961">
                  <w:marLeft w:val="0"/>
                  <w:marRight w:val="0"/>
                  <w:marTop w:val="0"/>
                  <w:marBottom w:val="0"/>
                  <w:divBdr>
                    <w:top w:val="none" w:sz="0" w:space="0" w:color="auto"/>
                    <w:left w:val="none" w:sz="0" w:space="0" w:color="auto"/>
                    <w:bottom w:val="none" w:sz="0" w:space="0" w:color="auto"/>
                    <w:right w:val="none" w:sz="0" w:space="0" w:color="auto"/>
                  </w:divBdr>
                  <w:divsChild>
                    <w:div w:id="859200446">
                      <w:marLeft w:val="0"/>
                      <w:marRight w:val="0"/>
                      <w:marTop w:val="0"/>
                      <w:marBottom w:val="0"/>
                      <w:divBdr>
                        <w:top w:val="none" w:sz="0" w:space="0" w:color="auto"/>
                        <w:left w:val="none" w:sz="0" w:space="0" w:color="auto"/>
                        <w:bottom w:val="none" w:sz="0" w:space="0" w:color="auto"/>
                        <w:right w:val="none" w:sz="0" w:space="0" w:color="auto"/>
                      </w:divBdr>
                    </w:div>
                  </w:divsChild>
                </w:div>
                <w:div w:id="626472184">
                  <w:marLeft w:val="0"/>
                  <w:marRight w:val="0"/>
                  <w:marTop w:val="0"/>
                  <w:marBottom w:val="0"/>
                  <w:divBdr>
                    <w:top w:val="none" w:sz="0" w:space="0" w:color="auto"/>
                    <w:left w:val="none" w:sz="0" w:space="0" w:color="auto"/>
                    <w:bottom w:val="none" w:sz="0" w:space="0" w:color="auto"/>
                    <w:right w:val="none" w:sz="0" w:space="0" w:color="auto"/>
                  </w:divBdr>
                  <w:divsChild>
                    <w:div w:id="764110226">
                      <w:marLeft w:val="0"/>
                      <w:marRight w:val="0"/>
                      <w:marTop w:val="0"/>
                      <w:marBottom w:val="0"/>
                      <w:divBdr>
                        <w:top w:val="none" w:sz="0" w:space="0" w:color="auto"/>
                        <w:left w:val="none" w:sz="0" w:space="0" w:color="auto"/>
                        <w:bottom w:val="none" w:sz="0" w:space="0" w:color="auto"/>
                        <w:right w:val="none" w:sz="0" w:space="0" w:color="auto"/>
                      </w:divBdr>
                    </w:div>
                  </w:divsChild>
                </w:div>
                <w:div w:id="630288734">
                  <w:marLeft w:val="0"/>
                  <w:marRight w:val="0"/>
                  <w:marTop w:val="0"/>
                  <w:marBottom w:val="0"/>
                  <w:divBdr>
                    <w:top w:val="none" w:sz="0" w:space="0" w:color="auto"/>
                    <w:left w:val="none" w:sz="0" w:space="0" w:color="auto"/>
                    <w:bottom w:val="none" w:sz="0" w:space="0" w:color="auto"/>
                    <w:right w:val="none" w:sz="0" w:space="0" w:color="auto"/>
                  </w:divBdr>
                  <w:divsChild>
                    <w:div w:id="108165129">
                      <w:marLeft w:val="0"/>
                      <w:marRight w:val="0"/>
                      <w:marTop w:val="0"/>
                      <w:marBottom w:val="0"/>
                      <w:divBdr>
                        <w:top w:val="none" w:sz="0" w:space="0" w:color="auto"/>
                        <w:left w:val="none" w:sz="0" w:space="0" w:color="auto"/>
                        <w:bottom w:val="none" w:sz="0" w:space="0" w:color="auto"/>
                        <w:right w:val="none" w:sz="0" w:space="0" w:color="auto"/>
                      </w:divBdr>
                    </w:div>
                  </w:divsChild>
                </w:div>
                <w:div w:id="644898164">
                  <w:marLeft w:val="0"/>
                  <w:marRight w:val="0"/>
                  <w:marTop w:val="0"/>
                  <w:marBottom w:val="0"/>
                  <w:divBdr>
                    <w:top w:val="none" w:sz="0" w:space="0" w:color="auto"/>
                    <w:left w:val="none" w:sz="0" w:space="0" w:color="auto"/>
                    <w:bottom w:val="none" w:sz="0" w:space="0" w:color="auto"/>
                    <w:right w:val="none" w:sz="0" w:space="0" w:color="auto"/>
                  </w:divBdr>
                  <w:divsChild>
                    <w:div w:id="1447387050">
                      <w:marLeft w:val="0"/>
                      <w:marRight w:val="0"/>
                      <w:marTop w:val="0"/>
                      <w:marBottom w:val="0"/>
                      <w:divBdr>
                        <w:top w:val="none" w:sz="0" w:space="0" w:color="auto"/>
                        <w:left w:val="none" w:sz="0" w:space="0" w:color="auto"/>
                        <w:bottom w:val="none" w:sz="0" w:space="0" w:color="auto"/>
                        <w:right w:val="none" w:sz="0" w:space="0" w:color="auto"/>
                      </w:divBdr>
                    </w:div>
                  </w:divsChild>
                </w:div>
                <w:div w:id="654913465">
                  <w:marLeft w:val="0"/>
                  <w:marRight w:val="0"/>
                  <w:marTop w:val="0"/>
                  <w:marBottom w:val="0"/>
                  <w:divBdr>
                    <w:top w:val="none" w:sz="0" w:space="0" w:color="auto"/>
                    <w:left w:val="none" w:sz="0" w:space="0" w:color="auto"/>
                    <w:bottom w:val="none" w:sz="0" w:space="0" w:color="auto"/>
                    <w:right w:val="none" w:sz="0" w:space="0" w:color="auto"/>
                  </w:divBdr>
                  <w:divsChild>
                    <w:div w:id="1552034433">
                      <w:marLeft w:val="0"/>
                      <w:marRight w:val="0"/>
                      <w:marTop w:val="0"/>
                      <w:marBottom w:val="0"/>
                      <w:divBdr>
                        <w:top w:val="none" w:sz="0" w:space="0" w:color="auto"/>
                        <w:left w:val="none" w:sz="0" w:space="0" w:color="auto"/>
                        <w:bottom w:val="none" w:sz="0" w:space="0" w:color="auto"/>
                        <w:right w:val="none" w:sz="0" w:space="0" w:color="auto"/>
                      </w:divBdr>
                    </w:div>
                  </w:divsChild>
                </w:div>
                <w:div w:id="668214603">
                  <w:marLeft w:val="0"/>
                  <w:marRight w:val="0"/>
                  <w:marTop w:val="0"/>
                  <w:marBottom w:val="0"/>
                  <w:divBdr>
                    <w:top w:val="none" w:sz="0" w:space="0" w:color="auto"/>
                    <w:left w:val="none" w:sz="0" w:space="0" w:color="auto"/>
                    <w:bottom w:val="none" w:sz="0" w:space="0" w:color="auto"/>
                    <w:right w:val="none" w:sz="0" w:space="0" w:color="auto"/>
                  </w:divBdr>
                  <w:divsChild>
                    <w:div w:id="1713383278">
                      <w:marLeft w:val="0"/>
                      <w:marRight w:val="0"/>
                      <w:marTop w:val="0"/>
                      <w:marBottom w:val="0"/>
                      <w:divBdr>
                        <w:top w:val="none" w:sz="0" w:space="0" w:color="auto"/>
                        <w:left w:val="none" w:sz="0" w:space="0" w:color="auto"/>
                        <w:bottom w:val="none" w:sz="0" w:space="0" w:color="auto"/>
                        <w:right w:val="none" w:sz="0" w:space="0" w:color="auto"/>
                      </w:divBdr>
                    </w:div>
                  </w:divsChild>
                </w:div>
                <w:div w:id="671219986">
                  <w:marLeft w:val="0"/>
                  <w:marRight w:val="0"/>
                  <w:marTop w:val="0"/>
                  <w:marBottom w:val="0"/>
                  <w:divBdr>
                    <w:top w:val="none" w:sz="0" w:space="0" w:color="auto"/>
                    <w:left w:val="none" w:sz="0" w:space="0" w:color="auto"/>
                    <w:bottom w:val="none" w:sz="0" w:space="0" w:color="auto"/>
                    <w:right w:val="none" w:sz="0" w:space="0" w:color="auto"/>
                  </w:divBdr>
                  <w:divsChild>
                    <w:div w:id="122698347">
                      <w:marLeft w:val="0"/>
                      <w:marRight w:val="0"/>
                      <w:marTop w:val="0"/>
                      <w:marBottom w:val="0"/>
                      <w:divBdr>
                        <w:top w:val="none" w:sz="0" w:space="0" w:color="auto"/>
                        <w:left w:val="none" w:sz="0" w:space="0" w:color="auto"/>
                        <w:bottom w:val="none" w:sz="0" w:space="0" w:color="auto"/>
                        <w:right w:val="none" w:sz="0" w:space="0" w:color="auto"/>
                      </w:divBdr>
                    </w:div>
                  </w:divsChild>
                </w:div>
                <w:div w:id="709768383">
                  <w:marLeft w:val="0"/>
                  <w:marRight w:val="0"/>
                  <w:marTop w:val="0"/>
                  <w:marBottom w:val="0"/>
                  <w:divBdr>
                    <w:top w:val="none" w:sz="0" w:space="0" w:color="auto"/>
                    <w:left w:val="none" w:sz="0" w:space="0" w:color="auto"/>
                    <w:bottom w:val="none" w:sz="0" w:space="0" w:color="auto"/>
                    <w:right w:val="none" w:sz="0" w:space="0" w:color="auto"/>
                  </w:divBdr>
                  <w:divsChild>
                    <w:div w:id="629826047">
                      <w:marLeft w:val="0"/>
                      <w:marRight w:val="0"/>
                      <w:marTop w:val="0"/>
                      <w:marBottom w:val="0"/>
                      <w:divBdr>
                        <w:top w:val="none" w:sz="0" w:space="0" w:color="auto"/>
                        <w:left w:val="none" w:sz="0" w:space="0" w:color="auto"/>
                        <w:bottom w:val="none" w:sz="0" w:space="0" w:color="auto"/>
                        <w:right w:val="none" w:sz="0" w:space="0" w:color="auto"/>
                      </w:divBdr>
                    </w:div>
                  </w:divsChild>
                </w:div>
                <w:div w:id="717977901">
                  <w:marLeft w:val="0"/>
                  <w:marRight w:val="0"/>
                  <w:marTop w:val="0"/>
                  <w:marBottom w:val="0"/>
                  <w:divBdr>
                    <w:top w:val="none" w:sz="0" w:space="0" w:color="auto"/>
                    <w:left w:val="none" w:sz="0" w:space="0" w:color="auto"/>
                    <w:bottom w:val="none" w:sz="0" w:space="0" w:color="auto"/>
                    <w:right w:val="none" w:sz="0" w:space="0" w:color="auto"/>
                  </w:divBdr>
                  <w:divsChild>
                    <w:div w:id="1130125015">
                      <w:marLeft w:val="0"/>
                      <w:marRight w:val="0"/>
                      <w:marTop w:val="0"/>
                      <w:marBottom w:val="0"/>
                      <w:divBdr>
                        <w:top w:val="none" w:sz="0" w:space="0" w:color="auto"/>
                        <w:left w:val="none" w:sz="0" w:space="0" w:color="auto"/>
                        <w:bottom w:val="none" w:sz="0" w:space="0" w:color="auto"/>
                        <w:right w:val="none" w:sz="0" w:space="0" w:color="auto"/>
                      </w:divBdr>
                    </w:div>
                    <w:div w:id="1988632673">
                      <w:marLeft w:val="0"/>
                      <w:marRight w:val="0"/>
                      <w:marTop w:val="0"/>
                      <w:marBottom w:val="0"/>
                      <w:divBdr>
                        <w:top w:val="none" w:sz="0" w:space="0" w:color="auto"/>
                        <w:left w:val="none" w:sz="0" w:space="0" w:color="auto"/>
                        <w:bottom w:val="none" w:sz="0" w:space="0" w:color="auto"/>
                        <w:right w:val="none" w:sz="0" w:space="0" w:color="auto"/>
                      </w:divBdr>
                    </w:div>
                  </w:divsChild>
                </w:div>
                <w:div w:id="727069787">
                  <w:marLeft w:val="0"/>
                  <w:marRight w:val="0"/>
                  <w:marTop w:val="0"/>
                  <w:marBottom w:val="0"/>
                  <w:divBdr>
                    <w:top w:val="none" w:sz="0" w:space="0" w:color="auto"/>
                    <w:left w:val="none" w:sz="0" w:space="0" w:color="auto"/>
                    <w:bottom w:val="none" w:sz="0" w:space="0" w:color="auto"/>
                    <w:right w:val="none" w:sz="0" w:space="0" w:color="auto"/>
                  </w:divBdr>
                  <w:divsChild>
                    <w:div w:id="553006418">
                      <w:marLeft w:val="0"/>
                      <w:marRight w:val="0"/>
                      <w:marTop w:val="0"/>
                      <w:marBottom w:val="0"/>
                      <w:divBdr>
                        <w:top w:val="none" w:sz="0" w:space="0" w:color="auto"/>
                        <w:left w:val="none" w:sz="0" w:space="0" w:color="auto"/>
                        <w:bottom w:val="none" w:sz="0" w:space="0" w:color="auto"/>
                        <w:right w:val="none" w:sz="0" w:space="0" w:color="auto"/>
                      </w:divBdr>
                    </w:div>
                    <w:div w:id="1300960465">
                      <w:marLeft w:val="0"/>
                      <w:marRight w:val="0"/>
                      <w:marTop w:val="0"/>
                      <w:marBottom w:val="0"/>
                      <w:divBdr>
                        <w:top w:val="none" w:sz="0" w:space="0" w:color="auto"/>
                        <w:left w:val="none" w:sz="0" w:space="0" w:color="auto"/>
                        <w:bottom w:val="none" w:sz="0" w:space="0" w:color="auto"/>
                        <w:right w:val="none" w:sz="0" w:space="0" w:color="auto"/>
                      </w:divBdr>
                    </w:div>
                  </w:divsChild>
                </w:div>
                <w:div w:id="729112039">
                  <w:marLeft w:val="0"/>
                  <w:marRight w:val="0"/>
                  <w:marTop w:val="0"/>
                  <w:marBottom w:val="0"/>
                  <w:divBdr>
                    <w:top w:val="none" w:sz="0" w:space="0" w:color="auto"/>
                    <w:left w:val="none" w:sz="0" w:space="0" w:color="auto"/>
                    <w:bottom w:val="none" w:sz="0" w:space="0" w:color="auto"/>
                    <w:right w:val="none" w:sz="0" w:space="0" w:color="auto"/>
                  </w:divBdr>
                  <w:divsChild>
                    <w:div w:id="1843201429">
                      <w:marLeft w:val="0"/>
                      <w:marRight w:val="0"/>
                      <w:marTop w:val="0"/>
                      <w:marBottom w:val="0"/>
                      <w:divBdr>
                        <w:top w:val="none" w:sz="0" w:space="0" w:color="auto"/>
                        <w:left w:val="none" w:sz="0" w:space="0" w:color="auto"/>
                        <w:bottom w:val="none" w:sz="0" w:space="0" w:color="auto"/>
                        <w:right w:val="none" w:sz="0" w:space="0" w:color="auto"/>
                      </w:divBdr>
                    </w:div>
                  </w:divsChild>
                </w:div>
                <w:div w:id="732779348">
                  <w:marLeft w:val="0"/>
                  <w:marRight w:val="0"/>
                  <w:marTop w:val="0"/>
                  <w:marBottom w:val="0"/>
                  <w:divBdr>
                    <w:top w:val="none" w:sz="0" w:space="0" w:color="auto"/>
                    <w:left w:val="none" w:sz="0" w:space="0" w:color="auto"/>
                    <w:bottom w:val="none" w:sz="0" w:space="0" w:color="auto"/>
                    <w:right w:val="none" w:sz="0" w:space="0" w:color="auto"/>
                  </w:divBdr>
                  <w:divsChild>
                    <w:div w:id="908267559">
                      <w:marLeft w:val="0"/>
                      <w:marRight w:val="0"/>
                      <w:marTop w:val="0"/>
                      <w:marBottom w:val="0"/>
                      <w:divBdr>
                        <w:top w:val="none" w:sz="0" w:space="0" w:color="auto"/>
                        <w:left w:val="none" w:sz="0" w:space="0" w:color="auto"/>
                        <w:bottom w:val="none" w:sz="0" w:space="0" w:color="auto"/>
                        <w:right w:val="none" w:sz="0" w:space="0" w:color="auto"/>
                      </w:divBdr>
                    </w:div>
                  </w:divsChild>
                </w:div>
                <w:div w:id="745613298">
                  <w:marLeft w:val="0"/>
                  <w:marRight w:val="0"/>
                  <w:marTop w:val="0"/>
                  <w:marBottom w:val="0"/>
                  <w:divBdr>
                    <w:top w:val="none" w:sz="0" w:space="0" w:color="auto"/>
                    <w:left w:val="none" w:sz="0" w:space="0" w:color="auto"/>
                    <w:bottom w:val="none" w:sz="0" w:space="0" w:color="auto"/>
                    <w:right w:val="none" w:sz="0" w:space="0" w:color="auto"/>
                  </w:divBdr>
                  <w:divsChild>
                    <w:div w:id="538006291">
                      <w:marLeft w:val="0"/>
                      <w:marRight w:val="0"/>
                      <w:marTop w:val="0"/>
                      <w:marBottom w:val="0"/>
                      <w:divBdr>
                        <w:top w:val="none" w:sz="0" w:space="0" w:color="auto"/>
                        <w:left w:val="none" w:sz="0" w:space="0" w:color="auto"/>
                        <w:bottom w:val="none" w:sz="0" w:space="0" w:color="auto"/>
                        <w:right w:val="none" w:sz="0" w:space="0" w:color="auto"/>
                      </w:divBdr>
                    </w:div>
                  </w:divsChild>
                </w:div>
                <w:div w:id="746072257">
                  <w:marLeft w:val="0"/>
                  <w:marRight w:val="0"/>
                  <w:marTop w:val="0"/>
                  <w:marBottom w:val="0"/>
                  <w:divBdr>
                    <w:top w:val="none" w:sz="0" w:space="0" w:color="auto"/>
                    <w:left w:val="none" w:sz="0" w:space="0" w:color="auto"/>
                    <w:bottom w:val="none" w:sz="0" w:space="0" w:color="auto"/>
                    <w:right w:val="none" w:sz="0" w:space="0" w:color="auto"/>
                  </w:divBdr>
                  <w:divsChild>
                    <w:div w:id="2044207911">
                      <w:marLeft w:val="0"/>
                      <w:marRight w:val="0"/>
                      <w:marTop w:val="0"/>
                      <w:marBottom w:val="0"/>
                      <w:divBdr>
                        <w:top w:val="none" w:sz="0" w:space="0" w:color="auto"/>
                        <w:left w:val="none" w:sz="0" w:space="0" w:color="auto"/>
                        <w:bottom w:val="none" w:sz="0" w:space="0" w:color="auto"/>
                        <w:right w:val="none" w:sz="0" w:space="0" w:color="auto"/>
                      </w:divBdr>
                    </w:div>
                  </w:divsChild>
                </w:div>
                <w:div w:id="752120986">
                  <w:marLeft w:val="0"/>
                  <w:marRight w:val="0"/>
                  <w:marTop w:val="0"/>
                  <w:marBottom w:val="0"/>
                  <w:divBdr>
                    <w:top w:val="none" w:sz="0" w:space="0" w:color="auto"/>
                    <w:left w:val="none" w:sz="0" w:space="0" w:color="auto"/>
                    <w:bottom w:val="none" w:sz="0" w:space="0" w:color="auto"/>
                    <w:right w:val="none" w:sz="0" w:space="0" w:color="auto"/>
                  </w:divBdr>
                  <w:divsChild>
                    <w:div w:id="1616865872">
                      <w:marLeft w:val="0"/>
                      <w:marRight w:val="0"/>
                      <w:marTop w:val="0"/>
                      <w:marBottom w:val="0"/>
                      <w:divBdr>
                        <w:top w:val="none" w:sz="0" w:space="0" w:color="auto"/>
                        <w:left w:val="none" w:sz="0" w:space="0" w:color="auto"/>
                        <w:bottom w:val="none" w:sz="0" w:space="0" w:color="auto"/>
                        <w:right w:val="none" w:sz="0" w:space="0" w:color="auto"/>
                      </w:divBdr>
                    </w:div>
                  </w:divsChild>
                </w:div>
                <w:div w:id="761416784">
                  <w:marLeft w:val="0"/>
                  <w:marRight w:val="0"/>
                  <w:marTop w:val="0"/>
                  <w:marBottom w:val="0"/>
                  <w:divBdr>
                    <w:top w:val="none" w:sz="0" w:space="0" w:color="auto"/>
                    <w:left w:val="none" w:sz="0" w:space="0" w:color="auto"/>
                    <w:bottom w:val="none" w:sz="0" w:space="0" w:color="auto"/>
                    <w:right w:val="none" w:sz="0" w:space="0" w:color="auto"/>
                  </w:divBdr>
                  <w:divsChild>
                    <w:div w:id="1795521586">
                      <w:marLeft w:val="0"/>
                      <w:marRight w:val="0"/>
                      <w:marTop w:val="0"/>
                      <w:marBottom w:val="0"/>
                      <w:divBdr>
                        <w:top w:val="none" w:sz="0" w:space="0" w:color="auto"/>
                        <w:left w:val="none" w:sz="0" w:space="0" w:color="auto"/>
                        <w:bottom w:val="none" w:sz="0" w:space="0" w:color="auto"/>
                        <w:right w:val="none" w:sz="0" w:space="0" w:color="auto"/>
                      </w:divBdr>
                    </w:div>
                  </w:divsChild>
                </w:div>
                <w:div w:id="771821560">
                  <w:marLeft w:val="0"/>
                  <w:marRight w:val="0"/>
                  <w:marTop w:val="0"/>
                  <w:marBottom w:val="0"/>
                  <w:divBdr>
                    <w:top w:val="none" w:sz="0" w:space="0" w:color="auto"/>
                    <w:left w:val="none" w:sz="0" w:space="0" w:color="auto"/>
                    <w:bottom w:val="none" w:sz="0" w:space="0" w:color="auto"/>
                    <w:right w:val="none" w:sz="0" w:space="0" w:color="auto"/>
                  </w:divBdr>
                  <w:divsChild>
                    <w:div w:id="1261136604">
                      <w:marLeft w:val="0"/>
                      <w:marRight w:val="0"/>
                      <w:marTop w:val="0"/>
                      <w:marBottom w:val="0"/>
                      <w:divBdr>
                        <w:top w:val="none" w:sz="0" w:space="0" w:color="auto"/>
                        <w:left w:val="none" w:sz="0" w:space="0" w:color="auto"/>
                        <w:bottom w:val="none" w:sz="0" w:space="0" w:color="auto"/>
                        <w:right w:val="none" w:sz="0" w:space="0" w:color="auto"/>
                      </w:divBdr>
                    </w:div>
                  </w:divsChild>
                </w:div>
                <w:div w:id="781000354">
                  <w:marLeft w:val="0"/>
                  <w:marRight w:val="0"/>
                  <w:marTop w:val="0"/>
                  <w:marBottom w:val="0"/>
                  <w:divBdr>
                    <w:top w:val="none" w:sz="0" w:space="0" w:color="auto"/>
                    <w:left w:val="none" w:sz="0" w:space="0" w:color="auto"/>
                    <w:bottom w:val="none" w:sz="0" w:space="0" w:color="auto"/>
                    <w:right w:val="none" w:sz="0" w:space="0" w:color="auto"/>
                  </w:divBdr>
                  <w:divsChild>
                    <w:div w:id="1180119205">
                      <w:marLeft w:val="0"/>
                      <w:marRight w:val="0"/>
                      <w:marTop w:val="0"/>
                      <w:marBottom w:val="0"/>
                      <w:divBdr>
                        <w:top w:val="none" w:sz="0" w:space="0" w:color="auto"/>
                        <w:left w:val="none" w:sz="0" w:space="0" w:color="auto"/>
                        <w:bottom w:val="none" w:sz="0" w:space="0" w:color="auto"/>
                        <w:right w:val="none" w:sz="0" w:space="0" w:color="auto"/>
                      </w:divBdr>
                    </w:div>
                  </w:divsChild>
                </w:div>
                <w:div w:id="798033395">
                  <w:marLeft w:val="0"/>
                  <w:marRight w:val="0"/>
                  <w:marTop w:val="0"/>
                  <w:marBottom w:val="0"/>
                  <w:divBdr>
                    <w:top w:val="none" w:sz="0" w:space="0" w:color="auto"/>
                    <w:left w:val="none" w:sz="0" w:space="0" w:color="auto"/>
                    <w:bottom w:val="none" w:sz="0" w:space="0" w:color="auto"/>
                    <w:right w:val="none" w:sz="0" w:space="0" w:color="auto"/>
                  </w:divBdr>
                  <w:divsChild>
                    <w:div w:id="1103770669">
                      <w:marLeft w:val="0"/>
                      <w:marRight w:val="0"/>
                      <w:marTop w:val="0"/>
                      <w:marBottom w:val="0"/>
                      <w:divBdr>
                        <w:top w:val="none" w:sz="0" w:space="0" w:color="auto"/>
                        <w:left w:val="none" w:sz="0" w:space="0" w:color="auto"/>
                        <w:bottom w:val="none" w:sz="0" w:space="0" w:color="auto"/>
                        <w:right w:val="none" w:sz="0" w:space="0" w:color="auto"/>
                      </w:divBdr>
                    </w:div>
                  </w:divsChild>
                </w:div>
                <w:div w:id="813446401">
                  <w:marLeft w:val="0"/>
                  <w:marRight w:val="0"/>
                  <w:marTop w:val="0"/>
                  <w:marBottom w:val="0"/>
                  <w:divBdr>
                    <w:top w:val="none" w:sz="0" w:space="0" w:color="auto"/>
                    <w:left w:val="none" w:sz="0" w:space="0" w:color="auto"/>
                    <w:bottom w:val="none" w:sz="0" w:space="0" w:color="auto"/>
                    <w:right w:val="none" w:sz="0" w:space="0" w:color="auto"/>
                  </w:divBdr>
                  <w:divsChild>
                    <w:div w:id="249510357">
                      <w:marLeft w:val="0"/>
                      <w:marRight w:val="0"/>
                      <w:marTop w:val="0"/>
                      <w:marBottom w:val="0"/>
                      <w:divBdr>
                        <w:top w:val="none" w:sz="0" w:space="0" w:color="auto"/>
                        <w:left w:val="none" w:sz="0" w:space="0" w:color="auto"/>
                        <w:bottom w:val="none" w:sz="0" w:space="0" w:color="auto"/>
                        <w:right w:val="none" w:sz="0" w:space="0" w:color="auto"/>
                      </w:divBdr>
                    </w:div>
                  </w:divsChild>
                </w:div>
                <w:div w:id="831943338">
                  <w:marLeft w:val="0"/>
                  <w:marRight w:val="0"/>
                  <w:marTop w:val="0"/>
                  <w:marBottom w:val="0"/>
                  <w:divBdr>
                    <w:top w:val="none" w:sz="0" w:space="0" w:color="auto"/>
                    <w:left w:val="none" w:sz="0" w:space="0" w:color="auto"/>
                    <w:bottom w:val="none" w:sz="0" w:space="0" w:color="auto"/>
                    <w:right w:val="none" w:sz="0" w:space="0" w:color="auto"/>
                  </w:divBdr>
                  <w:divsChild>
                    <w:div w:id="1647122241">
                      <w:marLeft w:val="0"/>
                      <w:marRight w:val="0"/>
                      <w:marTop w:val="0"/>
                      <w:marBottom w:val="0"/>
                      <w:divBdr>
                        <w:top w:val="none" w:sz="0" w:space="0" w:color="auto"/>
                        <w:left w:val="none" w:sz="0" w:space="0" w:color="auto"/>
                        <w:bottom w:val="none" w:sz="0" w:space="0" w:color="auto"/>
                        <w:right w:val="none" w:sz="0" w:space="0" w:color="auto"/>
                      </w:divBdr>
                    </w:div>
                  </w:divsChild>
                </w:div>
                <w:div w:id="844368673">
                  <w:marLeft w:val="0"/>
                  <w:marRight w:val="0"/>
                  <w:marTop w:val="0"/>
                  <w:marBottom w:val="0"/>
                  <w:divBdr>
                    <w:top w:val="none" w:sz="0" w:space="0" w:color="auto"/>
                    <w:left w:val="none" w:sz="0" w:space="0" w:color="auto"/>
                    <w:bottom w:val="none" w:sz="0" w:space="0" w:color="auto"/>
                    <w:right w:val="none" w:sz="0" w:space="0" w:color="auto"/>
                  </w:divBdr>
                  <w:divsChild>
                    <w:div w:id="685640829">
                      <w:marLeft w:val="0"/>
                      <w:marRight w:val="0"/>
                      <w:marTop w:val="0"/>
                      <w:marBottom w:val="0"/>
                      <w:divBdr>
                        <w:top w:val="none" w:sz="0" w:space="0" w:color="auto"/>
                        <w:left w:val="none" w:sz="0" w:space="0" w:color="auto"/>
                        <w:bottom w:val="none" w:sz="0" w:space="0" w:color="auto"/>
                        <w:right w:val="none" w:sz="0" w:space="0" w:color="auto"/>
                      </w:divBdr>
                    </w:div>
                  </w:divsChild>
                </w:div>
                <w:div w:id="859320351">
                  <w:marLeft w:val="0"/>
                  <w:marRight w:val="0"/>
                  <w:marTop w:val="0"/>
                  <w:marBottom w:val="0"/>
                  <w:divBdr>
                    <w:top w:val="none" w:sz="0" w:space="0" w:color="auto"/>
                    <w:left w:val="none" w:sz="0" w:space="0" w:color="auto"/>
                    <w:bottom w:val="none" w:sz="0" w:space="0" w:color="auto"/>
                    <w:right w:val="none" w:sz="0" w:space="0" w:color="auto"/>
                  </w:divBdr>
                  <w:divsChild>
                    <w:div w:id="1766610010">
                      <w:marLeft w:val="0"/>
                      <w:marRight w:val="0"/>
                      <w:marTop w:val="0"/>
                      <w:marBottom w:val="0"/>
                      <w:divBdr>
                        <w:top w:val="none" w:sz="0" w:space="0" w:color="auto"/>
                        <w:left w:val="none" w:sz="0" w:space="0" w:color="auto"/>
                        <w:bottom w:val="none" w:sz="0" w:space="0" w:color="auto"/>
                        <w:right w:val="none" w:sz="0" w:space="0" w:color="auto"/>
                      </w:divBdr>
                    </w:div>
                  </w:divsChild>
                </w:div>
                <w:div w:id="866798339">
                  <w:marLeft w:val="0"/>
                  <w:marRight w:val="0"/>
                  <w:marTop w:val="0"/>
                  <w:marBottom w:val="0"/>
                  <w:divBdr>
                    <w:top w:val="none" w:sz="0" w:space="0" w:color="auto"/>
                    <w:left w:val="none" w:sz="0" w:space="0" w:color="auto"/>
                    <w:bottom w:val="none" w:sz="0" w:space="0" w:color="auto"/>
                    <w:right w:val="none" w:sz="0" w:space="0" w:color="auto"/>
                  </w:divBdr>
                  <w:divsChild>
                    <w:div w:id="1077746137">
                      <w:marLeft w:val="0"/>
                      <w:marRight w:val="0"/>
                      <w:marTop w:val="0"/>
                      <w:marBottom w:val="0"/>
                      <w:divBdr>
                        <w:top w:val="none" w:sz="0" w:space="0" w:color="auto"/>
                        <w:left w:val="none" w:sz="0" w:space="0" w:color="auto"/>
                        <w:bottom w:val="none" w:sz="0" w:space="0" w:color="auto"/>
                        <w:right w:val="none" w:sz="0" w:space="0" w:color="auto"/>
                      </w:divBdr>
                    </w:div>
                  </w:divsChild>
                </w:div>
                <w:div w:id="870654397">
                  <w:marLeft w:val="0"/>
                  <w:marRight w:val="0"/>
                  <w:marTop w:val="0"/>
                  <w:marBottom w:val="0"/>
                  <w:divBdr>
                    <w:top w:val="none" w:sz="0" w:space="0" w:color="auto"/>
                    <w:left w:val="none" w:sz="0" w:space="0" w:color="auto"/>
                    <w:bottom w:val="none" w:sz="0" w:space="0" w:color="auto"/>
                    <w:right w:val="none" w:sz="0" w:space="0" w:color="auto"/>
                  </w:divBdr>
                  <w:divsChild>
                    <w:div w:id="1463883338">
                      <w:marLeft w:val="0"/>
                      <w:marRight w:val="0"/>
                      <w:marTop w:val="0"/>
                      <w:marBottom w:val="0"/>
                      <w:divBdr>
                        <w:top w:val="none" w:sz="0" w:space="0" w:color="auto"/>
                        <w:left w:val="none" w:sz="0" w:space="0" w:color="auto"/>
                        <w:bottom w:val="none" w:sz="0" w:space="0" w:color="auto"/>
                        <w:right w:val="none" w:sz="0" w:space="0" w:color="auto"/>
                      </w:divBdr>
                    </w:div>
                  </w:divsChild>
                </w:div>
                <w:div w:id="878664057">
                  <w:marLeft w:val="0"/>
                  <w:marRight w:val="0"/>
                  <w:marTop w:val="0"/>
                  <w:marBottom w:val="0"/>
                  <w:divBdr>
                    <w:top w:val="none" w:sz="0" w:space="0" w:color="auto"/>
                    <w:left w:val="none" w:sz="0" w:space="0" w:color="auto"/>
                    <w:bottom w:val="none" w:sz="0" w:space="0" w:color="auto"/>
                    <w:right w:val="none" w:sz="0" w:space="0" w:color="auto"/>
                  </w:divBdr>
                  <w:divsChild>
                    <w:div w:id="1761370303">
                      <w:marLeft w:val="0"/>
                      <w:marRight w:val="0"/>
                      <w:marTop w:val="0"/>
                      <w:marBottom w:val="0"/>
                      <w:divBdr>
                        <w:top w:val="none" w:sz="0" w:space="0" w:color="auto"/>
                        <w:left w:val="none" w:sz="0" w:space="0" w:color="auto"/>
                        <w:bottom w:val="none" w:sz="0" w:space="0" w:color="auto"/>
                        <w:right w:val="none" w:sz="0" w:space="0" w:color="auto"/>
                      </w:divBdr>
                    </w:div>
                  </w:divsChild>
                </w:div>
                <w:div w:id="890269072">
                  <w:marLeft w:val="0"/>
                  <w:marRight w:val="0"/>
                  <w:marTop w:val="0"/>
                  <w:marBottom w:val="0"/>
                  <w:divBdr>
                    <w:top w:val="none" w:sz="0" w:space="0" w:color="auto"/>
                    <w:left w:val="none" w:sz="0" w:space="0" w:color="auto"/>
                    <w:bottom w:val="none" w:sz="0" w:space="0" w:color="auto"/>
                    <w:right w:val="none" w:sz="0" w:space="0" w:color="auto"/>
                  </w:divBdr>
                  <w:divsChild>
                    <w:div w:id="1087576537">
                      <w:marLeft w:val="0"/>
                      <w:marRight w:val="0"/>
                      <w:marTop w:val="0"/>
                      <w:marBottom w:val="0"/>
                      <w:divBdr>
                        <w:top w:val="none" w:sz="0" w:space="0" w:color="auto"/>
                        <w:left w:val="none" w:sz="0" w:space="0" w:color="auto"/>
                        <w:bottom w:val="none" w:sz="0" w:space="0" w:color="auto"/>
                        <w:right w:val="none" w:sz="0" w:space="0" w:color="auto"/>
                      </w:divBdr>
                    </w:div>
                  </w:divsChild>
                </w:div>
                <w:div w:id="912158292">
                  <w:marLeft w:val="0"/>
                  <w:marRight w:val="0"/>
                  <w:marTop w:val="0"/>
                  <w:marBottom w:val="0"/>
                  <w:divBdr>
                    <w:top w:val="none" w:sz="0" w:space="0" w:color="auto"/>
                    <w:left w:val="none" w:sz="0" w:space="0" w:color="auto"/>
                    <w:bottom w:val="none" w:sz="0" w:space="0" w:color="auto"/>
                    <w:right w:val="none" w:sz="0" w:space="0" w:color="auto"/>
                  </w:divBdr>
                  <w:divsChild>
                    <w:div w:id="1253398332">
                      <w:marLeft w:val="0"/>
                      <w:marRight w:val="0"/>
                      <w:marTop w:val="0"/>
                      <w:marBottom w:val="0"/>
                      <w:divBdr>
                        <w:top w:val="none" w:sz="0" w:space="0" w:color="auto"/>
                        <w:left w:val="none" w:sz="0" w:space="0" w:color="auto"/>
                        <w:bottom w:val="none" w:sz="0" w:space="0" w:color="auto"/>
                        <w:right w:val="none" w:sz="0" w:space="0" w:color="auto"/>
                      </w:divBdr>
                    </w:div>
                  </w:divsChild>
                </w:div>
                <w:div w:id="931474972">
                  <w:marLeft w:val="0"/>
                  <w:marRight w:val="0"/>
                  <w:marTop w:val="0"/>
                  <w:marBottom w:val="0"/>
                  <w:divBdr>
                    <w:top w:val="none" w:sz="0" w:space="0" w:color="auto"/>
                    <w:left w:val="none" w:sz="0" w:space="0" w:color="auto"/>
                    <w:bottom w:val="none" w:sz="0" w:space="0" w:color="auto"/>
                    <w:right w:val="none" w:sz="0" w:space="0" w:color="auto"/>
                  </w:divBdr>
                  <w:divsChild>
                    <w:div w:id="2097434461">
                      <w:marLeft w:val="0"/>
                      <w:marRight w:val="0"/>
                      <w:marTop w:val="0"/>
                      <w:marBottom w:val="0"/>
                      <w:divBdr>
                        <w:top w:val="none" w:sz="0" w:space="0" w:color="auto"/>
                        <w:left w:val="none" w:sz="0" w:space="0" w:color="auto"/>
                        <w:bottom w:val="none" w:sz="0" w:space="0" w:color="auto"/>
                        <w:right w:val="none" w:sz="0" w:space="0" w:color="auto"/>
                      </w:divBdr>
                    </w:div>
                  </w:divsChild>
                </w:div>
                <w:div w:id="946540813">
                  <w:marLeft w:val="0"/>
                  <w:marRight w:val="0"/>
                  <w:marTop w:val="0"/>
                  <w:marBottom w:val="0"/>
                  <w:divBdr>
                    <w:top w:val="none" w:sz="0" w:space="0" w:color="auto"/>
                    <w:left w:val="none" w:sz="0" w:space="0" w:color="auto"/>
                    <w:bottom w:val="none" w:sz="0" w:space="0" w:color="auto"/>
                    <w:right w:val="none" w:sz="0" w:space="0" w:color="auto"/>
                  </w:divBdr>
                  <w:divsChild>
                    <w:div w:id="1120035181">
                      <w:marLeft w:val="0"/>
                      <w:marRight w:val="0"/>
                      <w:marTop w:val="0"/>
                      <w:marBottom w:val="0"/>
                      <w:divBdr>
                        <w:top w:val="none" w:sz="0" w:space="0" w:color="auto"/>
                        <w:left w:val="none" w:sz="0" w:space="0" w:color="auto"/>
                        <w:bottom w:val="none" w:sz="0" w:space="0" w:color="auto"/>
                        <w:right w:val="none" w:sz="0" w:space="0" w:color="auto"/>
                      </w:divBdr>
                    </w:div>
                  </w:divsChild>
                </w:div>
                <w:div w:id="955406726">
                  <w:marLeft w:val="0"/>
                  <w:marRight w:val="0"/>
                  <w:marTop w:val="0"/>
                  <w:marBottom w:val="0"/>
                  <w:divBdr>
                    <w:top w:val="none" w:sz="0" w:space="0" w:color="auto"/>
                    <w:left w:val="none" w:sz="0" w:space="0" w:color="auto"/>
                    <w:bottom w:val="none" w:sz="0" w:space="0" w:color="auto"/>
                    <w:right w:val="none" w:sz="0" w:space="0" w:color="auto"/>
                  </w:divBdr>
                  <w:divsChild>
                    <w:div w:id="1616672094">
                      <w:marLeft w:val="0"/>
                      <w:marRight w:val="0"/>
                      <w:marTop w:val="0"/>
                      <w:marBottom w:val="0"/>
                      <w:divBdr>
                        <w:top w:val="none" w:sz="0" w:space="0" w:color="auto"/>
                        <w:left w:val="none" w:sz="0" w:space="0" w:color="auto"/>
                        <w:bottom w:val="none" w:sz="0" w:space="0" w:color="auto"/>
                        <w:right w:val="none" w:sz="0" w:space="0" w:color="auto"/>
                      </w:divBdr>
                    </w:div>
                  </w:divsChild>
                </w:div>
                <w:div w:id="976760709">
                  <w:marLeft w:val="0"/>
                  <w:marRight w:val="0"/>
                  <w:marTop w:val="0"/>
                  <w:marBottom w:val="0"/>
                  <w:divBdr>
                    <w:top w:val="none" w:sz="0" w:space="0" w:color="auto"/>
                    <w:left w:val="none" w:sz="0" w:space="0" w:color="auto"/>
                    <w:bottom w:val="none" w:sz="0" w:space="0" w:color="auto"/>
                    <w:right w:val="none" w:sz="0" w:space="0" w:color="auto"/>
                  </w:divBdr>
                  <w:divsChild>
                    <w:div w:id="857736457">
                      <w:marLeft w:val="0"/>
                      <w:marRight w:val="0"/>
                      <w:marTop w:val="0"/>
                      <w:marBottom w:val="0"/>
                      <w:divBdr>
                        <w:top w:val="none" w:sz="0" w:space="0" w:color="auto"/>
                        <w:left w:val="none" w:sz="0" w:space="0" w:color="auto"/>
                        <w:bottom w:val="none" w:sz="0" w:space="0" w:color="auto"/>
                        <w:right w:val="none" w:sz="0" w:space="0" w:color="auto"/>
                      </w:divBdr>
                    </w:div>
                  </w:divsChild>
                </w:div>
                <w:div w:id="990255674">
                  <w:marLeft w:val="0"/>
                  <w:marRight w:val="0"/>
                  <w:marTop w:val="0"/>
                  <w:marBottom w:val="0"/>
                  <w:divBdr>
                    <w:top w:val="none" w:sz="0" w:space="0" w:color="auto"/>
                    <w:left w:val="none" w:sz="0" w:space="0" w:color="auto"/>
                    <w:bottom w:val="none" w:sz="0" w:space="0" w:color="auto"/>
                    <w:right w:val="none" w:sz="0" w:space="0" w:color="auto"/>
                  </w:divBdr>
                  <w:divsChild>
                    <w:div w:id="1753038824">
                      <w:marLeft w:val="0"/>
                      <w:marRight w:val="0"/>
                      <w:marTop w:val="0"/>
                      <w:marBottom w:val="0"/>
                      <w:divBdr>
                        <w:top w:val="none" w:sz="0" w:space="0" w:color="auto"/>
                        <w:left w:val="none" w:sz="0" w:space="0" w:color="auto"/>
                        <w:bottom w:val="none" w:sz="0" w:space="0" w:color="auto"/>
                        <w:right w:val="none" w:sz="0" w:space="0" w:color="auto"/>
                      </w:divBdr>
                    </w:div>
                  </w:divsChild>
                </w:div>
                <w:div w:id="1012226713">
                  <w:marLeft w:val="0"/>
                  <w:marRight w:val="0"/>
                  <w:marTop w:val="0"/>
                  <w:marBottom w:val="0"/>
                  <w:divBdr>
                    <w:top w:val="none" w:sz="0" w:space="0" w:color="auto"/>
                    <w:left w:val="none" w:sz="0" w:space="0" w:color="auto"/>
                    <w:bottom w:val="none" w:sz="0" w:space="0" w:color="auto"/>
                    <w:right w:val="none" w:sz="0" w:space="0" w:color="auto"/>
                  </w:divBdr>
                  <w:divsChild>
                    <w:div w:id="2037343344">
                      <w:marLeft w:val="0"/>
                      <w:marRight w:val="0"/>
                      <w:marTop w:val="0"/>
                      <w:marBottom w:val="0"/>
                      <w:divBdr>
                        <w:top w:val="none" w:sz="0" w:space="0" w:color="auto"/>
                        <w:left w:val="none" w:sz="0" w:space="0" w:color="auto"/>
                        <w:bottom w:val="none" w:sz="0" w:space="0" w:color="auto"/>
                        <w:right w:val="none" w:sz="0" w:space="0" w:color="auto"/>
                      </w:divBdr>
                    </w:div>
                  </w:divsChild>
                </w:div>
                <w:div w:id="1033775415">
                  <w:marLeft w:val="0"/>
                  <w:marRight w:val="0"/>
                  <w:marTop w:val="0"/>
                  <w:marBottom w:val="0"/>
                  <w:divBdr>
                    <w:top w:val="none" w:sz="0" w:space="0" w:color="auto"/>
                    <w:left w:val="none" w:sz="0" w:space="0" w:color="auto"/>
                    <w:bottom w:val="none" w:sz="0" w:space="0" w:color="auto"/>
                    <w:right w:val="none" w:sz="0" w:space="0" w:color="auto"/>
                  </w:divBdr>
                  <w:divsChild>
                    <w:div w:id="821459204">
                      <w:marLeft w:val="0"/>
                      <w:marRight w:val="0"/>
                      <w:marTop w:val="0"/>
                      <w:marBottom w:val="0"/>
                      <w:divBdr>
                        <w:top w:val="none" w:sz="0" w:space="0" w:color="auto"/>
                        <w:left w:val="none" w:sz="0" w:space="0" w:color="auto"/>
                        <w:bottom w:val="none" w:sz="0" w:space="0" w:color="auto"/>
                        <w:right w:val="none" w:sz="0" w:space="0" w:color="auto"/>
                      </w:divBdr>
                    </w:div>
                  </w:divsChild>
                </w:div>
                <w:div w:id="1040936299">
                  <w:marLeft w:val="0"/>
                  <w:marRight w:val="0"/>
                  <w:marTop w:val="0"/>
                  <w:marBottom w:val="0"/>
                  <w:divBdr>
                    <w:top w:val="none" w:sz="0" w:space="0" w:color="auto"/>
                    <w:left w:val="none" w:sz="0" w:space="0" w:color="auto"/>
                    <w:bottom w:val="none" w:sz="0" w:space="0" w:color="auto"/>
                    <w:right w:val="none" w:sz="0" w:space="0" w:color="auto"/>
                  </w:divBdr>
                  <w:divsChild>
                    <w:div w:id="2076393735">
                      <w:marLeft w:val="0"/>
                      <w:marRight w:val="0"/>
                      <w:marTop w:val="0"/>
                      <w:marBottom w:val="0"/>
                      <w:divBdr>
                        <w:top w:val="none" w:sz="0" w:space="0" w:color="auto"/>
                        <w:left w:val="none" w:sz="0" w:space="0" w:color="auto"/>
                        <w:bottom w:val="none" w:sz="0" w:space="0" w:color="auto"/>
                        <w:right w:val="none" w:sz="0" w:space="0" w:color="auto"/>
                      </w:divBdr>
                    </w:div>
                  </w:divsChild>
                </w:div>
                <w:div w:id="1050692473">
                  <w:marLeft w:val="0"/>
                  <w:marRight w:val="0"/>
                  <w:marTop w:val="0"/>
                  <w:marBottom w:val="0"/>
                  <w:divBdr>
                    <w:top w:val="none" w:sz="0" w:space="0" w:color="auto"/>
                    <w:left w:val="none" w:sz="0" w:space="0" w:color="auto"/>
                    <w:bottom w:val="none" w:sz="0" w:space="0" w:color="auto"/>
                    <w:right w:val="none" w:sz="0" w:space="0" w:color="auto"/>
                  </w:divBdr>
                  <w:divsChild>
                    <w:div w:id="689991446">
                      <w:marLeft w:val="0"/>
                      <w:marRight w:val="0"/>
                      <w:marTop w:val="0"/>
                      <w:marBottom w:val="0"/>
                      <w:divBdr>
                        <w:top w:val="none" w:sz="0" w:space="0" w:color="auto"/>
                        <w:left w:val="none" w:sz="0" w:space="0" w:color="auto"/>
                        <w:bottom w:val="none" w:sz="0" w:space="0" w:color="auto"/>
                        <w:right w:val="none" w:sz="0" w:space="0" w:color="auto"/>
                      </w:divBdr>
                    </w:div>
                  </w:divsChild>
                </w:div>
                <w:div w:id="1054235732">
                  <w:marLeft w:val="0"/>
                  <w:marRight w:val="0"/>
                  <w:marTop w:val="0"/>
                  <w:marBottom w:val="0"/>
                  <w:divBdr>
                    <w:top w:val="none" w:sz="0" w:space="0" w:color="auto"/>
                    <w:left w:val="none" w:sz="0" w:space="0" w:color="auto"/>
                    <w:bottom w:val="none" w:sz="0" w:space="0" w:color="auto"/>
                    <w:right w:val="none" w:sz="0" w:space="0" w:color="auto"/>
                  </w:divBdr>
                  <w:divsChild>
                    <w:div w:id="53239132">
                      <w:marLeft w:val="0"/>
                      <w:marRight w:val="0"/>
                      <w:marTop w:val="0"/>
                      <w:marBottom w:val="0"/>
                      <w:divBdr>
                        <w:top w:val="none" w:sz="0" w:space="0" w:color="auto"/>
                        <w:left w:val="none" w:sz="0" w:space="0" w:color="auto"/>
                        <w:bottom w:val="none" w:sz="0" w:space="0" w:color="auto"/>
                        <w:right w:val="none" w:sz="0" w:space="0" w:color="auto"/>
                      </w:divBdr>
                    </w:div>
                  </w:divsChild>
                </w:div>
                <w:div w:id="1066420053">
                  <w:marLeft w:val="0"/>
                  <w:marRight w:val="0"/>
                  <w:marTop w:val="0"/>
                  <w:marBottom w:val="0"/>
                  <w:divBdr>
                    <w:top w:val="none" w:sz="0" w:space="0" w:color="auto"/>
                    <w:left w:val="none" w:sz="0" w:space="0" w:color="auto"/>
                    <w:bottom w:val="none" w:sz="0" w:space="0" w:color="auto"/>
                    <w:right w:val="none" w:sz="0" w:space="0" w:color="auto"/>
                  </w:divBdr>
                  <w:divsChild>
                    <w:div w:id="759912853">
                      <w:marLeft w:val="0"/>
                      <w:marRight w:val="0"/>
                      <w:marTop w:val="0"/>
                      <w:marBottom w:val="0"/>
                      <w:divBdr>
                        <w:top w:val="none" w:sz="0" w:space="0" w:color="auto"/>
                        <w:left w:val="none" w:sz="0" w:space="0" w:color="auto"/>
                        <w:bottom w:val="none" w:sz="0" w:space="0" w:color="auto"/>
                        <w:right w:val="none" w:sz="0" w:space="0" w:color="auto"/>
                      </w:divBdr>
                    </w:div>
                  </w:divsChild>
                </w:div>
                <w:div w:id="1072964478">
                  <w:marLeft w:val="0"/>
                  <w:marRight w:val="0"/>
                  <w:marTop w:val="0"/>
                  <w:marBottom w:val="0"/>
                  <w:divBdr>
                    <w:top w:val="none" w:sz="0" w:space="0" w:color="auto"/>
                    <w:left w:val="none" w:sz="0" w:space="0" w:color="auto"/>
                    <w:bottom w:val="none" w:sz="0" w:space="0" w:color="auto"/>
                    <w:right w:val="none" w:sz="0" w:space="0" w:color="auto"/>
                  </w:divBdr>
                  <w:divsChild>
                    <w:div w:id="2050299423">
                      <w:marLeft w:val="0"/>
                      <w:marRight w:val="0"/>
                      <w:marTop w:val="0"/>
                      <w:marBottom w:val="0"/>
                      <w:divBdr>
                        <w:top w:val="none" w:sz="0" w:space="0" w:color="auto"/>
                        <w:left w:val="none" w:sz="0" w:space="0" w:color="auto"/>
                        <w:bottom w:val="none" w:sz="0" w:space="0" w:color="auto"/>
                        <w:right w:val="none" w:sz="0" w:space="0" w:color="auto"/>
                      </w:divBdr>
                    </w:div>
                  </w:divsChild>
                </w:div>
                <w:div w:id="1084375503">
                  <w:marLeft w:val="0"/>
                  <w:marRight w:val="0"/>
                  <w:marTop w:val="0"/>
                  <w:marBottom w:val="0"/>
                  <w:divBdr>
                    <w:top w:val="none" w:sz="0" w:space="0" w:color="auto"/>
                    <w:left w:val="none" w:sz="0" w:space="0" w:color="auto"/>
                    <w:bottom w:val="none" w:sz="0" w:space="0" w:color="auto"/>
                    <w:right w:val="none" w:sz="0" w:space="0" w:color="auto"/>
                  </w:divBdr>
                  <w:divsChild>
                    <w:div w:id="1331442316">
                      <w:marLeft w:val="0"/>
                      <w:marRight w:val="0"/>
                      <w:marTop w:val="0"/>
                      <w:marBottom w:val="0"/>
                      <w:divBdr>
                        <w:top w:val="none" w:sz="0" w:space="0" w:color="auto"/>
                        <w:left w:val="none" w:sz="0" w:space="0" w:color="auto"/>
                        <w:bottom w:val="none" w:sz="0" w:space="0" w:color="auto"/>
                        <w:right w:val="none" w:sz="0" w:space="0" w:color="auto"/>
                      </w:divBdr>
                    </w:div>
                  </w:divsChild>
                </w:div>
                <w:div w:id="1085568700">
                  <w:marLeft w:val="0"/>
                  <w:marRight w:val="0"/>
                  <w:marTop w:val="0"/>
                  <w:marBottom w:val="0"/>
                  <w:divBdr>
                    <w:top w:val="none" w:sz="0" w:space="0" w:color="auto"/>
                    <w:left w:val="none" w:sz="0" w:space="0" w:color="auto"/>
                    <w:bottom w:val="none" w:sz="0" w:space="0" w:color="auto"/>
                    <w:right w:val="none" w:sz="0" w:space="0" w:color="auto"/>
                  </w:divBdr>
                  <w:divsChild>
                    <w:div w:id="1920553301">
                      <w:marLeft w:val="0"/>
                      <w:marRight w:val="0"/>
                      <w:marTop w:val="0"/>
                      <w:marBottom w:val="0"/>
                      <w:divBdr>
                        <w:top w:val="none" w:sz="0" w:space="0" w:color="auto"/>
                        <w:left w:val="none" w:sz="0" w:space="0" w:color="auto"/>
                        <w:bottom w:val="none" w:sz="0" w:space="0" w:color="auto"/>
                        <w:right w:val="none" w:sz="0" w:space="0" w:color="auto"/>
                      </w:divBdr>
                    </w:div>
                  </w:divsChild>
                </w:div>
                <w:div w:id="1086263639">
                  <w:marLeft w:val="0"/>
                  <w:marRight w:val="0"/>
                  <w:marTop w:val="0"/>
                  <w:marBottom w:val="0"/>
                  <w:divBdr>
                    <w:top w:val="none" w:sz="0" w:space="0" w:color="auto"/>
                    <w:left w:val="none" w:sz="0" w:space="0" w:color="auto"/>
                    <w:bottom w:val="none" w:sz="0" w:space="0" w:color="auto"/>
                    <w:right w:val="none" w:sz="0" w:space="0" w:color="auto"/>
                  </w:divBdr>
                  <w:divsChild>
                    <w:div w:id="241375028">
                      <w:marLeft w:val="0"/>
                      <w:marRight w:val="0"/>
                      <w:marTop w:val="0"/>
                      <w:marBottom w:val="0"/>
                      <w:divBdr>
                        <w:top w:val="none" w:sz="0" w:space="0" w:color="auto"/>
                        <w:left w:val="none" w:sz="0" w:space="0" w:color="auto"/>
                        <w:bottom w:val="none" w:sz="0" w:space="0" w:color="auto"/>
                        <w:right w:val="none" w:sz="0" w:space="0" w:color="auto"/>
                      </w:divBdr>
                    </w:div>
                  </w:divsChild>
                </w:div>
                <w:div w:id="1146512942">
                  <w:marLeft w:val="0"/>
                  <w:marRight w:val="0"/>
                  <w:marTop w:val="0"/>
                  <w:marBottom w:val="0"/>
                  <w:divBdr>
                    <w:top w:val="none" w:sz="0" w:space="0" w:color="auto"/>
                    <w:left w:val="none" w:sz="0" w:space="0" w:color="auto"/>
                    <w:bottom w:val="none" w:sz="0" w:space="0" w:color="auto"/>
                    <w:right w:val="none" w:sz="0" w:space="0" w:color="auto"/>
                  </w:divBdr>
                  <w:divsChild>
                    <w:div w:id="1374578153">
                      <w:marLeft w:val="0"/>
                      <w:marRight w:val="0"/>
                      <w:marTop w:val="0"/>
                      <w:marBottom w:val="0"/>
                      <w:divBdr>
                        <w:top w:val="none" w:sz="0" w:space="0" w:color="auto"/>
                        <w:left w:val="none" w:sz="0" w:space="0" w:color="auto"/>
                        <w:bottom w:val="none" w:sz="0" w:space="0" w:color="auto"/>
                        <w:right w:val="none" w:sz="0" w:space="0" w:color="auto"/>
                      </w:divBdr>
                    </w:div>
                  </w:divsChild>
                </w:div>
                <w:div w:id="1167163129">
                  <w:marLeft w:val="0"/>
                  <w:marRight w:val="0"/>
                  <w:marTop w:val="0"/>
                  <w:marBottom w:val="0"/>
                  <w:divBdr>
                    <w:top w:val="none" w:sz="0" w:space="0" w:color="auto"/>
                    <w:left w:val="none" w:sz="0" w:space="0" w:color="auto"/>
                    <w:bottom w:val="none" w:sz="0" w:space="0" w:color="auto"/>
                    <w:right w:val="none" w:sz="0" w:space="0" w:color="auto"/>
                  </w:divBdr>
                  <w:divsChild>
                    <w:div w:id="1781752500">
                      <w:marLeft w:val="0"/>
                      <w:marRight w:val="0"/>
                      <w:marTop w:val="0"/>
                      <w:marBottom w:val="0"/>
                      <w:divBdr>
                        <w:top w:val="none" w:sz="0" w:space="0" w:color="auto"/>
                        <w:left w:val="none" w:sz="0" w:space="0" w:color="auto"/>
                        <w:bottom w:val="none" w:sz="0" w:space="0" w:color="auto"/>
                        <w:right w:val="none" w:sz="0" w:space="0" w:color="auto"/>
                      </w:divBdr>
                    </w:div>
                  </w:divsChild>
                </w:div>
                <w:div w:id="1228346471">
                  <w:marLeft w:val="0"/>
                  <w:marRight w:val="0"/>
                  <w:marTop w:val="0"/>
                  <w:marBottom w:val="0"/>
                  <w:divBdr>
                    <w:top w:val="none" w:sz="0" w:space="0" w:color="auto"/>
                    <w:left w:val="none" w:sz="0" w:space="0" w:color="auto"/>
                    <w:bottom w:val="none" w:sz="0" w:space="0" w:color="auto"/>
                    <w:right w:val="none" w:sz="0" w:space="0" w:color="auto"/>
                  </w:divBdr>
                  <w:divsChild>
                    <w:div w:id="2145460585">
                      <w:marLeft w:val="0"/>
                      <w:marRight w:val="0"/>
                      <w:marTop w:val="0"/>
                      <w:marBottom w:val="0"/>
                      <w:divBdr>
                        <w:top w:val="none" w:sz="0" w:space="0" w:color="auto"/>
                        <w:left w:val="none" w:sz="0" w:space="0" w:color="auto"/>
                        <w:bottom w:val="none" w:sz="0" w:space="0" w:color="auto"/>
                        <w:right w:val="none" w:sz="0" w:space="0" w:color="auto"/>
                      </w:divBdr>
                    </w:div>
                  </w:divsChild>
                </w:div>
                <w:div w:id="1290866500">
                  <w:marLeft w:val="0"/>
                  <w:marRight w:val="0"/>
                  <w:marTop w:val="0"/>
                  <w:marBottom w:val="0"/>
                  <w:divBdr>
                    <w:top w:val="none" w:sz="0" w:space="0" w:color="auto"/>
                    <w:left w:val="none" w:sz="0" w:space="0" w:color="auto"/>
                    <w:bottom w:val="none" w:sz="0" w:space="0" w:color="auto"/>
                    <w:right w:val="none" w:sz="0" w:space="0" w:color="auto"/>
                  </w:divBdr>
                  <w:divsChild>
                    <w:div w:id="1446998356">
                      <w:marLeft w:val="0"/>
                      <w:marRight w:val="0"/>
                      <w:marTop w:val="0"/>
                      <w:marBottom w:val="0"/>
                      <w:divBdr>
                        <w:top w:val="none" w:sz="0" w:space="0" w:color="auto"/>
                        <w:left w:val="none" w:sz="0" w:space="0" w:color="auto"/>
                        <w:bottom w:val="none" w:sz="0" w:space="0" w:color="auto"/>
                        <w:right w:val="none" w:sz="0" w:space="0" w:color="auto"/>
                      </w:divBdr>
                    </w:div>
                  </w:divsChild>
                </w:div>
                <w:div w:id="1296763161">
                  <w:marLeft w:val="0"/>
                  <w:marRight w:val="0"/>
                  <w:marTop w:val="0"/>
                  <w:marBottom w:val="0"/>
                  <w:divBdr>
                    <w:top w:val="none" w:sz="0" w:space="0" w:color="auto"/>
                    <w:left w:val="none" w:sz="0" w:space="0" w:color="auto"/>
                    <w:bottom w:val="none" w:sz="0" w:space="0" w:color="auto"/>
                    <w:right w:val="none" w:sz="0" w:space="0" w:color="auto"/>
                  </w:divBdr>
                  <w:divsChild>
                    <w:div w:id="869955474">
                      <w:marLeft w:val="0"/>
                      <w:marRight w:val="0"/>
                      <w:marTop w:val="0"/>
                      <w:marBottom w:val="0"/>
                      <w:divBdr>
                        <w:top w:val="none" w:sz="0" w:space="0" w:color="auto"/>
                        <w:left w:val="none" w:sz="0" w:space="0" w:color="auto"/>
                        <w:bottom w:val="none" w:sz="0" w:space="0" w:color="auto"/>
                        <w:right w:val="none" w:sz="0" w:space="0" w:color="auto"/>
                      </w:divBdr>
                    </w:div>
                  </w:divsChild>
                </w:div>
                <w:div w:id="1302922712">
                  <w:marLeft w:val="0"/>
                  <w:marRight w:val="0"/>
                  <w:marTop w:val="0"/>
                  <w:marBottom w:val="0"/>
                  <w:divBdr>
                    <w:top w:val="none" w:sz="0" w:space="0" w:color="auto"/>
                    <w:left w:val="none" w:sz="0" w:space="0" w:color="auto"/>
                    <w:bottom w:val="none" w:sz="0" w:space="0" w:color="auto"/>
                    <w:right w:val="none" w:sz="0" w:space="0" w:color="auto"/>
                  </w:divBdr>
                  <w:divsChild>
                    <w:div w:id="419370778">
                      <w:marLeft w:val="0"/>
                      <w:marRight w:val="0"/>
                      <w:marTop w:val="0"/>
                      <w:marBottom w:val="0"/>
                      <w:divBdr>
                        <w:top w:val="none" w:sz="0" w:space="0" w:color="auto"/>
                        <w:left w:val="none" w:sz="0" w:space="0" w:color="auto"/>
                        <w:bottom w:val="none" w:sz="0" w:space="0" w:color="auto"/>
                        <w:right w:val="none" w:sz="0" w:space="0" w:color="auto"/>
                      </w:divBdr>
                    </w:div>
                  </w:divsChild>
                </w:div>
                <w:div w:id="1305155452">
                  <w:marLeft w:val="0"/>
                  <w:marRight w:val="0"/>
                  <w:marTop w:val="0"/>
                  <w:marBottom w:val="0"/>
                  <w:divBdr>
                    <w:top w:val="none" w:sz="0" w:space="0" w:color="auto"/>
                    <w:left w:val="none" w:sz="0" w:space="0" w:color="auto"/>
                    <w:bottom w:val="none" w:sz="0" w:space="0" w:color="auto"/>
                    <w:right w:val="none" w:sz="0" w:space="0" w:color="auto"/>
                  </w:divBdr>
                  <w:divsChild>
                    <w:div w:id="636494212">
                      <w:marLeft w:val="0"/>
                      <w:marRight w:val="0"/>
                      <w:marTop w:val="0"/>
                      <w:marBottom w:val="0"/>
                      <w:divBdr>
                        <w:top w:val="none" w:sz="0" w:space="0" w:color="auto"/>
                        <w:left w:val="none" w:sz="0" w:space="0" w:color="auto"/>
                        <w:bottom w:val="none" w:sz="0" w:space="0" w:color="auto"/>
                        <w:right w:val="none" w:sz="0" w:space="0" w:color="auto"/>
                      </w:divBdr>
                    </w:div>
                  </w:divsChild>
                </w:div>
                <w:div w:id="1308165519">
                  <w:marLeft w:val="0"/>
                  <w:marRight w:val="0"/>
                  <w:marTop w:val="0"/>
                  <w:marBottom w:val="0"/>
                  <w:divBdr>
                    <w:top w:val="none" w:sz="0" w:space="0" w:color="auto"/>
                    <w:left w:val="none" w:sz="0" w:space="0" w:color="auto"/>
                    <w:bottom w:val="none" w:sz="0" w:space="0" w:color="auto"/>
                    <w:right w:val="none" w:sz="0" w:space="0" w:color="auto"/>
                  </w:divBdr>
                  <w:divsChild>
                    <w:div w:id="557670525">
                      <w:marLeft w:val="0"/>
                      <w:marRight w:val="0"/>
                      <w:marTop w:val="0"/>
                      <w:marBottom w:val="0"/>
                      <w:divBdr>
                        <w:top w:val="none" w:sz="0" w:space="0" w:color="auto"/>
                        <w:left w:val="none" w:sz="0" w:space="0" w:color="auto"/>
                        <w:bottom w:val="none" w:sz="0" w:space="0" w:color="auto"/>
                        <w:right w:val="none" w:sz="0" w:space="0" w:color="auto"/>
                      </w:divBdr>
                    </w:div>
                  </w:divsChild>
                </w:div>
                <w:div w:id="1328366811">
                  <w:marLeft w:val="0"/>
                  <w:marRight w:val="0"/>
                  <w:marTop w:val="0"/>
                  <w:marBottom w:val="0"/>
                  <w:divBdr>
                    <w:top w:val="none" w:sz="0" w:space="0" w:color="auto"/>
                    <w:left w:val="none" w:sz="0" w:space="0" w:color="auto"/>
                    <w:bottom w:val="none" w:sz="0" w:space="0" w:color="auto"/>
                    <w:right w:val="none" w:sz="0" w:space="0" w:color="auto"/>
                  </w:divBdr>
                  <w:divsChild>
                    <w:div w:id="578172280">
                      <w:marLeft w:val="0"/>
                      <w:marRight w:val="0"/>
                      <w:marTop w:val="0"/>
                      <w:marBottom w:val="0"/>
                      <w:divBdr>
                        <w:top w:val="none" w:sz="0" w:space="0" w:color="auto"/>
                        <w:left w:val="none" w:sz="0" w:space="0" w:color="auto"/>
                        <w:bottom w:val="none" w:sz="0" w:space="0" w:color="auto"/>
                        <w:right w:val="none" w:sz="0" w:space="0" w:color="auto"/>
                      </w:divBdr>
                    </w:div>
                  </w:divsChild>
                </w:div>
                <w:div w:id="1356926506">
                  <w:marLeft w:val="0"/>
                  <w:marRight w:val="0"/>
                  <w:marTop w:val="0"/>
                  <w:marBottom w:val="0"/>
                  <w:divBdr>
                    <w:top w:val="none" w:sz="0" w:space="0" w:color="auto"/>
                    <w:left w:val="none" w:sz="0" w:space="0" w:color="auto"/>
                    <w:bottom w:val="none" w:sz="0" w:space="0" w:color="auto"/>
                    <w:right w:val="none" w:sz="0" w:space="0" w:color="auto"/>
                  </w:divBdr>
                  <w:divsChild>
                    <w:div w:id="146241133">
                      <w:marLeft w:val="0"/>
                      <w:marRight w:val="0"/>
                      <w:marTop w:val="0"/>
                      <w:marBottom w:val="0"/>
                      <w:divBdr>
                        <w:top w:val="none" w:sz="0" w:space="0" w:color="auto"/>
                        <w:left w:val="none" w:sz="0" w:space="0" w:color="auto"/>
                        <w:bottom w:val="none" w:sz="0" w:space="0" w:color="auto"/>
                        <w:right w:val="none" w:sz="0" w:space="0" w:color="auto"/>
                      </w:divBdr>
                    </w:div>
                  </w:divsChild>
                </w:div>
                <w:div w:id="1381826893">
                  <w:marLeft w:val="0"/>
                  <w:marRight w:val="0"/>
                  <w:marTop w:val="0"/>
                  <w:marBottom w:val="0"/>
                  <w:divBdr>
                    <w:top w:val="none" w:sz="0" w:space="0" w:color="auto"/>
                    <w:left w:val="none" w:sz="0" w:space="0" w:color="auto"/>
                    <w:bottom w:val="none" w:sz="0" w:space="0" w:color="auto"/>
                    <w:right w:val="none" w:sz="0" w:space="0" w:color="auto"/>
                  </w:divBdr>
                  <w:divsChild>
                    <w:div w:id="1965387379">
                      <w:marLeft w:val="0"/>
                      <w:marRight w:val="0"/>
                      <w:marTop w:val="0"/>
                      <w:marBottom w:val="0"/>
                      <w:divBdr>
                        <w:top w:val="none" w:sz="0" w:space="0" w:color="auto"/>
                        <w:left w:val="none" w:sz="0" w:space="0" w:color="auto"/>
                        <w:bottom w:val="none" w:sz="0" w:space="0" w:color="auto"/>
                        <w:right w:val="none" w:sz="0" w:space="0" w:color="auto"/>
                      </w:divBdr>
                    </w:div>
                  </w:divsChild>
                </w:div>
                <w:div w:id="1396389225">
                  <w:marLeft w:val="0"/>
                  <w:marRight w:val="0"/>
                  <w:marTop w:val="0"/>
                  <w:marBottom w:val="0"/>
                  <w:divBdr>
                    <w:top w:val="none" w:sz="0" w:space="0" w:color="auto"/>
                    <w:left w:val="none" w:sz="0" w:space="0" w:color="auto"/>
                    <w:bottom w:val="none" w:sz="0" w:space="0" w:color="auto"/>
                    <w:right w:val="none" w:sz="0" w:space="0" w:color="auto"/>
                  </w:divBdr>
                  <w:divsChild>
                    <w:div w:id="733046970">
                      <w:marLeft w:val="0"/>
                      <w:marRight w:val="0"/>
                      <w:marTop w:val="0"/>
                      <w:marBottom w:val="0"/>
                      <w:divBdr>
                        <w:top w:val="none" w:sz="0" w:space="0" w:color="auto"/>
                        <w:left w:val="none" w:sz="0" w:space="0" w:color="auto"/>
                        <w:bottom w:val="none" w:sz="0" w:space="0" w:color="auto"/>
                        <w:right w:val="none" w:sz="0" w:space="0" w:color="auto"/>
                      </w:divBdr>
                    </w:div>
                  </w:divsChild>
                </w:div>
                <w:div w:id="1418399164">
                  <w:marLeft w:val="0"/>
                  <w:marRight w:val="0"/>
                  <w:marTop w:val="0"/>
                  <w:marBottom w:val="0"/>
                  <w:divBdr>
                    <w:top w:val="none" w:sz="0" w:space="0" w:color="auto"/>
                    <w:left w:val="none" w:sz="0" w:space="0" w:color="auto"/>
                    <w:bottom w:val="none" w:sz="0" w:space="0" w:color="auto"/>
                    <w:right w:val="none" w:sz="0" w:space="0" w:color="auto"/>
                  </w:divBdr>
                  <w:divsChild>
                    <w:div w:id="591668999">
                      <w:marLeft w:val="0"/>
                      <w:marRight w:val="0"/>
                      <w:marTop w:val="0"/>
                      <w:marBottom w:val="0"/>
                      <w:divBdr>
                        <w:top w:val="none" w:sz="0" w:space="0" w:color="auto"/>
                        <w:left w:val="none" w:sz="0" w:space="0" w:color="auto"/>
                        <w:bottom w:val="none" w:sz="0" w:space="0" w:color="auto"/>
                        <w:right w:val="none" w:sz="0" w:space="0" w:color="auto"/>
                      </w:divBdr>
                    </w:div>
                  </w:divsChild>
                </w:div>
                <w:div w:id="1420636840">
                  <w:marLeft w:val="0"/>
                  <w:marRight w:val="0"/>
                  <w:marTop w:val="0"/>
                  <w:marBottom w:val="0"/>
                  <w:divBdr>
                    <w:top w:val="none" w:sz="0" w:space="0" w:color="auto"/>
                    <w:left w:val="none" w:sz="0" w:space="0" w:color="auto"/>
                    <w:bottom w:val="none" w:sz="0" w:space="0" w:color="auto"/>
                    <w:right w:val="none" w:sz="0" w:space="0" w:color="auto"/>
                  </w:divBdr>
                  <w:divsChild>
                    <w:div w:id="298726292">
                      <w:marLeft w:val="0"/>
                      <w:marRight w:val="0"/>
                      <w:marTop w:val="0"/>
                      <w:marBottom w:val="0"/>
                      <w:divBdr>
                        <w:top w:val="none" w:sz="0" w:space="0" w:color="auto"/>
                        <w:left w:val="none" w:sz="0" w:space="0" w:color="auto"/>
                        <w:bottom w:val="none" w:sz="0" w:space="0" w:color="auto"/>
                        <w:right w:val="none" w:sz="0" w:space="0" w:color="auto"/>
                      </w:divBdr>
                    </w:div>
                  </w:divsChild>
                </w:div>
                <w:div w:id="1422877073">
                  <w:marLeft w:val="0"/>
                  <w:marRight w:val="0"/>
                  <w:marTop w:val="0"/>
                  <w:marBottom w:val="0"/>
                  <w:divBdr>
                    <w:top w:val="none" w:sz="0" w:space="0" w:color="auto"/>
                    <w:left w:val="none" w:sz="0" w:space="0" w:color="auto"/>
                    <w:bottom w:val="none" w:sz="0" w:space="0" w:color="auto"/>
                    <w:right w:val="none" w:sz="0" w:space="0" w:color="auto"/>
                  </w:divBdr>
                  <w:divsChild>
                    <w:div w:id="2100179643">
                      <w:marLeft w:val="0"/>
                      <w:marRight w:val="0"/>
                      <w:marTop w:val="0"/>
                      <w:marBottom w:val="0"/>
                      <w:divBdr>
                        <w:top w:val="none" w:sz="0" w:space="0" w:color="auto"/>
                        <w:left w:val="none" w:sz="0" w:space="0" w:color="auto"/>
                        <w:bottom w:val="none" w:sz="0" w:space="0" w:color="auto"/>
                        <w:right w:val="none" w:sz="0" w:space="0" w:color="auto"/>
                      </w:divBdr>
                    </w:div>
                  </w:divsChild>
                </w:div>
                <w:div w:id="1425808590">
                  <w:marLeft w:val="0"/>
                  <w:marRight w:val="0"/>
                  <w:marTop w:val="0"/>
                  <w:marBottom w:val="0"/>
                  <w:divBdr>
                    <w:top w:val="none" w:sz="0" w:space="0" w:color="auto"/>
                    <w:left w:val="none" w:sz="0" w:space="0" w:color="auto"/>
                    <w:bottom w:val="none" w:sz="0" w:space="0" w:color="auto"/>
                    <w:right w:val="none" w:sz="0" w:space="0" w:color="auto"/>
                  </w:divBdr>
                  <w:divsChild>
                    <w:div w:id="598636675">
                      <w:marLeft w:val="0"/>
                      <w:marRight w:val="0"/>
                      <w:marTop w:val="0"/>
                      <w:marBottom w:val="0"/>
                      <w:divBdr>
                        <w:top w:val="none" w:sz="0" w:space="0" w:color="auto"/>
                        <w:left w:val="none" w:sz="0" w:space="0" w:color="auto"/>
                        <w:bottom w:val="none" w:sz="0" w:space="0" w:color="auto"/>
                        <w:right w:val="none" w:sz="0" w:space="0" w:color="auto"/>
                      </w:divBdr>
                    </w:div>
                  </w:divsChild>
                </w:div>
                <w:div w:id="1432235376">
                  <w:marLeft w:val="0"/>
                  <w:marRight w:val="0"/>
                  <w:marTop w:val="0"/>
                  <w:marBottom w:val="0"/>
                  <w:divBdr>
                    <w:top w:val="none" w:sz="0" w:space="0" w:color="auto"/>
                    <w:left w:val="none" w:sz="0" w:space="0" w:color="auto"/>
                    <w:bottom w:val="none" w:sz="0" w:space="0" w:color="auto"/>
                    <w:right w:val="none" w:sz="0" w:space="0" w:color="auto"/>
                  </w:divBdr>
                  <w:divsChild>
                    <w:div w:id="1424647214">
                      <w:marLeft w:val="0"/>
                      <w:marRight w:val="0"/>
                      <w:marTop w:val="0"/>
                      <w:marBottom w:val="0"/>
                      <w:divBdr>
                        <w:top w:val="none" w:sz="0" w:space="0" w:color="auto"/>
                        <w:left w:val="none" w:sz="0" w:space="0" w:color="auto"/>
                        <w:bottom w:val="none" w:sz="0" w:space="0" w:color="auto"/>
                        <w:right w:val="none" w:sz="0" w:space="0" w:color="auto"/>
                      </w:divBdr>
                    </w:div>
                  </w:divsChild>
                </w:div>
                <w:div w:id="1461068896">
                  <w:marLeft w:val="0"/>
                  <w:marRight w:val="0"/>
                  <w:marTop w:val="0"/>
                  <w:marBottom w:val="0"/>
                  <w:divBdr>
                    <w:top w:val="none" w:sz="0" w:space="0" w:color="auto"/>
                    <w:left w:val="none" w:sz="0" w:space="0" w:color="auto"/>
                    <w:bottom w:val="none" w:sz="0" w:space="0" w:color="auto"/>
                    <w:right w:val="none" w:sz="0" w:space="0" w:color="auto"/>
                  </w:divBdr>
                  <w:divsChild>
                    <w:div w:id="1277522187">
                      <w:marLeft w:val="0"/>
                      <w:marRight w:val="0"/>
                      <w:marTop w:val="0"/>
                      <w:marBottom w:val="0"/>
                      <w:divBdr>
                        <w:top w:val="none" w:sz="0" w:space="0" w:color="auto"/>
                        <w:left w:val="none" w:sz="0" w:space="0" w:color="auto"/>
                        <w:bottom w:val="none" w:sz="0" w:space="0" w:color="auto"/>
                        <w:right w:val="none" w:sz="0" w:space="0" w:color="auto"/>
                      </w:divBdr>
                    </w:div>
                  </w:divsChild>
                </w:div>
                <w:div w:id="1465925917">
                  <w:marLeft w:val="0"/>
                  <w:marRight w:val="0"/>
                  <w:marTop w:val="0"/>
                  <w:marBottom w:val="0"/>
                  <w:divBdr>
                    <w:top w:val="none" w:sz="0" w:space="0" w:color="auto"/>
                    <w:left w:val="none" w:sz="0" w:space="0" w:color="auto"/>
                    <w:bottom w:val="none" w:sz="0" w:space="0" w:color="auto"/>
                    <w:right w:val="none" w:sz="0" w:space="0" w:color="auto"/>
                  </w:divBdr>
                  <w:divsChild>
                    <w:div w:id="789859392">
                      <w:marLeft w:val="0"/>
                      <w:marRight w:val="0"/>
                      <w:marTop w:val="0"/>
                      <w:marBottom w:val="0"/>
                      <w:divBdr>
                        <w:top w:val="none" w:sz="0" w:space="0" w:color="auto"/>
                        <w:left w:val="none" w:sz="0" w:space="0" w:color="auto"/>
                        <w:bottom w:val="none" w:sz="0" w:space="0" w:color="auto"/>
                        <w:right w:val="none" w:sz="0" w:space="0" w:color="auto"/>
                      </w:divBdr>
                    </w:div>
                  </w:divsChild>
                </w:div>
                <w:div w:id="1471895621">
                  <w:marLeft w:val="0"/>
                  <w:marRight w:val="0"/>
                  <w:marTop w:val="0"/>
                  <w:marBottom w:val="0"/>
                  <w:divBdr>
                    <w:top w:val="none" w:sz="0" w:space="0" w:color="auto"/>
                    <w:left w:val="none" w:sz="0" w:space="0" w:color="auto"/>
                    <w:bottom w:val="none" w:sz="0" w:space="0" w:color="auto"/>
                    <w:right w:val="none" w:sz="0" w:space="0" w:color="auto"/>
                  </w:divBdr>
                  <w:divsChild>
                    <w:div w:id="1181626690">
                      <w:marLeft w:val="0"/>
                      <w:marRight w:val="0"/>
                      <w:marTop w:val="0"/>
                      <w:marBottom w:val="0"/>
                      <w:divBdr>
                        <w:top w:val="none" w:sz="0" w:space="0" w:color="auto"/>
                        <w:left w:val="none" w:sz="0" w:space="0" w:color="auto"/>
                        <w:bottom w:val="none" w:sz="0" w:space="0" w:color="auto"/>
                        <w:right w:val="none" w:sz="0" w:space="0" w:color="auto"/>
                      </w:divBdr>
                    </w:div>
                  </w:divsChild>
                </w:div>
                <w:div w:id="1478838574">
                  <w:marLeft w:val="0"/>
                  <w:marRight w:val="0"/>
                  <w:marTop w:val="0"/>
                  <w:marBottom w:val="0"/>
                  <w:divBdr>
                    <w:top w:val="none" w:sz="0" w:space="0" w:color="auto"/>
                    <w:left w:val="none" w:sz="0" w:space="0" w:color="auto"/>
                    <w:bottom w:val="none" w:sz="0" w:space="0" w:color="auto"/>
                    <w:right w:val="none" w:sz="0" w:space="0" w:color="auto"/>
                  </w:divBdr>
                  <w:divsChild>
                    <w:div w:id="777916730">
                      <w:marLeft w:val="0"/>
                      <w:marRight w:val="0"/>
                      <w:marTop w:val="0"/>
                      <w:marBottom w:val="0"/>
                      <w:divBdr>
                        <w:top w:val="none" w:sz="0" w:space="0" w:color="auto"/>
                        <w:left w:val="none" w:sz="0" w:space="0" w:color="auto"/>
                        <w:bottom w:val="none" w:sz="0" w:space="0" w:color="auto"/>
                        <w:right w:val="none" w:sz="0" w:space="0" w:color="auto"/>
                      </w:divBdr>
                    </w:div>
                  </w:divsChild>
                </w:div>
                <w:div w:id="1485389012">
                  <w:marLeft w:val="0"/>
                  <w:marRight w:val="0"/>
                  <w:marTop w:val="0"/>
                  <w:marBottom w:val="0"/>
                  <w:divBdr>
                    <w:top w:val="none" w:sz="0" w:space="0" w:color="auto"/>
                    <w:left w:val="none" w:sz="0" w:space="0" w:color="auto"/>
                    <w:bottom w:val="none" w:sz="0" w:space="0" w:color="auto"/>
                    <w:right w:val="none" w:sz="0" w:space="0" w:color="auto"/>
                  </w:divBdr>
                  <w:divsChild>
                    <w:div w:id="234977814">
                      <w:marLeft w:val="0"/>
                      <w:marRight w:val="0"/>
                      <w:marTop w:val="0"/>
                      <w:marBottom w:val="0"/>
                      <w:divBdr>
                        <w:top w:val="none" w:sz="0" w:space="0" w:color="auto"/>
                        <w:left w:val="none" w:sz="0" w:space="0" w:color="auto"/>
                        <w:bottom w:val="none" w:sz="0" w:space="0" w:color="auto"/>
                        <w:right w:val="none" w:sz="0" w:space="0" w:color="auto"/>
                      </w:divBdr>
                    </w:div>
                  </w:divsChild>
                </w:div>
                <w:div w:id="1486431074">
                  <w:marLeft w:val="0"/>
                  <w:marRight w:val="0"/>
                  <w:marTop w:val="0"/>
                  <w:marBottom w:val="0"/>
                  <w:divBdr>
                    <w:top w:val="none" w:sz="0" w:space="0" w:color="auto"/>
                    <w:left w:val="none" w:sz="0" w:space="0" w:color="auto"/>
                    <w:bottom w:val="none" w:sz="0" w:space="0" w:color="auto"/>
                    <w:right w:val="none" w:sz="0" w:space="0" w:color="auto"/>
                  </w:divBdr>
                  <w:divsChild>
                    <w:div w:id="563372328">
                      <w:marLeft w:val="0"/>
                      <w:marRight w:val="0"/>
                      <w:marTop w:val="0"/>
                      <w:marBottom w:val="0"/>
                      <w:divBdr>
                        <w:top w:val="none" w:sz="0" w:space="0" w:color="auto"/>
                        <w:left w:val="none" w:sz="0" w:space="0" w:color="auto"/>
                        <w:bottom w:val="none" w:sz="0" w:space="0" w:color="auto"/>
                        <w:right w:val="none" w:sz="0" w:space="0" w:color="auto"/>
                      </w:divBdr>
                    </w:div>
                  </w:divsChild>
                </w:div>
                <w:div w:id="1489857518">
                  <w:marLeft w:val="0"/>
                  <w:marRight w:val="0"/>
                  <w:marTop w:val="0"/>
                  <w:marBottom w:val="0"/>
                  <w:divBdr>
                    <w:top w:val="none" w:sz="0" w:space="0" w:color="auto"/>
                    <w:left w:val="none" w:sz="0" w:space="0" w:color="auto"/>
                    <w:bottom w:val="none" w:sz="0" w:space="0" w:color="auto"/>
                    <w:right w:val="none" w:sz="0" w:space="0" w:color="auto"/>
                  </w:divBdr>
                  <w:divsChild>
                    <w:div w:id="338317296">
                      <w:marLeft w:val="0"/>
                      <w:marRight w:val="0"/>
                      <w:marTop w:val="0"/>
                      <w:marBottom w:val="0"/>
                      <w:divBdr>
                        <w:top w:val="none" w:sz="0" w:space="0" w:color="auto"/>
                        <w:left w:val="none" w:sz="0" w:space="0" w:color="auto"/>
                        <w:bottom w:val="none" w:sz="0" w:space="0" w:color="auto"/>
                        <w:right w:val="none" w:sz="0" w:space="0" w:color="auto"/>
                      </w:divBdr>
                    </w:div>
                  </w:divsChild>
                </w:div>
                <w:div w:id="1503660129">
                  <w:marLeft w:val="0"/>
                  <w:marRight w:val="0"/>
                  <w:marTop w:val="0"/>
                  <w:marBottom w:val="0"/>
                  <w:divBdr>
                    <w:top w:val="none" w:sz="0" w:space="0" w:color="auto"/>
                    <w:left w:val="none" w:sz="0" w:space="0" w:color="auto"/>
                    <w:bottom w:val="none" w:sz="0" w:space="0" w:color="auto"/>
                    <w:right w:val="none" w:sz="0" w:space="0" w:color="auto"/>
                  </w:divBdr>
                  <w:divsChild>
                    <w:div w:id="1316226394">
                      <w:marLeft w:val="0"/>
                      <w:marRight w:val="0"/>
                      <w:marTop w:val="0"/>
                      <w:marBottom w:val="0"/>
                      <w:divBdr>
                        <w:top w:val="none" w:sz="0" w:space="0" w:color="auto"/>
                        <w:left w:val="none" w:sz="0" w:space="0" w:color="auto"/>
                        <w:bottom w:val="none" w:sz="0" w:space="0" w:color="auto"/>
                        <w:right w:val="none" w:sz="0" w:space="0" w:color="auto"/>
                      </w:divBdr>
                    </w:div>
                  </w:divsChild>
                </w:div>
                <w:div w:id="1507986716">
                  <w:marLeft w:val="0"/>
                  <w:marRight w:val="0"/>
                  <w:marTop w:val="0"/>
                  <w:marBottom w:val="0"/>
                  <w:divBdr>
                    <w:top w:val="none" w:sz="0" w:space="0" w:color="auto"/>
                    <w:left w:val="none" w:sz="0" w:space="0" w:color="auto"/>
                    <w:bottom w:val="none" w:sz="0" w:space="0" w:color="auto"/>
                    <w:right w:val="none" w:sz="0" w:space="0" w:color="auto"/>
                  </w:divBdr>
                  <w:divsChild>
                    <w:div w:id="189146767">
                      <w:marLeft w:val="0"/>
                      <w:marRight w:val="0"/>
                      <w:marTop w:val="0"/>
                      <w:marBottom w:val="0"/>
                      <w:divBdr>
                        <w:top w:val="none" w:sz="0" w:space="0" w:color="auto"/>
                        <w:left w:val="none" w:sz="0" w:space="0" w:color="auto"/>
                        <w:bottom w:val="none" w:sz="0" w:space="0" w:color="auto"/>
                        <w:right w:val="none" w:sz="0" w:space="0" w:color="auto"/>
                      </w:divBdr>
                    </w:div>
                  </w:divsChild>
                </w:div>
                <w:div w:id="1522746599">
                  <w:marLeft w:val="0"/>
                  <w:marRight w:val="0"/>
                  <w:marTop w:val="0"/>
                  <w:marBottom w:val="0"/>
                  <w:divBdr>
                    <w:top w:val="none" w:sz="0" w:space="0" w:color="auto"/>
                    <w:left w:val="none" w:sz="0" w:space="0" w:color="auto"/>
                    <w:bottom w:val="none" w:sz="0" w:space="0" w:color="auto"/>
                    <w:right w:val="none" w:sz="0" w:space="0" w:color="auto"/>
                  </w:divBdr>
                  <w:divsChild>
                    <w:div w:id="2111848064">
                      <w:marLeft w:val="0"/>
                      <w:marRight w:val="0"/>
                      <w:marTop w:val="0"/>
                      <w:marBottom w:val="0"/>
                      <w:divBdr>
                        <w:top w:val="none" w:sz="0" w:space="0" w:color="auto"/>
                        <w:left w:val="none" w:sz="0" w:space="0" w:color="auto"/>
                        <w:bottom w:val="none" w:sz="0" w:space="0" w:color="auto"/>
                        <w:right w:val="none" w:sz="0" w:space="0" w:color="auto"/>
                      </w:divBdr>
                    </w:div>
                  </w:divsChild>
                </w:div>
                <w:div w:id="1527795931">
                  <w:marLeft w:val="0"/>
                  <w:marRight w:val="0"/>
                  <w:marTop w:val="0"/>
                  <w:marBottom w:val="0"/>
                  <w:divBdr>
                    <w:top w:val="none" w:sz="0" w:space="0" w:color="auto"/>
                    <w:left w:val="none" w:sz="0" w:space="0" w:color="auto"/>
                    <w:bottom w:val="none" w:sz="0" w:space="0" w:color="auto"/>
                    <w:right w:val="none" w:sz="0" w:space="0" w:color="auto"/>
                  </w:divBdr>
                  <w:divsChild>
                    <w:div w:id="1918976294">
                      <w:marLeft w:val="0"/>
                      <w:marRight w:val="0"/>
                      <w:marTop w:val="0"/>
                      <w:marBottom w:val="0"/>
                      <w:divBdr>
                        <w:top w:val="none" w:sz="0" w:space="0" w:color="auto"/>
                        <w:left w:val="none" w:sz="0" w:space="0" w:color="auto"/>
                        <w:bottom w:val="none" w:sz="0" w:space="0" w:color="auto"/>
                        <w:right w:val="none" w:sz="0" w:space="0" w:color="auto"/>
                      </w:divBdr>
                    </w:div>
                  </w:divsChild>
                </w:div>
                <w:div w:id="1535073201">
                  <w:marLeft w:val="0"/>
                  <w:marRight w:val="0"/>
                  <w:marTop w:val="0"/>
                  <w:marBottom w:val="0"/>
                  <w:divBdr>
                    <w:top w:val="none" w:sz="0" w:space="0" w:color="auto"/>
                    <w:left w:val="none" w:sz="0" w:space="0" w:color="auto"/>
                    <w:bottom w:val="none" w:sz="0" w:space="0" w:color="auto"/>
                    <w:right w:val="none" w:sz="0" w:space="0" w:color="auto"/>
                  </w:divBdr>
                  <w:divsChild>
                    <w:div w:id="381906734">
                      <w:marLeft w:val="0"/>
                      <w:marRight w:val="0"/>
                      <w:marTop w:val="0"/>
                      <w:marBottom w:val="0"/>
                      <w:divBdr>
                        <w:top w:val="none" w:sz="0" w:space="0" w:color="auto"/>
                        <w:left w:val="none" w:sz="0" w:space="0" w:color="auto"/>
                        <w:bottom w:val="none" w:sz="0" w:space="0" w:color="auto"/>
                        <w:right w:val="none" w:sz="0" w:space="0" w:color="auto"/>
                      </w:divBdr>
                    </w:div>
                  </w:divsChild>
                </w:div>
                <w:div w:id="1539119238">
                  <w:marLeft w:val="0"/>
                  <w:marRight w:val="0"/>
                  <w:marTop w:val="0"/>
                  <w:marBottom w:val="0"/>
                  <w:divBdr>
                    <w:top w:val="none" w:sz="0" w:space="0" w:color="auto"/>
                    <w:left w:val="none" w:sz="0" w:space="0" w:color="auto"/>
                    <w:bottom w:val="none" w:sz="0" w:space="0" w:color="auto"/>
                    <w:right w:val="none" w:sz="0" w:space="0" w:color="auto"/>
                  </w:divBdr>
                  <w:divsChild>
                    <w:div w:id="1002123266">
                      <w:marLeft w:val="0"/>
                      <w:marRight w:val="0"/>
                      <w:marTop w:val="0"/>
                      <w:marBottom w:val="0"/>
                      <w:divBdr>
                        <w:top w:val="none" w:sz="0" w:space="0" w:color="auto"/>
                        <w:left w:val="none" w:sz="0" w:space="0" w:color="auto"/>
                        <w:bottom w:val="none" w:sz="0" w:space="0" w:color="auto"/>
                        <w:right w:val="none" w:sz="0" w:space="0" w:color="auto"/>
                      </w:divBdr>
                    </w:div>
                  </w:divsChild>
                </w:div>
                <w:div w:id="1561864065">
                  <w:marLeft w:val="0"/>
                  <w:marRight w:val="0"/>
                  <w:marTop w:val="0"/>
                  <w:marBottom w:val="0"/>
                  <w:divBdr>
                    <w:top w:val="none" w:sz="0" w:space="0" w:color="auto"/>
                    <w:left w:val="none" w:sz="0" w:space="0" w:color="auto"/>
                    <w:bottom w:val="none" w:sz="0" w:space="0" w:color="auto"/>
                    <w:right w:val="none" w:sz="0" w:space="0" w:color="auto"/>
                  </w:divBdr>
                  <w:divsChild>
                    <w:div w:id="1267037101">
                      <w:marLeft w:val="0"/>
                      <w:marRight w:val="0"/>
                      <w:marTop w:val="0"/>
                      <w:marBottom w:val="0"/>
                      <w:divBdr>
                        <w:top w:val="none" w:sz="0" w:space="0" w:color="auto"/>
                        <w:left w:val="none" w:sz="0" w:space="0" w:color="auto"/>
                        <w:bottom w:val="none" w:sz="0" w:space="0" w:color="auto"/>
                        <w:right w:val="none" w:sz="0" w:space="0" w:color="auto"/>
                      </w:divBdr>
                    </w:div>
                  </w:divsChild>
                </w:div>
                <w:div w:id="1562248479">
                  <w:marLeft w:val="0"/>
                  <w:marRight w:val="0"/>
                  <w:marTop w:val="0"/>
                  <w:marBottom w:val="0"/>
                  <w:divBdr>
                    <w:top w:val="none" w:sz="0" w:space="0" w:color="auto"/>
                    <w:left w:val="none" w:sz="0" w:space="0" w:color="auto"/>
                    <w:bottom w:val="none" w:sz="0" w:space="0" w:color="auto"/>
                    <w:right w:val="none" w:sz="0" w:space="0" w:color="auto"/>
                  </w:divBdr>
                  <w:divsChild>
                    <w:div w:id="1614438399">
                      <w:marLeft w:val="0"/>
                      <w:marRight w:val="0"/>
                      <w:marTop w:val="0"/>
                      <w:marBottom w:val="0"/>
                      <w:divBdr>
                        <w:top w:val="none" w:sz="0" w:space="0" w:color="auto"/>
                        <w:left w:val="none" w:sz="0" w:space="0" w:color="auto"/>
                        <w:bottom w:val="none" w:sz="0" w:space="0" w:color="auto"/>
                        <w:right w:val="none" w:sz="0" w:space="0" w:color="auto"/>
                      </w:divBdr>
                    </w:div>
                  </w:divsChild>
                </w:div>
                <w:div w:id="1576237480">
                  <w:marLeft w:val="0"/>
                  <w:marRight w:val="0"/>
                  <w:marTop w:val="0"/>
                  <w:marBottom w:val="0"/>
                  <w:divBdr>
                    <w:top w:val="none" w:sz="0" w:space="0" w:color="auto"/>
                    <w:left w:val="none" w:sz="0" w:space="0" w:color="auto"/>
                    <w:bottom w:val="none" w:sz="0" w:space="0" w:color="auto"/>
                    <w:right w:val="none" w:sz="0" w:space="0" w:color="auto"/>
                  </w:divBdr>
                  <w:divsChild>
                    <w:div w:id="877863681">
                      <w:marLeft w:val="0"/>
                      <w:marRight w:val="0"/>
                      <w:marTop w:val="0"/>
                      <w:marBottom w:val="0"/>
                      <w:divBdr>
                        <w:top w:val="none" w:sz="0" w:space="0" w:color="auto"/>
                        <w:left w:val="none" w:sz="0" w:space="0" w:color="auto"/>
                        <w:bottom w:val="none" w:sz="0" w:space="0" w:color="auto"/>
                        <w:right w:val="none" w:sz="0" w:space="0" w:color="auto"/>
                      </w:divBdr>
                    </w:div>
                  </w:divsChild>
                </w:div>
                <w:div w:id="1610773087">
                  <w:marLeft w:val="0"/>
                  <w:marRight w:val="0"/>
                  <w:marTop w:val="0"/>
                  <w:marBottom w:val="0"/>
                  <w:divBdr>
                    <w:top w:val="none" w:sz="0" w:space="0" w:color="auto"/>
                    <w:left w:val="none" w:sz="0" w:space="0" w:color="auto"/>
                    <w:bottom w:val="none" w:sz="0" w:space="0" w:color="auto"/>
                    <w:right w:val="none" w:sz="0" w:space="0" w:color="auto"/>
                  </w:divBdr>
                  <w:divsChild>
                    <w:div w:id="699205678">
                      <w:marLeft w:val="0"/>
                      <w:marRight w:val="0"/>
                      <w:marTop w:val="0"/>
                      <w:marBottom w:val="0"/>
                      <w:divBdr>
                        <w:top w:val="none" w:sz="0" w:space="0" w:color="auto"/>
                        <w:left w:val="none" w:sz="0" w:space="0" w:color="auto"/>
                        <w:bottom w:val="none" w:sz="0" w:space="0" w:color="auto"/>
                        <w:right w:val="none" w:sz="0" w:space="0" w:color="auto"/>
                      </w:divBdr>
                    </w:div>
                  </w:divsChild>
                </w:div>
                <w:div w:id="1622301073">
                  <w:marLeft w:val="0"/>
                  <w:marRight w:val="0"/>
                  <w:marTop w:val="0"/>
                  <w:marBottom w:val="0"/>
                  <w:divBdr>
                    <w:top w:val="none" w:sz="0" w:space="0" w:color="auto"/>
                    <w:left w:val="none" w:sz="0" w:space="0" w:color="auto"/>
                    <w:bottom w:val="none" w:sz="0" w:space="0" w:color="auto"/>
                    <w:right w:val="none" w:sz="0" w:space="0" w:color="auto"/>
                  </w:divBdr>
                  <w:divsChild>
                    <w:div w:id="2144543495">
                      <w:marLeft w:val="0"/>
                      <w:marRight w:val="0"/>
                      <w:marTop w:val="0"/>
                      <w:marBottom w:val="0"/>
                      <w:divBdr>
                        <w:top w:val="none" w:sz="0" w:space="0" w:color="auto"/>
                        <w:left w:val="none" w:sz="0" w:space="0" w:color="auto"/>
                        <w:bottom w:val="none" w:sz="0" w:space="0" w:color="auto"/>
                        <w:right w:val="none" w:sz="0" w:space="0" w:color="auto"/>
                      </w:divBdr>
                    </w:div>
                  </w:divsChild>
                </w:div>
                <w:div w:id="1649554682">
                  <w:marLeft w:val="0"/>
                  <w:marRight w:val="0"/>
                  <w:marTop w:val="0"/>
                  <w:marBottom w:val="0"/>
                  <w:divBdr>
                    <w:top w:val="none" w:sz="0" w:space="0" w:color="auto"/>
                    <w:left w:val="none" w:sz="0" w:space="0" w:color="auto"/>
                    <w:bottom w:val="none" w:sz="0" w:space="0" w:color="auto"/>
                    <w:right w:val="none" w:sz="0" w:space="0" w:color="auto"/>
                  </w:divBdr>
                  <w:divsChild>
                    <w:div w:id="1874800943">
                      <w:marLeft w:val="0"/>
                      <w:marRight w:val="0"/>
                      <w:marTop w:val="0"/>
                      <w:marBottom w:val="0"/>
                      <w:divBdr>
                        <w:top w:val="none" w:sz="0" w:space="0" w:color="auto"/>
                        <w:left w:val="none" w:sz="0" w:space="0" w:color="auto"/>
                        <w:bottom w:val="none" w:sz="0" w:space="0" w:color="auto"/>
                        <w:right w:val="none" w:sz="0" w:space="0" w:color="auto"/>
                      </w:divBdr>
                    </w:div>
                  </w:divsChild>
                </w:div>
                <w:div w:id="1658878171">
                  <w:marLeft w:val="0"/>
                  <w:marRight w:val="0"/>
                  <w:marTop w:val="0"/>
                  <w:marBottom w:val="0"/>
                  <w:divBdr>
                    <w:top w:val="none" w:sz="0" w:space="0" w:color="auto"/>
                    <w:left w:val="none" w:sz="0" w:space="0" w:color="auto"/>
                    <w:bottom w:val="none" w:sz="0" w:space="0" w:color="auto"/>
                    <w:right w:val="none" w:sz="0" w:space="0" w:color="auto"/>
                  </w:divBdr>
                  <w:divsChild>
                    <w:div w:id="917443621">
                      <w:marLeft w:val="0"/>
                      <w:marRight w:val="0"/>
                      <w:marTop w:val="0"/>
                      <w:marBottom w:val="0"/>
                      <w:divBdr>
                        <w:top w:val="none" w:sz="0" w:space="0" w:color="auto"/>
                        <w:left w:val="none" w:sz="0" w:space="0" w:color="auto"/>
                        <w:bottom w:val="none" w:sz="0" w:space="0" w:color="auto"/>
                        <w:right w:val="none" w:sz="0" w:space="0" w:color="auto"/>
                      </w:divBdr>
                    </w:div>
                  </w:divsChild>
                </w:div>
                <w:div w:id="1673994715">
                  <w:marLeft w:val="0"/>
                  <w:marRight w:val="0"/>
                  <w:marTop w:val="0"/>
                  <w:marBottom w:val="0"/>
                  <w:divBdr>
                    <w:top w:val="none" w:sz="0" w:space="0" w:color="auto"/>
                    <w:left w:val="none" w:sz="0" w:space="0" w:color="auto"/>
                    <w:bottom w:val="none" w:sz="0" w:space="0" w:color="auto"/>
                    <w:right w:val="none" w:sz="0" w:space="0" w:color="auto"/>
                  </w:divBdr>
                  <w:divsChild>
                    <w:div w:id="237374641">
                      <w:marLeft w:val="0"/>
                      <w:marRight w:val="0"/>
                      <w:marTop w:val="0"/>
                      <w:marBottom w:val="0"/>
                      <w:divBdr>
                        <w:top w:val="none" w:sz="0" w:space="0" w:color="auto"/>
                        <w:left w:val="none" w:sz="0" w:space="0" w:color="auto"/>
                        <w:bottom w:val="none" w:sz="0" w:space="0" w:color="auto"/>
                        <w:right w:val="none" w:sz="0" w:space="0" w:color="auto"/>
                      </w:divBdr>
                    </w:div>
                  </w:divsChild>
                </w:div>
                <w:div w:id="1677733013">
                  <w:marLeft w:val="0"/>
                  <w:marRight w:val="0"/>
                  <w:marTop w:val="0"/>
                  <w:marBottom w:val="0"/>
                  <w:divBdr>
                    <w:top w:val="none" w:sz="0" w:space="0" w:color="auto"/>
                    <w:left w:val="none" w:sz="0" w:space="0" w:color="auto"/>
                    <w:bottom w:val="none" w:sz="0" w:space="0" w:color="auto"/>
                    <w:right w:val="none" w:sz="0" w:space="0" w:color="auto"/>
                  </w:divBdr>
                  <w:divsChild>
                    <w:div w:id="1812094361">
                      <w:marLeft w:val="0"/>
                      <w:marRight w:val="0"/>
                      <w:marTop w:val="0"/>
                      <w:marBottom w:val="0"/>
                      <w:divBdr>
                        <w:top w:val="none" w:sz="0" w:space="0" w:color="auto"/>
                        <w:left w:val="none" w:sz="0" w:space="0" w:color="auto"/>
                        <w:bottom w:val="none" w:sz="0" w:space="0" w:color="auto"/>
                        <w:right w:val="none" w:sz="0" w:space="0" w:color="auto"/>
                      </w:divBdr>
                    </w:div>
                  </w:divsChild>
                </w:div>
                <w:div w:id="1688020725">
                  <w:marLeft w:val="0"/>
                  <w:marRight w:val="0"/>
                  <w:marTop w:val="0"/>
                  <w:marBottom w:val="0"/>
                  <w:divBdr>
                    <w:top w:val="none" w:sz="0" w:space="0" w:color="auto"/>
                    <w:left w:val="none" w:sz="0" w:space="0" w:color="auto"/>
                    <w:bottom w:val="none" w:sz="0" w:space="0" w:color="auto"/>
                    <w:right w:val="none" w:sz="0" w:space="0" w:color="auto"/>
                  </w:divBdr>
                  <w:divsChild>
                    <w:div w:id="1049914205">
                      <w:marLeft w:val="0"/>
                      <w:marRight w:val="0"/>
                      <w:marTop w:val="0"/>
                      <w:marBottom w:val="0"/>
                      <w:divBdr>
                        <w:top w:val="none" w:sz="0" w:space="0" w:color="auto"/>
                        <w:left w:val="none" w:sz="0" w:space="0" w:color="auto"/>
                        <w:bottom w:val="none" w:sz="0" w:space="0" w:color="auto"/>
                        <w:right w:val="none" w:sz="0" w:space="0" w:color="auto"/>
                      </w:divBdr>
                    </w:div>
                  </w:divsChild>
                </w:div>
                <w:div w:id="1704407161">
                  <w:marLeft w:val="0"/>
                  <w:marRight w:val="0"/>
                  <w:marTop w:val="0"/>
                  <w:marBottom w:val="0"/>
                  <w:divBdr>
                    <w:top w:val="none" w:sz="0" w:space="0" w:color="auto"/>
                    <w:left w:val="none" w:sz="0" w:space="0" w:color="auto"/>
                    <w:bottom w:val="none" w:sz="0" w:space="0" w:color="auto"/>
                    <w:right w:val="none" w:sz="0" w:space="0" w:color="auto"/>
                  </w:divBdr>
                  <w:divsChild>
                    <w:div w:id="479536924">
                      <w:marLeft w:val="0"/>
                      <w:marRight w:val="0"/>
                      <w:marTop w:val="0"/>
                      <w:marBottom w:val="0"/>
                      <w:divBdr>
                        <w:top w:val="none" w:sz="0" w:space="0" w:color="auto"/>
                        <w:left w:val="none" w:sz="0" w:space="0" w:color="auto"/>
                        <w:bottom w:val="none" w:sz="0" w:space="0" w:color="auto"/>
                        <w:right w:val="none" w:sz="0" w:space="0" w:color="auto"/>
                      </w:divBdr>
                    </w:div>
                  </w:divsChild>
                </w:div>
                <w:div w:id="1740060091">
                  <w:marLeft w:val="0"/>
                  <w:marRight w:val="0"/>
                  <w:marTop w:val="0"/>
                  <w:marBottom w:val="0"/>
                  <w:divBdr>
                    <w:top w:val="none" w:sz="0" w:space="0" w:color="auto"/>
                    <w:left w:val="none" w:sz="0" w:space="0" w:color="auto"/>
                    <w:bottom w:val="none" w:sz="0" w:space="0" w:color="auto"/>
                    <w:right w:val="none" w:sz="0" w:space="0" w:color="auto"/>
                  </w:divBdr>
                  <w:divsChild>
                    <w:div w:id="1606764088">
                      <w:marLeft w:val="0"/>
                      <w:marRight w:val="0"/>
                      <w:marTop w:val="0"/>
                      <w:marBottom w:val="0"/>
                      <w:divBdr>
                        <w:top w:val="none" w:sz="0" w:space="0" w:color="auto"/>
                        <w:left w:val="none" w:sz="0" w:space="0" w:color="auto"/>
                        <w:bottom w:val="none" w:sz="0" w:space="0" w:color="auto"/>
                        <w:right w:val="none" w:sz="0" w:space="0" w:color="auto"/>
                      </w:divBdr>
                    </w:div>
                  </w:divsChild>
                </w:div>
                <w:div w:id="1745830768">
                  <w:marLeft w:val="0"/>
                  <w:marRight w:val="0"/>
                  <w:marTop w:val="0"/>
                  <w:marBottom w:val="0"/>
                  <w:divBdr>
                    <w:top w:val="none" w:sz="0" w:space="0" w:color="auto"/>
                    <w:left w:val="none" w:sz="0" w:space="0" w:color="auto"/>
                    <w:bottom w:val="none" w:sz="0" w:space="0" w:color="auto"/>
                    <w:right w:val="none" w:sz="0" w:space="0" w:color="auto"/>
                  </w:divBdr>
                  <w:divsChild>
                    <w:div w:id="1217013245">
                      <w:marLeft w:val="0"/>
                      <w:marRight w:val="0"/>
                      <w:marTop w:val="0"/>
                      <w:marBottom w:val="0"/>
                      <w:divBdr>
                        <w:top w:val="none" w:sz="0" w:space="0" w:color="auto"/>
                        <w:left w:val="none" w:sz="0" w:space="0" w:color="auto"/>
                        <w:bottom w:val="none" w:sz="0" w:space="0" w:color="auto"/>
                        <w:right w:val="none" w:sz="0" w:space="0" w:color="auto"/>
                      </w:divBdr>
                    </w:div>
                  </w:divsChild>
                </w:div>
                <w:div w:id="1747848535">
                  <w:marLeft w:val="0"/>
                  <w:marRight w:val="0"/>
                  <w:marTop w:val="0"/>
                  <w:marBottom w:val="0"/>
                  <w:divBdr>
                    <w:top w:val="none" w:sz="0" w:space="0" w:color="auto"/>
                    <w:left w:val="none" w:sz="0" w:space="0" w:color="auto"/>
                    <w:bottom w:val="none" w:sz="0" w:space="0" w:color="auto"/>
                    <w:right w:val="none" w:sz="0" w:space="0" w:color="auto"/>
                  </w:divBdr>
                  <w:divsChild>
                    <w:div w:id="2102408128">
                      <w:marLeft w:val="0"/>
                      <w:marRight w:val="0"/>
                      <w:marTop w:val="0"/>
                      <w:marBottom w:val="0"/>
                      <w:divBdr>
                        <w:top w:val="none" w:sz="0" w:space="0" w:color="auto"/>
                        <w:left w:val="none" w:sz="0" w:space="0" w:color="auto"/>
                        <w:bottom w:val="none" w:sz="0" w:space="0" w:color="auto"/>
                        <w:right w:val="none" w:sz="0" w:space="0" w:color="auto"/>
                      </w:divBdr>
                    </w:div>
                  </w:divsChild>
                </w:div>
                <w:div w:id="1756855345">
                  <w:marLeft w:val="0"/>
                  <w:marRight w:val="0"/>
                  <w:marTop w:val="0"/>
                  <w:marBottom w:val="0"/>
                  <w:divBdr>
                    <w:top w:val="none" w:sz="0" w:space="0" w:color="auto"/>
                    <w:left w:val="none" w:sz="0" w:space="0" w:color="auto"/>
                    <w:bottom w:val="none" w:sz="0" w:space="0" w:color="auto"/>
                    <w:right w:val="none" w:sz="0" w:space="0" w:color="auto"/>
                  </w:divBdr>
                  <w:divsChild>
                    <w:div w:id="937252349">
                      <w:marLeft w:val="0"/>
                      <w:marRight w:val="0"/>
                      <w:marTop w:val="0"/>
                      <w:marBottom w:val="0"/>
                      <w:divBdr>
                        <w:top w:val="none" w:sz="0" w:space="0" w:color="auto"/>
                        <w:left w:val="none" w:sz="0" w:space="0" w:color="auto"/>
                        <w:bottom w:val="none" w:sz="0" w:space="0" w:color="auto"/>
                        <w:right w:val="none" w:sz="0" w:space="0" w:color="auto"/>
                      </w:divBdr>
                    </w:div>
                  </w:divsChild>
                </w:div>
                <w:div w:id="1759212074">
                  <w:marLeft w:val="0"/>
                  <w:marRight w:val="0"/>
                  <w:marTop w:val="0"/>
                  <w:marBottom w:val="0"/>
                  <w:divBdr>
                    <w:top w:val="none" w:sz="0" w:space="0" w:color="auto"/>
                    <w:left w:val="none" w:sz="0" w:space="0" w:color="auto"/>
                    <w:bottom w:val="none" w:sz="0" w:space="0" w:color="auto"/>
                    <w:right w:val="none" w:sz="0" w:space="0" w:color="auto"/>
                  </w:divBdr>
                  <w:divsChild>
                    <w:div w:id="758134443">
                      <w:marLeft w:val="0"/>
                      <w:marRight w:val="0"/>
                      <w:marTop w:val="0"/>
                      <w:marBottom w:val="0"/>
                      <w:divBdr>
                        <w:top w:val="none" w:sz="0" w:space="0" w:color="auto"/>
                        <w:left w:val="none" w:sz="0" w:space="0" w:color="auto"/>
                        <w:bottom w:val="none" w:sz="0" w:space="0" w:color="auto"/>
                        <w:right w:val="none" w:sz="0" w:space="0" w:color="auto"/>
                      </w:divBdr>
                    </w:div>
                  </w:divsChild>
                </w:div>
                <w:div w:id="1790393016">
                  <w:marLeft w:val="0"/>
                  <w:marRight w:val="0"/>
                  <w:marTop w:val="0"/>
                  <w:marBottom w:val="0"/>
                  <w:divBdr>
                    <w:top w:val="none" w:sz="0" w:space="0" w:color="auto"/>
                    <w:left w:val="none" w:sz="0" w:space="0" w:color="auto"/>
                    <w:bottom w:val="none" w:sz="0" w:space="0" w:color="auto"/>
                    <w:right w:val="none" w:sz="0" w:space="0" w:color="auto"/>
                  </w:divBdr>
                  <w:divsChild>
                    <w:div w:id="1775202111">
                      <w:marLeft w:val="0"/>
                      <w:marRight w:val="0"/>
                      <w:marTop w:val="0"/>
                      <w:marBottom w:val="0"/>
                      <w:divBdr>
                        <w:top w:val="none" w:sz="0" w:space="0" w:color="auto"/>
                        <w:left w:val="none" w:sz="0" w:space="0" w:color="auto"/>
                        <w:bottom w:val="none" w:sz="0" w:space="0" w:color="auto"/>
                        <w:right w:val="none" w:sz="0" w:space="0" w:color="auto"/>
                      </w:divBdr>
                    </w:div>
                  </w:divsChild>
                </w:div>
                <w:div w:id="1806391346">
                  <w:marLeft w:val="0"/>
                  <w:marRight w:val="0"/>
                  <w:marTop w:val="0"/>
                  <w:marBottom w:val="0"/>
                  <w:divBdr>
                    <w:top w:val="none" w:sz="0" w:space="0" w:color="auto"/>
                    <w:left w:val="none" w:sz="0" w:space="0" w:color="auto"/>
                    <w:bottom w:val="none" w:sz="0" w:space="0" w:color="auto"/>
                    <w:right w:val="none" w:sz="0" w:space="0" w:color="auto"/>
                  </w:divBdr>
                  <w:divsChild>
                    <w:div w:id="125782978">
                      <w:marLeft w:val="0"/>
                      <w:marRight w:val="0"/>
                      <w:marTop w:val="0"/>
                      <w:marBottom w:val="0"/>
                      <w:divBdr>
                        <w:top w:val="none" w:sz="0" w:space="0" w:color="auto"/>
                        <w:left w:val="none" w:sz="0" w:space="0" w:color="auto"/>
                        <w:bottom w:val="none" w:sz="0" w:space="0" w:color="auto"/>
                        <w:right w:val="none" w:sz="0" w:space="0" w:color="auto"/>
                      </w:divBdr>
                    </w:div>
                  </w:divsChild>
                </w:div>
                <w:div w:id="1814178223">
                  <w:marLeft w:val="0"/>
                  <w:marRight w:val="0"/>
                  <w:marTop w:val="0"/>
                  <w:marBottom w:val="0"/>
                  <w:divBdr>
                    <w:top w:val="none" w:sz="0" w:space="0" w:color="auto"/>
                    <w:left w:val="none" w:sz="0" w:space="0" w:color="auto"/>
                    <w:bottom w:val="none" w:sz="0" w:space="0" w:color="auto"/>
                    <w:right w:val="none" w:sz="0" w:space="0" w:color="auto"/>
                  </w:divBdr>
                  <w:divsChild>
                    <w:div w:id="1918325245">
                      <w:marLeft w:val="0"/>
                      <w:marRight w:val="0"/>
                      <w:marTop w:val="0"/>
                      <w:marBottom w:val="0"/>
                      <w:divBdr>
                        <w:top w:val="none" w:sz="0" w:space="0" w:color="auto"/>
                        <w:left w:val="none" w:sz="0" w:space="0" w:color="auto"/>
                        <w:bottom w:val="none" w:sz="0" w:space="0" w:color="auto"/>
                        <w:right w:val="none" w:sz="0" w:space="0" w:color="auto"/>
                      </w:divBdr>
                    </w:div>
                  </w:divsChild>
                </w:div>
                <w:div w:id="1819767566">
                  <w:marLeft w:val="0"/>
                  <w:marRight w:val="0"/>
                  <w:marTop w:val="0"/>
                  <w:marBottom w:val="0"/>
                  <w:divBdr>
                    <w:top w:val="none" w:sz="0" w:space="0" w:color="auto"/>
                    <w:left w:val="none" w:sz="0" w:space="0" w:color="auto"/>
                    <w:bottom w:val="none" w:sz="0" w:space="0" w:color="auto"/>
                    <w:right w:val="none" w:sz="0" w:space="0" w:color="auto"/>
                  </w:divBdr>
                  <w:divsChild>
                    <w:div w:id="712969643">
                      <w:marLeft w:val="0"/>
                      <w:marRight w:val="0"/>
                      <w:marTop w:val="0"/>
                      <w:marBottom w:val="0"/>
                      <w:divBdr>
                        <w:top w:val="none" w:sz="0" w:space="0" w:color="auto"/>
                        <w:left w:val="none" w:sz="0" w:space="0" w:color="auto"/>
                        <w:bottom w:val="none" w:sz="0" w:space="0" w:color="auto"/>
                        <w:right w:val="none" w:sz="0" w:space="0" w:color="auto"/>
                      </w:divBdr>
                    </w:div>
                  </w:divsChild>
                </w:div>
                <w:div w:id="1850871007">
                  <w:marLeft w:val="0"/>
                  <w:marRight w:val="0"/>
                  <w:marTop w:val="0"/>
                  <w:marBottom w:val="0"/>
                  <w:divBdr>
                    <w:top w:val="none" w:sz="0" w:space="0" w:color="auto"/>
                    <w:left w:val="none" w:sz="0" w:space="0" w:color="auto"/>
                    <w:bottom w:val="none" w:sz="0" w:space="0" w:color="auto"/>
                    <w:right w:val="none" w:sz="0" w:space="0" w:color="auto"/>
                  </w:divBdr>
                  <w:divsChild>
                    <w:div w:id="1611668982">
                      <w:marLeft w:val="0"/>
                      <w:marRight w:val="0"/>
                      <w:marTop w:val="0"/>
                      <w:marBottom w:val="0"/>
                      <w:divBdr>
                        <w:top w:val="none" w:sz="0" w:space="0" w:color="auto"/>
                        <w:left w:val="none" w:sz="0" w:space="0" w:color="auto"/>
                        <w:bottom w:val="none" w:sz="0" w:space="0" w:color="auto"/>
                        <w:right w:val="none" w:sz="0" w:space="0" w:color="auto"/>
                      </w:divBdr>
                    </w:div>
                  </w:divsChild>
                </w:div>
                <w:div w:id="1870486573">
                  <w:marLeft w:val="0"/>
                  <w:marRight w:val="0"/>
                  <w:marTop w:val="0"/>
                  <w:marBottom w:val="0"/>
                  <w:divBdr>
                    <w:top w:val="none" w:sz="0" w:space="0" w:color="auto"/>
                    <w:left w:val="none" w:sz="0" w:space="0" w:color="auto"/>
                    <w:bottom w:val="none" w:sz="0" w:space="0" w:color="auto"/>
                    <w:right w:val="none" w:sz="0" w:space="0" w:color="auto"/>
                  </w:divBdr>
                  <w:divsChild>
                    <w:div w:id="1855925070">
                      <w:marLeft w:val="0"/>
                      <w:marRight w:val="0"/>
                      <w:marTop w:val="0"/>
                      <w:marBottom w:val="0"/>
                      <w:divBdr>
                        <w:top w:val="none" w:sz="0" w:space="0" w:color="auto"/>
                        <w:left w:val="none" w:sz="0" w:space="0" w:color="auto"/>
                        <w:bottom w:val="none" w:sz="0" w:space="0" w:color="auto"/>
                        <w:right w:val="none" w:sz="0" w:space="0" w:color="auto"/>
                      </w:divBdr>
                    </w:div>
                  </w:divsChild>
                </w:div>
                <w:div w:id="1874342617">
                  <w:marLeft w:val="0"/>
                  <w:marRight w:val="0"/>
                  <w:marTop w:val="0"/>
                  <w:marBottom w:val="0"/>
                  <w:divBdr>
                    <w:top w:val="none" w:sz="0" w:space="0" w:color="auto"/>
                    <w:left w:val="none" w:sz="0" w:space="0" w:color="auto"/>
                    <w:bottom w:val="none" w:sz="0" w:space="0" w:color="auto"/>
                    <w:right w:val="none" w:sz="0" w:space="0" w:color="auto"/>
                  </w:divBdr>
                  <w:divsChild>
                    <w:div w:id="341784279">
                      <w:marLeft w:val="0"/>
                      <w:marRight w:val="0"/>
                      <w:marTop w:val="0"/>
                      <w:marBottom w:val="0"/>
                      <w:divBdr>
                        <w:top w:val="none" w:sz="0" w:space="0" w:color="auto"/>
                        <w:left w:val="none" w:sz="0" w:space="0" w:color="auto"/>
                        <w:bottom w:val="none" w:sz="0" w:space="0" w:color="auto"/>
                        <w:right w:val="none" w:sz="0" w:space="0" w:color="auto"/>
                      </w:divBdr>
                    </w:div>
                  </w:divsChild>
                </w:div>
                <w:div w:id="1898003949">
                  <w:marLeft w:val="0"/>
                  <w:marRight w:val="0"/>
                  <w:marTop w:val="0"/>
                  <w:marBottom w:val="0"/>
                  <w:divBdr>
                    <w:top w:val="none" w:sz="0" w:space="0" w:color="auto"/>
                    <w:left w:val="none" w:sz="0" w:space="0" w:color="auto"/>
                    <w:bottom w:val="none" w:sz="0" w:space="0" w:color="auto"/>
                    <w:right w:val="none" w:sz="0" w:space="0" w:color="auto"/>
                  </w:divBdr>
                  <w:divsChild>
                    <w:div w:id="1650599288">
                      <w:marLeft w:val="0"/>
                      <w:marRight w:val="0"/>
                      <w:marTop w:val="0"/>
                      <w:marBottom w:val="0"/>
                      <w:divBdr>
                        <w:top w:val="none" w:sz="0" w:space="0" w:color="auto"/>
                        <w:left w:val="none" w:sz="0" w:space="0" w:color="auto"/>
                        <w:bottom w:val="none" w:sz="0" w:space="0" w:color="auto"/>
                        <w:right w:val="none" w:sz="0" w:space="0" w:color="auto"/>
                      </w:divBdr>
                    </w:div>
                  </w:divsChild>
                </w:div>
                <w:div w:id="1909336485">
                  <w:marLeft w:val="0"/>
                  <w:marRight w:val="0"/>
                  <w:marTop w:val="0"/>
                  <w:marBottom w:val="0"/>
                  <w:divBdr>
                    <w:top w:val="none" w:sz="0" w:space="0" w:color="auto"/>
                    <w:left w:val="none" w:sz="0" w:space="0" w:color="auto"/>
                    <w:bottom w:val="none" w:sz="0" w:space="0" w:color="auto"/>
                    <w:right w:val="none" w:sz="0" w:space="0" w:color="auto"/>
                  </w:divBdr>
                  <w:divsChild>
                    <w:div w:id="1758289466">
                      <w:marLeft w:val="0"/>
                      <w:marRight w:val="0"/>
                      <w:marTop w:val="0"/>
                      <w:marBottom w:val="0"/>
                      <w:divBdr>
                        <w:top w:val="none" w:sz="0" w:space="0" w:color="auto"/>
                        <w:left w:val="none" w:sz="0" w:space="0" w:color="auto"/>
                        <w:bottom w:val="none" w:sz="0" w:space="0" w:color="auto"/>
                        <w:right w:val="none" w:sz="0" w:space="0" w:color="auto"/>
                      </w:divBdr>
                    </w:div>
                  </w:divsChild>
                </w:div>
                <w:div w:id="1923291427">
                  <w:marLeft w:val="0"/>
                  <w:marRight w:val="0"/>
                  <w:marTop w:val="0"/>
                  <w:marBottom w:val="0"/>
                  <w:divBdr>
                    <w:top w:val="none" w:sz="0" w:space="0" w:color="auto"/>
                    <w:left w:val="none" w:sz="0" w:space="0" w:color="auto"/>
                    <w:bottom w:val="none" w:sz="0" w:space="0" w:color="auto"/>
                    <w:right w:val="none" w:sz="0" w:space="0" w:color="auto"/>
                  </w:divBdr>
                  <w:divsChild>
                    <w:div w:id="559248749">
                      <w:marLeft w:val="0"/>
                      <w:marRight w:val="0"/>
                      <w:marTop w:val="0"/>
                      <w:marBottom w:val="0"/>
                      <w:divBdr>
                        <w:top w:val="none" w:sz="0" w:space="0" w:color="auto"/>
                        <w:left w:val="none" w:sz="0" w:space="0" w:color="auto"/>
                        <w:bottom w:val="none" w:sz="0" w:space="0" w:color="auto"/>
                        <w:right w:val="none" w:sz="0" w:space="0" w:color="auto"/>
                      </w:divBdr>
                    </w:div>
                  </w:divsChild>
                </w:div>
                <w:div w:id="1927301613">
                  <w:marLeft w:val="0"/>
                  <w:marRight w:val="0"/>
                  <w:marTop w:val="0"/>
                  <w:marBottom w:val="0"/>
                  <w:divBdr>
                    <w:top w:val="none" w:sz="0" w:space="0" w:color="auto"/>
                    <w:left w:val="none" w:sz="0" w:space="0" w:color="auto"/>
                    <w:bottom w:val="none" w:sz="0" w:space="0" w:color="auto"/>
                    <w:right w:val="none" w:sz="0" w:space="0" w:color="auto"/>
                  </w:divBdr>
                  <w:divsChild>
                    <w:div w:id="1454862557">
                      <w:marLeft w:val="0"/>
                      <w:marRight w:val="0"/>
                      <w:marTop w:val="0"/>
                      <w:marBottom w:val="0"/>
                      <w:divBdr>
                        <w:top w:val="none" w:sz="0" w:space="0" w:color="auto"/>
                        <w:left w:val="none" w:sz="0" w:space="0" w:color="auto"/>
                        <w:bottom w:val="none" w:sz="0" w:space="0" w:color="auto"/>
                        <w:right w:val="none" w:sz="0" w:space="0" w:color="auto"/>
                      </w:divBdr>
                    </w:div>
                  </w:divsChild>
                </w:div>
                <w:div w:id="1937592053">
                  <w:marLeft w:val="0"/>
                  <w:marRight w:val="0"/>
                  <w:marTop w:val="0"/>
                  <w:marBottom w:val="0"/>
                  <w:divBdr>
                    <w:top w:val="none" w:sz="0" w:space="0" w:color="auto"/>
                    <w:left w:val="none" w:sz="0" w:space="0" w:color="auto"/>
                    <w:bottom w:val="none" w:sz="0" w:space="0" w:color="auto"/>
                    <w:right w:val="none" w:sz="0" w:space="0" w:color="auto"/>
                  </w:divBdr>
                  <w:divsChild>
                    <w:div w:id="1059942464">
                      <w:marLeft w:val="0"/>
                      <w:marRight w:val="0"/>
                      <w:marTop w:val="0"/>
                      <w:marBottom w:val="0"/>
                      <w:divBdr>
                        <w:top w:val="none" w:sz="0" w:space="0" w:color="auto"/>
                        <w:left w:val="none" w:sz="0" w:space="0" w:color="auto"/>
                        <w:bottom w:val="none" w:sz="0" w:space="0" w:color="auto"/>
                        <w:right w:val="none" w:sz="0" w:space="0" w:color="auto"/>
                      </w:divBdr>
                    </w:div>
                  </w:divsChild>
                </w:div>
                <w:div w:id="1959872455">
                  <w:marLeft w:val="0"/>
                  <w:marRight w:val="0"/>
                  <w:marTop w:val="0"/>
                  <w:marBottom w:val="0"/>
                  <w:divBdr>
                    <w:top w:val="none" w:sz="0" w:space="0" w:color="auto"/>
                    <w:left w:val="none" w:sz="0" w:space="0" w:color="auto"/>
                    <w:bottom w:val="none" w:sz="0" w:space="0" w:color="auto"/>
                    <w:right w:val="none" w:sz="0" w:space="0" w:color="auto"/>
                  </w:divBdr>
                  <w:divsChild>
                    <w:div w:id="1091897965">
                      <w:marLeft w:val="0"/>
                      <w:marRight w:val="0"/>
                      <w:marTop w:val="0"/>
                      <w:marBottom w:val="0"/>
                      <w:divBdr>
                        <w:top w:val="none" w:sz="0" w:space="0" w:color="auto"/>
                        <w:left w:val="none" w:sz="0" w:space="0" w:color="auto"/>
                        <w:bottom w:val="none" w:sz="0" w:space="0" w:color="auto"/>
                        <w:right w:val="none" w:sz="0" w:space="0" w:color="auto"/>
                      </w:divBdr>
                    </w:div>
                  </w:divsChild>
                </w:div>
                <w:div w:id="1973513613">
                  <w:marLeft w:val="0"/>
                  <w:marRight w:val="0"/>
                  <w:marTop w:val="0"/>
                  <w:marBottom w:val="0"/>
                  <w:divBdr>
                    <w:top w:val="none" w:sz="0" w:space="0" w:color="auto"/>
                    <w:left w:val="none" w:sz="0" w:space="0" w:color="auto"/>
                    <w:bottom w:val="none" w:sz="0" w:space="0" w:color="auto"/>
                    <w:right w:val="none" w:sz="0" w:space="0" w:color="auto"/>
                  </w:divBdr>
                  <w:divsChild>
                    <w:div w:id="791288947">
                      <w:marLeft w:val="0"/>
                      <w:marRight w:val="0"/>
                      <w:marTop w:val="0"/>
                      <w:marBottom w:val="0"/>
                      <w:divBdr>
                        <w:top w:val="none" w:sz="0" w:space="0" w:color="auto"/>
                        <w:left w:val="none" w:sz="0" w:space="0" w:color="auto"/>
                        <w:bottom w:val="none" w:sz="0" w:space="0" w:color="auto"/>
                        <w:right w:val="none" w:sz="0" w:space="0" w:color="auto"/>
                      </w:divBdr>
                    </w:div>
                  </w:divsChild>
                </w:div>
                <w:div w:id="2006667380">
                  <w:marLeft w:val="0"/>
                  <w:marRight w:val="0"/>
                  <w:marTop w:val="0"/>
                  <w:marBottom w:val="0"/>
                  <w:divBdr>
                    <w:top w:val="none" w:sz="0" w:space="0" w:color="auto"/>
                    <w:left w:val="none" w:sz="0" w:space="0" w:color="auto"/>
                    <w:bottom w:val="none" w:sz="0" w:space="0" w:color="auto"/>
                    <w:right w:val="none" w:sz="0" w:space="0" w:color="auto"/>
                  </w:divBdr>
                  <w:divsChild>
                    <w:div w:id="909541101">
                      <w:marLeft w:val="0"/>
                      <w:marRight w:val="0"/>
                      <w:marTop w:val="0"/>
                      <w:marBottom w:val="0"/>
                      <w:divBdr>
                        <w:top w:val="none" w:sz="0" w:space="0" w:color="auto"/>
                        <w:left w:val="none" w:sz="0" w:space="0" w:color="auto"/>
                        <w:bottom w:val="none" w:sz="0" w:space="0" w:color="auto"/>
                        <w:right w:val="none" w:sz="0" w:space="0" w:color="auto"/>
                      </w:divBdr>
                    </w:div>
                  </w:divsChild>
                </w:div>
                <w:div w:id="2013680008">
                  <w:marLeft w:val="0"/>
                  <w:marRight w:val="0"/>
                  <w:marTop w:val="0"/>
                  <w:marBottom w:val="0"/>
                  <w:divBdr>
                    <w:top w:val="none" w:sz="0" w:space="0" w:color="auto"/>
                    <w:left w:val="none" w:sz="0" w:space="0" w:color="auto"/>
                    <w:bottom w:val="none" w:sz="0" w:space="0" w:color="auto"/>
                    <w:right w:val="none" w:sz="0" w:space="0" w:color="auto"/>
                  </w:divBdr>
                  <w:divsChild>
                    <w:div w:id="866875233">
                      <w:marLeft w:val="0"/>
                      <w:marRight w:val="0"/>
                      <w:marTop w:val="0"/>
                      <w:marBottom w:val="0"/>
                      <w:divBdr>
                        <w:top w:val="none" w:sz="0" w:space="0" w:color="auto"/>
                        <w:left w:val="none" w:sz="0" w:space="0" w:color="auto"/>
                        <w:bottom w:val="none" w:sz="0" w:space="0" w:color="auto"/>
                        <w:right w:val="none" w:sz="0" w:space="0" w:color="auto"/>
                      </w:divBdr>
                    </w:div>
                  </w:divsChild>
                </w:div>
                <w:div w:id="2029789818">
                  <w:marLeft w:val="0"/>
                  <w:marRight w:val="0"/>
                  <w:marTop w:val="0"/>
                  <w:marBottom w:val="0"/>
                  <w:divBdr>
                    <w:top w:val="none" w:sz="0" w:space="0" w:color="auto"/>
                    <w:left w:val="none" w:sz="0" w:space="0" w:color="auto"/>
                    <w:bottom w:val="none" w:sz="0" w:space="0" w:color="auto"/>
                    <w:right w:val="none" w:sz="0" w:space="0" w:color="auto"/>
                  </w:divBdr>
                  <w:divsChild>
                    <w:div w:id="690106101">
                      <w:marLeft w:val="0"/>
                      <w:marRight w:val="0"/>
                      <w:marTop w:val="0"/>
                      <w:marBottom w:val="0"/>
                      <w:divBdr>
                        <w:top w:val="none" w:sz="0" w:space="0" w:color="auto"/>
                        <w:left w:val="none" w:sz="0" w:space="0" w:color="auto"/>
                        <w:bottom w:val="none" w:sz="0" w:space="0" w:color="auto"/>
                        <w:right w:val="none" w:sz="0" w:space="0" w:color="auto"/>
                      </w:divBdr>
                    </w:div>
                  </w:divsChild>
                </w:div>
                <w:div w:id="2031830916">
                  <w:marLeft w:val="0"/>
                  <w:marRight w:val="0"/>
                  <w:marTop w:val="0"/>
                  <w:marBottom w:val="0"/>
                  <w:divBdr>
                    <w:top w:val="none" w:sz="0" w:space="0" w:color="auto"/>
                    <w:left w:val="none" w:sz="0" w:space="0" w:color="auto"/>
                    <w:bottom w:val="none" w:sz="0" w:space="0" w:color="auto"/>
                    <w:right w:val="none" w:sz="0" w:space="0" w:color="auto"/>
                  </w:divBdr>
                  <w:divsChild>
                    <w:div w:id="1942831832">
                      <w:marLeft w:val="0"/>
                      <w:marRight w:val="0"/>
                      <w:marTop w:val="0"/>
                      <w:marBottom w:val="0"/>
                      <w:divBdr>
                        <w:top w:val="none" w:sz="0" w:space="0" w:color="auto"/>
                        <w:left w:val="none" w:sz="0" w:space="0" w:color="auto"/>
                        <w:bottom w:val="none" w:sz="0" w:space="0" w:color="auto"/>
                        <w:right w:val="none" w:sz="0" w:space="0" w:color="auto"/>
                      </w:divBdr>
                    </w:div>
                  </w:divsChild>
                </w:div>
                <w:div w:id="2039618007">
                  <w:marLeft w:val="0"/>
                  <w:marRight w:val="0"/>
                  <w:marTop w:val="0"/>
                  <w:marBottom w:val="0"/>
                  <w:divBdr>
                    <w:top w:val="none" w:sz="0" w:space="0" w:color="auto"/>
                    <w:left w:val="none" w:sz="0" w:space="0" w:color="auto"/>
                    <w:bottom w:val="none" w:sz="0" w:space="0" w:color="auto"/>
                    <w:right w:val="none" w:sz="0" w:space="0" w:color="auto"/>
                  </w:divBdr>
                  <w:divsChild>
                    <w:div w:id="1616256656">
                      <w:marLeft w:val="0"/>
                      <w:marRight w:val="0"/>
                      <w:marTop w:val="0"/>
                      <w:marBottom w:val="0"/>
                      <w:divBdr>
                        <w:top w:val="none" w:sz="0" w:space="0" w:color="auto"/>
                        <w:left w:val="none" w:sz="0" w:space="0" w:color="auto"/>
                        <w:bottom w:val="none" w:sz="0" w:space="0" w:color="auto"/>
                        <w:right w:val="none" w:sz="0" w:space="0" w:color="auto"/>
                      </w:divBdr>
                    </w:div>
                  </w:divsChild>
                </w:div>
                <w:div w:id="2047833937">
                  <w:marLeft w:val="0"/>
                  <w:marRight w:val="0"/>
                  <w:marTop w:val="0"/>
                  <w:marBottom w:val="0"/>
                  <w:divBdr>
                    <w:top w:val="none" w:sz="0" w:space="0" w:color="auto"/>
                    <w:left w:val="none" w:sz="0" w:space="0" w:color="auto"/>
                    <w:bottom w:val="none" w:sz="0" w:space="0" w:color="auto"/>
                    <w:right w:val="none" w:sz="0" w:space="0" w:color="auto"/>
                  </w:divBdr>
                  <w:divsChild>
                    <w:div w:id="1950504322">
                      <w:marLeft w:val="0"/>
                      <w:marRight w:val="0"/>
                      <w:marTop w:val="0"/>
                      <w:marBottom w:val="0"/>
                      <w:divBdr>
                        <w:top w:val="none" w:sz="0" w:space="0" w:color="auto"/>
                        <w:left w:val="none" w:sz="0" w:space="0" w:color="auto"/>
                        <w:bottom w:val="none" w:sz="0" w:space="0" w:color="auto"/>
                        <w:right w:val="none" w:sz="0" w:space="0" w:color="auto"/>
                      </w:divBdr>
                    </w:div>
                  </w:divsChild>
                </w:div>
                <w:div w:id="2051803563">
                  <w:marLeft w:val="0"/>
                  <w:marRight w:val="0"/>
                  <w:marTop w:val="0"/>
                  <w:marBottom w:val="0"/>
                  <w:divBdr>
                    <w:top w:val="none" w:sz="0" w:space="0" w:color="auto"/>
                    <w:left w:val="none" w:sz="0" w:space="0" w:color="auto"/>
                    <w:bottom w:val="none" w:sz="0" w:space="0" w:color="auto"/>
                    <w:right w:val="none" w:sz="0" w:space="0" w:color="auto"/>
                  </w:divBdr>
                  <w:divsChild>
                    <w:div w:id="536162574">
                      <w:marLeft w:val="0"/>
                      <w:marRight w:val="0"/>
                      <w:marTop w:val="0"/>
                      <w:marBottom w:val="0"/>
                      <w:divBdr>
                        <w:top w:val="none" w:sz="0" w:space="0" w:color="auto"/>
                        <w:left w:val="none" w:sz="0" w:space="0" w:color="auto"/>
                        <w:bottom w:val="none" w:sz="0" w:space="0" w:color="auto"/>
                        <w:right w:val="none" w:sz="0" w:space="0" w:color="auto"/>
                      </w:divBdr>
                    </w:div>
                  </w:divsChild>
                </w:div>
                <w:div w:id="2052923315">
                  <w:marLeft w:val="0"/>
                  <w:marRight w:val="0"/>
                  <w:marTop w:val="0"/>
                  <w:marBottom w:val="0"/>
                  <w:divBdr>
                    <w:top w:val="none" w:sz="0" w:space="0" w:color="auto"/>
                    <w:left w:val="none" w:sz="0" w:space="0" w:color="auto"/>
                    <w:bottom w:val="none" w:sz="0" w:space="0" w:color="auto"/>
                    <w:right w:val="none" w:sz="0" w:space="0" w:color="auto"/>
                  </w:divBdr>
                  <w:divsChild>
                    <w:div w:id="1103652007">
                      <w:marLeft w:val="0"/>
                      <w:marRight w:val="0"/>
                      <w:marTop w:val="0"/>
                      <w:marBottom w:val="0"/>
                      <w:divBdr>
                        <w:top w:val="none" w:sz="0" w:space="0" w:color="auto"/>
                        <w:left w:val="none" w:sz="0" w:space="0" w:color="auto"/>
                        <w:bottom w:val="none" w:sz="0" w:space="0" w:color="auto"/>
                        <w:right w:val="none" w:sz="0" w:space="0" w:color="auto"/>
                      </w:divBdr>
                    </w:div>
                  </w:divsChild>
                </w:div>
                <w:div w:id="2088307957">
                  <w:marLeft w:val="0"/>
                  <w:marRight w:val="0"/>
                  <w:marTop w:val="0"/>
                  <w:marBottom w:val="0"/>
                  <w:divBdr>
                    <w:top w:val="none" w:sz="0" w:space="0" w:color="auto"/>
                    <w:left w:val="none" w:sz="0" w:space="0" w:color="auto"/>
                    <w:bottom w:val="none" w:sz="0" w:space="0" w:color="auto"/>
                    <w:right w:val="none" w:sz="0" w:space="0" w:color="auto"/>
                  </w:divBdr>
                  <w:divsChild>
                    <w:div w:id="1182008700">
                      <w:marLeft w:val="0"/>
                      <w:marRight w:val="0"/>
                      <w:marTop w:val="0"/>
                      <w:marBottom w:val="0"/>
                      <w:divBdr>
                        <w:top w:val="none" w:sz="0" w:space="0" w:color="auto"/>
                        <w:left w:val="none" w:sz="0" w:space="0" w:color="auto"/>
                        <w:bottom w:val="none" w:sz="0" w:space="0" w:color="auto"/>
                        <w:right w:val="none" w:sz="0" w:space="0" w:color="auto"/>
                      </w:divBdr>
                    </w:div>
                  </w:divsChild>
                </w:div>
                <w:div w:id="2104567350">
                  <w:marLeft w:val="0"/>
                  <w:marRight w:val="0"/>
                  <w:marTop w:val="0"/>
                  <w:marBottom w:val="0"/>
                  <w:divBdr>
                    <w:top w:val="none" w:sz="0" w:space="0" w:color="auto"/>
                    <w:left w:val="none" w:sz="0" w:space="0" w:color="auto"/>
                    <w:bottom w:val="none" w:sz="0" w:space="0" w:color="auto"/>
                    <w:right w:val="none" w:sz="0" w:space="0" w:color="auto"/>
                  </w:divBdr>
                  <w:divsChild>
                    <w:div w:id="967590803">
                      <w:marLeft w:val="0"/>
                      <w:marRight w:val="0"/>
                      <w:marTop w:val="0"/>
                      <w:marBottom w:val="0"/>
                      <w:divBdr>
                        <w:top w:val="none" w:sz="0" w:space="0" w:color="auto"/>
                        <w:left w:val="none" w:sz="0" w:space="0" w:color="auto"/>
                        <w:bottom w:val="none" w:sz="0" w:space="0" w:color="auto"/>
                        <w:right w:val="none" w:sz="0" w:space="0" w:color="auto"/>
                      </w:divBdr>
                    </w:div>
                  </w:divsChild>
                </w:div>
                <w:div w:id="2136408834">
                  <w:marLeft w:val="0"/>
                  <w:marRight w:val="0"/>
                  <w:marTop w:val="0"/>
                  <w:marBottom w:val="0"/>
                  <w:divBdr>
                    <w:top w:val="none" w:sz="0" w:space="0" w:color="auto"/>
                    <w:left w:val="none" w:sz="0" w:space="0" w:color="auto"/>
                    <w:bottom w:val="none" w:sz="0" w:space="0" w:color="auto"/>
                    <w:right w:val="none" w:sz="0" w:space="0" w:color="auto"/>
                  </w:divBdr>
                  <w:divsChild>
                    <w:div w:id="2044624244">
                      <w:marLeft w:val="0"/>
                      <w:marRight w:val="0"/>
                      <w:marTop w:val="0"/>
                      <w:marBottom w:val="0"/>
                      <w:divBdr>
                        <w:top w:val="none" w:sz="0" w:space="0" w:color="auto"/>
                        <w:left w:val="none" w:sz="0" w:space="0" w:color="auto"/>
                        <w:bottom w:val="none" w:sz="0" w:space="0" w:color="auto"/>
                        <w:right w:val="none" w:sz="0" w:space="0" w:color="auto"/>
                      </w:divBdr>
                    </w:div>
                  </w:divsChild>
                </w:div>
                <w:div w:id="2137136502">
                  <w:marLeft w:val="0"/>
                  <w:marRight w:val="0"/>
                  <w:marTop w:val="0"/>
                  <w:marBottom w:val="0"/>
                  <w:divBdr>
                    <w:top w:val="none" w:sz="0" w:space="0" w:color="auto"/>
                    <w:left w:val="none" w:sz="0" w:space="0" w:color="auto"/>
                    <w:bottom w:val="none" w:sz="0" w:space="0" w:color="auto"/>
                    <w:right w:val="none" w:sz="0" w:space="0" w:color="auto"/>
                  </w:divBdr>
                  <w:divsChild>
                    <w:div w:id="140393900">
                      <w:marLeft w:val="0"/>
                      <w:marRight w:val="0"/>
                      <w:marTop w:val="0"/>
                      <w:marBottom w:val="0"/>
                      <w:divBdr>
                        <w:top w:val="none" w:sz="0" w:space="0" w:color="auto"/>
                        <w:left w:val="none" w:sz="0" w:space="0" w:color="auto"/>
                        <w:bottom w:val="none" w:sz="0" w:space="0" w:color="auto"/>
                        <w:right w:val="none" w:sz="0" w:space="0" w:color="auto"/>
                      </w:divBdr>
                    </w:div>
                  </w:divsChild>
                </w:div>
                <w:div w:id="2140758439">
                  <w:marLeft w:val="0"/>
                  <w:marRight w:val="0"/>
                  <w:marTop w:val="0"/>
                  <w:marBottom w:val="0"/>
                  <w:divBdr>
                    <w:top w:val="none" w:sz="0" w:space="0" w:color="auto"/>
                    <w:left w:val="none" w:sz="0" w:space="0" w:color="auto"/>
                    <w:bottom w:val="none" w:sz="0" w:space="0" w:color="auto"/>
                    <w:right w:val="none" w:sz="0" w:space="0" w:color="auto"/>
                  </w:divBdr>
                  <w:divsChild>
                    <w:div w:id="2043751243">
                      <w:marLeft w:val="0"/>
                      <w:marRight w:val="0"/>
                      <w:marTop w:val="0"/>
                      <w:marBottom w:val="0"/>
                      <w:divBdr>
                        <w:top w:val="none" w:sz="0" w:space="0" w:color="auto"/>
                        <w:left w:val="none" w:sz="0" w:space="0" w:color="auto"/>
                        <w:bottom w:val="none" w:sz="0" w:space="0" w:color="auto"/>
                        <w:right w:val="none" w:sz="0" w:space="0" w:color="auto"/>
                      </w:divBdr>
                    </w:div>
                  </w:divsChild>
                </w:div>
                <w:div w:id="2141531696">
                  <w:marLeft w:val="0"/>
                  <w:marRight w:val="0"/>
                  <w:marTop w:val="0"/>
                  <w:marBottom w:val="0"/>
                  <w:divBdr>
                    <w:top w:val="none" w:sz="0" w:space="0" w:color="auto"/>
                    <w:left w:val="none" w:sz="0" w:space="0" w:color="auto"/>
                    <w:bottom w:val="none" w:sz="0" w:space="0" w:color="auto"/>
                    <w:right w:val="none" w:sz="0" w:space="0" w:color="auto"/>
                  </w:divBdr>
                  <w:divsChild>
                    <w:div w:id="698161724">
                      <w:marLeft w:val="0"/>
                      <w:marRight w:val="0"/>
                      <w:marTop w:val="0"/>
                      <w:marBottom w:val="0"/>
                      <w:divBdr>
                        <w:top w:val="none" w:sz="0" w:space="0" w:color="auto"/>
                        <w:left w:val="none" w:sz="0" w:space="0" w:color="auto"/>
                        <w:bottom w:val="none" w:sz="0" w:space="0" w:color="auto"/>
                        <w:right w:val="none" w:sz="0" w:space="0" w:color="auto"/>
                      </w:divBdr>
                    </w:div>
                  </w:divsChild>
                </w:div>
                <w:div w:id="2145463898">
                  <w:marLeft w:val="0"/>
                  <w:marRight w:val="0"/>
                  <w:marTop w:val="0"/>
                  <w:marBottom w:val="0"/>
                  <w:divBdr>
                    <w:top w:val="none" w:sz="0" w:space="0" w:color="auto"/>
                    <w:left w:val="none" w:sz="0" w:space="0" w:color="auto"/>
                    <w:bottom w:val="none" w:sz="0" w:space="0" w:color="auto"/>
                    <w:right w:val="none" w:sz="0" w:space="0" w:color="auto"/>
                  </w:divBdr>
                  <w:divsChild>
                    <w:div w:id="1760638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358054">
          <w:marLeft w:val="0"/>
          <w:marRight w:val="0"/>
          <w:marTop w:val="0"/>
          <w:marBottom w:val="0"/>
          <w:divBdr>
            <w:top w:val="none" w:sz="0" w:space="0" w:color="auto"/>
            <w:left w:val="none" w:sz="0" w:space="0" w:color="auto"/>
            <w:bottom w:val="none" w:sz="0" w:space="0" w:color="auto"/>
            <w:right w:val="none" w:sz="0" w:space="0" w:color="auto"/>
          </w:divBdr>
        </w:div>
        <w:div w:id="1646350593">
          <w:marLeft w:val="0"/>
          <w:marRight w:val="0"/>
          <w:marTop w:val="0"/>
          <w:marBottom w:val="0"/>
          <w:divBdr>
            <w:top w:val="none" w:sz="0" w:space="0" w:color="auto"/>
            <w:left w:val="none" w:sz="0" w:space="0" w:color="auto"/>
            <w:bottom w:val="none" w:sz="0" w:space="0" w:color="auto"/>
            <w:right w:val="none" w:sz="0" w:space="0" w:color="auto"/>
          </w:divBdr>
        </w:div>
      </w:divsChild>
    </w:div>
    <w:div w:id="617109238">
      <w:bodyDiv w:val="1"/>
      <w:marLeft w:val="0"/>
      <w:marRight w:val="0"/>
      <w:marTop w:val="0"/>
      <w:marBottom w:val="0"/>
      <w:divBdr>
        <w:top w:val="none" w:sz="0" w:space="0" w:color="auto"/>
        <w:left w:val="none" w:sz="0" w:space="0" w:color="auto"/>
        <w:bottom w:val="none" w:sz="0" w:space="0" w:color="auto"/>
        <w:right w:val="none" w:sz="0" w:space="0" w:color="auto"/>
      </w:divBdr>
      <w:divsChild>
        <w:div w:id="1058162253">
          <w:marLeft w:val="0"/>
          <w:marRight w:val="0"/>
          <w:marTop w:val="0"/>
          <w:marBottom w:val="0"/>
          <w:divBdr>
            <w:top w:val="none" w:sz="0" w:space="0" w:color="auto"/>
            <w:left w:val="none" w:sz="0" w:space="0" w:color="auto"/>
            <w:bottom w:val="none" w:sz="0" w:space="0" w:color="auto"/>
            <w:right w:val="none" w:sz="0" w:space="0" w:color="auto"/>
          </w:divBdr>
        </w:div>
      </w:divsChild>
    </w:div>
    <w:div w:id="649216665">
      <w:bodyDiv w:val="1"/>
      <w:marLeft w:val="0"/>
      <w:marRight w:val="0"/>
      <w:marTop w:val="0"/>
      <w:marBottom w:val="0"/>
      <w:divBdr>
        <w:top w:val="none" w:sz="0" w:space="0" w:color="auto"/>
        <w:left w:val="none" w:sz="0" w:space="0" w:color="auto"/>
        <w:bottom w:val="none" w:sz="0" w:space="0" w:color="auto"/>
        <w:right w:val="none" w:sz="0" w:space="0" w:color="auto"/>
      </w:divBdr>
      <w:divsChild>
        <w:div w:id="1623998876">
          <w:marLeft w:val="0"/>
          <w:marRight w:val="0"/>
          <w:marTop w:val="0"/>
          <w:marBottom w:val="0"/>
          <w:divBdr>
            <w:top w:val="none" w:sz="0" w:space="0" w:color="auto"/>
            <w:left w:val="none" w:sz="0" w:space="0" w:color="auto"/>
            <w:bottom w:val="none" w:sz="0" w:space="0" w:color="auto"/>
            <w:right w:val="none" w:sz="0" w:space="0" w:color="auto"/>
          </w:divBdr>
        </w:div>
      </w:divsChild>
    </w:div>
    <w:div w:id="708453796">
      <w:bodyDiv w:val="1"/>
      <w:marLeft w:val="0"/>
      <w:marRight w:val="0"/>
      <w:marTop w:val="0"/>
      <w:marBottom w:val="0"/>
      <w:divBdr>
        <w:top w:val="none" w:sz="0" w:space="0" w:color="auto"/>
        <w:left w:val="none" w:sz="0" w:space="0" w:color="auto"/>
        <w:bottom w:val="none" w:sz="0" w:space="0" w:color="auto"/>
        <w:right w:val="none" w:sz="0" w:space="0" w:color="auto"/>
      </w:divBdr>
    </w:div>
    <w:div w:id="716663759">
      <w:bodyDiv w:val="1"/>
      <w:marLeft w:val="0"/>
      <w:marRight w:val="0"/>
      <w:marTop w:val="0"/>
      <w:marBottom w:val="0"/>
      <w:divBdr>
        <w:top w:val="none" w:sz="0" w:space="0" w:color="auto"/>
        <w:left w:val="none" w:sz="0" w:space="0" w:color="auto"/>
        <w:bottom w:val="none" w:sz="0" w:space="0" w:color="auto"/>
        <w:right w:val="none" w:sz="0" w:space="0" w:color="auto"/>
      </w:divBdr>
    </w:div>
    <w:div w:id="736587555">
      <w:bodyDiv w:val="1"/>
      <w:marLeft w:val="0"/>
      <w:marRight w:val="0"/>
      <w:marTop w:val="0"/>
      <w:marBottom w:val="0"/>
      <w:divBdr>
        <w:top w:val="none" w:sz="0" w:space="0" w:color="auto"/>
        <w:left w:val="none" w:sz="0" w:space="0" w:color="auto"/>
        <w:bottom w:val="none" w:sz="0" w:space="0" w:color="auto"/>
        <w:right w:val="none" w:sz="0" w:space="0" w:color="auto"/>
      </w:divBdr>
      <w:divsChild>
        <w:div w:id="862400239">
          <w:marLeft w:val="0"/>
          <w:marRight w:val="0"/>
          <w:marTop w:val="0"/>
          <w:marBottom w:val="0"/>
          <w:divBdr>
            <w:top w:val="none" w:sz="0" w:space="0" w:color="auto"/>
            <w:left w:val="none" w:sz="0" w:space="0" w:color="auto"/>
            <w:bottom w:val="none" w:sz="0" w:space="0" w:color="auto"/>
            <w:right w:val="none" w:sz="0" w:space="0" w:color="auto"/>
          </w:divBdr>
        </w:div>
      </w:divsChild>
    </w:div>
    <w:div w:id="749959441">
      <w:bodyDiv w:val="1"/>
      <w:marLeft w:val="0"/>
      <w:marRight w:val="0"/>
      <w:marTop w:val="0"/>
      <w:marBottom w:val="0"/>
      <w:divBdr>
        <w:top w:val="none" w:sz="0" w:space="0" w:color="auto"/>
        <w:left w:val="none" w:sz="0" w:space="0" w:color="auto"/>
        <w:bottom w:val="none" w:sz="0" w:space="0" w:color="auto"/>
        <w:right w:val="none" w:sz="0" w:space="0" w:color="auto"/>
      </w:divBdr>
    </w:div>
    <w:div w:id="769280320">
      <w:bodyDiv w:val="1"/>
      <w:marLeft w:val="0"/>
      <w:marRight w:val="0"/>
      <w:marTop w:val="0"/>
      <w:marBottom w:val="0"/>
      <w:divBdr>
        <w:top w:val="none" w:sz="0" w:space="0" w:color="auto"/>
        <w:left w:val="none" w:sz="0" w:space="0" w:color="auto"/>
        <w:bottom w:val="none" w:sz="0" w:space="0" w:color="auto"/>
        <w:right w:val="none" w:sz="0" w:space="0" w:color="auto"/>
      </w:divBdr>
      <w:divsChild>
        <w:div w:id="603608344">
          <w:marLeft w:val="0"/>
          <w:marRight w:val="0"/>
          <w:marTop w:val="0"/>
          <w:marBottom w:val="0"/>
          <w:divBdr>
            <w:top w:val="none" w:sz="0" w:space="0" w:color="auto"/>
            <w:left w:val="none" w:sz="0" w:space="0" w:color="auto"/>
            <w:bottom w:val="none" w:sz="0" w:space="0" w:color="auto"/>
            <w:right w:val="none" w:sz="0" w:space="0" w:color="auto"/>
          </w:divBdr>
        </w:div>
      </w:divsChild>
    </w:div>
    <w:div w:id="841163375">
      <w:bodyDiv w:val="1"/>
      <w:marLeft w:val="0"/>
      <w:marRight w:val="0"/>
      <w:marTop w:val="0"/>
      <w:marBottom w:val="0"/>
      <w:divBdr>
        <w:top w:val="none" w:sz="0" w:space="0" w:color="auto"/>
        <w:left w:val="none" w:sz="0" w:space="0" w:color="auto"/>
        <w:bottom w:val="none" w:sz="0" w:space="0" w:color="auto"/>
        <w:right w:val="none" w:sz="0" w:space="0" w:color="auto"/>
      </w:divBdr>
    </w:div>
    <w:div w:id="843085343">
      <w:bodyDiv w:val="1"/>
      <w:marLeft w:val="0"/>
      <w:marRight w:val="0"/>
      <w:marTop w:val="0"/>
      <w:marBottom w:val="0"/>
      <w:divBdr>
        <w:top w:val="none" w:sz="0" w:space="0" w:color="auto"/>
        <w:left w:val="none" w:sz="0" w:space="0" w:color="auto"/>
        <w:bottom w:val="none" w:sz="0" w:space="0" w:color="auto"/>
        <w:right w:val="none" w:sz="0" w:space="0" w:color="auto"/>
      </w:divBdr>
    </w:div>
    <w:div w:id="867841658">
      <w:bodyDiv w:val="1"/>
      <w:marLeft w:val="0"/>
      <w:marRight w:val="0"/>
      <w:marTop w:val="0"/>
      <w:marBottom w:val="0"/>
      <w:divBdr>
        <w:top w:val="none" w:sz="0" w:space="0" w:color="auto"/>
        <w:left w:val="none" w:sz="0" w:space="0" w:color="auto"/>
        <w:bottom w:val="none" w:sz="0" w:space="0" w:color="auto"/>
        <w:right w:val="none" w:sz="0" w:space="0" w:color="auto"/>
      </w:divBdr>
    </w:div>
    <w:div w:id="898631000">
      <w:bodyDiv w:val="1"/>
      <w:marLeft w:val="0"/>
      <w:marRight w:val="0"/>
      <w:marTop w:val="0"/>
      <w:marBottom w:val="0"/>
      <w:divBdr>
        <w:top w:val="none" w:sz="0" w:space="0" w:color="auto"/>
        <w:left w:val="none" w:sz="0" w:space="0" w:color="auto"/>
        <w:bottom w:val="none" w:sz="0" w:space="0" w:color="auto"/>
        <w:right w:val="none" w:sz="0" w:space="0" w:color="auto"/>
      </w:divBdr>
      <w:divsChild>
        <w:div w:id="2048140415">
          <w:marLeft w:val="0"/>
          <w:marRight w:val="0"/>
          <w:marTop w:val="0"/>
          <w:marBottom w:val="0"/>
          <w:divBdr>
            <w:top w:val="none" w:sz="0" w:space="0" w:color="auto"/>
            <w:left w:val="none" w:sz="0" w:space="0" w:color="auto"/>
            <w:bottom w:val="none" w:sz="0" w:space="0" w:color="auto"/>
            <w:right w:val="none" w:sz="0" w:space="0" w:color="auto"/>
          </w:divBdr>
        </w:div>
      </w:divsChild>
    </w:div>
    <w:div w:id="913903186">
      <w:bodyDiv w:val="1"/>
      <w:marLeft w:val="0"/>
      <w:marRight w:val="0"/>
      <w:marTop w:val="0"/>
      <w:marBottom w:val="0"/>
      <w:divBdr>
        <w:top w:val="none" w:sz="0" w:space="0" w:color="auto"/>
        <w:left w:val="none" w:sz="0" w:space="0" w:color="auto"/>
        <w:bottom w:val="none" w:sz="0" w:space="0" w:color="auto"/>
        <w:right w:val="none" w:sz="0" w:space="0" w:color="auto"/>
      </w:divBdr>
    </w:div>
    <w:div w:id="966155606">
      <w:bodyDiv w:val="1"/>
      <w:marLeft w:val="0"/>
      <w:marRight w:val="0"/>
      <w:marTop w:val="0"/>
      <w:marBottom w:val="0"/>
      <w:divBdr>
        <w:top w:val="none" w:sz="0" w:space="0" w:color="auto"/>
        <w:left w:val="none" w:sz="0" w:space="0" w:color="auto"/>
        <w:bottom w:val="none" w:sz="0" w:space="0" w:color="auto"/>
        <w:right w:val="none" w:sz="0" w:space="0" w:color="auto"/>
      </w:divBdr>
      <w:divsChild>
        <w:div w:id="304631024">
          <w:marLeft w:val="0"/>
          <w:marRight w:val="0"/>
          <w:marTop w:val="0"/>
          <w:marBottom w:val="0"/>
          <w:divBdr>
            <w:top w:val="none" w:sz="0" w:space="0" w:color="auto"/>
            <w:left w:val="none" w:sz="0" w:space="0" w:color="auto"/>
            <w:bottom w:val="none" w:sz="0" w:space="0" w:color="auto"/>
            <w:right w:val="none" w:sz="0" w:space="0" w:color="auto"/>
          </w:divBdr>
        </w:div>
      </w:divsChild>
    </w:div>
    <w:div w:id="989023926">
      <w:bodyDiv w:val="1"/>
      <w:marLeft w:val="0"/>
      <w:marRight w:val="0"/>
      <w:marTop w:val="0"/>
      <w:marBottom w:val="0"/>
      <w:divBdr>
        <w:top w:val="none" w:sz="0" w:space="0" w:color="auto"/>
        <w:left w:val="none" w:sz="0" w:space="0" w:color="auto"/>
        <w:bottom w:val="none" w:sz="0" w:space="0" w:color="auto"/>
        <w:right w:val="none" w:sz="0" w:space="0" w:color="auto"/>
      </w:divBdr>
      <w:divsChild>
        <w:div w:id="1678265951">
          <w:marLeft w:val="0"/>
          <w:marRight w:val="0"/>
          <w:marTop w:val="0"/>
          <w:marBottom w:val="0"/>
          <w:divBdr>
            <w:top w:val="none" w:sz="0" w:space="0" w:color="auto"/>
            <w:left w:val="none" w:sz="0" w:space="0" w:color="auto"/>
            <w:bottom w:val="none" w:sz="0" w:space="0" w:color="auto"/>
            <w:right w:val="none" w:sz="0" w:space="0" w:color="auto"/>
          </w:divBdr>
        </w:div>
      </w:divsChild>
    </w:div>
    <w:div w:id="1001812435">
      <w:bodyDiv w:val="1"/>
      <w:marLeft w:val="0"/>
      <w:marRight w:val="0"/>
      <w:marTop w:val="0"/>
      <w:marBottom w:val="0"/>
      <w:divBdr>
        <w:top w:val="none" w:sz="0" w:space="0" w:color="auto"/>
        <w:left w:val="none" w:sz="0" w:space="0" w:color="auto"/>
        <w:bottom w:val="none" w:sz="0" w:space="0" w:color="auto"/>
        <w:right w:val="none" w:sz="0" w:space="0" w:color="auto"/>
      </w:divBdr>
    </w:div>
    <w:div w:id="1019165050">
      <w:bodyDiv w:val="1"/>
      <w:marLeft w:val="0"/>
      <w:marRight w:val="0"/>
      <w:marTop w:val="0"/>
      <w:marBottom w:val="0"/>
      <w:divBdr>
        <w:top w:val="none" w:sz="0" w:space="0" w:color="auto"/>
        <w:left w:val="none" w:sz="0" w:space="0" w:color="auto"/>
        <w:bottom w:val="none" w:sz="0" w:space="0" w:color="auto"/>
        <w:right w:val="none" w:sz="0" w:space="0" w:color="auto"/>
      </w:divBdr>
    </w:div>
    <w:div w:id="1041903709">
      <w:bodyDiv w:val="1"/>
      <w:marLeft w:val="0"/>
      <w:marRight w:val="0"/>
      <w:marTop w:val="0"/>
      <w:marBottom w:val="0"/>
      <w:divBdr>
        <w:top w:val="none" w:sz="0" w:space="0" w:color="auto"/>
        <w:left w:val="none" w:sz="0" w:space="0" w:color="auto"/>
        <w:bottom w:val="none" w:sz="0" w:space="0" w:color="auto"/>
        <w:right w:val="none" w:sz="0" w:space="0" w:color="auto"/>
      </w:divBdr>
      <w:divsChild>
        <w:div w:id="1820414790">
          <w:marLeft w:val="0"/>
          <w:marRight w:val="0"/>
          <w:marTop w:val="0"/>
          <w:marBottom w:val="0"/>
          <w:divBdr>
            <w:top w:val="none" w:sz="0" w:space="0" w:color="auto"/>
            <w:left w:val="none" w:sz="0" w:space="0" w:color="auto"/>
            <w:bottom w:val="none" w:sz="0" w:space="0" w:color="auto"/>
            <w:right w:val="none" w:sz="0" w:space="0" w:color="auto"/>
          </w:divBdr>
        </w:div>
      </w:divsChild>
    </w:div>
    <w:div w:id="1050422675">
      <w:bodyDiv w:val="1"/>
      <w:marLeft w:val="0"/>
      <w:marRight w:val="0"/>
      <w:marTop w:val="0"/>
      <w:marBottom w:val="0"/>
      <w:divBdr>
        <w:top w:val="none" w:sz="0" w:space="0" w:color="auto"/>
        <w:left w:val="none" w:sz="0" w:space="0" w:color="auto"/>
        <w:bottom w:val="none" w:sz="0" w:space="0" w:color="auto"/>
        <w:right w:val="none" w:sz="0" w:space="0" w:color="auto"/>
      </w:divBdr>
    </w:div>
    <w:div w:id="1084834979">
      <w:bodyDiv w:val="1"/>
      <w:marLeft w:val="0"/>
      <w:marRight w:val="0"/>
      <w:marTop w:val="0"/>
      <w:marBottom w:val="0"/>
      <w:divBdr>
        <w:top w:val="none" w:sz="0" w:space="0" w:color="auto"/>
        <w:left w:val="none" w:sz="0" w:space="0" w:color="auto"/>
        <w:bottom w:val="none" w:sz="0" w:space="0" w:color="auto"/>
        <w:right w:val="none" w:sz="0" w:space="0" w:color="auto"/>
      </w:divBdr>
      <w:divsChild>
        <w:div w:id="234434748">
          <w:marLeft w:val="0"/>
          <w:marRight w:val="0"/>
          <w:marTop w:val="0"/>
          <w:marBottom w:val="0"/>
          <w:divBdr>
            <w:top w:val="none" w:sz="0" w:space="0" w:color="auto"/>
            <w:left w:val="none" w:sz="0" w:space="0" w:color="auto"/>
            <w:bottom w:val="none" w:sz="0" w:space="0" w:color="auto"/>
            <w:right w:val="none" w:sz="0" w:space="0" w:color="auto"/>
          </w:divBdr>
        </w:div>
      </w:divsChild>
    </w:div>
    <w:div w:id="1124156378">
      <w:bodyDiv w:val="1"/>
      <w:marLeft w:val="0"/>
      <w:marRight w:val="0"/>
      <w:marTop w:val="0"/>
      <w:marBottom w:val="0"/>
      <w:divBdr>
        <w:top w:val="none" w:sz="0" w:space="0" w:color="auto"/>
        <w:left w:val="none" w:sz="0" w:space="0" w:color="auto"/>
        <w:bottom w:val="none" w:sz="0" w:space="0" w:color="auto"/>
        <w:right w:val="none" w:sz="0" w:space="0" w:color="auto"/>
      </w:divBdr>
    </w:div>
    <w:div w:id="1134635708">
      <w:bodyDiv w:val="1"/>
      <w:marLeft w:val="0"/>
      <w:marRight w:val="0"/>
      <w:marTop w:val="0"/>
      <w:marBottom w:val="0"/>
      <w:divBdr>
        <w:top w:val="none" w:sz="0" w:space="0" w:color="auto"/>
        <w:left w:val="none" w:sz="0" w:space="0" w:color="auto"/>
        <w:bottom w:val="none" w:sz="0" w:space="0" w:color="auto"/>
        <w:right w:val="none" w:sz="0" w:space="0" w:color="auto"/>
      </w:divBdr>
      <w:divsChild>
        <w:div w:id="981034290">
          <w:marLeft w:val="0"/>
          <w:marRight w:val="0"/>
          <w:marTop w:val="0"/>
          <w:marBottom w:val="0"/>
          <w:divBdr>
            <w:top w:val="none" w:sz="0" w:space="0" w:color="auto"/>
            <w:left w:val="none" w:sz="0" w:space="0" w:color="auto"/>
            <w:bottom w:val="none" w:sz="0" w:space="0" w:color="auto"/>
            <w:right w:val="none" w:sz="0" w:space="0" w:color="auto"/>
          </w:divBdr>
        </w:div>
      </w:divsChild>
    </w:div>
    <w:div w:id="1136609400">
      <w:bodyDiv w:val="1"/>
      <w:marLeft w:val="0"/>
      <w:marRight w:val="0"/>
      <w:marTop w:val="0"/>
      <w:marBottom w:val="0"/>
      <w:divBdr>
        <w:top w:val="none" w:sz="0" w:space="0" w:color="auto"/>
        <w:left w:val="none" w:sz="0" w:space="0" w:color="auto"/>
        <w:bottom w:val="none" w:sz="0" w:space="0" w:color="auto"/>
        <w:right w:val="none" w:sz="0" w:space="0" w:color="auto"/>
      </w:divBdr>
      <w:divsChild>
        <w:div w:id="1758358751">
          <w:marLeft w:val="0"/>
          <w:marRight w:val="0"/>
          <w:marTop w:val="0"/>
          <w:marBottom w:val="0"/>
          <w:divBdr>
            <w:top w:val="none" w:sz="0" w:space="0" w:color="auto"/>
            <w:left w:val="none" w:sz="0" w:space="0" w:color="auto"/>
            <w:bottom w:val="none" w:sz="0" w:space="0" w:color="auto"/>
            <w:right w:val="none" w:sz="0" w:space="0" w:color="auto"/>
          </w:divBdr>
          <w:divsChild>
            <w:div w:id="304701688">
              <w:marLeft w:val="0"/>
              <w:marRight w:val="0"/>
              <w:marTop w:val="0"/>
              <w:marBottom w:val="0"/>
              <w:divBdr>
                <w:top w:val="none" w:sz="0" w:space="0" w:color="auto"/>
                <w:left w:val="none" w:sz="0" w:space="0" w:color="auto"/>
                <w:bottom w:val="none" w:sz="0" w:space="0" w:color="auto"/>
                <w:right w:val="none" w:sz="0" w:space="0" w:color="auto"/>
              </w:divBdr>
            </w:div>
            <w:div w:id="59868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392598">
      <w:bodyDiv w:val="1"/>
      <w:marLeft w:val="0"/>
      <w:marRight w:val="0"/>
      <w:marTop w:val="0"/>
      <w:marBottom w:val="0"/>
      <w:divBdr>
        <w:top w:val="none" w:sz="0" w:space="0" w:color="auto"/>
        <w:left w:val="none" w:sz="0" w:space="0" w:color="auto"/>
        <w:bottom w:val="none" w:sz="0" w:space="0" w:color="auto"/>
        <w:right w:val="none" w:sz="0" w:space="0" w:color="auto"/>
      </w:divBdr>
    </w:div>
    <w:div w:id="1229069893">
      <w:bodyDiv w:val="1"/>
      <w:marLeft w:val="0"/>
      <w:marRight w:val="0"/>
      <w:marTop w:val="0"/>
      <w:marBottom w:val="0"/>
      <w:divBdr>
        <w:top w:val="none" w:sz="0" w:space="0" w:color="auto"/>
        <w:left w:val="none" w:sz="0" w:space="0" w:color="auto"/>
        <w:bottom w:val="none" w:sz="0" w:space="0" w:color="auto"/>
        <w:right w:val="none" w:sz="0" w:space="0" w:color="auto"/>
      </w:divBdr>
      <w:divsChild>
        <w:div w:id="133568455">
          <w:marLeft w:val="0"/>
          <w:marRight w:val="0"/>
          <w:marTop w:val="0"/>
          <w:marBottom w:val="0"/>
          <w:divBdr>
            <w:top w:val="none" w:sz="0" w:space="0" w:color="auto"/>
            <w:left w:val="none" w:sz="0" w:space="0" w:color="auto"/>
            <w:bottom w:val="none" w:sz="0" w:space="0" w:color="auto"/>
            <w:right w:val="none" w:sz="0" w:space="0" w:color="auto"/>
          </w:divBdr>
        </w:div>
      </w:divsChild>
    </w:div>
    <w:div w:id="1292781326">
      <w:bodyDiv w:val="1"/>
      <w:marLeft w:val="0"/>
      <w:marRight w:val="0"/>
      <w:marTop w:val="0"/>
      <w:marBottom w:val="0"/>
      <w:divBdr>
        <w:top w:val="none" w:sz="0" w:space="0" w:color="auto"/>
        <w:left w:val="none" w:sz="0" w:space="0" w:color="auto"/>
        <w:bottom w:val="none" w:sz="0" w:space="0" w:color="auto"/>
        <w:right w:val="none" w:sz="0" w:space="0" w:color="auto"/>
      </w:divBdr>
      <w:divsChild>
        <w:div w:id="1799029602">
          <w:marLeft w:val="0"/>
          <w:marRight w:val="0"/>
          <w:marTop w:val="0"/>
          <w:marBottom w:val="0"/>
          <w:divBdr>
            <w:top w:val="none" w:sz="0" w:space="0" w:color="auto"/>
            <w:left w:val="none" w:sz="0" w:space="0" w:color="auto"/>
            <w:bottom w:val="none" w:sz="0" w:space="0" w:color="auto"/>
            <w:right w:val="none" w:sz="0" w:space="0" w:color="auto"/>
          </w:divBdr>
        </w:div>
      </w:divsChild>
    </w:div>
    <w:div w:id="1302543038">
      <w:bodyDiv w:val="1"/>
      <w:marLeft w:val="0"/>
      <w:marRight w:val="0"/>
      <w:marTop w:val="0"/>
      <w:marBottom w:val="0"/>
      <w:divBdr>
        <w:top w:val="none" w:sz="0" w:space="0" w:color="auto"/>
        <w:left w:val="none" w:sz="0" w:space="0" w:color="auto"/>
        <w:bottom w:val="none" w:sz="0" w:space="0" w:color="auto"/>
        <w:right w:val="none" w:sz="0" w:space="0" w:color="auto"/>
      </w:divBdr>
    </w:div>
    <w:div w:id="1305308926">
      <w:bodyDiv w:val="1"/>
      <w:marLeft w:val="0"/>
      <w:marRight w:val="0"/>
      <w:marTop w:val="0"/>
      <w:marBottom w:val="0"/>
      <w:divBdr>
        <w:top w:val="none" w:sz="0" w:space="0" w:color="auto"/>
        <w:left w:val="none" w:sz="0" w:space="0" w:color="auto"/>
        <w:bottom w:val="none" w:sz="0" w:space="0" w:color="auto"/>
        <w:right w:val="none" w:sz="0" w:space="0" w:color="auto"/>
      </w:divBdr>
    </w:div>
    <w:div w:id="1314522491">
      <w:bodyDiv w:val="1"/>
      <w:marLeft w:val="0"/>
      <w:marRight w:val="0"/>
      <w:marTop w:val="0"/>
      <w:marBottom w:val="0"/>
      <w:divBdr>
        <w:top w:val="none" w:sz="0" w:space="0" w:color="auto"/>
        <w:left w:val="none" w:sz="0" w:space="0" w:color="auto"/>
        <w:bottom w:val="none" w:sz="0" w:space="0" w:color="auto"/>
        <w:right w:val="none" w:sz="0" w:space="0" w:color="auto"/>
      </w:divBdr>
    </w:div>
    <w:div w:id="1378118906">
      <w:bodyDiv w:val="1"/>
      <w:marLeft w:val="0"/>
      <w:marRight w:val="0"/>
      <w:marTop w:val="0"/>
      <w:marBottom w:val="0"/>
      <w:divBdr>
        <w:top w:val="none" w:sz="0" w:space="0" w:color="auto"/>
        <w:left w:val="none" w:sz="0" w:space="0" w:color="auto"/>
        <w:bottom w:val="none" w:sz="0" w:space="0" w:color="auto"/>
        <w:right w:val="none" w:sz="0" w:space="0" w:color="auto"/>
      </w:divBdr>
      <w:divsChild>
        <w:div w:id="1088427472">
          <w:marLeft w:val="0"/>
          <w:marRight w:val="0"/>
          <w:marTop w:val="0"/>
          <w:marBottom w:val="0"/>
          <w:divBdr>
            <w:top w:val="none" w:sz="0" w:space="0" w:color="auto"/>
            <w:left w:val="none" w:sz="0" w:space="0" w:color="auto"/>
            <w:bottom w:val="none" w:sz="0" w:space="0" w:color="auto"/>
            <w:right w:val="none" w:sz="0" w:space="0" w:color="auto"/>
          </w:divBdr>
        </w:div>
      </w:divsChild>
    </w:div>
    <w:div w:id="1421222331">
      <w:bodyDiv w:val="1"/>
      <w:marLeft w:val="0"/>
      <w:marRight w:val="0"/>
      <w:marTop w:val="0"/>
      <w:marBottom w:val="0"/>
      <w:divBdr>
        <w:top w:val="none" w:sz="0" w:space="0" w:color="auto"/>
        <w:left w:val="none" w:sz="0" w:space="0" w:color="auto"/>
        <w:bottom w:val="none" w:sz="0" w:space="0" w:color="auto"/>
        <w:right w:val="none" w:sz="0" w:space="0" w:color="auto"/>
      </w:divBdr>
    </w:div>
    <w:div w:id="1428234370">
      <w:bodyDiv w:val="1"/>
      <w:marLeft w:val="0"/>
      <w:marRight w:val="0"/>
      <w:marTop w:val="0"/>
      <w:marBottom w:val="0"/>
      <w:divBdr>
        <w:top w:val="none" w:sz="0" w:space="0" w:color="auto"/>
        <w:left w:val="none" w:sz="0" w:space="0" w:color="auto"/>
        <w:bottom w:val="none" w:sz="0" w:space="0" w:color="auto"/>
        <w:right w:val="none" w:sz="0" w:space="0" w:color="auto"/>
      </w:divBdr>
      <w:divsChild>
        <w:div w:id="908688211">
          <w:marLeft w:val="0"/>
          <w:marRight w:val="0"/>
          <w:marTop w:val="0"/>
          <w:marBottom w:val="0"/>
          <w:divBdr>
            <w:top w:val="none" w:sz="0" w:space="0" w:color="auto"/>
            <w:left w:val="none" w:sz="0" w:space="0" w:color="auto"/>
            <w:bottom w:val="none" w:sz="0" w:space="0" w:color="auto"/>
            <w:right w:val="none" w:sz="0" w:space="0" w:color="auto"/>
          </w:divBdr>
        </w:div>
      </w:divsChild>
    </w:div>
    <w:div w:id="1459761887">
      <w:bodyDiv w:val="1"/>
      <w:marLeft w:val="0"/>
      <w:marRight w:val="0"/>
      <w:marTop w:val="0"/>
      <w:marBottom w:val="0"/>
      <w:divBdr>
        <w:top w:val="none" w:sz="0" w:space="0" w:color="auto"/>
        <w:left w:val="none" w:sz="0" w:space="0" w:color="auto"/>
        <w:bottom w:val="none" w:sz="0" w:space="0" w:color="auto"/>
        <w:right w:val="none" w:sz="0" w:space="0" w:color="auto"/>
      </w:divBdr>
    </w:div>
    <w:div w:id="1465586244">
      <w:bodyDiv w:val="1"/>
      <w:marLeft w:val="0"/>
      <w:marRight w:val="0"/>
      <w:marTop w:val="0"/>
      <w:marBottom w:val="0"/>
      <w:divBdr>
        <w:top w:val="none" w:sz="0" w:space="0" w:color="auto"/>
        <w:left w:val="none" w:sz="0" w:space="0" w:color="auto"/>
        <w:bottom w:val="none" w:sz="0" w:space="0" w:color="auto"/>
        <w:right w:val="none" w:sz="0" w:space="0" w:color="auto"/>
      </w:divBdr>
      <w:divsChild>
        <w:div w:id="815991267">
          <w:marLeft w:val="0"/>
          <w:marRight w:val="0"/>
          <w:marTop w:val="0"/>
          <w:marBottom w:val="0"/>
          <w:divBdr>
            <w:top w:val="none" w:sz="0" w:space="0" w:color="auto"/>
            <w:left w:val="none" w:sz="0" w:space="0" w:color="auto"/>
            <w:bottom w:val="none" w:sz="0" w:space="0" w:color="auto"/>
            <w:right w:val="none" w:sz="0" w:space="0" w:color="auto"/>
          </w:divBdr>
        </w:div>
      </w:divsChild>
    </w:div>
    <w:div w:id="1477452368">
      <w:bodyDiv w:val="1"/>
      <w:marLeft w:val="0"/>
      <w:marRight w:val="0"/>
      <w:marTop w:val="0"/>
      <w:marBottom w:val="0"/>
      <w:divBdr>
        <w:top w:val="none" w:sz="0" w:space="0" w:color="auto"/>
        <w:left w:val="none" w:sz="0" w:space="0" w:color="auto"/>
        <w:bottom w:val="none" w:sz="0" w:space="0" w:color="auto"/>
        <w:right w:val="none" w:sz="0" w:space="0" w:color="auto"/>
      </w:divBdr>
      <w:divsChild>
        <w:div w:id="1787851456">
          <w:marLeft w:val="0"/>
          <w:marRight w:val="0"/>
          <w:marTop w:val="0"/>
          <w:marBottom w:val="0"/>
          <w:divBdr>
            <w:top w:val="none" w:sz="0" w:space="0" w:color="auto"/>
            <w:left w:val="none" w:sz="0" w:space="0" w:color="auto"/>
            <w:bottom w:val="none" w:sz="0" w:space="0" w:color="auto"/>
            <w:right w:val="none" w:sz="0" w:space="0" w:color="auto"/>
          </w:divBdr>
        </w:div>
      </w:divsChild>
    </w:div>
    <w:div w:id="1608153864">
      <w:bodyDiv w:val="1"/>
      <w:marLeft w:val="0"/>
      <w:marRight w:val="0"/>
      <w:marTop w:val="0"/>
      <w:marBottom w:val="0"/>
      <w:divBdr>
        <w:top w:val="none" w:sz="0" w:space="0" w:color="auto"/>
        <w:left w:val="none" w:sz="0" w:space="0" w:color="auto"/>
        <w:bottom w:val="none" w:sz="0" w:space="0" w:color="auto"/>
        <w:right w:val="none" w:sz="0" w:space="0" w:color="auto"/>
      </w:divBdr>
      <w:divsChild>
        <w:div w:id="970788464">
          <w:marLeft w:val="0"/>
          <w:marRight w:val="0"/>
          <w:marTop w:val="0"/>
          <w:marBottom w:val="0"/>
          <w:divBdr>
            <w:top w:val="none" w:sz="0" w:space="0" w:color="auto"/>
            <w:left w:val="none" w:sz="0" w:space="0" w:color="auto"/>
            <w:bottom w:val="none" w:sz="0" w:space="0" w:color="auto"/>
            <w:right w:val="none" w:sz="0" w:space="0" w:color="auto"/>
          </w:divBdr>
        </w:div>
      </w:divsChild>
    </w:div>
    <w:div w:id="1616864187">
      <w:bodyDiv w:val="1"/>
      <w:marLeft w:val="0"/>
      <w:marRight w:val="0"/>
      <w:marTop w:val="0"/>
      <w:marBottom w:val="0"/>
      <w:divBdr>
        <w:top w:val="none" w:sz="0" w:space="0" w:color="auto"/>
        <w:left w:val="none" w:sz="0" w:space="0" w:color="auto"/>
        <w:bottom w:val="none" w:sz="0" w:space="0" w:color="auto"/>
        <w:right w:val="none" w:sz="0" w:space="0" w:color="auto"/>
      </w:divBdr>
    </w:div>
    <w:div w:id="1650094609">
      <w:bodyDiv w:val="1"/>
      <w:marLeft w:val="0"/>
      <w:marRight w:val="0"/>
      <w:marTop w:val="0"/>
      <w:marBottom w:val="0"/>
      <w:divBdr>
        <w:top w:val="none" w:sz="0" w:space="0" w:color="auto"/>
        <w:left w:val="none" w:sz="0" w:space="0" w:color="auto"/>
        <w:bottom w:val="none" w:sz="0" w:space="0" w:color="auto"/>
        <w:right w:val="none" w:sz="0" w:space="0" w:color="auto"/>
      </w:divBdr>
    </w:div>
    <w:div w:id="1716470163">
      <w:bodyDiv w:val="1"/>
      <w:marLeft w:val="0"/>
      <w:marRight w:val="0"/>
      <w:marTop w:val="0"/>
      <w:marBottom w:val="0"/>
      <w:divBdr>
        <w:top w:val="none" w:sz="0" w:space="0" w:color="auto"/>
        <w:left w:val="none" w:sz="0" w:space="0" w:color="auto"/>
        <w:bottom w:val="none" w:sz="0" w:space="0" w:color="auto"/>
        <w:right w:val="none" w:sz="0" w:space="0" w:color="auto"/>
      </w:divBdr>
    </w:div>
    <w:div w:id="1739591577">
      <w:bodyDiv w:val="1"/>
      <w:marLeft w:val="0"/>
      <w:marRight w:val="0"/>
      <w:marTop w:val="0"/>
      <w:marBottom w:val="0"/>
      <w:divBdr>
        <w:top w:val="none" w:sz="0" w:space="0" w:color="auto"/>
        <w:left w:val="none" w:sz="0" w:space="0" w:color="auto"/>
        <w:bottom w:val="none" w:sz="0" w:space="0" w:color="auto"/>
        <w:right w:val="none" w:sz="0" w:space="0" w:color="auto"/>
      </w:divBdr>
    </w:div>
    <w:div w:id="1764447196">
      <w:bodyDiv w:val="1"/>
      <w:marLeft w:val="0"/>
      <w:marRight w:val="0"/>
      <w:marTop w:val="0"/>
      <w:marBottom w:val="0"/>
      <w:divBdr>
        <w:top w:val="none" w:sz="0" w:space="0" w:color="auto"/>
        <w:left w:val="none" w:sz="0" w:space="0" w:color="auto"/>
        <w:bottom w:val="none" w:sz="0" w:space="0" w:color="auto"/>
        <w:right w:val="none" w:sz="0" w:space="0" w:color="auto"/>
      </w:divBdr>
    </w:div>
    <w:div w:id="1794323943">
      <w:bodyDiv w:val="1"/>
      <w:marLeft w:val="0"/>
      <w:marRight w:val="0"/>
      <w:marTop w:val="0"/>
      <w:marBottom w:val="0"/>
      <w:divBdr>
        <w:top w:val="none" w:sz="0" w:space="0" w:color="auto"/>
        <w:left w:val="none" w:sz="0" w:space="0" w:color="auto"/>
        <w:bottom w:val="none" w:sz="0" w:space="0" w:color="auto"/>
        <w:right w:val="none" w:sz="0" w:space="0" w:color="auto"/>
      </w:divBdr>
    </w:div>
    <w:div w:id="1818574028">
      <w:bodyDiv w:val="1"/>
      <w:marLeft w:val="0"/>
      <w:marRight w:val="0"/>
      <w:marTop w:val="0"/>
      <w:marBottom w:val="0"/>
      <w:divBdr>
        <w:top w:val="none" w:sz="0" w:space="0" w:color="auto"/>
        <w:left w:val="none" w:sz="0" w:space="0" w:color="auto"/>
        <w:bottom w:val="none" w:sz="0" w:space="0" w:color="auto"/>
        <w:right w:val="none" w:sz="0" w:space="0" w:color="auto"/>
      </w:divBdr>
    </w:div>
    <w:div w:id="1834295818">
      <w:bodyDiv w:val="1"/>
      <w:marLeft w:val="0"/>
      <w:marRight w:val="0"/>
      <w:marTop w:val="0"/>
      <w:marBottom w:val="0"/>
      <w:divBdr>
        <w:top w:val="none" w:sz="0" w:space="0" w:color="auto"/>
        <w:left w:val="none" w:sz="0" w:space="0" w:color="auto"/>
        <w:bottom w:val="none" w:sz="0" w:space="0" w:color="auto"/>
        <w:right w:val="none" w:sz="0" w:space="0" w:color="auto"/>
      </w:divBdr>
      <w:divsChild>
        <w:div w:id="711729190">
          <w:marLeft w:val="0"/>
          <w:marRight w:val="0"/>
          <w:marTop w:val="0"/>
          <w:marBottom w:val="0"/>
          <w:divBdr>
            <w:top w:val="none" w:sz="0" w:space="0" w:color="auto"/>
            <w:left w:val="none" w:sz="0" w:space="0" w:color="auto"/>
            <w:bottom w:val="none" w:sz="0" w:space="0" w:color="auto"/>
            <w:right w:val="none" w:sz="0" w:space="0" w:color="auto"/>
          </w:divBdr>
        </w:div>
      </w:divsChild>
    </w:div>
    <w:div w:id="1847986746">
      <w:bodyDiv w:val="1"/>
      <w:marLeft w:val="0"/>
      <w:marRight w:val="0"/>
      <w:marTop w:val="0"/>
      <w:marBottom w:val="0"/>
      <w:divBdr>
        <w:top w:val="none" w:sz="0" w:space="0" w:color="auto"/>
        <w:left w:val="none" w:sz="0" w:space="0" w:color="auto"/>
        <w:bottom w:val="none" w:sz="0" w:space="0" w:color="auto"/>
        <w:right w:val="none" w:sz="0" w:space="0" w:color="auto"/>
      </w:divBdr>
    </w:div>
    <w:div w:id="1881043889">
      <w:bodyDiv w:val="1"/>
      <w:marLeft w:val="0"/>
      <w:marRight w:val="0"/>
      <w:marTop w:val="0"/>
      <w:marBottom w:val="0"/>
      <w:divBdr>
        <w:top w:val="none" w:sz="0" w:space="0" w:color="auto"/>
        <w:left w:val="none" w:sz="0" w:space="0" w:color="auto"/>
        <w:bottom w:val="none" w:sz="0" w:space="0" w:color="auto"/>
        <w:right w:val="none" w:sz="0" w:space="0" w:color="auto"/>
      </w:divBdr>
    </w:div>
    <w:div w:id="1908301066">
      <w:bodyDiv w:val="1"/>
      <w:marLeft w:val="0"/>
      <w:marRight w:val="0"/>
      <w:marTop w:val="0"/>
      <w:marBottom w:val="0"/>
      <w:divBdr>
        <w:top w:val="none" w:sz="0" w:space="0" w:color="auto"/>
        <w:left w:val="none" w:sz="0" w:space="0" w:color="auto"/>
        <w:bottom w:val="none" w:sz="0" w:space="0" w:color="auto"/>
        <w:right w:val="none" w:sz="0" w:space="0" w:color="auto"/>
      </w:divBdr>
    </w:div>
    <w:div w:id="1921021769">
      <w:bodyDiv w:val="1"/>
      <w:marLeft w:val="0"/>
      <w:marRight w:val="0"/>
      <w:marTop w:val="0"/>
      <w:marBottom w:val="0"/>
      <w:divBdr>
        <w:top w:val="none" w:sz="0" w:space="0" w:color="auto"/>
        <w:left w:val="none" w:sz="0" w:space="0" w:color="auto"/>
        <w:bottom w:val="none" w:sz="0" w:space="0" w:color="auto"/>
        <w:right w:val="none" w:sz="0" w:space="0" w:color="auto"/>
      </w:divBdr>
      <w:divsChild>
        <w:div w:id="1924989024">
          <w:marLeft w:val="0"/>
          <w:marRight w:val="0"/>
          <w:marTop w:val="0"/>
          <w:marBottom w:val="0"/>
          <w:divBdr>
            <w:top w:val="none" w:sz="0" w:space="0" w:color="auto"/>
            <w:left w:val="none" w:sz="0" w:space="0" w:color="auto"/>
            <w:bottom w:val="none" w:sz="0" w:space="0" w:color="auto"/>
            <w:right w:val="none" w:sz="0" w:space="0" w:color="auto"/>
          </w:divBdr>
        </w:div>
      </w:divsChild>
    </w:div>
    <w:div w:id="2003656426">
      <w:bodyDiv w:val="1"/>
      <w:marLeft w:val="0"/>
      <w:marRight w:val="0"/>
      <w:marTop w:val="0"/>
      <w:marBottom w:val="0"/>
      <w:divBdr>
        <w:top w:val="none" w:sz="0" w:space="0" w:color="auto"/>
        <w:left w:val="none" w:sz="0" w:space="0" w:color="auto"/>
        <w:bottom w:val="none" w:sz="0" w:space="0" w:color="auto"/>
        <w:right w:val="none" w:sz="0" w:space="0" w:color="auto"/>
      </w:divBdr>
    </w:div>
    <w:div w:id="2034454710">
      <w:bodyDiv w:val="1"/>
      <w:marLeft w:val="0"/>
      <w:marRight w:val="0"/>
      <w:marTop w:val="0"/>
      <w:marBottom w:val="0"/>
      <w:divBdr>
        <w:top w:val="none" w:sz="0" w:space="0" w:color="auto"/>
        <w:left w:val="none" w:sz="0" w:space="0" w:color="auto"/>
        <w:bottom w:val="none" w:sz="0" w:space="0" w:color="auto"/>
        <w:right w:val="none" w:sz="0" w:space="0" w:color="auto"/>
      </w:divBdr>
    </w:div>
    <w:div w:id="2035645553">
      <w:bodyDiv w:val="1"/>
      <w:marLeft w:val="0"/>
      <w:marRight w:val="0"/>
      <w:marTop w:val="0"/>
      <w:marBottom w:val="0"/>
      <w:divBdr>
        <w:top w:val="none" w:sz="0" w:space="0" w:color="auto"/>
        <w:left w:val="none" w:sz="0" w:space="0" w:color="auto"/>
        <w:bottom w:val="none" w:sz="0" w:space="0" w:color="auto"/>
        <w:right w:val="none" w:sz="0" w:space="0" w:color="auto"/>
      </w:divBdr>
    </w:div>
    <w:div w:id="2110153201">
      <w:bodyDiv w:val="1"/>
      <w:marLeft w:val="0"/>
      <w:marRight w:val="0"/>
      <w:marTop w:val="0"/>
      <w:marBottom w:val="0"/>
      <w:divBdr>
        <w:top w:val="none" w:sz="0" w:space="0" w:color="auto"/>
        <w:left w:val="none" w:sz="0" w:space="0" w:color="auto"/>
        <w:bottom w:val="none" w:sz="0" w:space="0" w:color="auto"/>
        <w:right w:val="none" w:sz="0" w:space="0" w:color="auto"/>
      </w:divBdr>
    </w:div>
    <w:div w:id="2136092325">
      <w:bodyDiv w:val="1"/>
      <w:marLeft w:val="0"/>
      <w:marRight w:val="0"/>
      <w:marTop w:val="0"/>
      <w:marBottom w:val="0"/>
      <w:divBdr>
        <w:top w:val="none" w:sz="0" w:space="0" w:color="auto"/>
        <w:left w:val="none" w:sz="0" w:space="0" w:color="auto"/>
        <w:bottom w:val="none" w:sz="0" w:space="0" w:color="auto"/>
        <w:right w:val="none" w:sz="0" w:space="0" w:color="auto"/>
      </w:divBdr>
      <w:divsChild>
        <w:div w:id="137307398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hyperlink" Target="http://www.clinicaltrials.gov" TargetMode="External"/><Relationship Id="rId26" Type="http://schemas.openxmlformats.org/officeDocument/2006/relationships/hyperlink" Target="https://www.fda.gov/emergency-preparedness-and-response/mcm-legal-regulatory-and-policy-framework/emergency-use-authorization" TargetMode="External"/><Relationship Id="rId39" Type="http://schemas.openxmlformats.org/officeDocument/2006/relationships/hyperlink" Target="http://www.pfizersafetyreporting.com" TargetMode="External"/><Relationship Id="rId21" Type="http://schemas.openxmlformats.org/officeDocument/2006/relationships/hyperlink" Target="http://www.pfizersafetyreporting.com" TargetMode="External"/><Relationship Id="rId34" Type="http://schemas.openxmlformats.org/officeDocument/2006/relationships/footer" Target="footer4.xml"/><Relationship Id="rId42" Type="http://schemas.openxmlformats.org/officeDocument/2006/relationships/hyperlink" Target="http://www.cvdvaccine.com" TargetMode="External"/><Relationship Id="rId7" Type="http://schemas.openxmlformats.org/officeDocument/2006/relationships/hyperlink" Target="http://www.cvdvaccine.com/" TargetMode="External"/><Relationship Id="rId2" Type="http://schemas.openxmlformats.org/officeDocument/2006/relationships/styles" Target="styles.xml"/><Relationship Id="rId16" Type="http://schemas.openxmlformats.org/officeDocument/2006/relationships/hyperlink" Target="https://www.cdc.gov/vaccines/covid-19/clinical-considerations/managing-anaphylaxis.html" TargetMode="External"/><Relationship Id="rId20" Type="http://schemas.openxmlformats.org/officeDocument/2006/relationships/hyperlink" Target="https://vaers.hhs.gov/reportevent.html" TargetMode="External"/><Relationship Id="rId29" Type="http://schemas.openxmlformats.org/officeDocument/2006/relationships/image" Target="media/image9.png"/><Relationship Id="rId41" Type="http://schemas.openxmlformats.org/officeDocument/2006/relationships/hyperlink" Target="http://www.cvdvaccine.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hyperlink" Target="https://www.cdc.gov/vaccines/covid-19/provider-enrollment.html" TargetMode="External"/><Relationship Id="rId32" Type="http://schemas.openxmlformats.org/officeDocument/2006/relationships/footer" Target="footer2.xml"/><Relationship Id="rId37" Type="http://schemas.openxmlformats.org/officeDocument/2006/relationships/image" Target="media/image12.png"/><Relationship Id="rId40" Type="http://schemas.openxmlformats.org/officeDocument/2006/relationships/hyperlink" Target="https://www.cdc.gov/vaccines/programs/iis/about.html" TargetMode="Externa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8.png"/><Relationship Id="rId28" Type="http://schemas.openxmlformats.org/officeDocument/2006/relationships/hyperlink" Target="mailto:cicp@hrsa.gov" TargetMode="External"/><Relationship Id="rId36" Type="http://schemas.openxmlformats.org/officeDocument/2006/relationships/image" Target="media/image11.png"/><Relationship Id="rId10" Type="http://schemas.openxmlformats.org/officeDocument/2006/relationships/image" Target="media/image2.png"/><Relationship Id="rId19" Type="http://schemas.openxmlformats.org/officeDocument/2006/relationships/hyperlink" Target="http://www.cdc.gov/vsafe" TargetMode="External"/><Relationship Id="rId31" Type="http://schemas.openxmlformats.org/officeDocument/2006/relationships/footer" Target="footer1.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hyperlink" Target="http://www.cvdvaccine.com" TargetMode="External"/><Relationship Id="rId27" Type="http://schemas.openxmlformats.org/officeDocument/2006/relationships/hyperlink" Target="http://www.hrsa.gov/cicp" TargetMode="External"/><Relationship Id="rId30" Type="http://schemas.openxmlformats.org/officeDocument/2006/relationships/image" Target="media/image10.jpg"/><Relationship Id="rId35" Type="http://schemas.openxmlformats.org/officeDocument/2006/relationships/footer" Target="footer5.xml"/><Relationship Id="rId43" Type="http://schemas.openxmlformats.org/officeDocument/2006/relationships/fontTable" Target="fontTable.xml"/><Relationship Id="rId8" Type="http://schemas.openxmlformats.org/officeDocument/2006/relationships/hyperlink" Target="https://clinicaltrials.gov/" TargetMode="External"/><Relationship Id="rId3"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hyperlink" Target="http://www.cvdvaccine.com" TargetMode="External"/><Relationship Id="rId25" Type="http://schemas.openxmlformats.org/officeDocument/2006/relationships/hyperlink" Target="https://TIPS.HHS.GOV" TargetMode="External"/><Relationship Id="rId33" Type="http://schemas.openxmlformats.org/officeDocument/2006/relationships/footer" Target="footer3.xml"/><Relationship Id="rId38" Type="http://schemas.openxmlformats.org/officeDocument/2006/relationships/hyperlink" Target="https://vaers.hhs.gov/reporteven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37</Pages>
  <Words>12152</Words>
  <Characters>69273</Characters>
  <Application>Microsoft Office Word</Application>
  <DocSecurity>0</DocSecurity>
  <Lines>577</Lines>
  <Paragraphs>162</Paragraphs>
  <ScaleCrop>false</ScaleCrop>
  <Company/>
  <LinksUpToDate>false</LinksUpToDate>
  <CharactersWithSpaces>81263</CharactersWithSpaces>
  <SharedDoc>false</SharedDoc>
  <HLinks>
    <vt:vector size="114" baseType="variant">
      <vt:variant>
        <vt:i4>3014705</vt:i4>
      </vt:variant>
      <vt:variant>
        <vt:i4>54</vt:i4>
      </vt:variant>
      <vt:variant>
        <vt:i4>0</vt:i4>
      </vt:variant>
      <vt:variant>
        <vt:i4>5</vt:i4>
      </vt:variant>
      <vt:variant>
        <vt:lpwstr>http://www.cvdvaccine.com/</vt:lpwstr>
      </vt:variant>
      <vt:variant>
        <vt:lpwstr/>
      </vt:variant>
      <vt:variant>
        <vt:i4>3014705</vt:i4>
      </vt:variant>
      <vt:variant>
        <vt:i4>51</vt:i4>
      </vt:variant>
      <vt:variant>
        <vt:i4>0</vt:i4>
      </vt:variant>
      <vt:variant>
        <vt:i4>5</vt:i4>
      </vt:variant>
      <vt:variant>
        <vt:lpwstr>http://www.cvdvaccine.com/</vt:lpwstr>
      </vt:variant>
      <vt:variant>
        <vt:lpwstr/>
      </vt:variant>
      <vt:variant>
        <vt:i4>1376261</vt:i4>
      </vt:variant>
      <vt:variant>
        <vt:i4>48</vt:i4>
      </vt:variant>
      <vt:variant>
        <vt:i4>0</vt:i4>
      </vt:variant>
      <vt:variant>
        <vt:i4>5</vt:i4>
      </vt:variant>
      <vt:variant>
        <vt:lpwstr>https://www.cdc.gov/vaccines/programs/iis/about.html</vt:lpwstr>
      </vt:variant>
      <vt:variant>
        <vt:lpwstr/>
      </vt:variant>
      <vt:variant>
        <vt:i4>4587538</vt:i4>
      </vt:variant>
      <vt:variant>
        <vt:i4>45</vt:i4>
      </vt:variant>
      <vt:variant>
        <vt:i4>0</vt:i4>
      </vt:variant>
      <vt:variant>
        <vt:i4>5</vt:i4>
      </vt:variant>
      <vt:variant>
        <vt:lpwstr>http://www.pfizersafetyreporting.com/</vt:lpwstr>
      </vt:variant>
      <vt:variant>
        <vt:lpwstr/>
      </vt:variant>
      <vt:variant>
        <vt:i4>7995435</vt:i4>
      </vt:variant>
      <vt:variant>
        <vt:i4>42</vt:i4>
      </vt:variant>
      <vt:variant>
        <vt:i4>0</vt:i4>
      </vt:variant>
      <vt:variant>
        <vt:i4>5</vt:i4>
      </vt:variant>
      <vt:variant>
        <vt:lpwstr>https://vaers.hhs.gov/reportevent.html</vt:lpwstr>
      </vt:variant>
      <vt:variant>
        <vt:lpwstr/>
      </vt:variant>
      <vt:variant>
        <vt:i4>2097161</vt:i4>
      </vt:variant>
      <vt:variant>
        <vt:i4>39</vt:i4>
      </vt:variant>
      <vt:variant>
        <vt:i4>0</vt:i4>
      </vt:variant>
      <vt:variant>
        <vt:i4>5</vt:i4>
      </vt:variant>
      <vt:variant>
        <vt:lpwstr>mailto:cicp@hrsa.gov</vt:lpwstr>
      </vt:variant>
      <vt:variant>
        <vt:lpwstr/>
      </vt:variant>
      <vt:variant>
        <vt:i4>4653138</vt:i4>
      </vt:variant>
      <vt:variant>
        <vt:i4>36</vt:i4>
      </vt:variant>
      <vt:variant>
        <vt:i4>0</vt:i4>
      </vt:variant>
      <vt:variant>
        <vt:i4>5</vt:i4>
      </vt:variant>
      <vt:variant>
        <vt:lpwstr>http://www.hrsa.gov/cicp</vt:lpwstr>
      </vt:variant>
      <vt:variant>
        <vt:lpwstr/>
      </vt:variant>
      <vt:variant>
        <vt:i4>4522062</vt:i4>
      </vt:variant>
      <vt:variant>
        <vt:i4>33</vt:i4>
      </vt:variant>
      <vt:variant>
        <vt:i4>0</vt:i4>
      </vt:variant>
      <vt:variant>
        <vt:i4>5</vt:i4>
      </vt:variant>
      <vt:variant>
        <vt:lpwstr>https://www.fda.gov/emergency-preparedness-and-response/mcm-legal-regulatory-and-policy-framework/emergency-use-authorization</vt:lpwstr>
      </vt:variant>
      <vt:variant>
        <vt:lpwstr/>
      </vt:variant>
      <vt:variant>
        <vt:i4>65603</vt:i4>
      </vt:variant>
      <vt:variant>
        <vt:i4>30</vt:i4>
      </vt:variant>
      <vt:variant>
        <vt:i4>0</vt:i4>
      </vt:variant>
      <vt:variant>
        <vt:i4>5</vt:i4>
      </vt:variant>
      <vt:variant>
        <vt:lpwstr>https://tips.hhs.gov/</vt:lpwstr>
      </vt:variant>
      <vt:variant>
        <vt:lpwstr/>
      </vt:variant>
      <vt:variant>
        <vt:i4>7209010</vt:i4>
      </vt:variant>
      <vt:variant>
        <vt:i4>27</vt:i4>
      </vt:variant>
      <vt:variant>
        <vt:i4>0</vt:i4>
      </vt:variant>
      <vt:variant>
        <vt:i4>5</vt:i4>
      </vt:variant>
      <vt:variant>
        <vt:lpwstr>https://www.cdc.gov/vaccines/covid-19/provider-enrollment.html</vt:lpwstr>
      </vt:variant>
      <vt:variant>
        <vt:lpwstr/>
      </vt:variant>
      <vt:variant>
        <vt:i4>3014705</vt:i4>
      </vt:variant>
      <vt:variant>
        <vt:i4>24</vt:i4>
      </vt:variant>
      <vt:variant>
        <vt:i4>0</vt:i4>
      </vt:variant>
      <vt:variant>
        <vt:i4>5</vt:i4>
      </vt:variant>
      <vt:variant>
        <vt:lpwstr>http://www.cvdvaccine.com/</vt:lpwstr>
      </vt:variant>
      <vt:variant>
        <vt:lpwstr/>
      </vt:variant>
      <vt:variant>
        <vt:i4>4587538</vt:i4>
      </vt:variant>
      <vt:variant>
        <vt:i4>21</vt:i4>
      </vt:variant>
      <vt:variant>
        <vt:i4>0</vt:i4>
      </vt:variant>
      <vt:variant>
        <vt:i4>5</vt:i4>
      </vt:variant>
      <vt:variant>
        <vt:lpwstr>http://www.pfizersafetyreporting.com/</vt:lpwstr>
      </vt:variant>
      <vt:variant>
        <vt:lpwstr/>
      </vt:variant>
      <vt:variant>
        <vt:i4>7995435</vt:i4>
      </vt:variant>
      <vt:variant>
        <vt:i4>18</vt:i4>
      </vt:variant>
      <vt:variant>
        <vt:i4>0</vt:i4>
      </vt:variant>
      <vt:variant>
        <vt:i4>5</vt:i4>
      </vt:variant>
      <vt:variant>
        <vt:lpwstr>https://vaers.hhs.gov/reportevent.html</vt:lpwstr>
      </vt:variant>
      <vt:variant>
        <vt:lpwstr/>
      </vt:variant>
      <vt:variant>
        <vt:i4>4718671</vt:i4>
      </vt:variant>
      <vt:variant>
        <vt:i4>15</vt:i4>
      </vt:variant>
      <vt:variant>
        <vt:i4>0</vt:i4>
      </vt:variant>
      <vt:variant>
        <vt:i4>5</vt:i4>
      </vt:variant>
      <vt:variant>
        <vt:lpwstr>http://www.cdc.gov/vsafe</vt:lpwstr>
      </vt:variant>
      <vt:variant>
        <vt:lpwstr/>
      </vt:variant>
      <vt:variant>
        <vt:i4>3538988</vt:i4>
      </vt:variant>
      <vt:variant>
        <vt:i4>12</vt:i4>
      </vt:variant>
      <vt:variant>
        <vt:i4>0</vt:i4>
      </vt:variant>
      <vt:variant>
        <vt:i4>5</vt:i4>
      </vt:variant>
      <vt:variant>
        <vt:lpwstr>http://www.clinicaltrials.gov/</vt:lpwstr>
      </vt:variant>
      <vt:variant>
        <vt:lpwstr/>
      </vt:variant>
      <vt:variant>
        <vt:i4>3014705</vt:i4>
      </vt:variant>
      <vt:variant>
        <vt:i4>9</vt:i4>
      </vt:variant>
      <vt:variant>
        <vt:i4>0</vt:i4>
      </vt:variant>
      <vt:variant>
        <vt:i4>5</vt:i4>
      </vt:variant>
      <vt:variant>
        <vt:lpwstr>http://www.cvdvaccine.com/</vt:lpwstr>
      </vt:variant>
      <vt:variant>
        <vt:lpwstr/>
      </vt:variant>
      <vt:variant>
        <vt:i4>7536682</vt:i4>
      </vt:variant>
      <vt:variant>
        <vt:i4>6</vt:i4>
      </vt:variant>
      <vt:variant>
        <vt:i4>0</vt:i4>
      </vt:variant>
      <vt:variant>
        <vt:i4>5</vt:i4>
      </vt:variant>
      <vt:variant>
        <vt:lpwstr>https://www.cdc.gov/vaccines/covid-19/clinical-considerations/managing-anaphylaxis.html</vt:lpwstr>
      </vt:variant>
      <vt:variant>
        <vt:lpwstr/>
      </vt:variant>
      <vt:variant>
        <vt:i4>7143538</vt:i4>
      </vt:variant>
      <vt:variant>
        <vt:i4>3</vt:i4>
      </vt:variant>
      <vt:variant>
        <vt:i4>0</vt:i4>
      </vt:variant>
      <vt:variant>
        <vt:i4>5</vt:i4>
      </vt:variant>
      <vt:variant>
        <vt:lpwstr>https://clinicaltrials.gov/</vt:lpwstr>
      </vt:variant>
      <vt:variant>
        <vt:lpwstr/>
      </vt:variant>
      <vt:variant>
        <vt:i4>3014705</vt:i4>
      </vt:variant>
      <vt:variant>
        <vt:i4>0</vt:i4>
      </vt:variant>
      <vt:variant>
        <vt:i4>0</vt:i4>
      </vt:variant>
      <vt:variant>
        <vt:i4>5</vt:i4>
      </vt:variant>
      <vt:variant>
        <vt:lpwstr>http://www.cvdvaccine.com/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2025-04-30T16:36:00Z</dcterms:created>
  <dcterms:modified xsi:type="dcterms:W3CDTF">2025-04-30T16:36:00Z</dcterms:modified>
</cp:coreProperties>
</file>