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8D387" w14:textId="77777777" w:rsidR="007478B1"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 xml:space="preserve">FACT SHEET FOR </w:t>
      </w:r>
      <w:r w:rsidR="003A27FA" w:rsidRPr="00284417">
        <w:rPr>
          <w:rFonts w:ascii="Arial" w:eastAsia="Calibri" w:hAnsi="Arial" w:cs="Arial"/>
          <w:b/>
          <w:bCs/>
          <w:sz w:val="24"/>
          <w:szCs w:val="24"/>
        </w:rPr>
        <w:t>REC</w:t>
      </w:r>
      <w:r w:rsidR="00E47D39" w:rsidRPr="00284417">
        <w:rPr>
          <w:rFonts w:ascii="Arial" w:eastAsia="Calibri" w:hAnsi="Arial" w:cs="Arial"/>
          <w:b/>
          <w:bCs/>
          <w:sz w:val="24"/>
          <w:szCs w:val="24"/>
        </w:rPr>
        <w:t>IPIENTS</w:t>
      </w:r>
      <w:r w:rsidRPr="00284417">
        <w:rPr>
          <w:rFonts w:ascii="Arial" w:eastAsia="Calibri" w:hAnsi="Arial" w:cs="Arial"/>
          <w:b/>
          <w:bCs/>
          <w:sz w:val="24"/>
          <w:szCs w:val="24"/>
        </w:rPr>
        <w:t xml:space="preserve"> AND CAREGIVERS</w:t>
      </w:r>
    </w:p>
    <w:p w14:paraId="00A79D64" w14:textId="77777777" w:rsidR="00B84CAB" w:rsidRPr="00284417" w:rsidRDefault="00B84CAB" w:rsidP="007478B1">
      <w:pPr>
        <w:widowControl/>
        <w:jc w:val="center"/>
        <w:rPr>
          <w:rFonts w:ascii="Arial" w:eastAsia="Calibri" w:hAnsi="Arial" w:cs="Arial"/>
          <w:b/>
          <w:bCs/>
          <w:sz w:val="24"/>
          <w:szCs w:val="24"/>
        </w:rPr>
      </w:pPr>
    </w:p>
    <w:p w14:paraId="394DB369" w14:textId="77777777" w:rsidR="001C5479"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EMERGENCY USE AUTHORIZATION (EUA) OF</w:t>
      </w:r>
    </w:p>
    <w:p w14:paraId="74E891D1" w14:textId="77777777" w:rsidR="00E51990"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 xml:space="preserve">THE </w:t>
      </w:r>
      <w:r w:rsidR="00663EE2" w:rsidRPr="00284417">
        <w:rPr>
          <w:rFonts w:ascii="Arial" w:eastAsia="Calibri" w:hAnsi="Arial" w:cs="Arial"/>
          <w:b/>
          <w:bCs/>
          <w:sz w:val="24"/>
          <w:szCs w:val="24"/>
        </w:rPr>
        <w:t>PFIZER</w:t>
      </w:r>
      <w:r w:rsidR="00DF361D" w:rsidRPr="00284417">
        <w:rPr>
          <w:rFonts w:ascii="Arial" w:eastAsia="Calibri" w:hAnsi="Arial" w:cs="Arial"/>
          <w:b/>
          <w:bCs/>
          <w:sz w:val="24"/>
          <w:szCs w:val="24"/>
        </w:rPr>
        <w:t>-</w:t>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w:t>
      </w:r>
      <w:r w:rsidR="00D07BAC" w:rsidRPr="00284417">
        <w:rPr>
          <w:rFonts w:ascii="Arial" w:hAnsi="Arial" w:cs="Arial"/>
          <w:b/>
          <w:bCs/>
          <w:sz w:val="24"/>
          <w:szCs w:val="24"/>
        </w:rPr>
        <w:t>VACCINE</w:t>
      </w:r>
      <w:r w:rsidR="008229EC">
        <w:rPr>
          <w:rFonts w:ascii="Arial" w:eastAsia="Calibri" w:hAnsi="Arial" w:cs="Arial"/>
          <w:b/>
          <w:bCs/>
          <w:sz w:val="24"/>
          <w:szCs w:val="24"/>
        </w:rPr>
        <w:t xml:space="preserve"> </w:t>
      </w:r>
      <w:r w:rsidR="005D0483" w:rsidRPr="00284417">
        <w:rPr>
          <w:rFonts w:ascii="Arial" w:eastAsia="Calibri" w:hAnsi="Arial" w:cs="Arial"/>
          <w:b/>
          <w:bCs/>
          <w:sz w:val="24"/>
          <w:szCs w:val="24"/>
        </w:rPr>
        <w:t xml:space="preserve">TO PREVENT </w:t>
      </w:r>
      <w:r w:rsidR="00FB49F2" w:rsidRPr="00284417">
        <w:rPr>
          <w:rFonts w:ascii="Arial" w:hAnsi="Arial"/>
          <w:b/>
          <w:bCs/>
          <w:sz w:val="24"/>
          <w:szCs w:val="24"/>
        </w:rPr>
        <w:t>CORONAVIRUS DISEASE 2019</w:t>
      </w:r>
      <w:r w:rsidR="007478B1" w:rsidRPr="00284417">
        <w:rPr>
          <w:rFonts w:ascii="Arial" w:eastAsia="Calibri" w:hAnsi="Arial" w:cs="Arial"/>
          <w:b/>
          <w:bCs/>
          <w:sz w:val="24"/>
          <w:szCs w:val="24"/>
        </w:rPr>
        <w:t xml:space="preserve"> </w:t>
      </w:r>
      <w:r w:rsidR="00FB49F2" w:rsidRPr="00284417">
        <w:rPr>
          <w:rFonts w:ascii="Arial" w:eastAsia="Calibri" w:hAnsi="Arial" w:cs="Arial"/>
          <w:b/>
          <w:bCs/>
          <w:sz w:val="24"/>
          <w:szCs w:val="24"/>
        </w:rPr>
        <w:t>(</w:t>
      </w:r>
      <w:r w:rsidR="007478B1" w:rsidRPr="00284417">
        <w:rPr>
          <w:rFonts w:ascii="Arial" w:eastAsia="Calibri" w:hAnsi="Arial" w:cs="Arial"/>
          <w:b/>
          <w:bCs/>
          <w:sz w:val="24"/>
          <w:szCs w:val="24"/>
        </w:rPr>
        <w:t>COVID-19</w:t>
      </w:r>
      <w:r w:rsidR="00FB49F2" w:rsidRPr="00284417">
        <w:rPr>
          <w:rFonts w:ascii="Arial" w:eastAsia="Calibri" w:hAnsi="Arial" w:cs="Arial"/>
          <w:b/>
          <w:bCs/>
          <w:sz w:val="24"/>
          <w:szCs w:val="24"/>
        </w:rPr>
        <w:t>)</w:t>
      </w:r>
    </w:p>
    <w:p w14:paraId="192EFFF4" w14:textId="0958FABA" w:rsidR="007478B1" w:rsidRPr="00284417" w:rsidRDefault="002C7B76" w:rsidP="007478B1">
      <w:pPr>
        <w:widowControl/>
        <w:jc w:val="center"/>
        <w:rPr>
          <w:rFonts w:ascii="Arial" w:eastAsia="Calibri" w:hAnsi="Arial" w:cs="Arial"/>
          <w:sz w:val="24"/>
          <w:szCs w:val="24"/>
        </w:rPr>
      </w:pPr>
      <w:r w:rsidRPr="004A23DB">
        <w:rPr>
          <w:rFonts w:ascii="Arial" w:eastAsia="Calibri" w:hAnsi="Arial" w:cs="Arial"/>
          <w:b/>
          <w:bCs/>
          <w:sz w:val="24"/>
          <w:szCs w:val="24"/>
        </w:rPr>
        <w:t xml:space="preserve">IN INDIVIDUALS </w:t>
      </w:r>
      <w:bookmarkStart w:id="0" w:name="_Hlk56615475"/>
      <w:del w:id="1" w:author="Author">
        <w:r w:rsidRPr="00247342" w:rsidDel="0035259B">
          <w:rPr>
            <w:rFonts w:ascii="Arial" w:eastAsia="Calibri" w:hAnsi="Arial" w:cs="Arial"/>
            <w:b/>
            <w:sz w:val="24"/>
            <w:szCs w:val="24"/>
          </w:rPr>
          <w:delText>16</w:delText>
        </w:r>
      </w:del>
      <w:ins w:id="2" w:author="Author">
        <w:r w:rsidR="0035259B">
          <w:rPr>
            <w:rFonts w:ascii="Arial" w:eastAsia="Calibri" w:hAnsi="Arial" w:cs="Arial"/>
            <w:b/>
            <w:sz w:val="24"/>
            <w:szCs w:val="24"/>
          </w:rPr>
          <w:t>12</w:t>
        </w:r>
      </w:ins>
      <w:r w:rsidRPr="00247342">
        <w:rPr>
          <w:rFonts w:ascii="Arial" w:eastAsia="Calibri" w:hAnsi="Arial" w:cs="Arial"/>
          <w:b/>
          <w:bCs/>
          <w:sz w:val="24"/>
          <w:szCs w:val="24"/>
        </w:rPr>
        <w:t xml:space="preserve"> </w:t>
      </w:r>
      <w:bookmarkEnd w:id="0"/>
      <w:r w:rsidRPr="004A23DB">
        <w:rPr>
          <w:rFonts w:ascii="Arial" w:eastAsia="Calibri" w:hAnsi="Arial" w:cs="Arial"/>
          <w:b/>
          <w:bCs/>
          <w:sz w:val="24"/>
          <w:szCs w:val="24"/>
        </w:rPr>
        <w:t xml:space="preserve">YEARS </w:t>
      </w:r>
      <w:r w:rsidRPr="00284417">
        <w:rPr>
          <w:rFonts w:ascii="Arial" w:eastAsia="Calibri" w:hAnsi="Arial" w:cs="Arial"/>
          <w:b/>
          <w:bCs/>
          <w:sz w:val="24"/>
          <w:szCs w:val="24"/>
        </w:rPr>
        <w:t>OF AGE</w:t>
      </w:r>
      <w:r w:rsidR="000B66BF" w:rsidRPr="00284417">
        <w:rPr>
          <w:rFonts w:ascii="Arial" w:eastAsia="Calibri" w:hAnsi="Arial" w:cs="Arial"/>
          <w:b/>
          <w:bCs/>
          <w:sz w:val="24"/>
          <w:szCs w:val="24"/>
        </w:rPr>
        <w:t xml:space="preserve"> AND OLDER</w:t>
      </w:r>
    </w:p>
    <w:p w14:paraId="3B1E0563" w14:textId="77777777" w:rsidR="007478B1" w:rsidRPr="00284417" w:rsidRDefault="007478B1" w:rsidP="007478B1">
      <w:pPr>
        <w:widowControl/>
        <w:rPr>
          <w:rFonts w:ascii="Arial" w:eastAsia="Calibri" w:hAnsi="Arial" w:cs="Arial"/>
          <w:sz w:val="24"/>
          <w:szCs w:val="24"/>
        </w:rPr>
      </w:pPr>
    </w:p>
    <w:p w14:paraId="09C18754"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You are being </w:t>
      </w:r>
      <w:r w:rsidR="00FA6333" w:rsidRPr="00284417">
        <w:rPr>
          <w:rFonts w:ascii="Arial" w:hAnsi="Arial" w:cs="Arial"/>
          <w:sz w:val="24"/>
          <w:szCs w:val="24"/>
        </w:rPr>
        <w:t xml:space="preserve">offered </w:t>
      </w:r>
      <w:r w:rsidR="007B4E27" w:rsidRPr="00284417">
        <w:rPr>
          <w:rFonts w:ascii="Arial"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w:t>
      </w:r>
      <w:r w:rsidR="005D0483" w:rsidRPr="00284417">
        <w:rPr>
          <w:rFonts w:ascii="Arial" w:hAnsi="Arial"/>
          <w:sz w:val="24"/>
          <w:szCs w:val="24"/>
        </w:rPr>
        <w:t xml:space="preserve">to prevent </w:t>
      </w:r>
      <w:r w:rsidR="00FA6333" w:rsidRPr="00284417">
        <w:rPr>
          <w:rFonts w:ascii="Arial" w:hAnsi="Arial"/>
          <w:sz w:val="24"/>
          <w:szCs w:val="24"/>
        </w:rPr>
        <w:t xml:space="preserve">Coronavirus Disease 2019 </w:t>
      </w:r>
      <w:r w:rsidR="0049778E" w:rsidRPr="00284417">
        <w:rPr>
          <w:rFonts w:ascii="Arial" w:eastAsia="Calibri" w:hAnsi="Arial" w:cs="Arial"/>
          <w:sz w:val="24"/>
          <w:szCs w:val="24"/>
        </w:rPr>
        <w:t>(</w:t>
      </w:r>
      <w:r w:rsidRPr="00284417">
        <w:rPr>
          <w:rFonts w:ascii="Arial" w:eastAsia="Calibri" w:hAnsi="Arial" w:cs="Arial"/>
          <w:sz w:val="24"/>
          <w:szCs w:val="24"/>
        </w:rPr>
        <w:t>COVID</w:t>
      </w:r>
      <w:r w:rsidR="001C5479" w:rsidRPr="00284417">
        <w:rPr>
          <w:rFonts w:ascii="Arial" w:eastAsia="Calibri" w:hAnsi="Arial" w:cs="Arial"/>
          <w:sz w:val="24"/>
          <w:szCs w:val="24"/>
        </w:rPr>
        <w:noBreakHyphen/>
      </w:r>
      <w:r w:rsidRPr="00284417">
        <w:rPr>
          <w:rFonts w:ascii="Arial" w:eastAsia="Calibri" w:hAnsi="Arial" w:cs="Arial"/>
          <w:sz w:val="24"/>
          <w:szCs w:val="24"/>
        </w:rPr>
        <w:t>19</w:t>
      </w:r>
      <w:r w:rsidR="0049778E" w:rsidRPr="00284417">
        <w:rPr>
          <w:rFonts w:ascii="Arial" w:eastAsia="Calibri" w:hAnsi="Arial" w:cs="Arial"/>
          <w:sz w:val="24"/>
          <w:szCs w:val="24"/>
        </w:rPr>
        <w:t>)</w:t>
      </w:r>
      <w:r w:rsidRPr="00284417">
        <w:rPr>
          <w:rFonts w:ascii="Arial" w:eastAsia="Calibri" w:hAnsi="Arial" w:cs="Arial"/>
          <w:sz w:val="24"/>
          <w:szCs w:val="24"/>
        </w:rPr>
        <w:t xml:space="preserve"> </w:t>
      </w:r>
      <w:r w:rsidR="005706B3" w:rsidRPr="00284417">
        <w:rPr>
          <w:rFonts w:ascii="Arial" w:hAnsi="Arial" w:cs="Arial"/>
          <w:sz w:val="24"/>
          <w:szCs w:val="24"/>
        </w:rPr>
        <w:t>caused by SARS-CoV-2</w:t>
      </w:r>
      <w:r w:rsidRPr="00284417">
        <w:rPr>
          <w:rFonts w:ascii="Arial" w:eastAsia="Calibri" w:hAnsi="Arial" w:cs="Arial"/>
          <w:sz w:val="24"/>
          <w:szCs w:val="24"/>
        </w:rPr>
        <w:t xml:space="preserve">. This </w:t>
      </w:r>
      <w:r w:rsidR="0005030D" w:rsidRPr="00284417">
        <w:rPr>
          <w:rFonts w:ascii="Arial" w:eastAsia="Calibri" w:hAnsi="Arial" w:cs="Arial"/>
          <w:sz w:val="24"/>
          <w:szCs w:val="24"/>
        </w:rPr>
        <w:t xml:space="preserve">Fact Sheet </w:t>
      </w:r>
      <w:r w:rsidRPr="00284417">
        <w:rPr>
          <w:rFonts w:ascii="Arial" w:eastAsia="Calibri" w:hAnsi="Arial" w:cs="Arial"/>
          <w:sz w:val="24"/>
          <w:szCs w:val="24"/>
        </w:rPr>
        <w:t xml:space="preserve">contains information to help you understand the risks and benefits of </w:t>
      </w:r>
      <w:r w:rsidR="007B4E27" w:rsidRPr="00284417">
        <w:rPr>
          <w:rFonts w:ascii="Arial"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00FA6333" w:rsidRPr="00284417">
        <w:rPr>
          <w:rFonts w:ascii="Arial" w:hAnsi="Arial"/>
          <w:sz w:val="24"/>
          <w:szCs w:val="24"/>
        </w:rPr>
        <w:t>, which you may receive because there is currently a pandemic of COVID-19</w:t>
      </w:r>
      <w:r w:rsidRPr="00284417">
        <w:rPr>
          <w:rFonts w:ascii="Arial" w:eastAsia="Calibri" w:hAnsi="Arial" w:cs="Arial"/>
          <w:sz w:val="24"/>
          <w:szCs w:val="24"/>
        </w:rPr>
        <w:t>.</w:t>
      </w:r>
    </w:p>
    <w:p w14:paraId="60714541" w14:textId="77777777" w:rsidR="007478B1" w:rsidRPr="00284417" w:rsidRDefault="007478B1" w:rsidP="007478B1">
      <w:pPr>
        <w:widowControl/>
        <w:rPr>
          <w:rFonts w:ascii="Arial" w:eastAsia="Calibri" w:hAnsi="Arial" w:cs="Arial"/>
          <w:sz w:val="24"/>
          <w:szCs w:val="24"/>
        </w:rPr>
      </w:pPr>
    </w:p>
    <w:p w14:paraId="747AC11A" w14:textId="77777777" w:rsidR="00CD7E3F" w:rsidRPr="00284417" w:rsidRDefault="002C7B76" w:rsidP="007478B1">
      <w:pPr>
        <w:widowControl/>
        <w:rPr>
          <w:rFonts w:ascii="Arial" w:hAnsi="Arial" w:cs="Arial"/>
          <w:sz w:val="24"/>
          <w:szCs w:val="24"/>
        </w:rPr>
      </w:pPr>
      <w:r w:rsidRPr="00284417">
        <w:rPr>
          <w:rFonts w:ascii="Arial" w:hAnsi="Arial"/>
          <w:sz w:val="24"/>
          <w:szCs w:val="24"/>
        </w:rPr>
        <w:t xml:space="preserve">The Pfizer-BioNTech COVID-19 Vaccine is a vaccine and may </w:t>
      </w:r>
      <w:r w:rsidR="00C72E0D" w:rsidRPr="00284417">
        <w:rPr>
          <w:rFonts w:ascii="Arial" w:hAnsi="Arial"/>
          <w:sz w:val="24"/>
          <w:szCs w:val="24"/>
        </w:rPr>
        <w:t xml:space="preserve">prevent </w:t>
      </w:r>
      <w:r w:rsidRPr="00284417">
        <w:rPr>
          <w:rFonts w:ascii="Arial" w:hAnsi="Arial"/>
          <w:sz w:val="24"/>
          <w:szCs w:val="24"/>
        </w:rPr>
        <w:t xml:space="preserve">you from getting COVID-19. </w:t>
      </w:r>
      <w:r w:rsidR="007478B1" w:rsidRPr="00284417">
        <w:rPr>
          <w:rFonts w:ascii="Arial" w:eastAsia="Calibri" w:hAnsi="Arial" w:cs="Arial"/>
          <w:sz w:val="24"/>
          <w:szCs w:val="24"/>
        </w:rPr>
        <w:t xml:space="preserve">There </w:t>
      </w:r>
      <w:r w:rsidR="005D0483" w:rsidRPr="00284417">
        <w:rPr>
          <w:rFonts w:ascii="Arial" w:eastAsia="Calibri" w:hAnsi="Arial" w:cs="Arial"/>
          <w:sz w:val="24"/>
          <w:szCs w:val="24"/>
        </w:rPr>
        <w:t xml:space="preserve">is </w:t>
      </w:r>
      <w:r w:rsidR="007478B1" w:rsidRPr="00284417">
        <w:rPr>
          <w:rFonts w:ascii="Arial" w:eastAsia="Calibri" w:hAnsi="Arial" w:cs="Arial"/>
          <w:sz w:val="24"/>
          <w:szCs w:val="24"/>
        </w:rPr>
        <w:t xml:space="preserve">no U.S. Food and Drug Administration (FDA) </w:t>
      </w:r>
      <w:r w:rsidR="0049778E" w:rsidRPr="00284417">
        <w:rPr>
          <w:rFonts w:ascii="Arial" w:eastAsia="Calibri" w:hAnsi="Arial" w:cs="Arial"/>
          <w:sz w:val="24"/>
          <w:szCs w:val="24"/>
        </w:rPr>
        <w:t xml:space="preserve">approved </w:t>
      </w:r>
      <w:r w:rsidRPr="00284417">
        <w:rPr>
          <w:rFonts w:ascii="Arial" w:eastAsia="Calibri" w:hAnsi="Arial" w:cs="Arial"/>
          <w:sz w:val="24"/>
          <w:szCs w:val="24"/>
        </w:rPr>
        <w:t xml:space="preserve">vaccine </w:t>
      </w:r>
      <w:r w:rsidR="000A411F" w:rsidRPr="00284417">
        <w:rPr>
          <w:rFonts w:ascii="Arial" w:eastAsia="Calibri" w:hAnsi="Arial" w:cs="Arial"/>
          <w:sz w:val="24"/>
          <w:szCs w:val="24"/>
        </w:rPr>
        <w:t xml:space="preserve">to </w:t>
      </w:r>
      <w:r w:rsidRPr="00284417">
        <w:rPr>
          <w:rFonts w:ascii="Arial" w:eastAsia="Calibri" w:hAnsi="Arial" w:cs="Arial"/>
          <w:sz w:val="24"/>
          <w:szCs w:val="24"/>
        </w:rPr>
        <w:t>prevent</w:t>
      </w:r>
      <w:r w:rsidR="007478B1" w:rsidRPr="00284417">
        <w:rPr>
          <w:rFonts w:ascii="Arial" w:eastAsia="Calibri" w:hAnsi="Arial" w:cs="Arial"/>
          <w:sz w:val="24"/>
          <w:szCs w:val="24"/>
        </w:rPr>
        <w:t xml:space="preserve"> COVID-19</w:t>
      </w:r>
      <w:r w:rsidR="00DE7AD6" w:rsidRPr="00284417">
        <w:rPr>
          <w:rFonts w:ascii="Arial" w:hAnsi="Arial" w:cs="Arial"/>
          <w:sz w:val="24"/>
          <w:szCs w:val="24"/>
        </w:rPr>
        <w:t>.</w:t>
      </w:r>
    </w:p>
    <w:p w14:paraId="244EF144" w14:textId="77777777" w:rsidR="00CD7E3F" w:rsidRPr="00284417" w:rsidRDefault="00CD7E3F" w:rsidP="007478B1">
      <w:pPr>
        <w:widowControl/>
        <w:rPr>
          <w:rFonts w:ascii="Arial" w:hAnsi="Arial" w:cs="Arial"/>
          <w:sz w:val="24"/>
          <w:szCs w:val="24"/>
        </w:rPr>
      </w:pPr>
    </w:p>
    <w:p w14:paraId="038A8A0F" w14:textId="77777777" w:rsidR="009F1440"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Read this Fact Sheet for information about </w:t>
      </w:r>
      <w:r w:rsidR="007B4E27" w:rsidRPr="00284417">
        <w:rPr>
          <w:rFonts w:ascii="Arial" w:eastAsia="Calibri"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Talk to </w:t>
      </w:r>
      <w:r w:rsidR="00915CB7" w:rsidRPr="00284417">
        <w:rPr>
          <w:rFonts w:ascii="Arial" w:eastAsia="Calibri" w:hAnsi="Arial" w:cs="Arial"/>
          <w:sz w:val="24"/>
          <w:szCs w:val="24"/>
        </w:rPr>
        <w:t xml:space="preserve">the </w:t>
      </w:r>
      <w:r w:rsidR="005D0483" w:rsidRPr="00284417">
        <w:rPr>
          <w:rFonts w:ascii="Arial" w:eastAsia="Calibri" w:hAnsi="Arial" w:cs="Arial"/>
          <w:sz w:val="24"/>
          <w:szCs w:val="24"/>
        </w:rPr>
        <w:t xml:space="preserve">vaccination </w:t>
      </w:r>
      <w:r w:rsidRPr="00284417">
        <w:rPr>
          <w:rFonts w:ascii="Arial" w:eastAsia="Calibri" w:hAnsi="Arial" w:cs="Arial"/>
          <w:sz w:val="24"/>
          <w:szCs w:val="24"/>
        </w:rPr>
        <w:t xml:space="preserve">provider if you have questions. </w:t>
      </w:r>
      <w:r w:rsidR="00A31F26" w:rsidRPr="00284417">
        <w:rPr>
          <w:rFonts w:ascii="Arial" w:eastAsia="Calibri" w:hAnsi="Arial" w:cs="Arial"/>
          <w:sz w:val="24"/>
          <w:szCs w:val="24"/>
        </w:rPr>
        <w:t xml:space="preserve">It is your choice </w:t>
      </w:r>
      <w:r w:rsidR="00210324" w:rsidRPr="00284417">
        <w:rPr>
          <w:rFonts w:ascii="Arial" w:eastAsia="Calibri" w:hAnsi="Arial" w:cs="Arial"/>
          <w:sz w:val="24"/>
          <w:szCs w:val="24"/>
        </w:rPr>
        <w:t xml:space="preserve">to receive </w:t>
      </w:r>
      <w:r w:rsidR="007B4E27" w:rsidRPr="00284417">
        <w:rPr>
          <w:rFonts w:ascii="Arial" w:eastAsia="Calibri"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w:t>
      </w:r>
    </w:p>
    <w:p w14:paraId="74DF1872" w14:textId="77777777" w:rsidR="009F1440" w:rsidRPr="00284417" w:rsidRDefault="009F1440" w:rsidP="007478B1">
      <w:pPr>
        <w:widowControl/>
        <w:rPr>
          <w:rFonts w:ascii="Arial" w:eastAsia="Calibri" w:hAnsi="Arial" w:cs="Arial"/>
          <w:sz w:val="24"/>
          <w:szCs w:val="24"/>
        </w:rPr>
      </w:pPr>
    </w:p>
    <w:p w14:paraId="2DB9B3B1" w14:textId="77777777" w:rsidR="00EF2BC9" w:rsidRPr="00284417" w:rsidRDefault="002C7B76" w:rsidP="00EF2BC9">
      <w:pPr>
        <w:widowControl/>
        <w:rPr>
          <w:rFonts w:ascii="Arial" w:hAnsi="Arial"/>
          <w:sz w:val="24"/>
          <w:szCs w:val="24"/>
        </w:rPr>
      </w:pPr>
      <w:r w:rsidRPr="00284417">
        <w:rPr>
          <w:rFonts w:ascii="Arial" w:hAnsi="Arial"/>
          <w:sz w:val="24"/>
          <w:szCs w:val="24"/>
        </w:rPr>
        <w:t>The Pfizer</w:t>
      </w:r>
      <w:r w:rsidRPr="00284417">
        <w:rPr>
          <w:rFonts w:ascii="Arial" w:hAnsi="Arial"/>
          <w:sz w:val="24"/>
          <w:szCs w:val="24"/>
        </w:rPr>
        <w:noBreakHyphen/>
        <w:t xml:space="preserve">BioNTech COVID-19 Vaccine is administered as </w:t>
      </w:r>
      <w:r w:rsidR="00567DFE" w:rsidRPr="00284417">
        <w:rPr>
          <w:rFonts w:ascii="Arial" w:hAnsi="Arial"/>
          <w:sz w:val="24"/>
          <w:szCs w:val="24"/>
        </w:rPr>
        <w:t xml:space="preserve">a </w:t>
      </w:r>
      <w:r w:rsidRPr="00284417">
        <w:rPr>
          <w:rFonts w:ascii="Arial" w:hAnsi="Arial"/>
          <w:sz w:val="24"/>
          <w:szCs w:val="24"/>
        </w:rPr>
        <w:t>2-dose series</w:t>
      </w:r>
      <w:r w:rsidRPr="00AF02C6">
        <w:rPr>
          <w:rFonts w:ascii="Arial" w:hAnsi="Arial"/>
          <w:sz w:val="24"/>
          <w:szCs w:val="24"/>
        </w:rPr>
        <w:t xml:space="preserve">, </w:t>
      </w:r>
      <w:r w:rsidR="000E1101" w:rsidRPr="00AF02C6">
        <w:rPr>
          <w:rFonts w:ascii="Arial" w:hAnsi="Arial"/>
          <w:sz w:val="24"/>
          <w:szCs w:val="24"/>
        </w:rPr>
        <w:t>3</w:t>
      </w:r>
      <w:r w:rsidR="002B2814" w:rsidRPr="00AF02C6">
        <w:rPr>
          <w:rFonts w:ascii="Arial" w:hAnsi="Arial"/>
          <w:sz w:val="24"/>
          <w:szCs w:val="24"/>
        </w:rPr>
        <w:t xml:space="preserve"> weeks</w:t>
      </w:r>
      <w:r w:rsidRPr="00AF02C6">
        <w:rPr>
          <w:rFonts w:ascii="Arial" w:hAnsi="Arial"/>
          <w:sz w:val="24"/>
          <w:szCs w:val="24"/>
        </w:rPr>
        <w:t xml:space="preserve"> apart, into the muscle.</w:t>
      </w:r>
    </w:p>
    <w:p w14:paraId="482F64E4" w14:textId="77777777" w:rsidR="00EF2BC9" w:rsidRPr="00284417" w:rsidRDefault="00EF2BC9" w:rsidP="00EF2BC9">
      <w:pPr>
        <w:widowControl/>
        <w:rPr>
          <w:rFonts w:ascii="Arial" w:hAnsi="Arial"/>
          <w:sz w:val="24"/>
          <w:szCs w:val="24"/>
        </w:rPr>
      </w:pPr>
    </w:p>
    <w:p w14:paraId="5D3E65A1" w14:textId="77777777" w:rsidR="00B61E88" w:rsidRPr="00284417" w:rsidRDefault="002C7B76" w:rsidP="00B61E88">
      <w:pPr>
        <w:widowControl/>
        <w:rPr>
          <w:rFonts w:ascii="Arial" w:hAnsi="Arial"/>
          <w:sz w:val="24"/>
          <w:szCs w:val="24"/>
        </w:rPr>
      </w:pPr>
      <w:r>
        <w:rPr>
          <w:rFonts w:ascii="Arial" w:eastAsia="Calibri" w:hAnsi="Arial" w:cs="Arial"/>
          <w:sz w:val="24"/>
          <w:szCs w:val="24"/>
        </w:rPr>
        <w:t xml:space="preserve">The </w:t>
      </w:r>
      <w:r w:rsidR="006B02C7" w:rsidRPr="00284417">
        <w:rPr>
          <w:rFonts w:ascii="Arial" w:eastAsia="Calibri" w:hAnsi="Arial" w:cs="Arial"/>
          <w:sz w:val="24"/>
          <w:szCs w:val="24"/>
        </w:rPr>
        <w:t>Pfizer</w:t>
      </w:r>
      <w:r w:rsidR="006B02C7" w:rsidRPr="00284417">
        <w:rPr>
          <w:rFonts w:ascii="Arial" w:eastAsia="Calibri" w:hAnsi="Arial" w:cs="Arial"/>
          <w:sz w:val="24"/>
          <w:szCs w:val="24"/>
        </w:rPr>
        <w:noBreakHyphen/>
        <w:t xml:space="preserve">BioNTech COVID-19 Vaccine </w:t>
      </w:r>
      <w:r w:rsidRPr="00284417">
        <w:rPr>
          <w:rFonts w:ascii="Arial" w:hAnsi="Arial"/>
          <w:sz w:val="24"/>
          <w:szCs w:val="24"/>
        </w:rPr>
        <w:t>may not protect everyone.</w:t>
      </w:r>
    </w:p>
    <w:p w14:paraId="3DCDB36C" w14:textId="77777777" w:rsidR="00EF2BC9" w:rsidRDefault="00EF2BC9" w:rsidP="007478B1">
      <w:pPr>
        <w:widowControl/>
        <w:rPr>
          <w:rFonts w:ascii="Arial" w:eastAsia="Calibri" w:hAnsi="Arial" w:cs="Arial"/>
          <w:sz w:val="24"/>
          <w:szCs w:val="24"/>
        </w:rPr>
      </w:pPr>
    </w:p>
    <w:p w14:paraId="1768F939" w14:textId="77777777" w:rsidR="0012630A" w:rsidRPr="007D607E" w:rsidRDefault="002C7B76" w:rsidP="007D607E">
      <w:pPr>
        <w:widowControl/>
        <w:rPr>
          <w:rFonts w:ascii="Arial" w:hAnsi="Arial"/>
          <w:sz w:val="24"/>
        </w:rPr>
      </w:pPr>
      <w:r w:rsidRPr="007D607E">
        <w:rPr>
          <w:rFonts w:ascii="Arial" w:hAnsi="Arial"/>
          <w:sz w:val="24"/>
        </w:rPr>
        <w:t xml:space="preserve">This Fact Sheet may have been updated. For the most recent Fact Sheet, please see </w:t>
      </w:r>
      <w:hyperlink r:id="rId7" w:history="1">
        <w:r w:rsidRPr="003C351F">
          <w:rPr>
            <w:rStyle w:val="Hyperlink"/>
            <w:rFonts w:ascii="Arial" w:eastAsia="Calibri" w:hAnsi="Arial" w:cs="Arial"/>
            <w:sz w:val="24"/>
            <w:szCs w:val="24"/>
          </w:rPr>
          <w:t>www.cvdvaccine.com</w:t>
        </w:r>
      </w:hyperlink>
      <w:r w:rsidRPr="007D607E">
        <w:rPr>
          <w:rFonts w:ascii="Arial" w:hAnsi="Arial"/>
          <w:sz w:val="24"/>
        </w:rPr>
        <w:t>.</w:t>
      </w:r>
    </w:p>
    <w:p w14:paraId="312DC205" w14:textId="77777777" w:rsidR="0012630A" w:rsidRPr="00284417" w:rsidRDefault="0012630A" w:rsidP="007478B1">
      <w:pPr>
        <w:widowControl/>
        <w:rPr>
          <w:rFonts w:ascii="Arial" w:eastAsia="Calibri" w:hAnsi="Arial" w:cs="Arial"/>
          <w:sz w:val="24"/>
          <w:szCs w:val="24"/>
        </w:rPr>
      </w:pPr>
    </w:p>
    <w:p w14:paraId="43790A24" w14:textId="77777777" w:rsidR="002A7C76" w:rsidRPr="00206B02" w:rsidRDefault="002C7B76" w:rsidP="00206B02">
      <w:pPr>
        <w:widowControl/>
        <w:rPr>
          <w:rFonts w:ascii="Arial" w:eastAsia="Calibri" w:hAnsi="Arial" w:cs="Arial"/>
          <w:b/>
          <w:bCs/>
          <w:sz w:val="24"/>
          <w:szCs w:val="24"/>
        </w:rPr>
      </w:pPr>
      <w:r w:rsidRPr="00206B02">
        <w:rPr>
          <w:rFonts w:ascii="Arial" w:eastAsia="Calibri" w:hAnsi="Arial" w:cs="Arial"/>
          <w:b/>
          <w:bCs/>
          <w:sz w:val="24"/>
          <w:szCs w:val="24"/>
        </w:rPr>
        <w:t>WHAT YOU NEED TO KNOW BEFORE YOU GET THIS VACCINE</w:t>
      </w:r>
    </w:p>
    <w:p w14:paraId="1586D621" w14:textId="77777777" w:rsidR="002A7C76" w:rsidRPr="00284417" w:rsidRDefault="002A7C76" w:rsidP="007478B1">
      <w:pPr>
        <w:widowControl/>
        <w:rPr>
          <w:rFonts w:ascii="Arial" w:eastAsia="Calibri" w:hAnsi="Arial" w:cs="Arial"/>
          <w:sz w:val="24"/>
          <w:szCs w:val="24"/>
        </w:rPr>
      </w:pPr>
    </w:p>
    <w:p w14:paraId="70D17BAA" w14:textId="77777777" w:rsidR="007478B1" w:rsidRPr="00284417" w:rsidRDefault="002C7B76" w:rsidP="007478B1">
      <w:pPr>
        <w:widowControl/>
        <w:rPr>
          <w:rFonts w:ascii="Arial" w:eastAsia="Calibri" w:hAnsi="Arial" w:cs="Arial"/>
          <w:sz w:val="24"/>
          <w:szCs w:val="24"/>
        </w:rPr>
      </w:pPr>
      <w:bookmarkStart w:id="3" w:name="_Hlk48636954"/>
      <w:r w:rsidRPr="00284417">
        <w:rPr>
          <w:rFonts w:ascii="Arial" w:eastAsia="Calibri" w:hAnsi="Arial" w:cs="Arial"/>
          <w:b/>
          <w:bCs/>
          <w:sz w:val="24"/>
          <w:szCs w:val="24"/>
        </w:rPr>
        <w:t>WHAT IS COVID-19?</w:t>
      </w:r>
      <w:bookmarkEnd w:id="3"/>
    </w:p>
    <w:p w14:paraId="2F821422" w14:textId="77777777" w:rsidR="00074950" w:rsidRPr="00284417" w:rsidRDefault="002C7B76" w:rsidP="002919AF">
      <w:pPr>
        <w:widowControl/>
        <w:rPr>
          <w:rFonts w:ascii="Arial" w:hAnsi="Arial" w:cs="Arial"/>
          <w:sz w:val="24"/>
          <w:szCs w:val="24"/>
        </w:rPr>
      </w:pPr>
      <w:r w:rsidRPr="00284417">
        <w:rPr>
          <w:rFonts w:ascii="Arial" w:hAnsi="Arial"/>
          <w:sz w:val="24"/>
          <w:szCs w:val="24"/>
        </w:rPr>
        <w:t>COVID-19 disease is caused by a coronavirus called SARS-CoV-2. This type of coronavirus has not been seen before. You can get COVID-19 through contact with another person who has the virus.</w:t>
      </w:r>
      <w:r w:rsidR="00896C8B" w:rsidRPr="00284417">
        <w:rPr>
          <w:rFonts w:ascii="Arial" w:hAnsi="Arial" w:cs="Arial"/>
          <w:sz w:val="24"/>
          <w:szCs w:val="24"/>
        </w:rPr>
        <w:t xml:space="preserve"> </w:t>
      </w:r>
      <w:r w:rsidR="00BC4CF2" w:rsidRPr="00284417">
        <w:rPr>
          <w:rFonts w:ascii="Arial" w:hAnsi="Arial" w:cs="Arial"/>
          <w:sz w:val="24"/>
          <w:szCs w:val="24"/>
        </w:rPr>
        <w:t>It is predomina</w:t>
      </w:r>
      <w:r w:rsidR="004A1F41" w:rsidRPr="00284417">
        <w:rPr>
          <w:rFonts w:ascii="Arial" w:hAnsi="Arial" w:cs="Arial"/>
          <w:sz w:val="24"/>
          <w:szCs w:val="24"/>
        </w:rPr>
        <w:t>n</w:t>
      </w:r>
      <w:r w:rsidR="00BC4CF2" w:rsidRPr="00284417">
        <w:rPr>
          <w:rFonts w:ascii="Arial" w:hAnsi="Arial" w:cs="Arial"/>
          <w:sz w:val="24"/>
          <w:szCs w:val="24"/>
        </w:rPr>
        <w:t xml:space="preserve">tly a respiratory illness that can affect other organs. </w:t>
      </w:r>
      <w:r w:rsidRPr="00284417">
        <w:rPr>
          <w:rFonts w:ascii="Arial" w:hAnsi="Arial" w:cs="Arial"/>
          <w:sz w:val="24"/>
          <w:szCs w:val="24"/>
        </w:rPr>
        <w:t>People with COVID-19 have had a wide range of symptoms reported</w:t>
      </w:r>
      <w:r w:rsidR="00E41CFA" w:rsidRPr="00284417">
        <w:rPr>
          <w:rFonts w:ascii="Arial" w:hAnsi="Arial" w:cs="Arial"/>
          <w:sz w:val="24"/>
          <w:szCs w:val="24"/>
        </w:rPr>
        <w:t xml:space="preserve">, </w:t>
      </w:r>
      <w:r w:rsidRPr="00284417">
        <w:rPr>
          <w:rFonts w:ascii="Arial" w:hAnsi="Arial" w:cs="Arial"/>
          <w:sz w:val="24"/>
          <w:szCs w:val="24"/>
        </w:rPr>
        <w:t>ranging from mild symptoms to severe illness. Symptoms may appear 2</w:t>
      </w:r>
      <w:r w:rsidR="00611323">
        <w:rPr>
          <w:rFonts w:ascii="Arial" w:hAnsi="Arial" w:cs="Arial"/>
          <w:sz w:val="24"/>
          <w:szCs w:val="24"/>
        </w:rPr>
        <w:t xml:space="preserve"> to </w:t>
      </w:r>
      <w:r w:rsidRPr="00284417">
        <w:rPr>
          <w:rFonts w:ascii="Arial" w:hAnsi="Arial" w:cs="Arial"/>
          <w:sz w:val="24"/>
          <w:szCs w:val="24"/>
        </w:rPr>
        <w:t>14</w:t>
      </w:r>
      <w:r w:rsidR="00F9618E" w:rsidRPr="00284417">
        <w:rPr>
          <w:rFonts w:ascii="Arial" w:hAnsi="Arial" w:cs="Arial"/>
          <w:sz w:val="24"/>
          <w:szCs w:val="24"/>
        </w:rPr>
        <w:t> </w:t>
      </w:r>
      <w:r w:rsidRPr="00284417">
        <w:rPr>
          <w:rFonts w:ascii="Arial" w:hAnsi="Arial" w:cs="Arial"/>
          <w:sz w:val="24"/>
          <w:szCs w:val="24"/>
        </w:rPr>
        <w:t xml:space="preserve">days after exposure to the virus. Symptoms may include: fever or chills; </w:t>
      </w:r>
      <w:r w:rsidR="005C75E7" w:rsidRPr="00284417">
        <w:rPr>
          <w:rFonts w:ascii="Arial" w:hAnsi="Arial" w:cs="Arial"/>
          <w:sz w:val="24"/>
          <w:szCs w:val="24"/>
        </w:rPr>
        <w:t xml:space="preserve">cough; </w:t>
      </w:r>
      <w:r w:rsidRPr="00284417">
        <w:rPr>
          <w:rFonts w:ascii="Arial" w:hAnsi="Arial" w:cs="Arial"/>
          <w:sz w:val="24"/>
          <w:szCs w:val="24"/>
        </w:rPr>
        <w:t xml:space="preserve">shortness of breath; fatigue; muscle </w:t>
      </w:r>
      <w:r w:rsidR="00DF626C" w:rsidRPr="00284417">
        <w:rPr>
          <w:rFonts w:ascii="Arial" w:hAnsi="Arial" w:cs="Arial"/>
          <w:sz w:val="24"/>
          <w:szCs w:val="24"/>
        </w:rPr>
        <w:t xml:space="preserve">or </w:t>
      </w:r>
      <w:r w:rsidRPr="00284417">
        <w:rPr>
          <w:rFonts w:ascii="Arial" w:hAnsi="Arial" w:cs="Arial"/>
          <w:sz w:val="24"/>
          <w:szCs w:val="24"/>
        </w:rPr>
        <w:t>body aches; headache; new loss of taste or smell; sore throat; congestion or runny nose; nausea or vomiting; diarrhea.</w:t>
      </w:r>
    </w:p>
    <w:p w14:paraId="2C4B1B11" w14:textId="77777777" w:rsidR="00074950" w:rsidRPr="00284417" w:rsidRDefault="00074950" w:rsidP="007478B1">
      <w:pPr>
        <w:widowControl/>
        <w:rPr>
          <w:rFonts w:ascii="Arial" w:eastAsia="Calibri" w:hAnsi="Arial" w:cs="Arial"/>
          <w:sz w:val="24"/>
          <w:szCs w:val="24"/>
        </w:rPr>
      </w:pPr>
    </w:p>
    <w:p w14:paraId="585A364A" w14:textId="77777777" w:rsidR="007478B1" w:rsidRPr="00284417" w:rsidRDefault="002C7B76" w:rsidP="007478B1">
      <w:pPr>
        <w:widowControl/>
        <w:rPr>
          <w:rFonts w:ascii="Arial" w:eastAsia="Calibri" w:hAnsi="Arial" w:cs="Arial"/>
          <w:sz w:val="24"/>
          <w:szCs w:val="24"/>
        </w:rPr>
      </w:pPr>
      <w:bookmarkStart w:id="4" w:name="_Hlk48636963"/>
      <w:r w:rsidRPr="00284417">
        <w:rPr>
          <w:rFonts w:ascii="Arial" w:eastAsia="Calibri" w:hAnsi="Arial" w:cs="Arial"/>
          <w:b/>
          <w:bCs/>
          <w:sz w:val="24"/>
          <w:szCs w:val="24"/>
        </w:rPr>
        <w:t xml:space="preserve">WHAT IS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V</w:t>
      </w:r>
      <w:r w:rsidR="00877D84" w:rsidRPr="00284417">
        <w:rPr>
          <w:rFonts w:ascii="Arial" w:hAnsi="Arial" w:cs="Arial"/>
          <w:b/>
          <w:bCs/>
          <w:sz w:val="24"/>
          <w:szCs w:val="24"/>
        </w:rPr>
        <w:t>ACCINE</w:t>
      </w:r>
      <w:r w:rsidRPr="00284417">
        <w:rPr>
          <w:rFonts w:ascii="Arial" w:eastAsia="Calibri" w:hAnsi="Arial" w:cs="Arial"/>
          <w:b/>
          <w:bCs/>
          <w:sz w:val="24"/>
          <w:szCs w:val="24"/>
        </w:rPr>
        <w:t>?</w:t>
      </w:r>
      <w:bookmarkEnd w:id="4"/>
    </w:p>
    <w:p w14:paraId="17E189EE" w14:textId="77777777" w:rsidR="00D478C7" w:rsidRPr="00284417" w:rsidRDefault="002C7B76" w:rsidP="008E6CCA">
      <w:pPr>
        <w:rPr>
          <w:rFonts w:ascii="Arial" w:hAnsi="Arial" w:cs="Arial"/>
          <w:sz w:val="24"/>
          <w:szCs w:val="24"/>
        </w:rPr>
      </w:pPr>
      <w:r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7478B1" w:rsidRPr="00284417">
        <w:rPr>
          <w:rFonts w:ascii="Arial" w:eastAsia="Calibri" w:hAnsi="Arial" w:cs="Arial"/>
          <w:sz w:val="24"/>
          <w:szCs w:val="24"/>
        </w:rPr>
        <w:t xml:space="preserve"> is </w:t>
      </w:r>
      <w:r w:rsidR="00205603" w:rsidRPr="00284417">
        <w:rPr>
          <w:rFonts w:ascii="Arial" w:eastAsia="Calibri" w:hAnsi="Arial" w:cs="Arial"/>
          <w:sz w:val="24"/>
          <w:szCs w:val="24"/>
        </w:rPr>
        <w:t xml:space="preserve">an </w:t>
      </w:r>
      <w:r w:rsidR="009C55C7">
        <w:rPr>
          <w:rFonts w:ascii="Arial" w:hAnsi="Arial"/>
          <w:sz w:val="24"/>
          <w:szCs w:val="24"/>
        </w:rPr>
        <w:t xml:space="preserve">unapproved </w:t>
      </w:r>
      <w:r w:rsidR="00BA7BF3" w:rsidRPr="00284417">
        <w:rPr>
          <w:rFonts w:ascii="Arial" w:eastAsia="Calibri" w:hAnsi="Arial" w:cs="Arial"/>
          <w:sz w:val="24"/>
          <w:szCs w:val="24"/>
        </w:rPr>
        <w:t>vaccine</w:t>
      </w:r>
      <w:r w:rsidR="002A7C76" w:rsidRPr="00284417">
        <w:rPr>
          <w:rFonts w:ascii="Arial" w:eastAsia="Calibri" w:hAnsi="Arial" w:cs="Arial"/>
          <w:sz w:val="24"/>
          <w:szCs w:val="24"/>
        </w:rPr>
        <w:t xml:space="preserve"> </w:t>
      </w:r>
      <w:r w:rsidR="002A7C76" w:rsidRPr="00284417">
        <w:rPr>
          <w:rFonts w:ascii="Arial" w:hAnsi="Arial"/>
          <w:sz w:val="24"/>
          <w:szCs w:val="24"/>
        </w:rPr>
        <w:t>that may prevent COVID-19.</w:t>
      </w:r>
      <w:r w:rsidR="007478B1" w:rsidRPr="00284417">
        <w:rPr>
          <w:rFonts w:ascii="Arial" w:eastAsia="Calibri" w:hAnsi="Arial" w:cs="Arial"/>
          <w:sz w:val="24"/>
          <w:szCs w:val="24"/>
        </w:rPr>
        <w:t xml:space="preserve"> </w:t>
      </w:r>
      <w:r w:rsidR="00342E85" w:rsidRPr="00284417">
        <w:rPr>
          <w:rFonts w:ascii="Arial" w:hAnsi="Arial" w:cs="Arial"/>
          <w:sz w:val="24"/>
          <w:szCs w:val="24"/>
        </w:rPr>
        <w:t xml:space="preserve">There </w:t>
      </w:r>
      <w:r w:rsidR="00563F5E" w:rsidRPr="00284417">
        <w:rPr>
          <w:rFonts w:ascii="Arial" w:hAnsi="Arial" w:cs="Arial"/>
          <w:sz w:val="24"/>
          <w:szCs w:val="24"/>
        </w:rPr>
        <w:t xml:space="preserve">is </w:t>
      </w:r>
      <w:r w:rsidR="00342E85" w:rsidRPr="00284417">
        <w:rPr>
          <w:rFonts w:ascii="Arial" w:hAnsi="Arial" w:cs="Arial"/>
          <w:sz w:val="24"/>
          <w:szCs w:val="24"/>
        </w:rPr>
        <w:t xml:space="preserve">no </w:t>
      </w:r>
      <w:r w:rsidR="00563F5E" w:rsidRPr="00284417">
        <w:rPr>
          <w:rFonts w:ascii="Arial" w:hAnsi="Arial" w:cs="Arial"/>
          <w:sz w:val="24"/>
          <w:szCs w:val="24"/>
        </w:rPr>
        <w:t xml:space="preserve">FDA-approved </w:t>
      </w:r>
      <w:r w:rsidR="002A7C76" w:rsidRPr="00284417">
        <w:rPr>
          <w:rFonts w:ascii="Arial" w:hAnsi="Arial"/>
          <w:sz w:val="24"/>
          <w:szCs w:val="24"/>
        </w:rPr>
        <w:t xml:space="preserve">vaccine </w:t>
      </w:r>
      <w:r w:rsidR="00563F5E" w:rsidRPr="00284417">
        <w:rPr>
          <w:rFonts w:ascii="Arial" w:hAnsi="Arial" w:cs="Arial"/>
          <w:sz w:val="24"/>
          <w:szCs w:val="24"/>
        </w:rPr>
        <w:t xml:space="preserve">to </w:t>
      </w:r>
      <w:r w:rsidR="002A7C76" w:rsidRPr="00284417">
        <w:rPr>
          <w:rFonts w:ascii="Arial" w:hAnsi="Arial" w:cs="Arial"/>
          <w:sz w:val="24"/>
          <w:szCs w:val="24"/>
        </w:rPr>
        <w:t xml:space="preserve">prevent </w:t>
      </w:r>
      <w:r w:rsidR="00342E85" w:rsidRPr="00284417">
        <w:rPr>
          <w:rFonts w:ascii="Arial" w:hAnsi="Arial" w:cs="Arial"/>
          <w:sz w:val="24"/>
          <w:szCs w:val="24"/>
        </w:rPr>
        <w:t>COVID-19.</w:t>
      </w:r>
    </w:p>
    <w:p w14:paraId="42752928" w14:textId="77777777" w:rsidR="005372B2" w:rsidRPr="00284417" w:rsidRDefault="005372B2" w:rsidP="008E6CCA">
      <w:pPr>
        <w:rPr>
          <w:rFonts w:ascii="Arial" w:hAnsi="Arial" w:cs="Arial"/>
          <w:sz w:val="24"/>
          <w:szCs w:val="24"/>
        </w:rPr>
      </w:pPr>
    </w:p>
    <w:p w14:paraId="23B8B821" w14:textId="7961DA39" w:rsidR="00EA143E" w:rsidRPr="00284417" w:rsidRDefault="002C7B76" w:rsidP="008229EC">
      <w:pPr>
        <w:widowControl/>
        <w:rPr>
          <w:rFonts w:ascii="Arial" w:hAnsi="Arial" w:cs="Arial"/>
          <w:sz w:val="24"/>
          <w:szCs w:val="24"/>
        </w:rPr>
      </w:pPr>
      <w:r w:rsidRPr="00284417">
        <w:rPr>
          <w:rFonts w:ascii="Arial" w:hAnsi="Arial" w:cs="Arial"/>
          <w:sz w:val="24"/>
          <w:szCs w:val="24"/>
        </w:rPr>
        <w:lastRenderedPageBreak/>
        <w:t>T</w:t>
      </w:r>
      <w:r w:rsidR="00342E85" w:rsidRPr="00284417">
        <w:rPr>
          <w:rFonts w:ascii="Arial" w:hAnsi="Arial" w:cs="Arial"/>
          <w:sz w:val="24"/>
          <w:szCs w:val="24"/>
        </w:rPr>
        <w:t xml:space="preserve">he FDA has authorized the emergency use of </w:t>
      </w:r>
      <w:r w:rsidR="007B4E27" w:rsidRPr="00284417">
        <w:rPr>
          <w:rFonts w:ascii="Arial"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342E85" w:rsidRPr="00284417">
        <w:rPr>
          <w:rFonts w:ascii="Arial" w:hAnsi="Arial" w:cs="Arial"/>
          <w:sz w:val="24"/>
          <w:szCs w:val="24"/>
        </w:rPr>
        <w:t xml:space="preserve"> </w:t>
      </w:r>
      <w:r w:rsidR="00563F5E" w:rsidRPr="00284417">
        <w:rPr>
          <w:rFonts w:ascii="Arial" w:hAnsi="Arial" w:cs="Arial"/>
          <w:sz w:val="24"/>
          <w:szCs w:val="24"/>
        </w:rPr>
        <w:t xml:space="preserve">to prevent </w:t>
      </w:r>
      <w:r w:rsidR="00342E85" w:rsidRPr="00284417">
        <w:rPr>
          <w:rFonts w:ascii="Arial" w:hAnsi="Arial" w:cs="Arial"/>
          <w:sz w:val="24"/>
          <w:szCs w:val="24"/>
        </w:rPr>
        <w:t>COVID-19</w:t>
      </w:r>
      <w:r w:rsidR="002A7C76" w:rsidRPr="00284417">
        <w:rPr>
          <w:rFonts w:ascii="Arial" w:hAnsi="Arial" w:cs="Arial"/>
          <w:sz w:val="24"/>
          <w:szCs w:val="24"/>
        </w:rPr>
        <w:t xml:space="preserve"> </w:t>
      </w:r>
      <w:r w:rsidR="002A7C76" w:rsidRPr="00284417">
        <w:rPr>
          <w:rFonts w:ascii="Arial" w:hAnsi="Arial"/>
          <w:sz w:val="24"/>
          <w:szCs w:val="24"/>
        </w:rPr>
        <w:t>in individuals</w:t>
      </w:r>
      <w:ins w:id="5" w:author="Author">
        <w:r w:rsidR="00C73EF1">
          <w:rPr>
            <w:rFonts w:ascii="Arial" w:hAnsi="Arial"/>
            <w:sz w:val="24"/>
            <w:szCs w:val="24"/>
          </w:rPr>
          <w:t xml:space="preserve"> 12</w:t>
        </w:r>
      </w:ins>
      <w:del w:id="6" w:author="Author">
        <w:r w:rsidR="001919D8" w:rsidRPr="00284417" w:rsidDel="00C73EF1">
          <w:rPr>
            <w:rFonts w:ascii="Arial" w:hAnsi="Arial"/>
            <w:sz w:val="24"/>
            <w:szCs w:val="24"/>
          </w:rPr>
          <w:delText>16</w:delText>
        </w:r>
      </w:del>
      <w:r w:rsidR="001919D8" w:rsidRPr="00284417">
        <w:rPr>
          <w:rFonts w:ascii="Arial" w:hAnsi="Arial"/>
          <w:sz w:val="24"/>
          <w:szCs w:val="24"/>
        </w:rPr>
        <w:t xml:space="preserve"> </w:t>
      </w:r>
      <w:r w:rsidR="002A7C76" w:rsidRPr="00284417">
        <w:rPr>
          <w:rFonts w:ascii="Arial" w:hAnsi="Arial"/>
          <w:sz w:val="24"/>
          <w:szCs w:val="24"/>
        </w:rPr>
        <w:t xml:space="preserve">years of age </w:t>
      </w:r>
      <w:r w:rsidR="001C3AAB" w:rsidRPr="00284417">
        <w:rPr>
          <w:rFonts w:ascii="Arial" w:hAnsi="Arial"/>
          <w:sz w:val="24"/>
          <w:szCs w:val="24"/>
        </w:rPr>
        <w:t xml:space="preserve">and older </w:t>
      </w:r>
      <w:r w:rsidR="002A7C76" w:rsidRPr="00284417">
        <w:rPr>
          <w:rFonts w:ascii="Arial" w:hAnsi="Arial"/>
          <w:sz w:val="24"/>
          <w:szCs w:val="24"/>
        </w:rPr>
        <w:t>under an Emergency Use Authorization (EUA)</w:t>
      </w:r>
      <w:r w:rsidR="00A9448B" w:rsidRPr="00284417">
        <w:rPr>
          <w:rFonts w:ascii="Arial" w:hAnsi="Arial" w:cs="Arial"/>
          <w:sz w:val="24"/>
          <w:szCs w:val="24"/>
        </w:rPr>
        <w:t xml:space="preserve">. </w:t>
      </w:r>
    </w:p>
    <w:p w14:paraId="007C803E" w14:textId="77777777" w:rsidR="00EA143E" w:rsidRPr="00284417" w:rsidRDefault="00EA143E" w:rsidP="007478B1">
      <w:pPr>
        <w:widowControl/>
        <w:rPr>
          <w:rFonts w:ascii="Arial" w:hAnsi="Arial" w:cs="Arial"/>
          <w:sz w:val="24"/>
          <w:szCs w:val="24"/>
        </w:rPr>
      </w:pPr>
    </w:p>
    <w:p w14:paraId="43506B1E" w14:textId="77777777" w:rsidR="00184DF0" w:rsidRPr="00284417" w:rsidRDefault="002C7B76" w:rsidP="007478B1">
      <w:pPr>
        <w:widowControl/>
        <w:rPr>
          <w:rFonts w:ascii="Arial" w:eastAsia="Calibri" w:hAnsi="Arial" w:cs="Arial"/>
          <w:sz w:val="24"/>
          <w:szCs w:val="24"/>
        </w:rPr>
      </w:pPr>
      <w:r w:rsidRPr="00284417">
        <w:rPr>
          <w:rFonts w:ascii="Arial" w:hAnsi="Arial" w:cs="Arial"/>
          <w:sz w:val="24"/>
          <w:szCs w:val="24"/>
        </w:rPr>
        <w:t>For more information on EUA, see the “</w:t>
      </w:r>
      <w:r w:rsidRPr="00284417">
        <w:rPr>
          <w:rFonts w:ascii="Arial" w:hAnsi="Arial" w:cs="Arial"/>
          <w:b/>
          <w:bCs/>
          <w:sz w:val="24"/>
          <w:szCs w:val="24"/>
        </w:rPr>
        <w:t>What is an Emergency Use Authorization (EUA)?</w:t>
      </w:r>
      <w:r w:rsidRPr="00284417">
        <w:rPr>
          <w:rFonts w:ascii="Arial" w:hAnsi="Arial" w:cs="Arial"/>
          <w:sz w:val="24"/>
          <w:szCs w:val="24"/>
        </w:rPr>
        <w:t>” section at the end of this Fact Sheet.</w:t>
      </w:r>
      <w:r w:rsidRPr="00284417">
        <w:rPr>
          <w:rFonts w:ascii="Arial" w:eastAsia="Calibri" w:hAnsi="Arial" w:cs="Arial"/>
          <w:sz w:val="24"/>
          <w:szCs w:val="24"/>
        </w:rPr>
        <w:t xml:space="preserve"> </w:t>
      </w:r>
    </w:p>
    <w:p w14:paraId="7F2A3842" w14:textId="77777777" w:rsidR="00F70D41" w:rsidRPr="00284417" w:rsidRDefault="00F70D41" w:rsidP="007478B1">
      <w:pPr>
        <w:widowControl/>
        <w:rPr>
          <w:rFonts w:ascii="Arial" w:eastAsia="Calibri" w:hAnsi="Arial" w:cs="Arial"/>
          <w:sz w:val="24"/>
          <w:szCs w:val="24"/>
        </w:rPr>
      </w:pPr>
    </w:p>
    <w:p w14:paraId="11BD49E5" w14:textId="77777777" w:rsidR="007478B1" w:rsidRPr="00284417" w:rsidRDefault="002C7B76" w:rsidP="007478B1">
      <w:pPr>
        <w:keepNext/>
        <w:widowControl/>
        <w:rPr>
          <w:rFonts w:ascii="Arial" w:eastAsia="Calibri" w:hAnsi="Arial" w:cs="Arial"/>
          <w:sz w:val="24"/>
          <w:szCs w:val="24"/>
        </w:rPr>
      </w:pPr>
      <w:bookmarkStart w:id="7" w:name="_Hlk48636972"/>
      <w:r w:rsidRPr="00284417">
        <w:rPr>
          <w:rFonts w:ascii="Arial" w:eastAsia="Calibri" w:hAnsi="Arial" w:cs="Arial"/>
          <w:b/>
          <w:bCs/>
          <w:sz w:val="24"/>
          <w:szCs w:val="24"/>
        </w:rPr>
        <w:t xml:space="preserve">WHAT SHOULD </w:t>
      </w:r>
      <w:r w:rsidR="00215529" w:rsidRPr="00284417">
        <w:rPr>
          <w:rFonts w:ascii="Arial" w:hAnsi="Arial"/>
          <w:b/>
          <w:bCs/>
          <w:sz w:val="24"/>
          <w:szCs w:val="24"/>
        </w:rPr>
        <w:t xml:space="preserve">YOU MENTION TO YOUR </w:t>
      </w:r>
      <w:r w:rsidR="00563F5E" w:rsidRPr="00284417">
        <w:rPr>
          <w:rFonts w:ascii="Arial" w:eastAsia="Calibri" w:hAnsi="Arial" w:cs="Arial"/>
          <w:b/>
          <w:bCs/>
          <w:sz w:val="24"/>
          <w:szCs w:val="24"/>
        </w:rPr>
        <w:t xml:space="preserve">VACCINATION </w:t>
      </w:r>
      <w:r w:rsidRPr="00284417">
        <w:rPr>
          <w:rFonts w:ascii="Arial" w:eastAsia="Calibri" w:hAnsi="Arial" w:cs="Arial"/>
          <w:b/>
          <w:bCs/>
          <w:sz w:val="24"/>
          <w:szCs w:val="24"/>
        </w:rPr>
        <w:t xml:space="preserve">PROVIDER BEFORE </w:t>
      </w:r>
      <w:r w:rsidR="00215529" w:rsidRPr="00284417">
        <w:rPr>
          <w:rFonts w:ascii="Arial" w:hAnsi="Arial"/>
          <w:b/>
          <w:bCs/>
          <w:sz w:val="24"/>
          <w:szCs w:val="24"/>
        </w:rPr>
        <w:t xml:space="preserve">YOU GET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7"/>
    </w:p>
    <w:p w14:paraId="25C88ADE" w14:textId="77777777" w:rsidR="007478B1" w:rsidRPr="00284417" w:rsidRDefault="002C7B76" w:rsidP="007478B1">
      <w:pPr>
        <w:keepNext/>
        <w:widowControl/>
        <w:rPr>
          <w:rFonts w:ascii="Arial" w:eastAsia="Calibri" w:hAnsi="Arial" w:cs="Arial"/>
          <w:sz w:val="24"/>
          <w:szCs w:val="24"/>
        </w:rPr>
      </w:pPr>
      <w:r w:rsidRPr="00284417">
        <w:rPr>
          <w:rFonts w:ascii="Arial" w:eastAsia="Calibri" w:hAnsi="Arial" w:cs="Arial"/>
          <w:b/>
          <w:bCs/>
          <w:sz w:val="24"/>
          <w:szCs w:val="24"/>
        </w:rPr>
        <w:t xml:space="preserve">Tell </w:t>
      </w:r>
      <w:r w:rsidR="00C67B92" w:rsidRPr="00284417">
        <w:rPr>
          <w:rFonts w:ascii="Arial" w:eastAsia="Calibri" w:hAnsi="Arial" w:cs="Arial"/>
          <w:b/>
          <w:bCs/>
          <w:sz w:val="24"/>
          <w:szCs w:val="24"/>
        </w:rPr>
        <w:t>the</w:t>
      </w:r>
      <w:r w:rsidRPr="00284417">
        <w:rPr>
          <w:rFonts w:ascii="Arial" w:eastAsia="Calibri" w:hAnsi="Arial" w:cs="Arial"/>
          <w:b/>
          <w:bCs/>
          <w:sz w:val="24"/>
          <w:szCs w:val="24"/>
        </w:rPr>
        <w:t xml:space="preserve"> </w:t>
      </w:r>
      <w:r w:rsidR="00563F5E" w:rsidRPr="00284417">
        <w:rPr>
          <w:rFonts w:ascii="Arial" w:eastAsia="Calibri" w:hAnsi="Arial" w:cs="Arial"/>
          <w:b/>
          <w:bCs/>
          <w:sz w:val="24"/>
          <w:szCs w:val="24"/>
        </w:rPr>
        <w:t xml:space="preserve">vaccination </w:t>
      </w:r>
      <w:r w:rsidRPr="00284417">
        <w:rPr>
          <w:rFonts w:ascii="Arial" w:eastAsia="Calibri" w:hAnsi="Arial" w:cs="Arial"/>
          <w:b/>
          <w:bCs/>
          <w:sz w:val="24"/>
          <w:szCs w:val="24"/>
        </w:rPr>
        <w:t xml:space="preserve">provider </w:t>
      </w:r>
      <w:r w:rsidR="006E7D6D" w:rsidRPr="00284417">
        <w:rPr>
          <w:rFonts w:ascii="Arial" w:eastAsia="Calibri" w:hAnsi="Arial" w:cs="Arial"/>
          <w:b/>
          <w:bCs/>
          <w:sz w:val="24"/>
          <w:szCs w:val="24"/>
        </w:rPr>
        <w:t>about all of your medical conditions, including</w:t>
      </w:r>
      <w:r w:rsidR="488D2F47" w:rsidRPr="00284417">
        <w:rPr>
          <w:rFonts w:ascii="Arial" w:eastAsia="Calibri" w:hAnsi="Arial" w:cs="Arial"/>
          <w:b/>
          <w:bCs/>
          <w:sz w:val="24"/>
          <w:szCs w:val="24"/>
        </w:rPr>
        <w:t xml:space="preserve"> </w:t>
      </w:r>
      <w:r w:rsidRPr="00284417">
        <w:rPr>
          <w:rFonts w:ascii="Arial" w:eastAsia="Calibri" w:hAnsi="Arial" w:cs="Arial"/>
          <w:b/>
          <w:bCs/>
          <w:sz w:val="24"/>
          <w:szCs w:val="24"/>
        </w:rPr>
        <w:t>if you:</w:t>
      </w:r>
    </w:p>
    <w:p w14:paraId="198434BA" w14:textId="77777777" w:rsidR="007478B1"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have any allergies </w:t>
      </w:r>
    </w:p>
    <w:p w14:paraId="7FE78162" w14:textId="77777777" w:rsidR="0049442B" w:rsidRDefault="002C7B76" w:rsidP="0049442B">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have a fever</w:t>
      </w:r>
    </w:p>
    <w:p w14:paraId="6F5B872F" w14:textId="77777777" w:rsidR="00EB08B4" w:rsidRPr="00284417" w:rsidRDefault="002C7B76" w:rsidP="0049442B">
      <w:pPr>
        <w:keepNext/>
        <w:widowControl/>
        <w:numPr>
          <w:ilvl w:val="0"/>
          <w:numId w:val="1"/>
        </w:numPr>
        <w:rPr>
          <w:rFonts w:ascii="Arial" w:eastAsia="Calibri" w:hAnsi="Arial" w:cs="Arial"/>
          <w:sz w:val="24"/>
          <w:szCs w:val="24"/>
        </w:rPr>
      </w:pPr>
      <w:r>
        <w:rPr>
          <w:rFonts w:ascii="Arial" w:eastAsia="Calibri" w:hAnsi="Arial" w:cs="Arial"/>
          <w:sz w:val="24"/>
          <w:szCs w:val="24"/>
        </w:rPr>
        <w:t>have a bleeding disorder or are on a blood thinner</w:t>
      </w:r>
    </w:p>
    <w:p w14:paraId="255DF636" w14:textId="77777777" w:rsidR="00CA1CE3"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are immunocompromised</w:t>
      </w:r>
      <w:r w:rsidR="0048451B" w:rsidRPr="00284417">
        <w:rPr>
          <w:rFonts w:ascii="Arial" w:eastAsia="Calibri" w:hAnsi="Arial" w:cs="Arial"/>
          <w:sz w:val="24"/>
          <w:szCs w:val="24"/>
        </w:rPr>
        <w:t xml:space="preserve"> or </w:t>
      </w:r>
      <w:r w:rsidR="00007ABB" w:rsidRPr="00284417">
        <w:rPr>
          <w:rFonts w:ascii="Arial" w:eastAsia="Calibri" w:hAnsi="Arial" w:cs="Arial"/>
          <w:sz w:val="24"/>
          <w:szCs w:val="24"/>
        </w:rPr>
        <w:t xml:space="preserve">are </w:t>
      </w:r>
      <w:r w:rsidR="0048451B" w:rsidRPr="00284417">
        <w:rPr>
          <w:rFonts w:ascii="Arial" w:eastAsia="Calibri" w:hAnsi="Arial" w:cs="Arial"/>
          <w:sz w:val="24"/>
          <w:szCs w:val="24"/>
        </w:rPr>
        <w:t xml:space="preserve">on </w:t>
      </w:r>
      <w:r w:rsidR="00F930A1" w:rsidRPr="00284417">
        <w:rPr>
          <w:rFonts w:ascii="Arial" w:eastAsia="Calibri" w:hAnsi="Arial" w:cs="Arial"/>
          <w:sz w:val="24"/>
          <w:szCs w:val="24"/>
        </w:rPr>
        <w:t>a medicine that affects your immune system</w:t>
      </w:r>
    </w:p>
    <w:p w14:paraId="20BB2AE5" w14:textId="77777777" w:rsidR="007478B1"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are pregnant or </w:t>
      </w:r>
      <w:r w:rsidR="00C62908" w:rsidRPr="00284417">
        <w:rPr>
          <w:rFonts w:ascii="Arial" w:eastAsia="Calibri" w:hAnsi="Arial" w:cs="Arial"/>
          <w:sz w:val="24"/>
          <w:szCs w:val="24"/>
        </w:rPr>
        <w:t>plan to</w:t>
      </w:r>
      <w:r w:rsidRPr="00284417">
        <w:rPr>
          <w:rFonts w:ascii="Arial" w:eastAsia="Calibri" w:hAnsi="Arial" w:cs="Arial"/>
          <w:sz w:val="24"/>
          <w:szCs w:val="24"/>
        </w:rPr>
        <w:t xml:space="preserve"> become pregnant</w:t>
      </w:r>
    </w:p>
    <w:p w14:paraId="47694C49" w14:textId="77777777" w:rsidR="00327E7F" w:rsidRPr="00284417" w:rsidRDefault="002C7B76" w:rsidP="00327E7F">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are breastfeeding</w:t>
      </w:r>
    </w:p>
    <w:p w14:paraId="2DA07618" w14:textId="77777777" w:rsidR="00327E7F" w:rsidRPr="00284417" w:rsidRDefault="002C7B76" w:rsidP="00327E7F">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have received another </w:t>
      </w:r>
      <w:r w:rsidR="00215529" w:rsidRPr="00284417">
        <w:rPr>
          <w:rFonts w:ascii="Arial" w:hAnsi="Arial"/>
          <w:sz w:val="24"/>
          <w:szCs w:val="24"/>
        </w:rPr>
        <w:t xml:space="preserve">COVID-19 </w:t>
      </w:r>
      <w:r w:rsidRPr="00284417">
        <w:rPr>
          <w:rFonts w:ascii="Arial" w:eastAsia="Calibri" w:hAnsi="Arial" w:cs="Arial"/>
          <w:sz w:val="24"/>
          <w:szCs w:val="24"/>
        </w:rPr>
        <w:t>vaccine</w:t>
      </w:r>
    </w:p>
    <w:p w14:paraId="7FDF4DEF" w14:textId="77777777" w:rsidR="00011C03" w:rsidRPr="00284417" w:rsidRDefault="00011C03" w:rsidP="00011C03">
      <w:pPr>
        <w:widowControl/>
        <w:rPr>
          <w:rFonts w:ascii="Arial" w:hAnsi="Arial"/>
          <w:sz w:val="24"/>
          <w:szCs w:val="24"/>
        </w:rPr>
      </w:pPr>
      <w:bookmarkStart w:id="8" w:name="_Hlk48636983"/>
    </w:p>
    <w:p w14:paraId="34BDB426" w14:textId="77777777" w:rsidR="00011C03" w:rsidRPr="00284417" w:rsidRDefault="002C7B76" w:rsidP="00011C03">
      <w:pPr>
        <w:widowControl/>
        <w:rPr>
          <w:rFonts w:ascii="Arial" w:hAnsi="Arial"/>
          <w:b/>
          <w:sz w:val="24"/>
          <w:szCs w:val="24"/>
        </w:rPr>
      </w:pPr>
      <w:r w:rsidRPr="00284417">
        <w:rPr>
          <w:rFonts w:ascii="Arial" w:hAnsi="Arial"/>
          <w:b/>
          <w:sz w:val="24"/>
          <w:szCs w:val="24"/>
        </w:rPr>
        <w:t>WHO SHOULD GET THE PFIZER</w:t>
      </w:r>
      <w:r w:rsidR="00240A82" w:rsidRPr="00284417">
        <w:rPr>
          <w:rFonts w:ascii="Arial" w:hAnsi="Arial"/>
          <w:b/>
          <w:sz w:val="24"/>
          <w:szCs w:val="24"/>
        </w:rPr>
        <w:t>-</w:t>
      </w:r>
      <w:r w:rsidRPr="00284417">
        <w:rPr>
          <w:rFonts w:ascii="Arial" w:hAnsi="Arial"/>
          <w:b/>
          <w:sz w:val="24"/>
          <w:szCs w:val="24"/>
        </w:rPr>
        <w:t>BIONTECH COVID-19 VACCINE?</w:t>
      </w:r>
    </w:p>
    <w:p w14:paraId="6CB4E60D" w14:textId="76AB3C58" w:rsidR="00011C03" w:rsidRPr="00284417" w:rsidRDefault="002C7B76" w:rsidP="00BF2740">
      <w:pPr>
        <w:widowControl/>
        <w:autoSpaceDE w:val="0"/>
        <w:autoSpaceDN w:val="0"/>
        <w:adjustRightInd w:val="0"/>
        <w:rPr>
          <w:rFonts w:ascii="Arial" w:hAnsi="Arial"/>
          <w:sz w:val="24"/>
          <w:szCs w:val="24"/>
        </w:rPr>
      </w:pPr>
      <w:r w:rsidRPr="00284417">
        <w:rPr>
          <w:rFonts w:ascii="Arial" w:hAnsi="Arial" w:cs="Arial"/>
          <w:sz w:val="24"/>
          <w:szCs w:val="24"/>
        </w:rPr>
        <w:t xml:space="preserve">FDA has authorized the emergency use of the </w:t>
      </w:r>
      <w:r w:rsidR="007A5DF6" w:rsidRPr="00284417">
        <w:rPr>
          <w:rFonts w:ascii="Arial" w:hAnsi="Arial" w:cs="Arial"/>
          <w:sz w:val="24"/>
          <w:szCs w:val="24"/>
        </w:rPr>
        <w:t>Pfizer</w:t>
      </w:r>
      <w:r w:rsidR="007A5DF6" w:rsidRPr="00284417">
        <w:rPr>
          <w:rFonts w:ascii="Arial" w:hAnsi="Arial" w:cs="Arial"/>
          <w:sz w:val="24"/>
          <w:szCs w:val="24"/>
        </w:rPr>
        <w:noBreakHyphen/>
        <w:t xml:space="preserve">BioNTech COVID-19 Vaccine in individuals </w:t>
      </w:r>
      <w:del w:id="9" w:author="Author">
        <w:r w:rsidR="001919D8" w:rsidRPr="00284417" w:rsidDel="001B4935">
          <w:rPr>
            <w:rFonts w:ascii="Arial" w:hAnsi="Arial" w:cs="Arial"/>
            <w:sz w:val="24"/>
            <w:szCs w:val="24"/>
          </w:rPr>
          <w:delText>16</w:delText>
        </w:r>
      </w:del>
      <w:ins w:id="10" w:author="Author">
        <w:r w:rsidR="001B4935">
          <w:rPr>
            <w:rFonts w:ascii="Arial" w:hAnsi="Arial" w:cs="Arial"/>
            <w:sz w:val="24"/>
            <w:szCs w:val="24"/>
          </w:rPr>
          <w:t>12</w:t>
        </w:r>
      </w:ins>
      <w:r w:rsidR="001919D8" w:rsidRPr="00284417">
        <w:rPr>
          <w:rFonts w:ascii="Arial" w:hAnsi="Arial" w:cs="Arial"/>
          <w:sz w:val="24"/>
          <w:szCs w:val="24"/>
        </w:rPr>
        <w:t xml:space="preserve"> </w:t>
      </w:r>
      <w:r w:rsidR="007A5DF6" w:rsidRPr="00284417">
        <w:rPr>
          <w:rFonts w:ascii="Arial" w:hAnsi="Arial" w:cs="Arial"/>
          <w:sz w:val="24"/>
          <w:szCs w:val="24"/>
        </w:rPr>
        <w:t>years of age</w:t>
      </w:r>
      <w:r w:rsidR="00203665" w:rsidRPr="00284417">
        <w:rPr>
          <w:rFonts w:ascii="Arial" w:hAnsi="Arial" w:cs="Arial"/>
          <w:sz w:val="24"/>
          <w:szCs w:val="24"/>
        </w:rPr>
        <w:t xml:space="preserve"> and older</w:t>
      </w:r>
      <w:r w:rsidR="007A5DF6" w:rsidRPr="00284417">
        <w:rPr>
          <w:rFonts w:ascii="Arial" w:hAnsi="Arial" w:cs="Arial"/>
          <w:sz w:val="24"/>
          <w:szCs w:val="24"/>
        </w:rPr>
        <w:t>.</w:t>
      </w:r>
    </w:p>
    <w:p w14:paraId="72EA6F2A" w14:textId="77777777" w:rsidR="00011C03" w:rsidRPr="00284417" w:rsidRDefault="00011C03" w:rsidP="007478B1">
      <w:pPr>
        <w:widowControl/>
        <w:rPr>
          <w:rFonts w:ascii="Arial" w:eastAsia="Calibri" w:hAnsi="Arial" w:cs="Arial"/>
          <w:b/>
          <w:bCs/>
          <w:sz w:val="24"/>
          <w:szCs w:val="24"/>
        </w:rPr>
      </w:pPr>
    </w:p>
    <w:p w14:paraId="26B79492"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b/>
          <w:bCs/>
          <w:sz w:val="24"/>
          <w:szCs w:val="24"/>
        </w:rPr>
        <w:t xml:space="preserve">WHO SHOULD </w:t>
      </w:r>
      <w:r w:rsidRPr="00284417">
        <w:rPr>
          <w:rFonts w:ascii="Arial" w:eastAsia="Calibri" w:hAnsi="Arial" w:cs="Arial"/>
          <w:b/>
          <w:bCs/>
          <w:sz w:val="24"/>
          <w:szCs w:val="24"/>
          <w:u w:val="thick"/>
        </w:rPr>
        <w:t>NOT</w:t>
      </w:r>
      <w:r w:rsidRPr="00284417">
        <w:rPr>
          <w:rFonts w:ascii="Arial" w:eastAsia="Calibri" w:hAnsi="Arial" w:cs="Arial"/>
          <w:b/>
          <w:bCs/>
          <w:sz w:val="24"/>
          <w:szCs w:val="24"/>
        </w:rPr>
        <w:t xml:space="preserve"> </w:t>
      </w:r>
      <w:r w:rsidR="00011C03" w:rsidRPr="00284417">
        <w:rPr>
          <w:rFonts w:ascii="Arial" w:eastAsia="Calibri" w:hAnsi="Arial" w:cs="Arial"/>
          <w:b/>
          <w:bCs/>
          <w:sz w:val="24"/>
          <w:szCs w:val="24"/>
        </w:rPr>
        <w:t xml:space="preserve">GET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8"/>
    </w:p>
    <w:p w14:paraId="6BCB77AF" w14:textId="77777777" w:rsidR="00D90E85" w:rsidRPr="00284417" w:rsidRDefault="002C7B76" w:rsidP="00D90E85">
      <w:pPr>
        <w:widowControl/>
        <w:rPr>
          <w:rFonts w:ascii="Arial" w:hAnsi="Arial"/>
          <w:sz w:val="24"/>
          <w:szCs w:val="24"/>
        </w:rPr>
      </w:pPr>
      <w:r w:rsidRPr="00284417">
        <w:rPr>
          <w:rFonts w:ascii="Arial" w:hAnsi="Arial"/>
          <w:sz w:val="24"/>
          <w:szCs w:val="24"/>
        </w:rPr>
        <w:t>You should not get the Pfizer-BioNTech COVID-19 Vaccine if you:</w:t>
      </w:r>
    </w:p>
    <w:p w14:paraId="77BB5BD3" w14:textId="77777777" w:rsidR="00D90E85" w:rsidRPr="00284417" w:rsidRDefault="002C7B76" w:rsidP="00D90E85">
      <w:pPr>
        <w:pStyle w:val="ListParagraph"/>
        <w:widowControl/>
        <w:numPr>
          <w:ilvl w:val="0"/>
          <w:numId w:val="6"/>
        </w:numPr>
        <w:rPr>
          <w:rFonts w:ascii="Arial" w:eastAsia="Calibri" w:hAnsi="Arial" w:cs="Arial"/>
          <w:sz w:val="24"/>
          <w:szCs w:val="24"/>
        </w:rPr>
      </w:pPr>
      <w:r w:rsidRPr="00284417">
        <w:rPr>
          <w:rFonts w:ascii="Arial" w:hAnsi="Arial"/>
          <w:sz w:val="24"/>
          <w:szCs w:val="24"/>
        </w:rPr>
        <w:t>had a severe allergic reaction after a previous dose of this vaccine</w:t>
      </w:r>
    </w:p>
    <w:p w14:paraId="69BE932E" w14:textId="77777777" w:rsidR="007478B1" w:rsidRDefault="002C7B76" w:rsidP="006F7CA2">
      <w:pPr>
        <w:pStyle w:val="ListParagraph"/>
        <w:widowControl/>
        <w:numPr>
          <w:ilvl w:val="0"/>
          <w:numId w:val="6"/>
        </w:numPr>
        <w:rPr>
          <w:rFonts w:ascii="Arial" w:eastAsia="Calibri" w:hAnsi="Arial" w:cs="Arial"/>
          <w:sz w:val="24"/>
          <w:szCs w:val="24"/>
        </w:rPr>
      </w:pPr>
      <w:r w:rsidRPr="00284417">
        <w:rPr>
          <w:rFonts w:ascii="Arial" w:hAnsi="Arial"/>
          <w:sz w:val="24"/>
          <w:szCs w:val="24"/>
        </w:rPr>
        <w:t>had a severe allergic reaction to any ingredient of this vaccine</w:t>
      </w:r>
      <w:r w:rsidR="009C55C7">
        <w:rPr>
          <w:rFonts w:ascii="Arial" w:hAnsi="Arial"/>
          <w:sz w:val="24"/>
          <w:szCs w:val="24"/>
        </w:rPr>
        <w:t>.</w:t>
      </w:r>
    </w:p>
    <w:p w14:paraId="4F212A58" w14:textId="77777777" w:rsidR="009C55C7" w:rsidRPr="009C55C7" w:rsidRDefault="009C55C7" w:rsidP="009C55C7">
      <w:pPr>
        <w:widowControl/>
        <w:rPr>
          <w:rFonts w:ascii="Arial" w:eastAsia="Calibri" w:hAnsi="Arial" w:cs="Arial"/>
          <w:sz w:val="24"/>
          <w:szCs w:val="24"/>
        </w:rPr>
      </w:pPr>
    </w:p>
    <w:p w14:paraId="46625B9E" w14:textId="77777777" w:rsidR="009C55C7" w:rsidRPr="009C55C7" w:rsidRDefault="002C7B76" w:rsidP="0014072A">
      <w:pPr>
        <w:widowControl/>
        <w:rPr>
          <w:rFonts w:ascii="Arial" w:eastAsia="Calibri" w:hAnsi="Arial" w:cs="Arial"/>
          <w:b/>
          <w:sz w:val="24"/>
          <w:szCs w:val="24"/>
        </w:rPr>
      </w:pPr>
      <w:r w:rsidRPr="009C55C7">
        <w:rPr>
          <w:rFonts w:ascii="Arial" w:eastAsia="Calibri" w:hAnsi="Arial" w:cs="Arial"/>
          <w:b/>
          <w:sz w:val="24"/>
          <w:szCs w:val="24"/>
        </w:rPr>
        <w:t>WHAT ARE THE INGREDIENTS IN THE PFIZER-BIONTECH COVID-19 VACCINE?</w:t>
      </w:r>
    </w:p>
    <w:p w14:paraId="46619A95" w14:textId="77777777" w:rsidR="009C55C7" w:rsidRPr="009C55C7" w:rsidRDefault="002C7B76" w:rsidP="0014072A">
      <w:pPr>
        <w:widowControl/>
        <w:rPr>
          <w:rFonts w:ascii="Arial" w:eastAsia="Calibri" w:hAnsi="Arial" w:cs="Arial"/>
          <w:sz w:val="24"/>
          <w:szCs w:val="24"/>
        </w:rPr>
      </w:pPr>
      <w:r w:rsidRPr="009C55C7">
        <w:rPr>
          <w:rFonts w:ascii="Arial" w:eastAsia="Calibri" w:hAnsi="Arial" w:cs="Arial"/>
          <w:sz w:val="24"/>
          <w:szCs w:val="24"/>
        </w:rPr>
        <w:t>The Pfizer</w:t>
      </w:r>
      <w:r w:rsidR="0014072A">
        <w:rPr>
          <w:rFonts w:ascii="Arial" w:eastAsia="Calibri" w:hAnsi="Arial" w:cs="Arial"/>
          <w:sz w:val="24"/>
          <w:szCs w:val="24"/>
        </w:rPr>
        <w:t>-</w:t>
      </w:r>
      <w:r w:rsidRPr="009C55C7">
        <w:rPr>
          <w:rFonts w:ascii="Arial" w:eastAsia="Calibri" w:hAnsi="Arial" w:cs="Arial"/>
          <w:sz w:val="24"/>
          <w:szCs w:val="24"/>
        </w:rPr>
        <w:t>BioNTech COVID-19 Vaccine includes the following ingredients: mRNA, lipids ((4-hydroxybutyl)azanediyl)bis(hexane-6,1-diyl)bis(2-hexyldecanoate), 2 [(polyethylene glycol)-2000]-N,N-</w:t>
      </w:r>
      <w:proofErr w:type="spellStart"/>
      <w:r w:rsidRPr="009C55C7">
        <w:rPr>
          <w:rFonts w:ascii="Arial" w:eastAsia="Calibri" w:hAnsi="Arial" w:cs="Arial"/>
          <w:sz w:val="24"/>
          <w:szCs w:val="24"/>
        </w:rPr>
        <w:t>ditetradecylacetamide</w:t>
      </w:r>
      <w:proofErr w:type="spellEnd"/>
      <w:r w:rsidRPr="009C55C7">
        <w:rPr>
          <w:rFonts w:ascii="Arial" w:eastAsia="Calibri" w:hAnsi="Arial" w:cs="Arial"/>
          <w:sz w:val="24"/>
          <w:szCs w:val="24"/>
        </w:rPr>
        <w:t>, 1,2-Distearoyl-sn-glycero-3-phosphocholine, and cholesterol), potassium chloride, monobasic potassium phosphate, sodium chloride, dibasic sodium phosphate dihydrate, and sucrose.</w:t>
      </w:r>
    </w:p>
    <w:p w14:paraId="29742C55" w14:textId="77777777" w:rsidR="009C55C7" w:rsidRPr="00284417" w:rsidRDefault="009C55C7" w:rsidP="007478B1">
      <w:pPr>
        <w:widowControl/>
        <w:rPr>
          <w:rFonts w:ascii="Arial" w:eastAsia="Calibri" w:hAnsi="Arial" w:cs="Arial"/>
          <w:sz w:val="24"/>
          <w:szCs w:val="24"/>
        </w:rPr>
      </w:pPr>
    </w:p>
    <w:p w14:paraId="68D5896D" w14:textId="77777777" w:rsidR="007478B1" w:rsidRPr="00284417" w:rsidRDefault="002C7B76" w:rsidP="007478B1">
      <w:pPr>
        <w:widowControl/>
        <w:rPr>
          <w:rFonts w:ascii="Arial" w:eastAsia="Calibri" w:hAnsi="Arial" w:cs="Arial"/>
          <w:sz w:val="24"/>
          <w:szCs w:val="24"/>
        </w:rPr>
      </w:pPr>
      <w:bookmarkStart w:id="11" w:name="_Hlk48636993"/>
      <w:r w:rsidRPr="00284417">
        <w:rPr>
          <w:rFonts w:ascii="Arial" w:eastAsia="Calibri" w:hAnsi="Arial" w:cs="Arial"/>
          <w:b/>
          <w:bCs/>
          <w:sz w:val="24"/>
          <w:szCs w:val="24"/>
        </w:rPr>
        <w:t xml:space="preserve">HOW </w:t>
      </w:r>
      <w:r w:rsidR="00774FCE" w:rsidRPr="00284417">
        <w:rPr>
          <w:rFonts w:ascii="Arial" w:eastAsia="Calibri" w:hAnsi="Arial" w:cs="Arial"/>
          <w:b/>
          <w:bCs/>
          <w:sz w:val="24"/>
          <w:szCs w:val="24"/>
        </w:rPr>
        <w:t xml:space="preserve">IS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00774FCE" w:rsidRPr="00284417">
        <w:rPr>
          <w:rFonts w:ascii="Arial" w:hAnsi="Arial" w:cs="Arial"/>
          <w:b/>
          <w:bCs/>
          <w:sz w:val="24"/>
          <w:szCs w:val="24"/>
        </w:rPr>
        <w:t xml:space="preserve"> GIVEN</w:t>
      </w:r>
      <w:r w:rsidRPr="00284417">
        <w:rPr>
          <w:rFonts w:ascii="Arial" w:eastAsia="Calibri" w:hAnsi="Arial" w:cs="Arial"/>
          <w:b/>
          <w:bCs/>
          <w:sz w:val="24"/>
          <w:szCs w:val="24"/>
        </w:rPr>
        <w:t>?</w:t>
      </w:r>
      <w:bookmarkEnd w:id="11"/>
    </w:p>
    <w:p w14:paraId="6305FE8D"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Pr="00284417">
        <w:rPr>
          <w:rFonts w:ascii="Arial" w:hAnsi="Arial" w:cs="Arial"/>
          <w:sz w:val="24"/>
          <w:szCs w:val="24"/>
        </w:rPr>
        <w:t xml:space="preserve">BioNTech COVID-19 Vaccine </w:t>
      </w:r>
      <w:r w:rsidR="006F27BB" w:rsidRPr="00284417">
        <w:rPr>
          <w:rFonts w:ascii="Arial" w:eastAsia="Calibri" w:hAnsi="Arial" w:cs="Arial"/>
          <w:sz w:val="24"/>
          <w:szCs w:val="24"/>
        </w:rPr>
        <w:t xml:space="preserve">will be </w:t>
      </w:r>
      <w:r w:rsidRPr="00284417">
        <w:rPr>
          <w:rFonts w:ascii="Arial" w:eastAsia="Calibri" w:hAnsi="Arial" w:cs="Arial"/>
          <w:sz w:val="24"/>
          <w:szCs w:val="24"/>
        </w:rPr>
        <w:t xml:space="preserve">given to you </w:t>
      </w:r>
      <w:r w:rsidR="00774FCE" w:rsidRPr="00284417">
        <w:rPr>
          <w:rFonts w:ascii="Arial" w:eastAsia="Calibri" w:hAnsi="Arial" w:cs="Arial"/>
          <w:sz w:val="24"/>
          <w:szCs w:val="24"/>
        </w:rPr>
        <w:t xml:space="preserve">as </w:t>
      </w:r>
      <w:r w:rsidR="0040225B" w:rsidRPr="00284417">
        <w:rPr>
          <w:rFonts w:ascii="Arial" w:eastAsia="Calibri" w:hAnsi="Arial" w:cs="Arial"/>
          <w:sz w:val="24"/>
          <w:szCs w:val="24"/>
        </w:rPr>
        <w:t xml:space="preserve">an </w:t>
      </w:r>
      <w:r w:rsidRPr="00284417">
        <w:rPr>
          <w:rFonts w:ascii="Arial" w:eastAsia="Calibri" w:hAnsi="Arial" w:cs="Arial"/>
          <w:sz w:val="24"/>
          <w:szCs w:val="24"/>
        </w:rPr>
        <w:t>injection in</w:t>
      </w:r>
      <w:r w:rsidR="00766DA4" w:rsidRPr="00284417">
        <w:rPr>
          <w:rFonts w:ascii="Arial" w:eastAsia="Calibri" w:hAnsi="Arial" w:cs="Arial"/>
          <w:sz w:val="24"/>
          <w:szCs w:val="24"/>
        </w:rPr>
        <w:t>to</w:t>
      </w:r>
      <w:r w:rsidRPr="00284417">
        <w:rPr>
          <w:rFonts w:ascii="Arial" w:eastAsia="Calibri" w:hAnsi="Arial" w:cs="Arial"/>
          <w:sz w:val="24"/>
          <w:szCs w:val="24"/>
        </w:rPr>
        <w:t xml:space="preserve"> </w:t>
      </w:r>
      <w:r w:rsidR="007E792D" w:rsidRPr="00284417">
        <w:rPr>
          <w:rFonts w:ascii="Arial" w:eastAsia="Calibri" w:hAnsi="Arial" w:cs="Arial"/>
          <w:sz w:val="24"/>
          <w:szCs w:val="24"/>
        </w:rPr>
        <w:t>the muscle</w:t>
      </w:r>
      <w:r w:rsidRPr="00284417">
        <w:rPr>
          <w:rFonts w:ascii="Arial" w:eastAsia="Calibri" w:hAnsi="Arial" w:cs="Arial"/>
          <w:sz w:val="24"/>
          <w:szCs w:val="24"/>
        </w:rPr>
        <w:t>.</w:t>
      </w:r>
    </w:p>
    <w:p w14:paraId="78034CE6" w14:textId="77777777" w:rsidR="00B24293" w:rsidRPr="00284417" w:rsidRDefault="00B24293" w:rsidP="009B7EAD">
      <w:pPr>
        <w:autoSpaceDE w:val="0"/>
        <w:autoSpaceDN w:val="0"/>
        <w:adjustRightInd w:val="0"/>
        <w:rPr>
          <w:rFonts w:ascii="Arial" w:hAnsi="Arial" w:cs="Arial"/>
          <w:sz w:val="24"/>
          <w:szCs w:val="24"/>
        </w:rPr>
      </w:pPr>
    </w:p>
    <w:p w14:paraId="31AA000D" w14:textId="77777777" w:rsidR="00C9454F" w:rsidRPr="00AF02C6" w:rsidRDefault="002C7B76" w:rsidP="009B7EAD">
      <w:pPr>
        <w:autoSpaceDE w:val="0"/>
        <w:autoSpaceDN w:val="0"/>
        <w:adjustRightInd w:val="0"/>
        <w:rPr>
          <w:rFonts w:ascii="Arial" w:hAnsi="Arial" w:cs="Arial"/>
          <w:sz w:val="24"/>
          <w:szCs w:val="24"/>
        </w:rPr>
      </w:pPr>
      <w:r w:rsidRPr="00AF02C6">
        <w:rPr>
          <w:rFonts w:ascii="Arial" w:hAnsi="Arial"/>
          <w:sz w:val="24"/>
          <w:szCs w:val="24"/>
        </w:rPr>
        <w:t>The Pfizer</w:t>
      </w:r>
      <w:r w:rsidRPr="00AF02C6">
        <w:rPr>
          <w:rFonts w:ascii="Arial" w:hAnsi="Arial"/>
          <w:sz w:val="24"/>
          <w:szCs w:val="24"/>
        </w:rPr>
        <w:noBreakHyphen/>
        <w:t>BioNTech COVID-19 Vaccine vaccination series is</w:t>
      </w:r>
      <w:r w:rsidR="00D25BEA" w:rsidRPr="00AF02C6">
        <w:rPr>
          <w:rFonts w:ascii="Arial" w:hAnsi="Arial" w:cs="Arial"/>
          <w:sz w:val="24"/>
          <w:szCs w:val="24"/>
        </w:rPr>
        <w:t xml:space="preserve"> </w:t>
      </w:r>
      <w:r w:rsidR="00F70D41" w:rsidRPr="00AF02C6">
        <w:rPr>
          <w:rFonts w:ascii="Arial" w:hAnsi="Arial" w:cs="Arial"/>
          <w:sz w:val="24"/>
          <w:szCs w:val="24"/>
        </w:rPr>
        <w:t>2</w:t>
      </w:r>
      <w:r w:rsidR="00D25BEA" w:rsidRPr="00AF02C6">
        <w:rPr>
          <w:rFonts w:ascii="Arial" w:hAnsi="Arial" w:cs="Arial"/>
          <w:sz w:val="24"/>
          <w:szCs w:val="24"/>
        </w:rPr>
        <w:t xml:space="preserve"> </w:t>
      </w:r>
      <w:r w:rsidRPr="00AF02C6">
        <w:rPr>
          <w:rFonts w:ascii="Arial" w:hAnsi="Arial"/>
          <w:sz w:val="24"/>
          <w:szCs w:val="24"/>
        </w:rPr>
        <w:t xml:space="preserve">doses given </w:t>
      </w:r>
      <w:r w:rsidR="000E1101" w:rsidRPr="00AF02C6">
        <w:rPr>
          <w:rFonts w:ascii="Arial" w:hAnsi="Arial" w:cs="Arial"/>
          <w:sz w:val="24"/>
          <w:szCs w:val="24"/>
        </w:rPr>
        <w:t>3</w:t>
      </w:r>
      <w:r w:rsidR="00B83815" w:rsidRPr="00AF02C6">
        <w:rPr>
          <w:rFonts w:ascii="Arial" w:hAnsi="Arial" w:cs="Arial"/>
          <w:sz w:val="24"/>
          <w:szCs w:val="24"/>
        </w:rPr>
        <w:t xml:space="preserve"> weeks</w:t>
      </w:r>
      <w:r w:rsidR="00775BD3" w:rsidRPr="00AF02C6">
        <w:rPr>
          <w:rFonts w:ascii="Arial" w:hAnsi="Arial" w:cs="Arial"/>
          <w:sz w:val="24"/>
          <w:szCs w:val="24"/>
        </w:rPr>
        <w:t xml:space="preserve"> apart</w:t>
      </w:r>
      <w:r w:rsidR="00D25BEA" w:rsidRPr="00AF02C6">
        <w:rPr>
          <w:rFonts w:ascii="Arial" w:hAnsi="Arial" w:cs="Arial"/>
          <w:sz w:val="24"/>
          <w:szCs w:val="24"/>
        </w:rPr>
        <w:t xml:space="preserve">. </w:t>
      </w:r>
    </w:p>
    <w:p w14:paraId="61D0CD29" w14:textId="77777777" w:rsidR="004573A0" w:rsidRPr="00AF02C6" w:rsidRDefault="004573A0" w:rsidP="009B7EAD">
      <w:pPr>
        <w:autoSpaceDE w:val="0"/>
        <w:autoSpaceDN w:val="0"/>
        <w:adjustRightInd w:val="0"/>
        <w:rPr>
          <w:rFonts w:ascii="Arial" w:hAnsi="Arial" w:cs="Arial"/>
          <w:sz w:val="24"/>
          <w:szCs w:val="24"/>
        </w:rPr>
      </w:pPr>
    </w:p>
    <w:p w14:paraId="225B80F4" w14:textId="77777777" w:rsidR="001B56D0" w:rsidRPr="00085306" w:rsidRDefault="002C7B76" w:rsidP="00DF361D">
      <w:pPr>
        <w:widowControl/>
        <w:autoSpaceDE w:val="0"/>
        <w:autoSpaceDN w:val="0"/>
        <w:adjustRightInd w:val="0"/>
        <w:rPr>
          <w:rFonts w:ascii="Arial" w:hAnsi="Arial"/>
          <w:sz w:val="24"/>
        </w:rPr>
      </w:pPr>
      <w:r w:rsidRPr="00AF02C6">
        <w:rPr>
          <w:rFonts w:ascii="Arial" w:hAnsi="Arial"/>
          <w:sz w:val="24"/>
          <w:szCs w:val="24"/>
        </w:rPr>
        <w:t xml:space="preserve">If you receive </w:t>
      </w:r>
      <w:r w:rsidR="003C027E" w:rsidRPr="00AF02C6">
        <w:rPr>
          <w:rFonts w:ascii="Arial" w:hAnsi="Arial"/>
          <w:sz w:val="24"/>
          <w:szCs w:val="24"/>
        </w:rPr>
        <w:t>one</w:t>
      </w:r>
      <w:r w:rsidR="00F70D41" w:rsidRPr="00AF02C6">
        <w:rPr>
          <w:rFonts w:ascii="Arial" w:hAnsi="Arial"/>
          <w:sz w:val="24"/>
          <w:szCs w:val="24"/>
        </w:rPr>
        <w:t xml:space="preserve"> </w:t>
      </w:r>
      <w:r w:rsidRPr="00AF02C6">
        <w:rPr>
          <w:rFonts w:ascii="Arial" w:hAnsi="Arial"/>
          <w:sz w:val="24"/>
          <w:szCs w:val="24"/>
        </w:rPr>
        <w:t>dose of the Pfizer-BioNTech COVID</w:t>
      </w:r>
      <w:r w:rsidR="00591A81" w:rsidRPr="00AF02C6">
        <w:rPr>
          <w:rFonts w:ascii="Arial" w:hAnsi="Arial"/>
          <w:sz w:val="24"/>
          <w:szCs w:val="24"/>
        </w:rPr>
        <w:noBreakHyphen/>
      </w:r>
      <w:r w:rsidRPr="00AF02C6">
        <w:rPr>
          <w:rFonts w:ascii="Arial" w:hAnsi="Arial"/>
          <w:sz w:val="24"/>
          <w:szCs w:val="24"/>
        </w:rPr>
        <w:t xml:space="preserve">19 Vaccine, you should receive a second dose of </w:t>
      </w:r>
      <w:r w:rsidR="009C55C7">
        <w:rPr>
          <w:rFonts w:ascii="Arial" w:hAnsi="Arial"/>
          <w:sz w:val="24"/>
          <w:szCs w:val="24"/>
        </w:rPr>
        <w:t>this</w:t>
      </w:r>
      <w:r w:rsidR="00563F5E" w:rsidRPr="00AF02C6">
        <w:rPr>
          <w:rFonts w:ascii="Arial" w:hAnsi="Arial"/>
          <w:sz w:val="24"/>
          <w:szCs w:val="24"/>
        </w:rPr>
        <w:t xml:space="preserve"> </w:t>
      </w:r>
      <w:r w:rsidR="00BD1180" w:rsidRPr="00AF02C6">
        <w:rPr>
          <w:rFonts w:ascii="Arial" w:hAnsi="Arial"/>
          <w:sz w:val="24"/>
          <w:szCs w:val="24"/>
        </w:rPr>
        <w:t xml:space="preserve">same </w:t>
      </w:r>
      <w:r w:rsidRPr="00AF02C6">
        <w:rPr>
          <w:rFonts w:ascii="Arial" w:hAnsi="Arial"/>
          <w:sz w:val="24"/>
          <w:szCs w:val="24"/>
        </w:rPr>
        <w:t xml:space="preserve">vaccine </w:t>
      </w:r>
      <w:r w:rsidR="000E1101" w:rsidRPr="00AF02C6">
        <w:rPr>
          <w:rFonts w:ascii="Arial" w:hAnsi="Arial"/>
          <w:sz w:val="24"/>
          <w:szCs w:val="24"/>
        </w:rPr>
        <w:t>3</w:t>
      </w:r>
      <w:r w:rsidR="00B83815" w:rsidRPr="00AF02C6">
        <w:rPr>
          <w:rFonts w:ascii="Arial" w:hAnsi="Arial"/>
          <w:sz w:val="24"/>
          <w:szCs w:val="24"/>
        </w:rPr>
        <w:t xml:space="preserve"> weeks </w:t>
      </w:r>
      <w:r w:rsidR="00E43EC5" w:rsidRPr="00AF02C6">
        <w:rPr>
          <w:rFonts w:ascii="Arial" w:hAnsi="Arial"/>
          <w:sz w:val="24"/>
          <w:szCs w:val="24"/>
        </w:rPr>
        <w:t xml:space="preserve">later </w:t>
      </w:r>
      <w:r w:rsidRPr="00AF02C6">
        <w:rPr>
          <w:rFonts w:ascii="Arial" w:hAnsi="Arial"/>
          <w:sz w:val="24"/>
          <w:szCs w:val="24"/>
        </w:rPr>
        <w:t>to complete the vaccination series.</w:t>
      </w:r>
    </w:p>
    <w:p w14:paraId="2B6EC910" w14:textId="77777777" w:rsidR="0049778E" w:rsidRPr="00284417" w:rsidRDefault="0049778E" w:rsidP="007478B1">
      <w:pPr>
        <w:widowControl/>
        <w:rPr>
          <w:rFonts w:ascii="Arial" w:eastAsia="Calibri" w:hAnsi="Arial" w:cs="Arial"/>
          <w:sz w:val="24"/>
          <w:szCs w:val="24"/>
        </w:rPr>
      </w:pPr>
    </w:p>
    <w:p w14:paraId="54243C09" w14:textId="77777777" w:rsidR="00774FCE" w:rsidRPr="00284417" w:rsidRDefault="002C7B76" w:rsidP="00B212BB">
      <w:pPr>
        <w:keepNext/>
        <w:widowControl/>
        <w:rPr>
          <w:rFonts w:ascii="Arial" w:hAnsi="Arial"/>
          <w:b/>
          <w:sz w:val="24"/>
          <w:szCs w:val="24"/>
        </w:rPr>
      </w:pPr>
      <w:r w:rsidRPr="00284417">
        <w:rPr>
          <w:rFonts w:ascii="Arial" w:hAnsi="Arial"/>
          <w:b/>
          <w:sz w:val="24"/>
          <w:szCs w:val="24"/>
        </w:rPr>
        <w:lastRenderedPageBreak/>
        <w:t xml:space="preserve">HAS </w:t>
      </w:r>
      <w:bookmarkStart w:id="12" w:name="_Hlk50713510"/>
      <w:r w:rsidRPr="00284417">
        <w:rPr>
          <w:rFonts w:ascii="Arial" w:hAnsi="Arial"/>
          <w:b/>
          <w:bCs/>
          <w:sz w:val="24"/>
          <w:szCs w:val="24"/>
        </w:rPr>
        <w:t>THE PFIZER</w:t>
      </w:r>
      <w:r w:rsidR="009C55C7">
        <w:rPr>
          <w:rFonts w:ascii="Arial" w:hAnsi="Arial"/>
          <w:b/>
          <w:bCs/>
          <w:sz w:val="24"/>
          <w:szCs w:val="24"/>
        </w:rPr>
        <w:t>-</w:t>
      </w:r>
      <w:r w:rsidRPr="00284417">
        <w:rPr>
          <w:rFonts w:ascii="Arial" w:hAnsi="Arial"/>
          <w:b/>
          <w:bCs/>
          <w:sz w:val="24"/>
          <w:szCs w:val="24"/>
        </w:rPr>
        <w:t>B</w:t>
      </w:r>
      <w:r w:rsidR="0034273C" w:rsidRPr="00284417">
        <w:rPr>
          <w:rFonts w:ascii="Arial" w:hAnsi="Arial"/>
          <w:b/>
          <w:bCs/>
          <w:sz w:val="24"/>
          <w:szCs w:val="24"/>
        </w:rPr>
        <w:t>IONTECH</w:t>
      </w:r>
      <w:r w:rsidRPr="00284417">
        <w:rPr>
          <w:rFonts w:ascii="Arial" w:hAnsi="Arial"/>
          <w:b/>
          <w:bCs/>
          <w:sz w:val="24"/>
          <w:szCs w:val="24"/>
        </w:rPr>
        <w:t xml:space="preserve"> COVID-19 VACCINE</w:t>
      </w:r>
      <w:bookmarkEnd w:id="12"/>
      <w:r w:rsidRPr="00284417">
        <w:rPr>
          <w:rFonts w:ascii="Arial" w:hAnsi="Arial"/>
          <w:b/>
          <w:sz w:val="24"/>
          <w:szCs w:val="24"/>
        </w:rPr>
        <w:t xml:space="preserve"> BEEN USED BEFORE?</w:t>
      </w:r>
    </w:p>
    <w:p w14:paraId="0D1FFB37" w14:textId="135DAD63" w:rsidR="00774FCE" w:rsidRPr="00284417" w:rsidRDefault="002C7B76" w:rsidP="00774FCE">
      <w:pPr>
        <w:widowControl/>
        <w:rPr>
          <w:rFonts w:ascii="Arial" w:hAnsi="Arial"/>
          <w:sz w:val="24"/>
          <w:szCs w:val="24"/>
        </w:rPr>
      </w:pPr>
      <w:r w:rsidRPr="00284417">
        <w:rPr>
          <w:rFonts w:ascii="Arial" w:hAnsi="Arial"/>
          <w:sz w:val="24"/>
          <w:szCs w:val="24"/>
        </w:rPr>
        <w:t xml:space="preserve">The Pfizer-BioNTech COVID-19 Vaccine is an </w:t>
      </w:r>
      <w:r w:rsidR="009C55C7">
        <w:rPr>
          <w:rFonts w:ascii="Arial" w:hAnsi="Arial"/>
          <w:sz w:val="24"/>
          <w:szCs w:val="24"/>
        </w:rPr>
        <w:t>unapproved</w:t>
      </w:r>
      <w:r w:rsidRPr="00284417">
        <w:rPr>
          <w:rFonts w:ascii="Arial" w:hAnsi="Arial"/>
          <w:sz w:val="24"/>
          <w:szCs w:val="24"/>
        </w:rPr>
        <w:t xml:space="preserve"> vaccine. </w:t>
      </w:r>
      <w:r w:rsidR="00563F5E" w:rsidRPr="00284417">
        <w:rPr>
          <w:rFonts w:ascii="Arial" w:hAnsi="Arial"/>
          <w:sz w:val="24"/>
          <w:szCs w:val="24"/>
        </w:rPr>
        <w:t xml:space="preserve">In clinical trials, approximately </w:t>
      </w:r>
      <w:del w:id="13" w:author="Author">
        <w:r w:rsidR="00563F5E" w:rsidRPr="00284417" w:rsidDel="0062301F">
          <w:rPr>
            <w:rFonts w:ascii="Arial" w:hAnsi="Arial"/>
            <w:sz w:val="24"/>
            <w:szCs w:val="24"/>
          </w:rPr>
          <w:delText>2</w:delText>
        </w:r>
        <w:r w:rsidR="00563F5E" w:rsidRPr="00284417" w:rsidDel="001B4935">
          <w:rPr>
            <w:rFonts w:ascii="Arial" w:hAnsi="Arial"/>
            <w:sz w:val="24"/>
            <w:szCs w:val="24"/>
          </w:rPr>
          <w:delText>0</w:delText>
        </w:r>
      </w:del>
      <w:ins w:id="14" w:author="Author">
        <w:r w:rsidR="0062301F">
          <w:rPr>
            <w:rFonts w:ascii="Arial" w:hAnsi="Arial"/>
            <w:sz w:val="24"/>
            <w:szCs w:val="24"/>
          </w:rPr>
          <w:t>23</w:t>
        </w:r>
      </w:ins>
      <w:r w:rsidR="00563F5E" w:rsidRPr="00284417">
        <w:rPr>
          <w:rFonts w:ascii="Arial" w:hAnsi="Arial"/>
          <w:sz w:val="24"/>
          <w:szCs w:val="24"/>
        </w:rPr>
        <w:t xml:space="preserve">,000 </w:t>
      </w:r>
      <w:r w:rsidR="00A36233" w:rsidRPr="00284417">
        <w:rPr>
          <w:rFonts w:ascii="Arial" w:hAnsi="Arial"/>
          <w:sz w:val="24"/>
          <w:szCs w:val="24"/>
        </w:rPr>
        <w:t xml:space="preserve">individuals </w:t>
      </w:r>
      <w:del w:id="15" w:author="Author">
        <w:r w:rsidR="00DE2BD6" w:rsidDel="001B4935">
          <w:rPr>
            <w:rFonts w:ascii="Arial" w:hAnsi="Arial"/>
            <w:sz w:val="24"/>
            <w:szCs w:val="24"/>
          </w:rPr>
          <w:delText>16</w:delText>
        </w:r>
      </w:del>
      <w:ins w:id="16" w:author="Author">
        <w:r w:rsidR="001B4935">
          <w:rPr>
            <w:rFonts w:ascii="Arial" w:hAnsi="Arial"/>
            <w:sz w:val="24"/>
            <w:szCs w:val="24"/>
          </w:rPr>
          <w:t>12</w:t>
        </w:r>
      </w:ins>
      <w:r w:rsidR="004D3DD8">
        <w:rPr>
          <w:rFonts w:ascii="Arial" w:hAnsi="Arial"/>
          <w:sz w:val="24"/>
          <w:szCs w:val="24"/>
        </w:rPr>
        <w:t xml:space="preserve"> years of age and older </w:t>
      </w:r>
      <w:r w:rsidRPr="00284417">
        <w:rPr>
          <w:rFonts w:ascii="Arial" w:hAnsi="Arial"/>
          <w:sz w:val="24"/>
          <w:szCs w:val="24"/>
        </w:rPr>
        <w:t xml:space="preserve">have received at least </w:t>
      </w:r>
      <w:r w:rsidR="00F70D41" w:rsidRPr="00284417">
        <w:rPr>
          <w:rFonts w:ascii="Arial" w:hAnsi="Arial"/>
          <w:sz w:val="24"/>
          <w:szCs w:val="24"/>
        </w:rPr>
        <w:t>1</w:t>
      </w:r>
      <w:r w:rsidR="00402F9F">
        <w:rPr>
          <w:rFonts w:ascii="Arial" w:hAnsi="Arial"/>
          <w:sz w:val="24"/>
          <w:szCs w:val="24"/>
        </w:rPr>
        <w:t> </w:t>
      </w:r>
      <w:r w:rsidRPr="00284417">
        <w:rPr>
          <w:rFonts w:ascii="Arial" w:hAnsi="Arial"/>
          <w:sz w:val="24"/>
          <w:szCs w:val="24"/>
        </w:rPr>
        <w:t>dose</w:t>
      </w:r>
      <w:r w:rsidR="00A97CAB" w:rsidRPr="00284417">
        <w:rPr>
          <w:rFonts w:ascii="Arial" w:hAnsi="Arial"/>
          <w:sz w:val="24"/>
          <w:szCs w:val="24"/>
        </w:rPr>
        <w:t xml:space="preserve"> of</w:t>
      </w:r>
      <w:r w:rsidRPr="00284417">
        <w:rPr>
          <w:rFonts w:ascii="Arial" w:hAnsi="Arial"/>
          <w:sz w:val="24"/>
          <w:szCs w:val="24"/>
        </w:rPr>
        <w:t xml:space="preserve"> the Pfizer-BioNTech COVID-19 Vaccine.</w:t>
      </w:r>
    </w:p>
    <w:p w14:paraId="1EF52D92" w14:textId="77777777" w:rsidR="00774FCE" w:rsidRPr="00284417" w:rsidRDefault="00774FCE">
      <w:pPr>
        <w:widowControl/>
        <w:rPr>
          <w:rFonts w:ascii="Arial" w:hAnsi="Arial"/>
          <w:sz w:val="24"/>
          <w:szCs w:val="24"/>
        </w:rPr>
      </w:pPr>
    </w:p>
    <w:p w14:paraId="3EE2038B" w14:textId="77777777" w:rsidR="00774FCE" w:rsidRPr="00284417" w:rsidRDefault="002C7B76" w:rsidP="00284417">
      <w:pPr>
        <w:keepNext/>
        <w:keepLines/>
        <w:widowControl/>
        <w:rPr>
          <w:rFonts w:ascii="Arial" w:hAnsi="Arial"/>
          <w:b/>
          <w:sz w:val="24"/>
          <w:szCs w:val="24"/>
        </w:rPr>
      </w:pPr>
      <w:r w:rsidRPr="00284417">
        <w:rPr>
          <w:rFonts w:ascii="Arial" w:hAnsi="Arial"/>
          <w:b/>
          <w:sz w:val="24"/>
          <w:szCs w:val="24"/>
        </w:rPr>
        <w:t>WHAT ARE THE BENEFITS OF THE PFIZER-B</w:t>
      </w:r>
      <w:r w:rsidR="0034273C" w:rsidRPr="00284417">
        <w:rPr>
          <w:rFonts w:ascii="Arial" w:hAnsi="Arial"/>
          <w:b/>
          <w:sz w:val="24"/>
          <w:szCs w:val="24"/>
        </w:rPr>
        <w:t>IONTECH</w:t>
      </w:r>
      <w:r w:rsidRPr="00284417">
        <w:rPr>
          <w:rFonts w:ascii="Arial" w:hAnsi="Arial"/>
          <w:b/>
          <w:sz w:val="24"/>
          <w:szCs w:val="24"/>
        </w:rPr>
        <w:t xml:space="preserve"> COVID-19 VACCINE?</w:t>
      </w:r>
    </w:p>
    <w:p w14:paraId="7FAECC99" w14:textId="77777777" w:rsidR="00CD76F8" w:rsidRPr="00284417" w:rsidRDefault="002C7B76" w:rsidP="00284417">
      <w:pPr>
        <w:keepNext/>
        <w:keepLines/>
        <w:rPr>
          <w:rFonts w:ascii="Arial" w:hAnsi="Arial" w:cs="Arial"/>
          <w:sz w:val="24"/>
          <w:szCs w:val="24"/>
        </w:rPr>
      </w:pPr>
      <w:r w:rsidRPr="00284417">
        <w:rPr>
          <w:rFonts w:ascii="Arial" w:hAnsi="Arial" w:cs="Arial"/>
          <w:sz w:val="24"/>
          <w:szCs w:val="24"/>
        </w:rPr>
        <w:t xml:space="preserve">In an ongoing clinical trial, the Pfizer-BioNTech COVID-19 Vaccine has been shown to prevent COVID-19 </w:t>
      </w:r>
      <w:r w:rsidR="0007400A" w:rsidRPr="00284417">
        <w:rPr>
          <w:rFonts w:ascii="Arial" w:hAnsi="Arial" w:cs="Arial"/>
          <w:sz w:val="24"/>
          <w:szCs w:val="24"/>
        </w:rPr>
        <w:t xml:space="preserve">following </w:t>
      </w:r>
      <w:r w:rsidRPr="00284417">
        <w:rPr>
          <w:rFonts w:ascii="Arial" w:hAnsi="Arial" w:cs="Arial"/>
          <w:sz w:val="24"/>
          <w:szCs w:val="24"/>
        </w:rPr>
        <w:t xml:space="preserve">2 </w:t>
      </w:r>
      <w:r w:rsidRPr="00AF02C6">
        <w:rPr>
          <w:rFonts w:ascii="Arial" w:hAnsi="Arial" w:cs="Arial"/>
          <w:sz w:val="24"/>
          <w:szCs w:val="24"/>
        </w:rPr>
        <w:t xml:space="preserve">doses given </w:t>
      </w:r>
      <w:r w:rsidR="000E1101" w:rsidRPr="00AF02C6">
        <w:rPr>
          <w:rFonts w:ascii="Arial" w:hAnsi="Arial" w:cs="Arial"/>
          <w:sz w:val="24"/>
          <w:szCs w:val="24"/>
        </w:rPr>
        <w:t>3</w:t>
      </w:r>
      <w:r w:rsidR="001936A3" w:rsidRPr="00AF02C6">
        <w:rPr>
          <w:rFonts w:ascii="Arial" w:hAnsi="Arial" w:cs="Arial"/>
          <w:sz w:val="24"/>
          <w:szCs w:val="24"/>
        </w:rPr>
        <w:t xml:space="preserve"> weeks </w:t>
      </w:r>
      <w:r w:rsidRPr="00AF02C6">
        <w:rPr>
          <w:rFonts w:ascii="Arial" w:hAnsi="Arial" w:cs="Arial"/>
          <w:sz w:val="24"/>
          <w:szCs w:val="24"/>
        </w:rPr>
        <w:t>apart</w:t>
      </w:r>
      <w:r w:rsidRPr="00284417">
        <w:rPr>
          <w:rFonts w:ascii="Arial" w:hAnsi="Arial" w:cs="Arial"/>
          <w:sz w:val="24"/>
          <w:szCs w:val="24"/>
        </w:rPr>
        <w:t>.</w:t>
      </w:r>
      <w:r w:rsidR="0007400A" w:rsidRPr="00284417">
        <w:rPr>
          <w:rFonts w:ascii="Arial" w:hAnsi="Arial"/>
          <w:sz w:val="24"/>
          <w:szCs w:val="24"/>
        </w:rPr>
        <w:t xml:space="preserve"> </w:t>
      </w:r>
      <w:r w:rsidR="007A6D7B" w:rsidRPr="00284417">
        <w:rPr>
          <w:rFonts w:ascii="Arial" w:hAnsi="Arial" w:cs="Arial"/>
          <w:sz w:val="24"/>
          <w:szCs w:val="24"/>
        </w:rPr>
        <w:t>The duration of protection against COVID-19 is currently unknown.</w:t>
      </w:r>
    </w:p>
    <w:p w14:paraId="6FEC195E" w14:textId="77777777" w:rsidR="00CD76F8" w:rsidRPr="00284417" w:rsidRDefault="00CD76F8" w:rsidP="00284417">
      <w:pPr>
        <w:keepNext/>
        <w:keepLines/>
        <w:widowControl/>
        <w:rPr>
          <w:rFonts w:ascii="Arial" w:eastAsia="Calibri" w:hAnsi="Arial" w:cs="Arial"/>
          <w:sz w:val="24"/>
          <w:szCs w:val="24"/>
        </w:rPr>
      </w:pPr>
    </w:p>
    <w:p w14:paraId="4F961ADE" w14:textId="77777777" w:rsidR="007478B1" w:rsidRPr="00284417" w:rsidRDefault="002C7B76" w:rsidP="00EA593B">
      <w:pPr>
        <w:keepNext/>
        <w:widowControl/>
        <w:rPr>
          <w:rFonts w:ascii="Arial" w:eastAsia="Calibri" w:hAnsi="Arial" w:cs="Arial"/>
          <w:sz w:val="24"/>
          <w:szCs w:val="24"/>
        </w:rPr>
      </w:pPr>
      <w:bookmarkStart w:id="17" w:name="_Hlk48637001"/>
      <w:r w:rsidRPr="00284417">
        <w:rPr>
          <w:rFonts w:ascii="Arial" w:eastAsia="Calibri" w:hAnsi="Arial" w:cs="Arial"/>
          <w:b/>
          <w:bCs/>
          <w:sz w:val="24"/>
          <w:szCs w:val="24"/>
        </w:rPr>
        <w:t xml:space="preserve">WHAT ARE THE </w:t>
      </w:r>
      <w:r w:rsidR="00774FCE" w:rsidRPr="00284417">
        <w:rPr>
          <w:rFonts w:ascii="Arial" w:eastAsia="Calibri" w:hAnsi="Arial" w:cs="Arial"/>
          <w:b/>
          <w:bCs/>
          <w:sz w:val="24"/>
          <w:szCs w:val="24"/>
        </w:rPr>
        <w:t xml:space="preserve">RISKS </w:t>
      </w:r>
      <w:r w:rsidRPr="00284417">
        <w:rPr>
          <w:rFonts w:ascii="Arial" w:eastAsia="Calibri" w:hAnsi="Arial" w:cs="Arial"/>
          <w:b/>
          <w:bCs/>
          <w:sz w:val="24"/>
          <w:szCs w:val="24"/>
        </w:rPr>
        <w:t xml:space="preserve">OF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17"/>
    </w:p>
    <w:p w14:paraId="5D2282B1" w14:textId="77777777" w:rsidR="009C55C7" w:rsidRPr="00023EE0" w:rsidRDefault="002C7B76" w:rsidP="009C55C7">
      <w:pPr>
        <w:widowControl/>
        <w:autoSpaceDE w:val="0"/>
        <w:autoSpaceDN w:val="0"/>
        <w:adjustRightInd w:val="0"/>
        <w:rPr>
          <w:rFonts w:ascii="Arial" w:eastAsia="Calibri" w:hAnsi="Arial" w:cs="Arial"/>
          <w:sz w:val="24"/>
          <w:szCs w:val="24"/>
        </w:rPr>
      </w:pPr>
      <w:r w:rsidRPr="00023EE0">
        <w:rPr>
          <w:rFonts w:ascii="Arial" w:eastAsia="Calibri" w:hAnsi="Arial" w:cs="Arial"/>
          <w:sz w:val="24"/>
          <w:szCs w:val="24"/>
        </w:rPr>
        <w:t>There is a remote chance that the Pfizer-BioNTech COVID-19 Vaccine could cause a severe allergic reaction. A severe allergic reaction would usually occur within a few minutes to one hour after getting a dose of the Pfizer-BioNTech COVID-19 Vaccine</w:t>
      </w:r>
      <w:r w:rsidRPr="00A42D02">
        <w:rPr>
          <w:rFonts w:ascii="Arial" w:eastAsia="Calibri" w:hAnsi="Arial" w:cs="Arial"/>
          <w:sz w:val="24"/>
          <w:szCs w:val="24"/>
        </w:rPr>
        <w:t xml:space="preserve">. </w:t>
      </w:r>
      <w:r w:rsidR="00A42D02" w:rsidRPr="00A42D02">
        <w:rPr>
          <w:rFonts w:ascii="Arial" w:eastAsia="Times New Roman" w:hAnsi="Arial" w:cs="Arial"/>
          <w:sz w:val="24"/>
          <w:szCs w:val="24"/>
        </w:rPr>
        <w:t>For this reason, your vaccination provider may ask you to stay at the place where you received your vaccine for monitoring after vaccination.</w:t>
      </w:r>
      <w:r w:rsidR="00A42D02">
        <w:rPr>
          <w:rFonts w:eastAsia="Times New Roman"/>
        </w:rPr>
        <w:t xml:space="preserve"> </w:t>
      </w:r>
      <w:r w:rsidRPr="00023EE0">
        <w:rPr>
          <w:rFonts w:ascii="Arial" w:eastAsia="Calibri" w:hAnsi="Arial" w:cs="Arial"/>
          <w:sz w:val="24"/>
          <w:szCs w:val="24"/>
        </w:rPr>
        <w:t>Signs of a severe allergic reaction can include:</w:t>
      </w:r>
    </w:p>
    <w:p w14:paraId="0FFCAF59"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Difficulty breathing</w:t>
      </w:r>
    </w:p>
    <w:p w14:paraId="6BDFA426"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Swelling of your face and throat</w:t>
      </w:r>
    </w:p>
    <w:p w14:paraId="7DA93632"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A fast heartbeat</w:t>
      </w:r>
    </w:p>
    <w:p w14:paraId="5F9107AF"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A bad rash all over your body</w:t>
      </w:r>
    </w:p>
    <w:p w14:paraId="59E0B796" w14:textId="77777777" w:rsidR="009C55C7"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Dizziness and weakness</w:t>
      </w:r>
    </w:p>
    <w:p w14:paraId="1CEFEEBB" w14:textId="77777777" w:rsidR="00BC212A" w:rsidRDefault="00BC212A" w:rsidP="002C7B76">
      <w:pPr>
        <w:keepNext/>
        <w:widowControl/>
        <w:rPr>
          <w:rFonts w:ascii="Arial" w:eastAsia="Calibri" w:hAnsi="Arial" w:cs="Arial"/>
          <w:sz w:val="24"/>
          <w:szCs w:val="24"/>
        </w:rPr>
      </w:pPr>
    </w:p>
    <w:p w14:paraId="3BA62B5D" w14:textId="77777777" w:rsidR="001B59C6" w:rsidRPr="00284417" w:rsidRDefault="002C7B76" w:rsidP="00EA593B">
      <w:pPr>
        <w:keepNext/>
        <w:widowControl/>
        <w:rPr>
          <w:rFonts w:ascii="Arial" w:eastAsia="Calibri" w:hAnsi="Arial" w:cs="Arial"/>
          <w:sz w:val="24"/>
          <w:szCs w:val="24"/>
        </w:rPr>
      </w:pPr>
      <w:r w:rsidRPr="00284417">
        <w:rPr>
          <w:rFonts w:ascii="Arial" w:eastAsia="Calibri" w:hAnsi="Arial" w:cs="Arial"/>
          <w:sz w:val="24"/>
          <w:szCs w:val="24"/>
        </w:rPr>
        <w:t>S</w:t>
      </w:r>
      <w:r w:rsidR="007478B1" w:rsidRPr="00284417">
        <w:rPr>
          <w:rFonts w:ascii="Arial" w:eastAsia="Calibri" w:hAnsi="Arial" w:cs="Arial"/>
          <w:sz w:val="24"/>
          <w:szCs w:val="24"/>
        </w:rPr>
        <w:t>ide effects</w:t>
      </w:r>
      <w:r w:rsidR="00E767E8" w:rsidRPr="00284417">
        <w:rPr>
          <w:rFonts w:ascii="Arial" w:eastAsia="Calibri" w:hAnsi="Arial" w:cs="Arial"/>
          <w:sz w:val="24"/>
          <w:szCs w:val="24"/>
        </w:rPr>
        <w:t xml:space="preserve"> that have been</w:t>
      </w:r>
      <w:r w:rsidR="007478B1" w:rsidRPr="00284417">
        <w:rPr>
          <w:rFonts w:ascii="Arial" w:eastAsia="Calibri" w:hAnsi="Arial" w:cs="Arial"/>
          <w:sz w:val="24"/>
          <w:szCs w:val="24"/>
        </w:rPr>
        <w:t xml:space="preserve"> reported</w:t>
      </w:r>
      <w:r w:rsidR="00E767E8" w:rsidRPr="00284417">
        <w:rPr>
          <w:rFonts w:ascii="Arial" w:eastAsia="Calibri" w:hAnsi="Arial" w:cs="Arial"/>
          <w:sz w:val="24"/>
          <w:szCs w:val="24"/>
        </w:rPr>
        <w:t xml:space="preserve"> with </w:t>
      </w:r>
      <w:r w:rsidR="007B4E27"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7478B1" w:rsidRPr="00284417">
        <w:rPr>
          <w:rFonts w:ascii="Arial" w:eastAsia="Calibri" w:hAnsi="Arial" w:cs="Arial"/>
          <w:sz w:val="24"/>
          <w:szCs w:val="24"/>
        </w:rPr>
        <w:t xml:space="preserve"> </w:t>
      </w:r>
      <w:r w:rsidR="009C55C7">
        <w:rPr>
          <w:rFonts w:ascii="Arial" w:eastAsia="Calibri" w:hAnsi="Arial" w:cs="Arial"/>
          <w:sz w:val="24"/>
          <w:szCs w:val="24"/>
        </w:rPr>
        <w:t>include</w:t>
      </w:r>
      <w:r w:rsidRPr="00284417">
        <w:rPr>
          <w:rFonts w:ascii="Arial" w:eastAsia="Calibri" w:hAnsi="Arial" w:cs="Arial"/>
          <w:sz w:val="24"/>
          <w:szCs w:val="24"/>
        </w:rPr>
        <w:t>:</w:t>
      </w:r>
      <w:r w:rsidR="007478B1" w:rsidRPr="00284417">
        <w:rPr>
          <w:rFonts w:ascii="Arial" w:eastAsia="Calibri" w:hAnsi="Arial" w:cs="Arial"/>
          <w:sz w:val="24"/>
          <w:szCs w:val="24"/>
        </w:rPr>
        <w:t xml:space="preserve"> </w:t>
      </w:r>
    </w:p>
    <w:p w14:paraId="70DA67CC" w14:textId="77777777" w:rsidR="001F103C" w:rsidRDefault="002C7B76" w:rsidP="001F103C">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severe allergic reactions</w:t>
      </w:r>
    </w:p>
    <w:p w14:paraId="05CCF539" w14:textId="77777777" w:rsidR="0063774F" w:rsidRDefault="002C7B76" w:rsidP="0063774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non-severe allergic reactions such as rash, itching, hives, or swelling of the face</w:t>
      </w:r>
    </w:p>
    <w:p w14:paraId="22E845C7"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sidRPr="00284417">
        <w:rPr>
          <w:rFonts w:ascii="Arial" w:eastAsia="Calibri" w:hAnsi="Arial" w:cs="Arial"/>
          <w:sz w:val="24"/>
          <w:szCs w:val="24"/>
        </w:rPr>
        <w:t>injection site</w:t>
      </w:r>
      <w:r w:rsidR="00E767E8" w:rsidRPr="00284417">
        <w:rPr>
          <w:rFonts w:ascii="Arial" w:eastAsia="Calibri" w:hAnsi="Arial" w:cs="Arial"/>
          <w:sz w:val="24"/>
          <w:szCs w:val="24"/>
        </w:rPr>
        <w:t xml:space="preserve"> pain</w:t>
      </w:r>
    </w:p>
    <w:p w14:paraId="43C9B45E"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tiredness</w:t>
      </w:r>
    </w:p>
    <w:p w14:paraId="2C194228"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headache</w:t>
      </w:r>
    </w:p>
    <w:p w14:paraId="600BC15C"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muscle pain</w:t>
      </w:r>
    </w:p>
    <w:p w14:paraId="3E05D58A"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chills</w:t>
      </w:r>
    </w:p>
    <w:p w14:paraId="00DDF74A" w14:textId="77777777" w:rsidR="007A6D7B" w:rsidRPr="00284417" w:rsidRDefault="002C7B76" w:rsidP="002A220F">
      <w:pPr>
        <w:pStyle w:val="ListParagraph"/>
        <w:keepNext/>
        <w:widowControl/>
        <w:numPr>
          <w:ilvl w:val="0"/>
          <w:numId w:val="4"/>
        </w:numPr>
        <w:rPr>
          <w:rFonts w:ascii="Arial" w:eastAsia="Calibri" w:hAnsi="Arial" w:cs="Arial"/>
          <w:sz w:val="24"/>
          <w:szCs w:val="24"/>
        </w:rPr>
      </w:pPr>
      <w:r w:rsidRPr="00284417">
        <w:rPr>
          <w:rFonts w:ascii="Arial" w:eastAsia="Calibri" w:hAnsi="Arial" w:cs="Arial"/>
          <w:sz w:val="24"/>
          <w:szCs w:val="24"/>
        </w:rPr>
        <w:t>joint pain</w:t>
      </w:r>
    </w:p>
    <w:p w14:paraId="5E64716D" w14:textId="77777777" w:rsidR="00774FCE"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fever</w:t>
      </w:r>
    </w:p>
    <w:p w14:paraId="4E604E7F" w14:textId="77777777" w:rsidR="00456A79"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injection site swelling</w:t>
      </w:r>
    </w:p>
    <w:p w14:paraId="5FB032A7" w14:textId="77777777" w:rsidR="00456A79"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injection site redness</w:t>
      </w:r>
    </w:p>
    <w:p w14:paraId="05942CAE" w14:textId="77777777" w:rsidR="00456A79"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nausea</w:t>
      </w:r>
    </w:p>
    <w:p w14:paraId="2082B3EE" w14:textId="77777777" w:rsidR="00456A79"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feeling unwell</w:t>
      </w:r>
    </w:p>
    <w:p w14:paraId="513D6516" w14:textId="77777777" w:rsidR="00FA6445"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swollen lymph nodes (lymphadenopathy)</w:t>
      </w:r>
    </w:p>
    <w:p w14:paraId="3B5BDC9A" w14:textId="77777777" w:rsidR="00487C4D" w:rsidRPr="00FF0C7E"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diarrhea</w:t>
      </w:r>
    </w:p>
    <w:p w14:paraId="4E2AD118" w14:textId="77777777" w:rsidR="00487C4D" w:rsidRPr="00FF0C7E"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vomiting</w:t>
      </w:r>
    </w:p>
    <w:p w14:paraId="5BA454B1" w14:textId="77777777" w:rsidR="00487C4D"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arm pain</w:t>
      </w:r>
    </w:p>
    <w:p w14:paraId="4A51F55F" w14:textId="77777777" w:rsidR="00D74948" w:rsidRPr="00284417" w:rsidRDefault="00D74948" w:rsidP="007D607E">
      <w:pPr>
        <w:widowControl/>
        <w:autoSpaceDE w:val="0"/>
        <w:autoSpaceDN w:val="0"/>
        <w:adjustRightInd w:val="0"/>
        <w:rPr>
          <w:rFonts w:ascii="Arial" w:eastAsia="Calibri" w:hAnsi="Arial" w:cs="Arial"/>
          <w:sz w:val="24"/>
          <w:szCs w:val="24"/>
        </w:rPr>
      </w:pPr>
    </w:p>
    <w:p w14:paraId="453F2D01" w14:textId="39FDBCE9" w:rsidR="0063774F" w:rsidDel="00C73EF1" w:rsidRDefault="0063774F" w:rsidP="00BC234B">
      <w:pPr>
        <w:widowControl/>
        <w:autoSpaceDE w:val="0"/>
        <w:autoSpaceDN w:val="0"/>
        <w:adjustRightInd w:val="0"/>
        <w:rPr>
          <w:del w:id="18" w:author="Author"/>
          <w:rFonts w:ascii="Arial" w:eastAsia="Calibri" w:hAnsi="Arial" w:cs="Arial"/>
          <w:sz w:val="24"/>
          <w:szCs w:val="24"/>
        </w:rPr>
      </w:pPr>
    </w:p>
    <w:p w14:paraId="23AE63FE" w14:textId="77777777" w:rsidR="00BC234B" w:rsidRPr="00284417" w:rsidRDefault="002C7B76" w:rsidP="00BC234B">
      <w:pPr>
        <w:widowControl/>
        <w:autoSpaceDE w:val="0"/>
        <w:autoSpaceDN w:val="0"/>
        <w:adjustRightInd w:val="0"/>
        <w:rPr>
          <w:rFonts w:ascii="Arial" w:eastAsia="Calibri" w:hAnsi="Arial" w:cs="Arial"/>
          <w:sz w:val="24"/>
          <w:szCs w:val="24"/>
        </w:rPr>
      </w:pPr>
      <w:r w:rsidRPr="00284417">
        <w:rPr>
          <w:rFonts w:ascii="Arial" w:eastAsia="Calibri" w:hAnsi="Arial" w:cs="Arial"/>
          <w:sz w:val="24"/>
          <w:szCs w:val="24"/>
        </w:rPr>
        <w:lastRenderedPageBreak/>
        <w:t xml:space="preserve">These </w:t>
      </w:r>
      <w:r w:rsidR="002773BF" w:rsidRPr="00284417">
        <w:rPr>
          <w:rFonts w:ascii="Arial" w:eastAsia="Calibri" w:hAnsi="Arial" w:cs="Arial"/>
          <w:sz w:val="24"/>
          <w:szCs w:val="24"/>
        </w:rPr>
        <w:t xml:space="preserve">may </w:t>
      </w:r>
      <w:r w:rsidRPr="00284417">
        <w:rPr>
          <w:rFonts w:ascii="Arial" w:eastAsia="Calibri" w:hAnsi="Arial" w:cs="Arial"/>
          <w:sz w:val="24"/>
          <w:szCs w:val="24"/>
        </w:rPr>
        <w:t xml:space="preserve">not </w:t>
      </w:r>
      <w:r w:rsidR="002773BF" w:rsidRPr="00284417">
        <w:rPr>
          <w:rFonts w:ascii="Arial" w:eastAsia="Calibri" w:hAnsi="Arial" w:cs="Arial"/>
          <w:sz w:val="24"/>
          <w:szCs w:val="24"/>
        </w:rPr>
        <w:t xml:space="preserve">be </w:t>
      </w:r>
      <w:r w:rsidRPr="00284417">
        <w:rPr>
          <w:rFonts w:ascii="Arial" w:eastAsia="Calibri" w:hAnsi="Arial" w:cs="Arial"/>
          <w:sz w:val="24"/>
          <w:szCs w:val="24"/>
        </w:rPr>
        <w:t>all the possible side effects of</w:t>
      </w:r>
      <w:r w:rsidR="00D10CC0" w:rsidRPr="00284417">
        <w:rPr>
          <w:rFonts w:ascii="Arial" w:eastAsia="Calibri" w:hAnsi="Arial" w:cs="Arial"/>
          <w:sz w:val="24"/>
          <w:szCs w:val="24"/>
        </w:rPr>
        <w:t xml:space="preserve"> </w:t>
      </w:r>
      <w:r w:rsidR="007B4E27"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w:t>
      </w:r>
      <w:r w:rsidR="009F45ED" w:rsidRPr="00284417">
        <w:rPr>
          <w:rFonts w:ascii="Arial" w:eastAsia="Calibri" w:hAnsi="Arial" w:cs="Arial"/>
          <w:sz w:val="24"/>
          <w:szCs w:val="24"/>
        </w:rPr>
        <w:t xml:space="preserve">Serious and unexpected side effects may </w:t>
      </w:r>
      <w:r w:rsidR="001C3C11" w:rsidRPr="00284417">
        <w:rPr>
          <w:rFonts w:ascii="Arial" w:eastAsia="Calibri" w:hAnsi="Arial" w:cs="Arial"/>
          <w:sz w:val="24"/>
          <w:szCs w:val="24"/>
        </w:rPr>
        <w:t>occur</w:t>
      </w:r>
      <w:r w:rsidR="009F45ED" w:rsidRPr="00284417">
        <w:rPr>
          <w:rFonts w:ascii="Arial" w:eastAsia="Calibri" w:hAnsi="Arial" w:cs="Arial"/>
          <w:sz w:val="24"/>
          <w:szCs w:val="24"/>
        </w:rPr>
        <w:t xml:space="preserv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w:t>
      </w:r>
      <w:r w:rsidR="009C55C7">
        <w:rPr>
          <w:rFonts w:ascii="Arial" w:hAnsi="Arial" w:cs="Arial"/>
          <w:sz w:val="24"/>
          <w:szCs w:val="24"/>
        </w:rPr>
        <w:t>-</w:t>
      </w:r>
      <w:r w:rsidR="007B4E27" w:rsidRPr="00284417">
        <w:rPr>
          <w:rFonts w:ascii="Arial" w:hAnsi="Arial" w:cs="Arial"/>
          <w:sz w:val="24"/>
          <w:szCs w:val="24"/>
        </w:rPr>
        <w:t>19 Vaccine</w:t>
      </w:r>
      <w:r w:rsidR="007B4E27" w:rsidRPr="00284417">
        <w:rPr>
          <w:rFonts w:ascii="Arial" w:eastAsia="Calibri" w:hAnsi="Arial" w:cs="Arial"/>
          <w:sz w:val="24"/>
          <w:szCs w:val="24"/>
        </w:rPr>
        <w:t xml:space="preserve"> </w:t>
      </w:r>
      <w:r w:rsidRPr="00284417">
        <w:rPr>
          <w:rFonts w:ascii="Arial" w:eastAsia="Calibri" w:hAnsi="Arial" w:cs="Arial"/>
          <w:sz w:val="24"/>
          <w:szCs w:val="24"/>
        </w:rPr>
        <w:t>is still being studied</w:t>
      </w:r>
      <w:r w:rsidR="00F0657C" w:rsidRPr="00284417">
        <w:rPr>
          <w:rFonts w:ascii="Arial" w:eastAsia="Calibri" w:hAnsi="Arial" w:cs="Arial"/>
          <w:sz w:val="24"/>
          <w:szCs w:val="24"/>
        </w:rPr>
        <w:t xml:space="preserve"> in clinical trials</w:t>
      </w:r>
      <w:r w:rsidRPr="00284417">
        <w:rPr>
          <w:rFonts w:ascii="Arial" w:eastAsia="Calibri" w:hAnsi="Arial" w:cs="Arial"/>
          <w:sz w:val="24"/>
          <w:szCs w:val="24"/>
        </w:rPr>
        <w:t>.</w:t>
      </w:r>
    </w:p>
    <w:p w14:paraId="743EDEF0" w14:textId="77777777" w:rsidR="00BC234B" w:rsidRDefault="00BC234B" w:rsidP="00BC234B">
      <w:pPr>
        <w:widowControl/>
        <w:rPr>
          <w:rFonts w:ascii="Arial" w:eastAsia="Calibri" w:hAnsi="Arial" w:cs="Arial"/>
          <w:sz w:val="24"/>
          <w:szCs w:val="24"/>
        </w:rPr>
      </w:pPr>
    </w:p>
    <w:p w14:paraId="2AFB8AF6" w14:textId="77777777" w:rsidR="009C55C7" w:rsidRPr="00284417" w:rsidRDefault="002C7B76" w:rsidP="009C55C7">
      <w:pPr>
        <w:keepNext/>
        <w:widowControl/>
        <w:rPr>
          <w:rFonts w:ascii="Arial" w:eastAsia="Calibri" w:hAnsi="Arial" w:cs="Arial"/>
          <w:sz w:val="24"/>
          <w:szCs w:val="24"/>
        </w:rPr>
      </w:pPr>
      <w:r w:rsidRPr="00284417">
        <w:rPr>
          <w:rFonts w:ascii="Arial" w:hAnsi="Arial"/>
          <w:b/>
          <w:bCs/>
          <w:sz w:val="24"/>
          <w:szCs w:val="24"/>
        </w:rPr>
        <w:t xml:space="preserve">WHAT SHOULD I </w:t>
      </w:r>
      <w:r w:rsidRPr="00284417">
        <w:rPr>
          <w:rFonts w:ascii="Arial" w:eastAsia="Calibri" w:hAnsi="Arial" w:cs="Arial"/>
          <w:b/>
          <w:bCs/>
          <w:sz w:val="24"/>
          <w:szCs w:val="24"/>
        </w:rPr>
        <w:t>DO ABOUT SIDE EFFECTS?</w:t>
      </w:r>
    </w:p>
    <w:p w14:paraId="0F0EB6E4" w14:textId="77777777" w:rsidR="009C55C7" w:rsidRPr="00284417" w:rsidRDefault="002C7B76" w:rsidP="009C55C7">
      <w:pPr>
        <w:keepNext/>
        <w:widowControl/>
        <w:rPr>
          <w:rFonts w:ascii="Arial" w:hAnsi="Arial"/>
          <w:sz w:val="24"/>
          <w:szCs w:val="24"/>
        </w:rPr>
      </w:pPr>
      <w:r w:rsidRPr="00284417">
        <w:rPr>
          <w:rFonts w:ascii="Arial" w:hAnsi="Arial"/>
          <w:sz w:val="24"/>
          <w:szCs w:val="24"/>
        </w:rPr>
        <w:t>If you experience a severe allergic reaction, call 9</w:t>
      </w:r>
      <w:r w:rsidRPr="00284417">
        <w:rPr>
          <w:rFonts w:ascii="Arial" w:hAnsi="Arial"/>
          <w:sz w:val="24"/>
          <w:szCs w:val="24"/>
        </w:rPr>
        <w:noBreakHyphen/>
        <w:t>1</w:t>
      </w:r>
      <w:r w:rsidRPr="00284417">
        <w:rPr>
          <w:rFonts w:ascii="Arial" w:hAnsi="Arial"/>
          <w:sz w:val="24"/>
          <w:szCs w:val="24"/>
        </w:rPr>
        <w:noBreakHyphen/>
        <w:t>1, or go to the nearest hospital.</w:t>
      </w:r>
    </w:p>
    <w:p w14:paraId="428B1328" w14:textId="77777777" w:rsidR="009C55C7" w:rsidRPr="00284417" w:rsidRDefault="009C55C7" w:rsidP="009C55C7">
      <w:pPr>
        <w:widowControl/>
        <w:rPr>
          <w:rFonts w:ascii="Arial" w:eastAsia="Calibri" w:hAnsi="Arial" w:cs="Arial"/>
          <w:sz w:val="24"/>
          <w:szCs w:val="24"/>
        </w:rPr>
      </w:pPr>
    </w:p>
    <w:p w14:paraId="6C6AC690" w14:textId="77777777" w:rsidR="009C55C7" w:rsidRPr="00284417" w:rsidRDefault="002C7B76" w:rsidP="009C55C7">
      <w:pPr>
        <w:widowControl/>
        <w:rPr>
          <w:rFonts w:ascii="Arial" w:eastAsia="Calibri" w:hAnsi="Arial" w:cs="Arial"/>
          <w:sz w:val="24"/>
          <w:szCs w:val="24"/>
        </w:rPr>
      </w:pPr>
      <w:r w:rsidRPr="00284417">
        <w:rPr>
          <w:rFonts w:ascii="Arial" w:eastAsia="Calibri" w:hAnsi="Arial" w:cs="Arial"/>
          <w:sz w:val="24"/>
          <w:szCs w:val="24"/>
        </w:rPr>
        <w:t>Call the vaccination provider or your healthcare provider if you have any side effects that bother you or do not go away.</w:t>
      </w:r>
    </w:p>
    <w:p w14:paraId="575064C4" w14:textId="77777777" w:rsidR="009C55C7" w:rsidRPr="00284417" w:rsidRDefault="009C55C7" w:rsidP="009C55C7">
      <w:pPr>
        <w:widowControl/>
        <w:rPr>
          <w:rFonts w:ascii="Arial" w:eastAsia="Calibri" w:hAnsi="Arial" w:cs="Arial"/>
          <w:sz w:val="24"/>
          <w:szCs w:val="24"/>
        </w:rPr>
      </w:pPr>
    </w:p>
    <w:p w14:paraId="4236A71E" w14:textId="77777777" w:rsidR="009C55C7" w:rsidRPr="00284417" w:rsidRDefault="002C7B76" w:rsidP="009C55C7">
      <w:pPr>
        <w:widowControl/>
        <w:rPr>
          <w:rFonts w:ascii="Arial" w:hAnsi="Arial"/>
          <w:sz w:val="24"/>
          <w:szCs w:val="24"/>
        </w:rPr>
      </w:pPr>
      <w:r w:rsidRPr="00284417">
        <w:rPr>
          <w:rFonts w:ascii="Arial" w:hAnsi="Arial"/>
          <w:sz w:val="24"/>
          <w:szCs w:val="24"/>
        </w:rPr>
        <w:t xml:space="preserve">Report vaccine side effects to </w:t>
      </w:r>
      <w:r w:rsidRPr="00B1064F">
        <w:rPr>
          <w:rFonts w:ascii="Arial" w:hAnsi="Arial"/>
          <w:sz w:val="24"/>
        </w:rPr>
        <w:t>FDA/CDC</w:t>
      </w:r>
      <w:r w:rsidRPr="00133A2E">
        <w:rPr>
          <w:rFonts w:ascii="Arial" w:hAnsi="Arial"/>
          <w:sz w:val="24"/>
          <w:szCs w:val="24"/>
        </w:rPr>
        <w:t xml:space="preserve"> </w:t>
      </w:r>
      <w:r w:rsidRPr="00B1064F">
        <w:rPr>
          <w:rFonts w:ascii="Arial" w:hAnsi="Arial"/>
          <w:sz w:val="24"/>
        </w:rPr>
        <w:t>Vaccine Adverse Event Reporting System (VAERS)</w:t>
      </w:r>
      <w:r w:rsidRPr="00284417">
        <w:rPr>
          <w:rFonts w:ascii="Arial" w:hAnsi="Arial"/>
          <w:sz w:val="24"/>
          <w:szCs w:val="24"/>
        </w:rPr>
        <w:t xml:space="preserve">. The VAERS toll-free number is 1-800-822-7967 or report online to </w:t>
      </w:r>
      <w:hyperlink r:id="rId8" w:history="1">
        <w:r w:rsidRPr="00284417">
          <w:rPr>
            <w:rStyle w:val="Hyperlink"/>
            <w:rFonts w:ascii="Arial" w:hAnsi="Arial"/>
            <w:sz w:val="24"/>
            <w:szCs w:val="24"/>
          </w:rPr>
          <w:t>https://vaers.hhs.gov/reportevent.html</w:t>
        </w:r>
      </w:hyperlink>
      <w:r w:rsidRPr="00284417">
        <w:rPr>
          <w:rFonts w:ascii="Arial" w:hAnsi="Arial"/>
          <w:sz w:val="24"/>
          <w:szCs w:val="24"/>
        </w:rPr>
        <w:t>. Please include “Pfizer</w:t>
      </w:r>
      <w:r>
        <w:rPr>
          <w:rFonts w:ascii="Arial" w:hAnsi="Arial"/>
          <w:sz w:val="24"/>
          <w:szCs w:val="24"/>
        </w:rPr>
        <w:noBreakHyphen/>
      </w:r>
      <w:r w:rsidRPr="00284417">
        <w:rPr>
          <w:rFonts w:ascii="Arial" w:hAnsi="Arial"/>
          <w:sz w:val="24"/>
          <w:szCs w:val="24"/>
        </w:rPr>
        <w:t>BioNTech COVID-19 Vaccine EUA” in the first line of box #18 of the report form.</w:t>
      </w:r>
    </w:p>
    <w:p w14:paraId="45B603AA" w14:textId="77777777" w:rsidR="009C55C7" w:rsidRPr="00284417" w:rsidRDefault="009C55C7" w:rsidP="009C55C7">
      <w:pPr>
        <w:widowControl/>
        <w:rPr>
          <w:rFonts w:ascii="Arial" w:eastAsia="Calibri" w:hAnsi="Arial" w:cs="Arial"/>
          <w:sz w:val="24"/>
          <w:szCs w:val="24"/>
        </w:rPr>
      </w:pPr>
    </w:p>
    <w:p w14:paraId="72B75B75" w14:textId="77777777" w:rsidR="009C55C7" w:rsidRPr="00284417" w:rsidRDefault="002C7B76" w:rsidP="009C55C7">
      <w:pPr>
        <w:keepNext/>
        <w:autoSpaceDE w:val="0"/>
        <w:autoSpaceDN w:val="0"/>
        <w:adjustRightInd w:val="0"/>
        <w:rPr>
          <w:rFonts w:ascii="Arial" w:hAnsi="Arial" w:cs="Arial"/>
          <w:sz w:val="24"/>
          <w:szCs w:val="24"/>
        </w:rPr>
      </w:pPr>
      <w:r w:rsidRPr="00284417">
        <w:rPr>
          <w:rFonts w:ascii="Arial" w:hAnsi="Arial" w:cs="Arial"/>
          <w:sz w:val="24"/>
          <w:szCs w:val="24"/>
        </w:rPr>
        <w:t>In addition, you can report side effects to Pfizer Inc. at the contact information provided below.</w:t>
      </w:r>
    </w:p>
    <w:p w14:paraId="7F3C9B60" w14:textId="77777777" w:rsidR="009C55C7" w:rsidRPr="00284417" w:rsidRDefault="009C55C7" w:rsidP="009C55C7">
      <w:pPr>
        <w:keepNext/>
        <w:autoSpaceDE w:val="0"/>
        <w:autoSpaceDN w:val="0"/>
        <w:adjustRightInd w:val="0"/>
        <w:rPr>
          <w:rFonts w:ascii="Arial" w:hAnsi="Arial" w:cs="Arial"/>
          <w:b/>
          <w:sz w:val="24"/>
          <w:szCs w:val="24"/>
        </w:rPr>
      </w:pPr>
    </w:p>
    <w:tbl>
      <w:tblPr>
        <w:tblStyle w:val="TableGrid"/>
        <w:tblW w:w="0" w:type="auto"/>
        <w:tblLook w:val="04A0" w:firstRow="1" w:lastRow="0" w:firstColumn="1" w:lastColumn="0" w:noHBand="0" w:noVBand="1"/>
      </w:tblPr>
      <w:tblGrid>
        <w:gridCol w:w="3858"/>
        <w:gridCol w:w="2699"/>
        <w:gridCol w:w="2753"/>
      </w:tblGrid>
      <w:tr w:rsidR="005E6D6C" w14:paraId="5E059F70" w14:textId="77777777" w:rsidTr="004243B6">
        <w:tc>
          <w:tcPr>
            <w:tcW w:w="2956" w:type="dxa"/>
          </w:tcPr>
          <w:p w14:paraId="5321A617"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Website</w:t>
            </w:r>
          </w:p>
        </w:tc>
        <w:tc>
          <w:tcPr>
            <w:tcW w:w="2957" w:type="dxa"/>
          </w:tcPr>
          <w:p w14:paraId="4CED8FB4"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Fax number</w:t>
            </w:r>
          </w:p>
        </w:tc>
        <w:tc>
          <w:tcPr>
            <w:tcW w:w="2957" w:type="dxa"/>
          </w:tcPr>
          <w:p w14:paraId="50AED3F1"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Telephone number</w:t>
            </w:r>
          </w:p>
        </w:tc>
      </w:tr>
      <w:tr w:rsidR="005E6D6C" w14:paraId="60F0A1A7" w14:textId="77777777" w:rsidTr="004243B6">
        <w:tc>
          <w:tcPr>
            <w:tcW w:w="2956" w:type="dxa"/>
          </w:tcPr>
          <w:p w14:paraId="18C27231" w14:textId="77777777" w:rsidR="009C55C7" w:rsidRPr="00284417" w:rsidRDefault="0032304B" w:rsidP="004243B6">
            <w:pPr>
              <w:pStyle w:val="BodyText"/>
              <w:spacing w:before="120" w:after="120"/>
              <w:ind w:left="115" w:right="245"/>
              <w:jc w:val="center"/>
              <w:rPr>
                <w:rFonts w:cs="Times New Roman"/>
                <w:spacing w:val="-1"/>
              </w:rPr>
            </w:pPr>
            <w:hyperlink r:id="rId9" w:history="1">
              <w:r w:rsidR="002C7B76" w:rsidRPr="00284417">
                <w:rPr>
                  <w:rStyle w:val="Hyperlink"/>
                  <w:rFonts w:cs="Times New Roman"/>
                </w:rPr>
                <w:t>www.pfizersafetyreporting.com</w:t>
              </w:r>
            </w:hyperlink>
          </w:p>
        </w:tc>
        <w:tc>
          <w:tcPr>
            <w:tcW w:w="2957" w:type="dxa"/>
          </w:tcPr>
          <w:p w14:paraId="76A387DB" w14:textId="77777777" w:rsidR="009C55C7" w:rsidRPr="00284417" w:rsidRDefault="002C7B76" w:rsidP="004243B6">
            <w:pPr>
              <w:pStyle w:val="BodyText"/>
              <w:spacing w:before="120" w:after="120"/>
              <w:ind w:left="115" w:right="245"/>
              <w:jc w:val="center"/>
              <w:rPr>
                <w:rFonts w:cs="Times New Roman"/>
                <w:spacing w:val="-1"/>
              </w:rPr>
            </w:pPr>
            <w:r w:rsidRPr="00284417">
              <w:rPr>
                <w:rFonts w:cs="Times New Roman"/>
                <w:spacing w:val="-1"/>
              </w:rPr>
              <w:t>1-866-635-8337</w:t>
            </w:r>
          </w:p>
        </w:tc>
        <w:tc>
          <w:tcPr>
            <w:tcW w:w="2957" w:type="dxa"/>
          </w:tcPr>
          <w:p w14:paraId="7A9FD664" w14:textId="77777777" w:rsidR="009C55C7" w:rsidRPr="00284417" w:rsidRDefault="002C7B76" w:rsidP="004243B6">
            <w:pPr>
              <w:pStyle w:val="BodyText"/>
              <w:spacing w:before="120" w:after="120"/>
              <w:ind w:left="115" w:right="245"/>
              <w:jc w:val="center"/>
              <w:rPr>
                <w:rFonts w:cs="Times New Roman"/>
                <w:spacing w:val="-1"/>
              </w:rPr>
            </w:pPr>
            <w:r w:rsidRPr="00284417">
              <w:rPr>
                <w:rFonts w:cs="Times New Roman"/>
                <w:lang w:val="pt-BR"/>
              </w:rPr>
              <w:t>1-800-438-1985</w:t>
            </w:r>
          </w:p>
        </w:tc>
      </w:tr>
    </w:tbl>
    <w:p w14:paraId="0A767018" w14:textId="77777777" w:rsidR="009C55C7" w:rsidRPr="00A42D02" w:rsidRDefault="009C55C7" w:rsidP="00BC234B">
      <w:pPr>
        <w:widowControl/>
        <w:rPr>
          <w:rFonts w:ascii="Arial" w:eastAsia="Calibri" w:hAnsi="Arial" w:cs="Arial"/>
          <w:sz w:val="24"/>
          <w:szCs w:val="24"/>
        </w:rPr>
      </w:pPr>
    </w:p>
    <w:p w14:paraId="7CB6F5D2" w14:textId="77777777" w:rsidR="00A42D02" w:rsidRPr="00A42D02" w:rsidRDefault="002C7B76" w:rsidP="00A42D02">
      <w:pPr>
        <w:widowControl/>
        <w:rPr>
          <w:rFonts w:ascii="Arial" w:eastAsia="Times New Roman" w:hAnsi="Arial" w:cs="Arial"/>
          <w:sz w:val="24"/>
          <w:szCs w:val="24"/>
        </w:rPr>
      </w:pPr>
      <w:r w:rsidRPr="00A42D02">
        <w:rPr>
          <w:rFonts w:ascii="Arial" w:eastAsia="Times New Roman" w:hAnsi="Arial" w:cs="Arial"/>
          <w:sz w:val="24"/>
          <w:szCs w:val="24"/>
        </w:rPr>
        <w:t xml:space="preserve">You may also be given an option to enroll in </w:t>
      </w:r>
      <w:r w:rsidRPr="00B1064F">
        <w:rPr>
          <w:rFonts w:ascii="Arial" w:hAnsi="Arial"/>
          <w:sz w:val="24"/>
        </w:rPr>
        <w:t>v-safe. V-safe</w:t>
      </w:r>
      <w:r w:rsidRPr="00A42D0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COVID-19 vaccination. </w:t>
      </w:r>
      <w:r w:rsidRPr="00B1064F">
        <w:rPr>
          <w:rFonts w:ascii="Arial" w:hAnsi="Arial"/>
          <w:sz w:val="24"/>
        </w:rPr>
        <w:t>V-safe</w:t>
      </w:r>
      <w:r w:rsidRPr="00A42D02">
        <w:rPr>
          <w:rFonts w:ascii="Arial" w:eastAsia="Times New Roman" w:hAnsi="Arial" w:cs="Arial"/>
          <w:sz w:val="24"/>
          <w:szCs w:val="24"/>
        </w:rPr>
        <w:t xml:space="preserve"> asks questions that help CDC monitor the safety of COVID-19 vaccines. </w:t>
      </w:r>
      <w:r w:rsidRPr="00B1064F">
        <w:rPr>
          <w:rFonts w:ascii="Arial" w:hAnsi="Arial"/>
          <w:sz w:val="24"/>
        </w:rPr>
        <w:t>V-safe</w:t>
      </w:r>
      <w:r w:rsidRPr="00A42D0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on how to sign up, visit: </w:t>
      </w:r>
      <w:hyperlink r:id="rId10" w:history="1">
        <w:r w:rsidRPr="00A42D02">
          <w:rPr>
            <w:rStyle w:val="Hyperlink"/>
            <w:rFonts w:ascii="Arial" w:eastAsia="Times New Roman" w:hAnsi="Arial" w:cs="Arial"/>
            <w:sz w:val="24"/>
            <w:szCs w:val="24"/>
          </w:rPr>
          <w:t>www.cdc.gov/vsafe</w:t>
        </w:r>
      </w:hyperlink>
      <w:r w:rsidRPr="00A42D02">
        <w:rPr>
          <w:rFonts w:ascii="Arial" w:eastAsia="Times New Roman" w:hAnsi="Arial" w:cs="Arial"/>
          <w:sz w:val="24"/>
          <w:szCs w:val="24"/>
        </w:rPr>
        <w:t>.</w:t>
      </w:r>
    </w:p>
    <w:p w14:paraId="120186D5" w14:textId="77777777" w:rsidR="00A42D02" w:rsidRPr="00284417" w:rsidRDefault="00A42D02" w:rsidP="00BC234B">
      <w:pPr>
        <w:widowControl/>
        <w:rPr>
          <w:rFonts w:ascii="Arial" w:eastAsia="Calibri" w:hAnsi="Arial" w:cs="Arial"/>
          <w:sz w:val="24"/>
          <w:szCs w:val="24"/>
        </w:rPr>
      </w:pPr>
    </w:p>
    <w:p w14:paraId="5F9E5180" w14:textId="77777777" w:rsidR="00774FCE" w:rsidRPr="00284417" w:rsidRDefault="002C7B76" w:rsidP="00774FCE">
      <w:pPr>
        <w:keepNext/>
        <w:widowControl/>
        <w:rPr>
          <w:rFonts w:ascii="Arial" w:hAnsi="Arial"/>
          <w:b/>
          <w:sz w:val="24"/>
          <w:szCs w:val="24"/>
        </w:rPr>
      </w:pPr>
      <w:bookmarkStart w:id="19" w:name="_Hlk48637013"/>
      <w:r w:rsidRPr="00284417">
        <w:rPr>
          <w:rFonts w:ascii="Arial" w:hAnsi="Arial"/>
          <w:b/>
          <w:sz w:val="24"/>
          <w:szCs w:val="24"/>
        </w:rPr>
        <w:t xml:space="preserve">WHAT IF I DECIDE NOT TO GET THE PFIZER-BIONTECH COVID-19 VACCINE? </w:t>
      </w:r>
    </w:p>
    <w:p w14:paraId="57A97736" w14:textId="77777777" w:rsidR="00774FCE" w:rsidRPr="00284417" w:rsidRDefault="002C7B76" w:rsidP="00774FCE">
      <w:pPr>
        <w:keepNext/>
        <w:widowControl/>
        <w:rPr>
          <w:rFonts w:ascii="Arial" w:hAnsi="Arial"/>
          <w:sz w:val="24"/>
          <w:szCs w:val="24"/>
        </w:rPr>
      </w:pPr>
      <w:r w:rsidRPr="00284417">
        <w:rPr>
          <w:rFonts w:ascii="Arial" w:hAnsi="Arial"/>
          <w:sz w:val="24"/>
          <w:szCs w:val="24"/>
        </w:rPr>
        <w:t>It is your choice to receive or not receive the Pfizer-BioNTech COVID-19 Vaccine. Should you decide not to receive it, it will not change your standard medical care.</w:t>
      </w:r>
    </w:p>
    <w:p w14:paraId="1B4F390C" w14:textId="77777777" w:rsidR="00774FCE" w:rsidRPr="00284417" w:rsidRDefault="00774FCE" w:rsidP="002C7119">
      <w:pPr>
        <w:keepNext/>
        <w:widowControl/>
        <w:rPr>
          <w:rFonts w:ascii="Arial" w:eastAsia="Calibri" w:hAnsi="Arial" w:cs="Arial"/>
          <w:b/>
          <w:bCs/>
          <w:sz w:val="24"/>
          <w:szCs w:val="24"/>
        </w:rPr>
      </w:pPr>
    </w:p>
    <w:p w14:paraId="494C4073" w14:textId="77777777" w:rsidR="007478B1" w:rsidRPr="00284417" w:rsidRDefault="002C7B76" w:rsidP="002C7119">
      <w:pPr>
        <w:keepNext/>
        <w:widowControl/>
        <w:rPr>
          <w:rFonts w:ascii="Arial" w:eastAsia="Calibri" w:hAnsi="Arial" w:cs="Arial"/>
          <w:sz w:val="24"/>
          <w:szCs w:val="24"/>
        </w:rPr>
      </w:pPr>
      <w:r w:rsidRPr="00284417">
        <w:rPr>
          <w:rFonts w:ascii="Arial" w:eastAsia="Calibri" w:hAnsi="Arial" w:cs="Arial"/>
          <w:b/>
          <w:bCs/>
          <w:sz w:val="24"/>
          <w:szCs w:val="24"/>
        </w:rPr>
        <w:t xml:space="preserve">ARE OTHER CHOICES AVAILABLE </w:t>
      </w:r>
      <w:r w:rsidRPr="00284417">
        <w:rPr>
          <w:rFonts w:ascii="Arial" w:hAnsi="Arial"/>
          <w:b/>
          <w:bCs/>
          <w:sz w:val="24"/>
          <w:szCs w:val="24"/>
        </w:rPr>
        <w:t xml:space="preserve">FOR PREVENTING COVID-19 BESIDES </w:t>
      </w:r>
      <w:r w:rsidRPr="00284417">
        <w:rPr>
          <w:rFonts w:ascii="Arial" w:hAnsi="Arial"/>
          <w:b/>
          <w:sz w:val="24"/>
          <w:szCs w:val="24"/>
        </w:rPr>
        <w:t>PFIZER-BIONTECH COVID-19 VACCINE</w:t>
      </w:r>
      <w:r w:rsidRPr="00284417">
        <w:rPr>
          <w:rFonts w:ascii="Arial" w:eastAsia="Calibri" w:hAnsi="Arial" w:cs="Arial"/>
          <w:b/>
          <w:bCs/>
          <w:sz w:val="24"/>
          <w:szCs w:val="24"/>
        </w:rPr>
        <w:t>?</w:t>
      </w:r>
    </w:p>
    <w:bookmarkEnd w:id="19"/>
    <w:p w14:paraId="0D51535F" w14:textId="77777777" w:rsidR="00951DA9" w:rsidRPr="00284417" w:rsidRDefault="002C7B76" w:rsidP="002C7119">
      <w:pPr>
        <w:keepNext/>
        <w:widowControl/>
        <w:rPr>
          <w:rFonts w:ascii="Arial" w:eastAsia="Calibri" w:hAnsi="Arial" w:cs="Arial"/>
          <w:sz w:val="24"/>
          <w:szCs w:val="24"/>
        </w:rPr>
      </w:pPr>
      <w:r w:rsidRPr="00284417">
        <w:rPr>
          <w:rFonts w:ascii="Arial" w:hAnsi="Arial" w:cs="Arial"/>
          <w:color w:val="000000" w:themeColor="text1"/>
          <w:spacing w:val="-1"/>
          <w:sz w:val="24"/>
          <w:szCs w:val="24"/>
        </w:rPr>
        <w:t>Currently, t</w:t>
      </w:r>
      <w:r w:rsidR="00213E54" w:rsidRPr="00284417">
        <w:rPr>
          <w:rFonts w:ascii="Arial" w:hAnsi="Arial" w:cs="Arial"/>
          <w:color w:val="000000" w:themeColor="text1"/>
          <w:spacing w:val="-1"/>
          <w:sz w:val="24"/>
          <w:szCs w:val="24"/>
        </w:rPr>
        <w:t xml:space="preserve">here </w:t>
      </w:r>
      <w:r w:rsidR="00F0657C" w:rsidRPr="00284417">
        <w:rPr>
          <w:rFonts w:ascii="Arial" w:hAnsi="Arial" w:cs="Arial"/>
          <w:color w:val="000000" w:themeColor="text1"/>
          <w:sz w:val="24"/>
          <w:szCs w:val="24"/>
        </w:rPr>
        <w:t xml:space="preserve">is </w:t>
      </w:r>
      <w:r w:rsidR="00213E54" w:rsidRPr="00284417">
        <w:rPr>
          <w:rFonts w:ascii="Arial" w:hAnsi="Arial" w:cs="Arial"/>
          <w:color w:val="000000" w:themeColor="text1"/>
          <w:spacing w:val="-1"/>
          <w:sz w:val="24"/>
          <w:szCs w:val="24"/>
        </w:rPr>
        <w:t>no approved</w:t>
      </w:r>
      <w:r w:rsidR="00213E54" w:rsidRPr="00284417">
        <w:rPr>
          <w:rFonts w:ascii="Arial" w:hAnsi="Arial" w:cs="Arial"/>
          <w:color w:val="000000" w:themeColor="text1"/>
          <w:sz w:val="24"/>
          <w:szCs w:val="24"/>
        </w:rPr>
        <w:t xml:space="preserve"> </w:t>
      </w:r>
      <w:r w:rsidRPr="00284417">
        <w:rPr>
          <w:rFonts w:ascii="Arial" w:hAnsi="Arial" w:cs="Arial"/>
          <w:color w:val="000000" w:themeColor="text1"/>
          <w:spacing w:val="-1"/>
          <w:sz w:val="24"/>
          <w:szCs w:val="24"/>
        </w:rPr>
        <w:t xml:space="preserve">alternative </w:t>
      </w:r>
      <w:r w:rsidR="00213E54" w:rsidRPr="00284417">
        <w:rPr>
          <w:rFonts w:ascii="Arial" w:hAnsi="Arial" w:cs="Arial"/>
          <w:color w:val="000000" w:themeColor="text1"/>
          <w:spacing w:val="-1"/>
          <w:sz w:val="24"/>
          <w:szCs w:val="24"/>
        </w:rPr>
        <w:t>vaccine</w:t>
      </w:r>
      <w:r w:rsidRPr="00284417">
        <w:rPr>
          <w:rFonts w:ascii="Arial" w:hAnsi="Arial"/>
          <w:color w:val="000000"/>
          <w:spacing w:val="-1"/>
          <w:sz w:val="24"/>
          <w:szCs w:val="24"/>
        </w:rPr>
        <w:t xml:space="preserve"> available for prevention of COVID</w:t>
      </w:r>
      <w:r w:rsidR="001F0D0D">
        <w:rPr>
          <w:rFonts w:ascii="Arial" w:hAnsi="Arial"/>
          <w:color w:val="000000"/>
          <w:spacing w:val="-1"/>
          <w:sz w:val="24"/>
          <w:szCs w:val="24"/>
        </w:rPr>
        <w:noBreakHyphen/>
      </w:r>
      <w:r w:rsidRPr="00284417">
        <w:rPr>
          <w:rFonts w:ascii="Arial" w:hAnsi="Arial"/>
          <w:color w:val="000000"/>
          <w:spacing w:val="-1"/>
          <w:sz w:val="24"/>
          <w:szCs w:val="24"/>
        </w:rPr>
        <w:t>19</w:t>
      </w:r>
      <w:r w:rsidR="00213E54" w:rsidRPr="00284417">
        <w:rPr>
          <w:rFonts w:ascii="Arial" w:hAnsi="Arial" w:cs="Arial"/>
          <w:color w:val="000000" w:themeColor="text1"/>
          <w:spacing w:val="-1"/>
          <w:sz w:val="24"/>
          <w:szCs w:val="24"/>
        </w:rPr>
        <w:t>.</w:t>
      </w:r>
      <w:r w:rsidR="00893D79">
        <w:rPr>
          <w:rFonts w:ascii="Arial" w:hAnsi="Arial" w:cs="Arial"/>
          <w:color w:val="000000" w:themeColor="text1"/>
          <w:spacing w:val="-1"/>
          <w:sz w:val="24"/>
          <w:szCs w:val="24"/>
        </w:rPr>
        <w:t xml:space="preserve"> </w:t>
      </w:r>
      <w:r w:rsidR="00A42D02" w:rsidRPr="00A42D02">
        <w:rPr>
          <w:rFonts w:ascii="Arial" w:eastAsia="Times New Roman" w:hAnsi="Arial" w:cs="Arial"/>
          <w:sz w:val="24"/>
          <w:szCs w:val="24"/>
        </w:rPr>
        <w:t>Other</w:t>
      </w:r>
      <w:r w:rsidR="00A42D02" w:rsidRPr="00C456AB">
        <w:rPr>
          <w:rFonts w:ascii="Arial" w:hAnsi="Arial"/>
          <w:sz w:val="24"/>
        </w:rPr>
        <w:t xml:space="preserve"> vaccines to prevent COVID-19</w:t>
      </w:r>
      <w:r w:rsidR="00A42D02" w:rsidRPr="00A42D02">
        <w:rPr>
          <w:rFonts w:ascii="Arial" w:eastAsia="Times New Roman" w:hAnsi="Arial" w:cs="Arial"/>
          <w:color w:val="221F1F"/>
          <w:sz w:val="24"/>
          <w:szCs w:val="24"/>
        </w:rPr>
        <w:t xml:space="preserve"> may be available under Emergency Use Authorization</w:t>
      </w:r>
      <w:r w:rsidR="00A42D02" w:rsidRPr="00C456AB">
        <w:rPr>
          <w:rFonts w:ascii="Arial" w:hAnsi="Arial"/>
          <w:sz w:val="24"/>
        </w:rPr>
        <w:t>.</w:t>
      </w:r>
      <w:r w:rsidR="001966ED" w:rsidRPr="00A42D02">
        <w:rPr>
          <w:rFonts w:ascii="Arial" w:eastAsia="Calibri" w:hAnsi="Arial" w:cs="Arial"/>
          <w:sz w:val="24"/>
          <w:szCs w:val="24"/>
        </w:rPr>
        <w:t xml:space="preserve"> </w:t>
      </w:r>
    </w:p>
    <w:p w14:paraId="03F823F4" w14:textId="77777777" w:rsidR="0049625D" w:rsidRPr="00284417" w:rsidRDefault="0049625D" w:rsidP="007478B1">
      <w:pPr>
        <w:widowControl/>
        <w:rPr>
          <w:rFonts w:ascii="Arial" w:eastAsia="Calibri" w:hAnsi="Arial" w:cs="Arial"/>
          <w:sz w:val="24"/>
          <w:szCs w:val="24"/>
        </w:rPr>
      </w:pPr>
    </w:p>
    <w:p w14:paraId="61880335" w14:textId="77777777" w:rsidR="007478B1" w:rsidRPr="00284417" w:rsidRDefault="002C7B76" w:rsidP="007478B1">
      <w:pPr>
        <w:widowControl/>
        <w:rPr>
          <w:rFonts w:ascii="Arial" w:eastAsia="Calibri" w:hAnsi="Arial" w:cs="Arial"/>
          <w:sz w:val="24"/>
          <w:szCs w:val="24"/>
        </w:rPr>
      </w:pPr>
      <w:bookmarkStart w:id="20" w:name="_Hlk48637020"/>
      <w:r w:rsidRPr="00284417">
        <w:rPr>
          <w:rFonts w:ascii="Arial" w:eastAsia="Calibri" w:hAnsi="Arial" w:cs="Arial"/>
          <w:b/>
          <w:bCs/>
          <w:sz w:val="24"/>
          <w:szCs w:val="24"/>
        </w:rPr>
        <w:t xml:space="preserve">CAN I RECEIVE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DF361D" w:rsidRPr="00284417">
        <w:rPr>
          <w:rFonts w:ascii="Arial" w:eastAsia="Calibri" w:hAnsi="Arial" w:cs="Arial"/>
          <w:b/>
          <w:bCs/>
          <w:sz w:val="24"/>
          <w:szCs w:val="24"/>
        </w:rPr>
        <w:t>-</w:t>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w:t>
      </w:r>
      <w:r w:rsidR="00877D84" w:rsidRPr="00284417">
        <w:rPr>
          <w:rFonts w:ascii="Arial" w:hAnsi="Arial" w:cs="Arial"/>
          <w:b/>
          <w:bCs/>
          <w:sz w:val="24"/>
          <w:szCs w:val="24"/>
        </w:rPr>
        <w:t>VACCINE</w:t>
      </w:r>
      <w:r w:rsidR="00877D84" w:rsidRPr="00284417">
        <w:rPr>
          <w:rFonts w:ascii="Arial" w:eastAsia="Calibri" w:hAnsi="Arial" w:cs="Arial"/>
          <w:b/>
          <w:bCs/>
          <w:sz w:val="24"/>
          <w:szCs w:val="24"/>
        </w:rPr>
        <w:t xml:space="preserve"> </w:t>
      </w:r>
      <w:r w:rsidR="00751A12" w:rsidRPr="00284417">
        <w:rPr>
          <w:rFonts w:ascii="Arial" w:eastAsia="Calibri" w:hAnsi="Arial" w:cs="Arial"/>
          <w:b/>
          <w:bCs/>
          <w:sz w:val="24"/>
          <w:szCs w:val="24"/>
        </w:rPr>
        <w:t>WITH OTHER VACCINES</w:t>
      </w:r>
      <w:r w:rsidRPr="00284417">
        <w:rPr>
          <w:rFonts w:ascii="Arial" w:eastAsia="Calibri" w:hAnsi="Arial" w:cs="Arial"/>
          <w:b/>
          <w:bCs/>
          <w:sz w:val="24"/>
          <w:szCs w:val="24"/>
        </w:rPr>
        <w:t>?</w:t>
      </w:r>
      <w:bookmarkEnd w:id="20"/>
    </w:p>
    <w:p w14:paraId="39EFF19B" w14:textId="77777777" w:rsidR="009A0C69" w:rsidRPr="00284417" w:rsidRDefault="002C7B76" w:rsidP="007478B1">
      <w:pPr>
        <w:widowControl/>
        <w:rPr>
          <w:rFonts w:ascii="Arial" w:hAnsi="Arial" w:cs="Arial"/>
          <w:sz w:val="24"/>
          <w:szCs w:val="24"/>
        </w:rPr>
      </w:pPr>
      <w:r w:rsidRPr="00284417">
        <w:rPr>
          <w:rFonts w:ascii="Arial" w:hAnsi="Arial" w:cs="Arial"/>
          <w:sz w:val="24"/>
          <w:szCs w:val="24"/>
        </w:rPr>
        <w:t xml:space="preserve">There is no information on the use of </w:t>
      </w:r>
      <w:r w:rsidR="007B4E27" w:rsidRPr="00284417">
        <w:rPr>
          <w:rFonts w:ascii="Arial"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 xml:space="preserve">BioNTech COVID-19 Vaccine </w:t>
      </w:r>
      <w:r w:rsidRPr="00284417">
        <w:rPr>
          <w:rFonts w:ascii="Arial" w:hAnsi="Arial" w:cs="Arial"/>
          <w:sz w:val="24"/>
          <w:szCs w:val="24"/>
        </w:rPr>
        <w:t>with other vaccines.</w:t>
      </w:r>
    </w:p>
    <w:p w14:paraId="4514899F" w14:textId="77777777" w:rsidR="00376B2F" w:rsidRPr="00284417" w:rsidRDefault="00376B2F" w:rsidP="007478B1">
      <w:pPr>
        <w:widowControl/>
        <w:rPr>
          <w:rFonts w:ascii="Arial" w:hAnsi="Arial" w:cs="Arial"/>
          <w:sz w:val="24"/>
          <w:szCs w:val="24"/>
        </w:rPr>
      </w:pPr>
    </w:p>
    <w:p w14:paraId="3FF06916" w14:textId="77777777" w:rsidR="007478B1" w:rsidRPr="00284417" w:rsidRDefault="002C7B76" w:rsidP="00F7409B">
      <w:pPr>
        <w:keepNext/>
        <w:widowControl/>
        <w:rPr>
          <w:rFonts w:ascii="Arial" w:eastAsia="Calibri" w:hAnsi="Arial" w:cs="Arial"/>
          <w:sz w:val="24"/>
          <w:szCs w:val="24"/>
        </w:rPr>
      </w:pPr>
      <w:bookmarkStart w:id="21" w:name="WHAT_IF_I_AM_PREGNANT_OR_BREASTFEEDING?"/>
      <w:bookmarkStart w:id="22" w:name="_Hlk48637029"/>
      <w:bookmarkEnd w:id="21"/>
      <w:r w:rsidRPr="00284417">
        <w:rPr>
          <w:rFonts w:ascii="Arial" w:eastAsia="Calibri" w:hAnsi="Arial" w:cs="Arial"/>
          <w:b/>
          <w:bCs/>
          <w:sz w:val="24"/>
          <w:szCs w:val="24"/>
        </w:rPr>
        <w:lastRenderedPageBreak/>
        <w:t>WHAT IF I AM PREGNANT OR BREASTFEEDING?</w:t>
      </w:r>
      <w:bookmarkEnd w:id="22"/>
    </w:p>
    <w:p w14:paraId="04FC400C" w14:textId="77777777" w:rsidR="007478B1" w:rsidRPr="00284417" w:rsidRDefault="002C7B76" w:rsidP="00F7409B">
      <w:pPr>
        <w:keepNext/>
        <w:widowControl/>
        <w:rPr>
          <w:rFonts w:ascii="Arial" w:eastAsia="Calibri" w:hAnsi="Arial" w:cs="Arial"/>
          <w:sz w:val="24"/>
          <w:szCs w:val="24"/>
        </w:rPr>
      </w:pPr>
      <w:bookmarkStart w:id="23" w:name="In_humans,_a_small_number_of_studies_usi"/>
      <w:bookmarkEnd w:id="23"/>
      <w:r w:rsidRPr="00AF02C6">
        <w:rPr>
          <w:rFonts w:ascii="Arial" w:eastAsia="Calibri" w:hAnsi="Arial" w:cs="Arial"/>
          <w:sz w:val="24"/>
          <w:szCs w:val="24"/>
        </w:rPr>
        <w:t>If you</w:t>
      </w:r>
      <w:r w:rsidRPr="00284417">
        <w:rPr>
          <w:rFonts w:ascii="Arial" w:eastAsia="Calibri" w:hAnsi="Arial" w:cs="Arial"/>
          <w:sz w:val="24"/>
          <w:szCs w:val="24"/>
        </w:rPr>
        <w:t xml:space="preserve"> are pregnant or </w:t>
      </w:r>
      <w:r w:rsidR="00B67B83" w:rsidRPr="00284417">
        <w:rPr>
          <w:rFonts w:ascii="Arial" w:eastAsia="Calibri" w:hAnsi="Arial" w:cs="Arial"/>
          <w:sz w:val="24"/>
          <w:szCs w:val="24"/>
        </w:rPr>
        <w:t>breastfeeding</w:t>
      </w:r>
      <w:r w:rsidRPr="00284417">
        <w:rPr>
          <w:rFonts w:ascii="Arial" w:eastAsia="Calibri" w:hAnsi="Arial" w:cs="Arial"/>
          <w:sz w:val="24"/>
          <w:szCs w:val="24"/>
        </w:rPr>
        <w:t xml:space="preserve">, discuss your options with your </w:t>
      </w:r>
      <w:r w:rsidR="0049778E" w:rsidRPr="00284417">
        <w:rPr>
          <w:rFonts w:ascii="Arial" w:eastAsia="Calibri" w:hAnsi="Arial" w:cs="Arial"/>
          <w:sz w:val="24"/>
          <w:szCs w:val="24"/>
        </w:rPr>
        <w:t>healthcare provider</w:t>
      </w:r>
      <w:r w:rsidRPr="00284417">
        <w:rPr>
          <w:rFonts w:ascii="Arial" w:eastAsia="Calibri" w:hAnsi="Arial" w:cs="Arial"/>
          <w:sz w:val="24"/>
          <w:szCs w:val="24"/>
        </w:rPr>
        <w:t>.</w:t>
      </w:r>
    </w:p>
    <w:p w14:paraId="5C31B1AC" w14:textId="77777777" w:rsidR="00F7409B" w:rsidRPr="00B1064F" w:rsidRDefault="00F7409B" w:rsidP="007478B1">
      <w:pPr>
        <w:widowControl/>
        <w:rPr>
          <w:rFonts w:ascii="Arial" w:hAnsi="Arial"/>
          <w:sz w:val="24"/>
        </w:rPr>
      </w:pPr>
      <w:bookmarkStart w:id="24" w:name="HOW_DO_I_REPORT_SIDE_EFFECTS_WITH_HYDROX"/>
      <w:bookmarkEnd w:id="24"/>
    </w:p>
    <w:p w14:paraId="7979FEDA" w14:textId="77777777" w:rsidR="0079271B" w:rsidRPr="00284417" w:rsidRDefault="002C7B76" w:rsidP="00085306">
      <w:pPr>
        <w:keepNext/>
        <w:widowControl/>
        <w:tabs>
          <w:tab w:val="left" w:pos="1140"/>
        </w:tabs>
        <w:rPr>
          <w:rFonts w:ascii="Arial" w:hAnsi="Arial"/>
          <w:b/>
          <w:bCs/>
          <w:sz w:val="24"/>
          <w:szCs w:val="24"/>
        </w:rPr>
      </w:pPr>
      <w:r w:rsidRPr="00284417">
        <w:rPr>
          <w:rFonts w:ascii="Arial" w:hAnsi="Arial"/>
          <w:b/>
          <w:bCs/>
          <w:sz w:val="24"/>
          <w:szCs w:val="24"/>
        </w:rPr>
        <w:t>WILL THE PFIZER-B</w:t>
      </w:r>
      <w:r w:rsidR="009A3555" w:rsidRPr="00284417">
        <w:rPr>
          <w:rFonts w:ascii="Arial" w:hAnsi="Arial"/>
          <w:b/>
          <w:bCs/>
          <w:sz w:val="24"/>
          <w:szCs w:val="24"/>
        </w:rPr>
        <w:t>IO</w:t>
      </w:r>
      <w:r w:rsidRPr="00284417">
        <w:rPr>
          <w:rFonts w:ascii="Arial" w:hAnsi="Arial"/>
          <w:b/>
          <w:bCs/>
          <w:sz w:val="24"/>
          <w:szCs w:val="24"/>
        </w:rPr>
        <w:t>NT</w:t>
      </w:r>
      <w:r w:rsidR="00D311CD" w:rsidRPr="00284417">
        <w:rPr>
          <w:rFonts w:ascii="Arial" w:hAnsi="Arial"/>
          <w:b/>
          <w:bCs/>
          <w:sz w:val="24"/>
          <w:szCs w:val="24"/>
        </w:rPr>
        <w:t>ECH</w:t>
      </w:r>
      <w:r w:rsidRPr="00284417">
        <w:rPr>
          <w:rFonts w:ascii="Arial" w:hAnsi="Arial"/>
          <w:b/>
          <w:bCs/>
          <w:sz w:val="24"/>
          <w:szCs w:val="24"/>
        </w:rPr>
        <w:t xml:space="preserve"> COVID-19 VACCINE GIVE ME COVID-19?</w:t>
      </w:r>
    </w:p>
    <w:p w14:paraId="5832FC90" w14:textId="77777777" w:rsidR="0079271B" w:rsidRPr="00284417" w:rsidRDefault="002C7B76" w:rsidP="00085306">
      <w:pPr>
        <w:keepNext/>
        <w:widowControl/>
        <w:tabs>
          <w:tab w:val="left" w:pos="1140"/>
        </w:tabs>
        <w:rPr>
          <w:rFonts w:ascii="Arial" w:hAnsi="Arial"/>
          <w:bCs/>
          <w:sz w:val="24"/>
          <w:szCs w:val="24"/>
        </w:rPr>
      </w:pPr>
      <w:r w:rsidRPr="00284417">
        <w:rPr>
          <w:rFonts w:ascii="Arial" w:hAnsi="Arial"/>
          <w:bCs/>
          <w:sz w:val="24"/>
          <w:szCs w:val="24"/>
        </w:rPr>
        <w:t>No. The Pfizer-BioNTech COVID-19 Vaccine does not contain SARS-CoV-2 and cannot give you COVID-19.</w:t>
      </w:r>
    </w:p>
    <w:p w14:paraId="370FF475" w14:textId="77777777" w:rsidR="0079271B" w:rsidRPr="00B1064F" w:rsidRDefault="0079271B" w:rsidP="0079271B">
      <w:pPr>
        <w:widowControl/>
        <w:tabs>
          <w:tab w:val="left" w:pos="1140"/>
        </w:tabs>
        <w:rPr>
          <w:rFonts w:ascii="Arial" w:hAnsi="Arial"/>
          <w:sz w:val="24"/>
        </w:rPr>
      </w:pPr>
    </w:p>
    <w:p w14:paraId="7A2205AA" w14:textId="77777777" w:rsidR="0079271B" w:rsidRPr="00284417" w:rsidRDefault="002C7B76" w:rsidP="00284417">
      <w:pPr>
        <w:keepNext/>
        <w:widowControl/>
        <w:tabs>
          <w:tab w:val="left" w:pos="1140"/>
        </w:tabs>
        <w:rPr>
          <w:rFonts w:ascii="Arial" w:hAnsi="Arial"/>
          <w:b/>
          <w:bCs/>
          <w:sz w:val="24"/>
          <w:szCs w:val="24"/>
        </w:rPr>
      </w:pPr>
      <w:r w:rsidRPr="00284417">
        <w:rPr>
          <w:rFonts w:ascii="Arial" w:hAnsi="Arial"/>
          <w:b/>
          <w:bCs/>
          <w:sz w:val="24"/>
          <w:szCs w:val="24"/>
        </w:rPr>
        <w:t>KEEP YOUR VACCINATION CARD</w:t>
      </w:r>
    </w:p>
    <w:p w14:paraId="064050CF" w14:textId="77777777" w:rsidR="00086F56" w:rsidRPr="00284417" w:rsidRDefault="002C7B76" w:rsidP="00284417">
      <w:pPr>
        <w:keepNext/>
        <w:widowControl/>
        <w:tabs>
          <w:tab w:val="left" w:pos="1140"/>
        </w:tabs>
        <w:rPr>
          <w:rFonts w:ascii="Arial" w:hAnsi="Arial"/>
          <w:bCs/>
          <w:sz w:val="24"/>
          <w:szCs w:val="24"/>
        </w:rPr>
      </w:pPr>
      <w:r w:rsidRPr="00284417">
        <w:rPr>
          <w:rFonts w:ascii="Arial" w:hAnsi="Arial"/>
          <w:bCs/>
          <w:sz w:val="24"/>
          <w:szCs w:val="24"/>
        </w:rPr>
        <w:t>W</w:t>
      </w:r>
      <w:r w:rsidR="00357A50" w:rsidRPr="00284417">
        <w:rPr>
          <w:rFonts w:ascii="Arial" w:hAnsi="Arial"/>
          <w:bCs/>
          <w:sz w:val="24"/>
          <w:szCs w:val="24"/>
        </w:rPr>
        <w:t xml:space="preserve">hen you </w:t>
      </w:r>
      <w:r w:rsidRPr="00284417">
        <w:rPr>
          <w:rFonts w:ascii="Arial" w:hAnsi="Arial"/>
          <w:bCs/>
          <w:sz w:val="24"/>
          <w:szCs w:val="24"/>
        </w:rPr>
        <w:t xml:space="preserve">get </w:t>
      </w:r>
      <w:r w:rsidR="00357A50" w:rsidRPr="00284417">
        <w:rPr>
          <w:rFonts w:ascii="Arial" w:hAnsi="Arial"/>
          <w:bCs/>
          <w:sz w:val="24"/>
          <w:szCs w:val="24"/>
        </w:rPr>
        <w:t xml:space="preserve">your first dose, </w:t>
      </w:r>
      <w:r w:rsidR="00A9230B" w:rsidRPr="00284417">
        <w:rPr>
          <w:rFonts w:ascii="Arial" w:hAnsi="Arial"/>
          <w:bCs/>
          <w:sz w:val="24"/>
          <w:szCs w:val="24"/>
        </w:rPr>
        <w:t xml:space="preserve">you </w:t>
      </w:r>
      <w:r w:rsidR="004D3DD8">
        <w:rPr>
          <w:rFonts w:ascii="Arial" w:hAnsi="Arial"/>
          <w:bCs/>
          <w:sz w:val="24"/>
          <w:szCs w:val="24"/>
        </w:rPr>
        <w:t>will</w:t>
      </w:r>
      <w:r w:rsidR="00FA7AB2" w:rsidRPr="00284417">
        <w:rPr>
          <w:rFonts w:ascii="Arial" w:hAnsi="Arial"/>
          <w:bCs/>
          <w:sz w:val="24"/>
          <w:szCs w:val="24"/>
        </w:rPr>
        <w:t xml:space="preserve"> </w:t>
      </w:r>
      <w:r w:rsidR="00A9230B" w:rsidRPr="00284417">
        <w:rPr>
          <w:rFonts w:ascii="Arial" w:hAnsi="Arial"/>
          <w:bCs/>
          <w:sz w:val="24"/>
          <w:szCs w:val="24"/>
        </w:rPr>
        <w:t xml:space="preserve">get a vaccination card to </w:t>
      </w:r>
      <w:r w:rsidR="00357A50" w:rsidRPr="00284417">
        <w:rPr>
          <w:rFonts w:ascii="Arial" w:hAnsi="Arial"/>
          <w:bCs/>
          <w:sz w:val="24"/>
          <w:szCs w:val="24"/>
        </w:rPr>
        <w:t>show you when to return for your second dose</w:t>
      </w:r>
      <w:r w:rsidR="006E2446" w:rsidRPr="00284417">
        <w:rPr>
          <w:rFonts w:ascii="Arial" w:hAnsi="Arial"/>
          <w:bCs/>
          <w:sz w:val="24"/>
          <w:szCs w:val="24"/>
        </w:rPr>
        <w:t xml:space="preserve"> </w:t>
      </w:r>
      <w:r w:rsidR="006E2446" w:rsidRPr="00284417">
        <w:rPr>
          <w:rFonts w:ascii="Arial" w:hAnsi="Arial" w:cs="Arial"/>
          <w:sz w:val="24"/>
          <w:szCs w:val="24"/>
        </w:rPr>
        <w:t>of Pfizer-BioNTech COVID-19 Vaccine</w:t>
      </w:r>
      <w:r w:rsidR="00357A50" w:rsidRPr="00284417">
        <w:rPr>
          <w:rFonts w:ascii="Arial" w:hAnsi="Arial"/>
          <w:bCs/>
          <w:sz w:val="24"/>
          <w:szCs w:val="24"/>
        </w:rPr>
        <w:t xml:space="preserve">. </w:t>
      </w:r>
      <w:r w:rsidR="00A9230B" w:rsidRPr="00284417">
        <w:rPr>
          <w:rFonts w:ascii="Arial" w:hAnsi="Arial"/>
          <w:bCs/>
          <w:sz w:val="24"/>
          <w:szCs w:val="24"/>
        </w:rPr>
        <w:t>R</w:t>
      </w:r>
      <w:r w:rsidR="00357A50" w:rsidRPr="00284417">
        <w:rPr>
          <w:rFonts w:ascii="Arial" w:hAnsi="Arial"/>
          <w:bCs/>
          <w:sz w:val="24"/>
          <w:szCs w:val="24"/>
        </w:rPr>
        <w:t>emember to bring your card when you return.</w:t>
      </w:r>
    </w:p>
    <w:p w14:paraId="6C68C706" w14:textId="77777777" w:rsidR="00A36233" w:rsidRPr="00284417" w:rsidRDefault="00A36233" w:rsidP="007478B1">
      <w:pPr>
        <w:widowControl/>
        <w:rPr>
          <w:rFonts w:ascii="Arial" w:eastAsia="Calibri" w:hAnsi="Arial" w:cs="Arial"/>
          <w:sz w:val="24"/>
          <w:szCs w:val="24"/>
        </w:rPr>
      </w:pPr>
    </w:p>
    <w:p w14:paraId="0AA8295E" w14:textId="77777777" w:rsidR="00E8364C" w:rsidRPr="00284417" w:rsidRDefault="002C7B76" w:rsidP="00AA2C28">
      <w:pPr>
        <w:keepNext/>
        <w:keepLines/>
        <w:widowControl/>
        <w:autoSpaceDE w:val="0"/>
        <w:autoSpaceDN w:val="0"/>
        <w:adjustRightInd w:val="0"/>
        <w:rPr>
          <w:rFonts w:ascii="Arial" w:hAnsi="Arial" w:cs="Arial"/>
          <w:color w:val="000000"/>
          <w:sz w:val="24"/>
          <w:szCs w:val="24"/>
        </w:rPr>
      </w:pPr>
      <w:r w:rsidRPr="00284417">
        <w:rPr>
          <w:rFonts w:ascii="Arial" w:hAnsi="Arial" w:cs="Arial"/>
          <w:b/>
          <w:bCs/>
          <w:color w:val="000000"/>
          <w:sz w:val="24"/>
          <w:szCs w:val="24"/>
        </w:rPr>
        <w:t xml:space="preserve">ADDITIONAL INFORMATION </w:t>
      </w:r>
    </w:p>
    <w:p w14:paraId="7047BC1C" w14:textId="77777777" w:rsidR="00E8364C" w:rsidRDefault="002C7B76" w:rsidP="00AA2C28">
      <w:pPr>
        <w:keepNext/>
        <w:keepLines/>
        <w:widowControl/>
        <w:autoSpaceDE w:val="0"/>
        <w:autoSpaceDN w:val="0"/>
        <w:adjustRightInd w:val="0"/>
        <w:rPr>
          <w:rFonts w:ascii="Arial" w:eastAsia="Times New Roman" w:hAnsi="Arial" w:cs="Arial"/>
          <w:sz w:val="24"/>
          <w:szCs w:val="24"/>
        </w:rPr>
      </w:pPr>
      <w:r w:rsidRPr="00284417">
        <w:rPr>
          <w:rFonts w:ascii="Arial" w:hAnsi="Arial" w:cs="Arial"/>
          <w:color w:val="000000"/>
          <w:sz w:val="24"/>
          <w:szCs w:val="24"/>
        </w:rPr>
        <w:t>If you have questions, visit</w:t>
      </w:r>
      <w:r w:rsidRPr="00284417">
        <w:rPr>
          <w:rFonts w:ascii="Arial" w:eastAsia="Times New Roman" w:hAnsi="Arial" w:cs="Arial"/>
          <w:sz w:val="24"/>
          <w:szCs w:val="24"/>
        </w:rPr>
        <w:t xml:space="preserve"> </w:t>
      </w:r>
      <w:r w:rsidRPr="00284417">
        <w:rPr>
          <w:rFonts w:ascii="Arial" w:hAnsi="Arial" w:cs="Arial"/>
          <w:color w:val="000000"/>
          <w:sz w:val="24"/>
          <w:szCs w:val="24"/>
        </w:rPr>
        <w:t>the website or call the telephone number provided below</w:t>
      </w:r>
      <w:r w:rsidRPr="00284417">
        <w:rPr>
          <w:rFonts w:ascii="Arial" w:hAnsi="Arial" w:cs="Arial"/>
          <w:sz w:val="24"/>
          <w:szCs w:val="24"/>
        </w:rPr>
        <w:t>.</w:t>
      </w:r>
      <w:r w:rsidRPr="00284417">
        <w:rPr>
          <w:rFonts w:ascii="Arial" w:eastAsia="Times New Roman" w:hAnsi="Arial" w:cs="Arial"/>
          <w:sz w:val="24"/>
          <w:szCs w:val="24"/>
        </w:rPr>
        <w:t xml:space="preserve"> </w:t>
      </w:r>
    </w:p>
    <w:p w14:paraId="0B086A86" w14:textId="77777777" w:rsidR="004D3DD8" w:rsidRDefault="004D3DD8" w:rsidP="00AA2C28">
      <w:pPr>
        <w:keepNext/>
        <w:keepLines/>
        <w:widowControl/>
        <w:autoSpaceDE w:val="0"/>
        <w:autoSpaceDN w:val="0"/>
        <w:adjustRightInd w:val="0"/>
        <w:rPr>
          <w:rFonts w:ascii="Arial" w:eastAsia="Times New Roman" w:hAnsi="Arial" w:cs="Arial"/>
          <w:sz w:val="24"/>
          <w:szCs w:val="24"/>
        </w:rPr>
      </w:pPr>
    </w:p>
    <w:p w14:paraId="5CEB3CF7" w14:textId="77777777" w:rsidR="004D3DD8" w:rsidRPr="00284417" w:rsidRDefault="002C7B76" w:rsidP="00AA2C28">
      <w:pPr>
        <w:keepNext/>
        <w:keepLines/>
        <w:widowControl/>
        <w:autoSpaceDE w:val="0"/>
        <w:autoSpaceDN w:val="0"/>
        <w:adjustRightInd w:val="0"/>
        <w:rPr>
          <w:rFonts w:ascii="Arial" w:hAnsi="Arial" w:cs="Arial"/>
          <w:sz w:val="24"/>
          <w:szCs w:val="24"/>
        </w:rPr>
      </w:pPr>
      <w:r>
        <w:rPr>
          <w:rFonts w:ascii="Arial" w:eastAsia="Times New Roman" w:hAnsi="Arial" w:cs="Arial"/>
          <w:sz w:val="24"/>
          <w:szCs w:val="24"/>
        </w:rPr>
        <w:t>To access the most recent Fact Sheets, please scan the QR code provided below.</w:t>
      </w:r>
    </w:p>
    <w:p w14:paraId="478EC8F7" w14:textId="77777777" w:rsidR="00E8364C" w:rsidRPr="00284417" w:rsidRDefault="00E8364C" w:rsidP="00AA2C28">
      <w:pPr>
        <w:keepNext/>
        <w:keepLines/>
        <w:widowControl/>
        <w:autoSpaceDE w:val="0"/>
        <w:autoSpaceDN w:val="0"/>
        <w:adjustRightInd w:val="0"/>
        <w:rPr>
          <w:rFonts w:ascii="Arial" w:hAnsi="Arial" w:cs="Arial"/>
          <w:sz w:val="24"/>
          <w:szCs w:val="24"/>
        </w:rPr>
      </w:pPr>
    </w:p>
    <w:tbl>
      <w:tblPr>
        <w:tblStyle w:val="TableGrid"/>
        <w:tblW w:w="0" w:type="auto"/>
        <w:tblLook w:val="04A0" w:firstRow="1" w:lastRow="0" w:firstColumn="1" w:lastColumn="0" w:noHBand="0" w:noVBand="1"/>
      </w:tblPr>
      <w:tblGrid>
        <w:gridCol w:w="4655"/>
        <w:gridCol w:w="4655"/>
      </w:tblGrid>
      <w:tr w:rsidR="005E6D6C" w14:paraId="31ADE069" w14:textId="77777777" w:rsidTr="00086F56">
        <w:tc>
          <w:tcPr>
            <w:tcW w:w="4655" w:type="dxa"/>
          </w:tcPr>
          <w:p w14:paraId="4BC08186" w14:textId="77777777" w:rsidR="00E8364C" w:rsidRPr="00284417" w:rsidRDefault="002C7B76" w:rsidP="00AA2C28">
            <w:pPr>
              <w:keepNext/>
              <w:keepLines/>
              <w:widowControl/>
              <w:jc w:val="center"/>
              <w:rPr>
                <w:rFonts w:ascii="Arial" w:eastAsia="Calibri" w:hAnsi="Arial" w:cs="Arial"/>
                <w:sz w:val="24"/>
                <w:szCs w:val="24"/>
              </w:rPr>
            </w:pPr>
            <w:r w:rsidRPr="00284417">
              <w:rPr>
                <w:rFonts w:ascii="Arial" w:eastAsia="Arial" w:hAnsi="Arial" w:cs="Arial"/>
                <w:b/>
                <w:bCs/>
                <w:sz w:val="24"/>
                <w:szCs w:val="24"/>
              </w:rPr>
              <w:t xml:space="preserve">Global </w:t>
            </w:r>
            <w:r w:rsidR="007C52B0" w:rsidRPr="00284417">
              <w:rPr>
                <w:rFonts w:ascii="Arial" w:eastAsia="Arial" w:hAnsi="Arial" w:cs="Arial"/>
                <w:b/>
                <w:bCs/>
                <w:sz w:val="24"/>
                <w:szCs w:val="24"/>
              </w:rPr>
              <w:t>w</w:t>
            </w:r>
            <w:r w:rsidRPr="00284417">
              <w:rPr>
                <w:rFonts w:ascii="Arial" w:eastAsia="Arial" w:hAnsi="Arial" w:cs="Arial"/>
                <w:b/>
                <w:bCs/>
                <w:sz w:val="24"/>
                <w:szCs w:val="24"/>
              </w:rPr>
              <w:t>ebsite</w:t>
            </w:r>
          </w:p>
        </w:tc>
        <w:tc>
          <w:tcPr>
            <w:tcW w:w="4655" w:type="dxa"/>
          </w:tcPr>
          <w:p w14:paraId="3335CAB2" w14:textId="77777777" w:rsidR="00E8364C" w:rsidRPr="00284417" w:rsidRDefault="002C7B76" w:rsidP="00AA2C28">
            <w:pPr>
              <w:keepNext/>
              <w:keepLines/>
              <w:jc w:val="center"/>
              <w:rPr>
                <w:rFonts w:ascii="Arial" w:eastAsia="Calibri" w:hAnsi="Arial" w:cs="Arial"/>
                <w:sz w:val="24"/>
                <w:szCs w:val="24"/>
              </w:rPr>
            </w:pPr>
            <w:r w:rsidRPr="00284417">
              <w:rPr>
                <w:rFonts w:ascii="Arial" w:eastAsia="Arial" w:hAnsi="Arial" w:cs="Arial"/>
                <w:b/>
                <w:bCs/>
                <w:sz w:val="24"/>
                <w:szCs w:val="24"/>
              </w:rPr>
              <w:t>Telephone number</w:t>
            </w:r>
          </w:p>
        </w:tc>
      </w:tr>
      <w:tr w:rsidR="005E6D6C" w14:paraId="0047CC5E" w14:textId="77777777" w:rsidTr="00BE64F2">
        <w:tc>
          <w:tcPr>
            <w:tcW w:w="4655" w:type="dxa"/>
          </w:tcPr>
          <w:p w14:paraId="7686FC80" w14:textId="77777777" w:rsidR="00E8364C" w:rsidRPr="00284417" w:rsidRDefault="0032304B" w:rsidP="00AA2C28">
            <w:pPr>
              <w:keepNext/>
              <w:keepLines/>
              <w:jc w:val="center"/>
              <w:rPr>
                <w:rFonts w:ascii="Arial" w:hAnsi="Arial" w:cs="Arial"/>
                <w:sz w:val="24"/>
                <w:szCs w:val="24"/>
              </w:rPr>
            </w:pPr>
            <w:hyperlink r:id="rId11" w:history="1">
              <w:r w:rsidR="002C7B76" w:rsidRPr="00284417">
                <w:rPr>
                  <w:rStyle w:val="Hyperlink"/>
                  <w:rFonts w:ascii="Arial" w:hAnsi="Arial" w:cs="Arial"/>
                  <w:sz w:val="24"/>
                  <w:szCs w:val="24"/>
                </w:rPr>
                <w:t>www.cvdvaccine.com</w:t>
              </w:r>
            </w:hyperlink>
          </w:p>
          <w:p w14:paraId="3391AAF8" w14:textId="77777777" w:rsidR="00E8364C" w:rsidRPr="00284417" w:rsidRDefault="002C7B76" w:rsidP="00AA2C28">
            <w:pPr>
              <w:keepNext/>
              <w:keepLines/>
              <w:widowControl/>
              <w:jc w:val="center"/>
              <w:rPr>
                <w:rFonts w:ascii="Arial" w:eastAsia="Calibri" w:hAnsi="Arial" w:cs="Arial"/>
                <w:sz w:val="24"/>
                <w:szCs w:val="24"/>
              </w:rPr>
            </w:pPr>
            <w:r w:rsidRPr="00284417">
              <w:rPr>
                <w:noProof/>
                <w:sz w:val="24"/>
                <w:szCs w:val="24"/>
              </w:rPr>
              <w:drawing>
                <wp:inline distT="0" distB="0" distL="0" distR="0" wp14:anchorId="491A2315" wp14:editId="0AC0C442">
                  <wp:extent cx="855879" cy="855879"/>
                  <wp:effectExtent l="0" t="0" r="190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408889"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65851" cy="865851"/>
                          </a:xfrm>
                          <a:prstGeom prst="rect">
                            <a:avLst/>
                          </a:prstGeom>
                          <a:noFill/>
                          <a:ln>
                            <a:noFill/>
                          </a:ln>
                        </pic:spPr>
                      </pic:pic>
                    </a:graphicData>
                  </a:graphic>
                </wp:inline>
              </w:drawing>
            </w:r>
          </w:p>
        </w:tc>
        <w:tc>
          <w:tcPr>
            <w:tcW w:w="4655" w:type="dxa"/>
            <w:vAlign w:val="center"/>
          </w:tcPr>
          <w:p w14:paraId="7658B84B" w14:textId="77777777" w:rsidR="00E8364C" w:rsidRPr="00284417" w:rsidRDefault="002C7B76" w:rsidP="00AA2C28">
            <w:pPr>
              <w:keepNext/>
              <w:keepLines/>
              <w:jc w:val="center"/>
              <w:rPr>
                <w:rFonts w:ascii="Arial" w:hAnsi="Arial" w:cs="Arial"/>
                <w:color w:val="000000"/>
                <w:sz w:val="24"/>
                <w:szCs w:val="24"/>
              </w:rPr>
            </w:pPr>
            <w:r w:rsidRPr="00284417">
              <w:rPr>
                <w:rFonts w:ascii="Arial" w:hAnsi="Arial" w:cs="Arial"/>
                <w:color w:val="000000"/>
                <w:sz w:val="24"/>
                <w:szCs w:val="24"/>
              </w:rPr>
              <w:t>1-877-829-2619</w:t>
            </w:r>
          </w:p>
          <w:p w14:paraId="44A30B09" w14:textId="77777777" w:rsidR="00E8364C" w:rsidRPr="00284417" w:rsidRDefault="002C7B76" w:rsidP="00AA2C28">
            <w:pPr>
              <w:keepNext/>
              <w:keepLines/>
              <w:jc w:val="center"/>
              <w:rPr>
                <w:rFonts w:ascii="Arial" w:hAnsi="Arial" w:cs="Arial"/>
                <w:color w:val="000000"/>
                <w:sz w:val="24"/>
                <w:szCs w:val="24"/>
              </w:rPr>
            </w:pPr>
            <w:r w:rsidRPr="00284417">
              <w:rPr>
                <w:rFonts w:ascii="Arial" w:hAnsi="Arial" w:cs="Arial"/>
                <w:color w:val="000000"/>
                <w:sz w:val="24"/>
                <w:szCs w:val="24"/>
              </w:rPr>
              <w:t>(1-877-VAX-CO19)</w:t>
            </w:r>
          </w:p>
          <w:p w14:paraId="3DEB206D" w14:textId="77777777" w:rsidR="00E8364C" w:rsidRPr="00284417" w:rsidRDefault="00E8364C" w:rsidP="00AA2C28">
            <w:pPr>
              <w:keepNext/>
              <w:keepLines/>
              <w:widowControl/>
              <w:jc w:val="center"/>
              <w:rPr>
                <w:rFonts w:ascii="Arial" w:eastAsia="Calibri" w:hAnsi="Arial" w:cs="Arial"/>
                <w:sz w:val="24"/>
                <w:szCs w:val="24"/>
              </w:rPr>
            </w:pPr>
          </w:p>
        </w:tc>
      </w:tr>
    </w:tbl>
    <w:p w14:paraId="5D77F2A9" w14:textId="77777777" w:rsidR="00E8364C" w:rsidRPr="00284417" w:rsidRDefault="00E8364C" w:rsidP="00DF361D">
      <w:pPr>
        <w:widowControl/>
        <w:rPr>
          <w:rFonts w:ascii="Arial" w:eastAsia="Calibri" w:hAnsi="Arial" w:cs="Arial"/>
          <w:sz w:val="24"/>
          <w:szCs w:val="24"/>
        </w:rPr>
      </w:pPr>
    </w:p>
    <w:p w14:paraId="5DA5264B" w14:textId="77777777" w:rsidR="007478B1" w:rsidRPr="00284417" w:rsidRDefault="002C7B76" w:rsidP="009238C4">
      <w:pPr>
        <w:keepNext/>
        <w:widowControl/>
        <w:rPr>
          <w:rFonts w:ascii="Arial" w:eastAsia="Calibri" w:hAnsi="Arial" w:cs="Arial"/>
          <w:sz w:val="24"/>
          <w:szCs w:val="24"/>
        </w:rPr>
      </w:pPr>
      <w:bookmarkStart w:id="25" w:name="_Hlk48637047"/>
      <w:r w:rsidRPr="00284417">
        <w:rPr>
          <w:rFonts w:ascii="Arial" w:eastAsia="Calibri" w:hAnsi="Arial" w:cs="Arial"/>
          <w:b/>
          <w:bCs/>
          <w:sz w:val="24"/>
          <w:szCs w:val="24"/>
        </w:rPr>
        <w:t>HOW CAN I LEARN MORE?</w:t>
      </w:r>
      <w:bookmarkEnd w:id="25"/>
    </w:p>
    <w:p w14:paraId="23BAFEDD" w14:textId="77777777" w:rsidR="007478B1" w:rsidRPr="00284417" w:rsidRDefault="002C7B76" w:rsidP="009238C4">
      <w:pPr>
        <w:keepNext/>
        <w:widowControl/>
        <w:numPr>
          <w:ilvl w:val="0"/>
          <w:numId w:val="2"/>
        </w:numPr>
        <w:rPr>
          <w:rFonts w:ascii="Arial" w:eastAsia="Calibri" w:hAnsi="Arial" w:cs="Arial"/>
          <w:sz w:val="24"/>
          <w:szCs w:val="24"/>
        </w:rPr>
      </w:pPr>
      <w:r w:rsidRPr="00284417">
        <w:rPr>
          <w:rFonts w:ascii="Arial" w:eastAsia="Calibri" w:hAnsi="Arial" w:cs="Arial"/>
          <w:sz w:val="24"/>
          <w:szCs w:val="24"/>
        </w:rPr>
        <w:t xml:space="preserve">Ask </w:t>
      </w:r>
      <w:r w:rsidR="00915CB7" w:rsidRPr="00284417">
        <w:rPr>
          <w:rFonts w:ascii="Arial" w:eastAsia="Calibri" w:hAnsi="Arial" w:cs="Arial"/>
          <w:sz w:val="24"/>
          <w:szCs w:val="24"/>
        </w:rPr>
        <w:t>the</w:t>
      </w:r>
      <w:r w:rsidRPr="00284417">
        <w:rPr>
          <w:rFonts w:ascii="Arial" w:eastAsia="Calibri" w:hAnsi="Arial" w:cs="Arial"/>
          <w:sz w:val="24"/>
          <w:szCs w:val="24"/>
        </w:rPr>
        <w:t xml:space="preserve"> </w:t>
      </w:r>
      <w:r w:rsidR="00D311CD" w:rsidRPr="00284417">
        <w:rPr>
          <w:rFonts w:ascii="Arial" w:eastAsia="Calibri" w:hAnsi="Arial" w:cs="Arial"/>
          <w:sz w:val="24"/>
          <w:szCs w:val="24"/>
        </w:rPr>
        <w:t xml:space="preserve">vaccination </w:t>
      </w:r>
      <w:r w:rsidRPr="00284417">
        <w:rPr>
          <w:rFonts w:ascii="Arial" w:eastAsia="Calibri" w:hAnsi="Arial" w:cs="Arial"/>
          <w:sz w:val="24"/>
          <w:szCs w:val="24"/>
        </w:rPr>
        <w:t>provider</w:t>
      </w:r>
      <w:r w:rsidR="00A37EFD" w:rsidRPr="00284417">
        <w:rPr>
          <w:rFonts w:ascii="Arial" w:eastAsia="Calibri" w:hAnsi="Arial" w:cs="Arial"/>
          <w:sz w:val="24"/>
          <w:szCs w:val="24"/>
        </w:rPr>
        <w:t>.</w:t>
      </w:r>
    </w:p>
    <w:p w14:paraId="57D0222D" w14:textId="77777777" w:rsidR="007478B1" w:rsidRPr="00284417" w:rsidRDefault="002C7B76" w:rsidP="007478B1">
      <w:pPr>
        <w:keepNext/>
        <w:widowControl/>
        <w:numPr>
          <w:ilvl w:val="0"/>
          <w:numId w:val="2"/>
        </w:numPr>
        <w:rPr>
          <w:rStyle w:val="Hyperlink"/>
          <w:rFonts w:ascii="Arial" w:eastAsia="Calibri" w:hAnsi="Arial" w:cs="Arial"/>
          <w:color w:val="auto"/>
          <w:sz w:val="24"/>
          <w:szCs w:val="24"/>
          <w:u w:val="none"/>
        </w:rPr>
      </w:pPr>
      <w:r w:rsidRPr="00284417">
        <w:rPr>
          <w:rFonts w:ascii="Arial" w:eastAsia="Calibri" w:hAnsi="Arial" w:cs="Arial"/>
          <w:sz w:val="24"/>
          <w:szCs w:val="24"/>
        </w:rPr>
        <w:t xml:space="preserve">Visit </w:t>
      </w:r>
      <w:r w:rsidR="00AA1F4F" w:rsidRPr="00284417">
        <w:rPr>
          <w:rFonts w:ascii="Arial" w:eastAsia="Calibri" w:hAnsi="Arial" w:cs="Arial"/>
          <w:sz w:val="24"/>
          <w:szCs w:val="24"/>
        </w:rPr>
        <w:t xml:space="preserve">CDC at </w:t>
      </w:r>
      <w:hyperlink r:id="rId13" w:history="1">
        <w:r w:rsidR="00A05FA0" w:rsidRPr="00284417">
          <w:rPr>
            <w:rStyle w:val="Hyperlink"/>
            <w:rFonts w:ascii="Arial" w:hAnsi="Arial" w:cs="Arial"/>
            <w:sz w:val="24"/>
            <w:szCs w:val="24"/>
          </w:rPr>
          <w:t>https://www.cdc.gov/coronavirus/2019-ncov/index.html</w:t>
        </w:r>
      </w:hyperlink>
      <w:r w:rsidR="00DF361D" w:rsidRPr="00284417">
        <w:rPr>
          <w:rStyle w:val="Hyperlink"/>
          <w:rFonts w:ascii="Arial" w:hAnsi="Arial" w:cs="Arial"/>
          <w:sz w:val="24"/>
          <w:szCs w:val="24"/>
          <w:u w:val="none"/>
        </w:rPr>
        <w:t>.</w:t>
      </w:r>
    </w:p>
    <w:p w14:paraId="66BBF389" w14:textId="77777777" w:rsidR="00EF46E1" w:rsidRPr="00284417" w:rsidRDefault="002C7B76" w:rsidP="00086F56">
      <w:pPr>
        <w:pStyle w:val="ListParagraph"/>
        <w:keepNext/>
        <w:keepLines/>
        <w:widowControl/>
        <w:numPr>
          <w:ilvl w:val="0"/>
          <w:numId w:val="2"/>
        </w:numPr>
        <w:rPr>
          <w:rFonts w:ascii="Arial" w:eastAsia="Calibri" w:hAnsi="Arial" w:cs="Arial"/>
          <w:sz w:val="24"/>
          <w:szCs w:val="24"/>
        </w:rPr>
      </w:pPr>
      <w:bookmarkStart w:id="26" w:name="_Hlk52985433"/>
      <w:r w:rsidRPr="00284417">
        <w:rPr>
          <w:rFonts w:ascii="Arial" w:hAnsi="Arial" w:cs="Arial"/>
          <w:sz w:val="24"/>
          <w:szCs w:val="24"/>
        </w:rPr>
        <w:t xml:space="preserve">Visit FDA at </w:t>
      </w:r>
      <w:hyperlink r:id="rId14" w:history="1">
        <w:r w:rsidRPr="00284417">
          <w:rPr>
            <w:rStyle w:val="Hyperlink"/>
            <w:rFonts w:ascii="Arial" w:hAnsi="Arial" w:cs="Arial"/>
            <w:sz w:val="24"/>
            <w:szCs w:val="24"/>
          </w:rPr>
          <w:t>https://www.fda.gov/emergency-preparedness-and-response/mcm-legal-regulatory-and-policy-framework/emergency-use-authorization</w:t>
        </w:r>
      </w:hyperlink>
      <w:r w:rsidRPr="00284417">
        <w:rPr>
          <w:rFonts w:ascii="Arial" w:hAnsi="Arial" w:cs="Arial"/>
          <w:sz w:val="24"/>
          <w:szCs w:val="24"/>
        </w:rPr>
        <w:t>.</w:t>
      </w:r>
    </w:p>
    <w:bookmarkEnd w:id="26"/>
    <w:p w14:paraId="537AAAC8" w14:textId="77777777" w:rsidR="007478B1" w:rsidRPr="00284417" w:rsidRDefault="002C7B76" w:rsidP="00086F56">
      <w:pPr>
        <w:pStyle w:val="ListParagraph"/>
        <w:keepNext/>
        <w:keepLines/>
        <w:widowControl/>
        <w:numPr>
          <w:ilvl w:val="0"/>
          <w:numId w:val="2"/>
        </w:numPr>
        <w:rPr>
          <w:rFonts w:ascii="Arial" w:eastAsia="Calibri" w:hAnsi="Arial" w:cs="Arial"/>
          <w:sz w:val="24"/>
          <w:szCs w:val="24"/>
        </w:rPr>
      </w:pPr>
      <w:r w:rsidRPr="00284417">
        <w:rPr>
          <w:rFonts w:ascii="Arial" w:eastAsia="Calibri" w:hAnsi="Arial" w:cs="Arial"/>
          <w:sz w:val="24"/>
          <w:szCs w:val="24"/>
        </w:rPr>
        <w:t xml:space="preserve">Contact your local </w:t>
      </w:r>
      <w:r w:rsidR="00D311CD" w:rsidRPr="00284417">
        <w:rPr>
          <w:rFonts w:ascii="Arial" w:eastAsia="Calibri" w:hAnsi="Arial" w:cs="Arial"/>
          <w:sz w:val="24"/>
          <w:szCs w:val="24"/>
        </w:rPr>
        <w:t xml:space="preserve">or </w:t>
      </w:r>
      <w:r w:rsidRPr="00284417">
        <w:rPr>
          <w:rFonts w:ascii="Arial" w:eastAsia="Calibri" w:hAnsi="Arial" w:cs="Arial"/>
          <w:sz w:val="24"/>
          <w:szCs w:val="24"/>
        </w:rPr>
        <w:t>state public health department</w:t>
      </w:r>
      <w:r w:rsidR="00A37EFD" w:rsidRPr="00284417">
        <w:rPr>
          <w:rFonts w:ascii="Arial" w:eastAsia="Calibri" w:hAnsi="Arial" w:cs="Arial"/>
          <w:sz w:val="24"/>
          <w:szCs w:val="24"/>
        </w:rPr>
        <w:t>.</w:t>
      </w:r>
    </w:p>
    <w:p w14:paraId="23F69698" w14:textId="77777777" w:rsidR="00F7409B" w:rsidRDefault="00F7409B" w:rsidP="00250F4E">
      <w:pPr>
        <w:widowControl/>
        <w:autoSpaceDE w:val="0"/>
        <w:autoSpaceDN w:val="0"/>
        <w:adjustRightInd w:val="0"/>
        <w:rPr>
          <w:rFonts w:ascii="Arial" w:hAnsi="Arial" w:cs="Arial"/>
          <w:sz w:val="24"/>
          <w:szCs w:val="24"/>
        </w:rPr>
      </w:pPr>
    </w:p>
    <w:p w14:paraId="45FC1A30" w14:textId="77777777" w:rsidR="00EB08B4" w:rsidRPr="00EB08B4" w:rsidRDefault="002C7B76" w:rsidP="00EB08B4">
      <w:pPr>
        <w:rPr>
          <w:rFonts w:ascii="Arial" w:hAnsi="Arial" w:cs="Arial"/>
          <w:sz w:val="24"/>
          <w:szCs w:val="24"/>
        </w:rPr>
      </w:pPr>
      <w:r w:rsidRPr="00AA2C28">
        <w:rPr>
          <w:rFonts w:ascii="Arial" w:hAnsi="Arial" w:cs="Arial"/>
          <w:b/>
          <w:bCs/>
          <w:sz w:val="24"/>
          <w:szCs w:val="24"/>
        </w:rPr>
        <w:t xml:space="preserve">WHERE WILL MY VACCINATION INFORMATION BE RECORDED? </w:t>
      </w:r>
    </w:p>
    <w:p w14:paraId="73857C86" w14:textId="77777777" w:rsidR="00EB08B4" w:rsidRPr="00AA2C28" w:rsidRDefault="002C7B76" w:rsidP="00EB08B4">
      <w:pPr>
        <w:widowControl/>
        <w:autoSpaceDE w:val="0"/>
        <w:autoSpaceDN w:val="0"/>
        <w:adjustRightInd w:val="0"/>
        <w:rPr>
          <w:rFonts w:ascii="Arial" w:hAnsi="Arial" w:cs="Arial"/>
          <w:sz w:val="24"/>
          <w:szCs w:val="24"/>
        </w:rPr>
      </w:pPr>
      <w:r w:rsidRPr="00AA2C28">
        <w:rPr>
          <w:rFonts w:ascii="Arial" w:hAnsi="Arial" w:cs="Arial"/>
          <w:sz w:val="24"/>
          <w:szCs w:val="24"/>
        </w:rPr>
        <w:t xml:space="preserve">The vaccination provider may include your vaccination information in your state/local jurisdiction’s Immunization Information System (IIS) or other designated system. This will ensure that you receive the same vaccine when you return for the second dose. For more information about IISs visit: </w:t>
      </w:r>
      <w:hyperlink r:id="rId15" w:history="1">
        <w:r w:rsidRPr="00AA2C28">
          <w:rPr>
            <w:rStyle w:val="Hyperlink"/>
            <w:rFonts w:ascii="Arial" w:hAnsi="Arial" w:cs="Arial"/>
            <w:sz w:val="24"/>
            <w:szCs w:val="24"/>
          </w:rPr>
          <w:t>https://www.cdc.gov/vaccines/programs/iis/about.html</w:t>
        </w:r>
      </w:hyperlink>
      <w:r w:rsidRPr="00AA2C28">
        <w:rPr>
          <w:rStyle w:val="Hyperlink"/>
        </w:rPr>
        <w:t>.</w:t>
      </w:r>
    </w:p>
    <w:p w14:paraId="63071FC2" w14:textId="77777777" w:rsidR="00EB08B4" w:rsidRPr="00EB08B4" w:rsidRDefault="00EB08B4" w:rsidP="00EB08B4">
      <w:pPr>
        <w:widowControl/>
        <w:autoSpaceDE w:val="0"/>
        <w:autoSpaceDN w:val="0"/>
        <w:adjustRightInd w:val="0"/>
        <w:rPr>
          <w:rFonts w:ascii="Arial" w:hAnsi="Arial" w:cs="Arial"/>
          <w:sz w:val="24"/>
          <w:szCs w:val="24"/>
        </w:rPr>
      </w:pPr>
    </w:p>
    <w:p w14:paraId="235A31B7" w14:textId="77777777" w:rsidR="008C7F9F" w:rsidRPr="00DE7013" w:rsidRDefault="002C7B76" w:rsidP="008C7F9F">
      <w:pPr>
        <w:widowControl/>
        <w:autoSpaceDE w:val="0"/>
        <w:autoSpaceDN w:val="0"/>
        <w:adjustRightInd w:val="0"/>
        <w:rPr>
          <w:rFonts w:ascii="Arial" w:hAnsi="Arial" w:cs="Arial"/>
          <w:b/>
          <w:sz w:val="24"/>
          <w:szCs w:val="24"/>
        </w:rPr>
      </w:pPr>
      <w:r w:rsidRPr="00DE7013">
        <w:rPr>
          <w:rFonts w:ascii="Arial" w:hAnsi="Arial" w:cs="Arial"/>
          <w:b/>
          <w:sz w:val="24"/>
          <w:szCs w:val="24"/>
        </w:rPr>
        <w:t>CAN I BE CHARGED AN ADMINISTRATION FEE FOR RECEIPT OF THE COVID-19 VACCINE?</w:t>
      </w:r>
    </w:p>
    <w:p w14:paraId="563203F5" w14:textId="56450864" w:rsidR="008C7F9F" w:rsidRPr="00310C17" w:rsidDel="00C73EF1" w:rsidRDefault="008C7F9F" w:rsidP="008C7F9F">
      <w:pPr>
        <w:widowControl/>
        <w:autoSpaceDE w:val="0"/>
        <w:autoSpaceDN w:val="0"/>
        <w:adjustRightInd w:val="0"/>
        <w:rPr>
          <w:del w:id="27" w:author="Author"/>
          <w:rFonts w:ascii="Arial" w:hAnsi="Arial" w:cs="Arial"/>
          <w:sz w:val="24"/>
          <w:szCs w:val="24"/>
        </w:rPr>
      </w:pPr>
    </w:p>
    <w:p w14:paraId="57CEBCF9" w14:textId="77777777" w:rsidR="008C7F9F" w:rsidRPr="00310C17" w:rsidRDefault="002C7B76" w:rsidP="008C7F9F">
      <w:pPr>
        <w:widowControl/>
        <w:autoSpaceDE w:val="0"/>
        <w:autoSpaceDN w:val="0"/>
        <w:adjustRightInd w:val="0"/>
        <w:rPr>
          <w:rFonts w:ascii="Arial" w:hAnsi="Arial" w:cs="Arial"/>
          <w:sz w:val="24"/>
          <w:szCs w:val="24"/>
        </w:rPr>
      </w:pPr>
      <w:r w:rsidRPr="00310C17">
        <w:rPr>
          <w:rFonts w:ascii="Arial" w:hAnsi="Arial" w:cs="Arial"/>
          <w:sz w:val="24"/>
          <w:szCs w:val="24"/>
        </w:rPr>
        <w:t xml:space="preserve">No. At this time, the provider cannot charge you for a vaccine dose and you cannot be charged an out-of-pocket vaccine administration fee or any other fee if only receiving a COVID-19 vaccination. However, vaccination providers may seek appropriate reimbursement from a program or plan that covers COVID-19 vaccine administration fees for the vaccine recipient (private insurance, Medicare, Medicaid, </w:t>
      </w:r>
      <w:r w:rsidR="00F3673F">
        <w:rPr>
          <w:rFonts w:ascii="Arial" w:hAnsi="Arial" w:cs="Arial"/>
          <w:sz w:val="24"/>
          <w:szCs w:val="24"/>
        </w:rPr>
        <w:t xml:space="preserve">Health </w:t>
      </w:r>
      <w:r w:rsidR="00F3673F">
        <w:rPr>
          <w:rFonts w:ascii="Arial" w:hAnsi="Arial" w:cs="Arial"/>
          <w:sz w:val="24"/>
          <w:szCs w:val="24"/>
        </w:rPr>
        <w:lastRenderedPageBreak/>
        <w:t xml:space="preserve">Resources &amp; Services Administration </w:t>
      </w:r>
      <w:r w:rsidR="0089065A">
        <w:rPr>
          <w:rFonts w:ascii="Arial" w:hAnsi="Arial" w:cs="Arial"/>
          <w:sz w:val="24"/>
          <w:szCs w:val="24"/>
        </w:rPr>
        <w:t>[</w:t>
      </w:r>
      <w:r w:rsidRPr="00310C17">
        <w:rPr>
          <w:rFonts w:ascii="Arial" w:hAnsi="Arial" w:cs="Arial"/>
          <w:sz w:val="24"/>
          <w:szCs w:val="24"/>
        </w:rPr>
        <w:t>HRSA</w:t>
      </w:r>
      <w:r w:rsidR="0089065A">
        <w:rPr>
          <w:rFonts w:ascii="Arial" w:hAnsi="Arial" w:cs="Arial"/>
          <w:sz w:val="24"/>
          <w:szCs w:val="24"/>
        </w:rPr>
        <w:t>]</w:t>
      </w:r>
      <w:r w:rsidRPr="00310C17">
        <w:rPr>
          <w:rFonts w:ascii="Arial" w:hAnsi="Arial" w:cs="Arial"/>
          <w:sz w:val="24"/>
          <w:szCs w:val="24"/>
        </w:rPr>
        <w:t xml:space="preserve"> COVID-19 Uninsured Program for non-insured recipients).</w:t>
      </w:r>
    </w:p>
    <w:p w14:paraId="313476AC" w14:textId="77777777" w:rsidR="008C7F9F" w:rsidRPr="00310C17" w:rsidRDefault="008C7F9F" w:rsidP="008C7F9F">
      <w:pPr>
        <w:widowControl/>
        <w:autoSpaceDE w:val="0"/>
        <w:autoSpaceDN w:val="0"/>
        <w:adjustRightInd w:val="0"/>
        <w:rPr>
          <w:rFonts w:ascii="Arial" w:hAnsi="Arial" w:cs="Arial"/>
          <w:sz w:val="24"/>
          <w:szCs w:val="24"/>
        </w:rPr>
      </w:pPr>
    </w:p>
    <w:p w14:paraId="44B972A2" w14:textId="77777777" w:rsidR="008C7F9F" w:rsidRPr="00DE7013" w:rsidRDefault="002C7B76" w:rsidP="0032304B">
      <w:pPr>
        <w:keepNext/>
        <w:widowControl/>
        <w:autoSpaceDE w:val="0"/>
        <w:autoSpaceDN w:val="0"/>
        <w:adjustRightInd w:val="0"/>
        <w:rPr>
          <w:rFonts w:ascii="Arial" w:hAnsi="Arial" w:cs="Arial"/>
          <w:b/>
          <w:sz w:val="24"/>
          <w:szCs w:val="24"/>
        </w:rPr>
        <w:pPrChange w:id="28" w:author="Author">
          <w:pPr>
            <w:widowControl/>
            <w:autoSpaceDE w:val="0"/>
            <w:autoSpaceDN w:val="0"/>
            <w:adjustRightInd w:val="0"/>
          </w:pPr>
        </w:pPrChange>
      </w:pPr>
      <w:r w:rsidRPr="00DE7013">
        <w:rPr>
          <w:rFonts w:ascii="Arial" w:hAnsi="Arial" w:cs="Arial"/>
          <w:b/>
          <w:sz w:val="24"/>
          <w:szCs w:val="24"/>
        </w:rPr>
        <w:t>WHERE CAN I REPORT CASES OF SUSPECTED FRAUD?</w:t>
      </w:r>
    </w:p>
    <w:p w14:paraId="196F9C00" w14:textId="315FC4B0" w:rsidR="008C7F9F" w:rsidRPr="00310C17" w:rsidDel="00C73EF1" w:rsidRDefault="008C7F9F" w:rsidP="008C7F9F">
      <w:pPr>
        <w:widowControl/>
        <w:autoSpaceDE w:val="0"/>
        <w:autoSpaceDN w:val="0"/>
        <w:adjustRightInd w:val="0"/>
        <w:rPr>
          <w:del w:id="29" w:author="Author"/>
          <w:rFonts w:ascii="Arial" w:hAnsi="Arial" w:cs="Arial"/>
          <w:sz w:val="24"/>
          <w:szCs w:val="24"/>
        </w:rPr>
      </w:pPr>
    </w:p>
    <w:p w14:paraId="69C07C19" w14:textId="77777777" w:rsidR="008C7F9F" w:rsidRDefault="002C7B76" w:rsidP="008C7F9F">
      <w:pPr>
        <w:widowControl/>
        <w:autoSpaceDE w:val="0"/>
        <w:autoSpaceDN w:val="0"/>
        <w:adjustRightInd w:val="0"/>
        <w:rPr>
          <w:rFonts w:ascii="Arial" w:hAnsi="Arial" w:cs="Arial"/>
          <w:sz w:val="24"/>
          <w:szCs w:val="24"/>
        </w:rPr>
      </w:pPr>
      <w:r w:rsidRPr="00310C17">
        <w:rPr>
          <w:rFonts w:ascii="Arial" w:hAnsi="Arial" w:cs="Arial"/>
          <w:sz w:val="24"/>
          <w:szCs w:val="24"/>
        </w:rPr>
        <w:t>Individuals becoming aware of any potential violations of the CDC COVID-19 Vaccination Program requirements are encouraged to report them to the Office of the Inspector General, U.S. Department of Health and Human Services, at 1</w:t>
      </w:r>
      <w:r w:rsidR="0089065A">
        <w:rPr>
          <w:rFonts w:ascii="Arial" w:hAnsi="Arial" w:cs="Arial"/>
          <w:sz w:val="24"/>
          <w:szCs w:val="24"/>
        </w:rPr>
        <w:noBreakHyphen/>
      </w:r>
      <w:r w:rsidRPr="00310C17">
        <w:rPr>
          <w:rFonts w:ascii="Arial" w:hAnsi="Arial" w:cs="Arial"/>
          <w:sz w:val="24"/>
          <w:szCs w:val="24"/>
        </w:rPr>
        <w:t>800</w:t>
      </w:r>
      <w:r w:rsidR="0089065A">
        <w:rPr>
          <w:rFonts w:ascii="Arial" w:hAnsi="Arial" w:cs="Arial"/>
          <w:sz w:val="24"/>
          <w:szCs w:val="24"/>
        </w:rPr>
        <w:noBreakHyphen/>
      </w:r>
      <w:r w:rsidRPr="00310C17">
        <w:rPr>
          <w:rFonts w:ascii="Arial" w:hAnsi="Arial" w:cs="Arial"/>
          <w:sz w:val="24"/>
          <w:szCs w:val="24"/>
        </w:rPr>
        <w:t>HHS</w:t>
      </w:r>
      <w:r w:rsidR="0089065A">
        <w:rPr>
          <w:rFonts w:ascii="Arial" w:hAnsi="Arial" w:cs="Arial"/>
          <w:sz w:val="24"/>
          <w:szCs w:val="24"/>
        </w:rPr>
        <w:noBreakHyphen/>
      </w:r>
      <w:r w:rsidRPr="00310C17">
        <w:rPr>
          <w:rFonts w:ascii="Arial" w:hAnsi="Arial" w:cs="Arial"/>
          <w:sz w:val="24"/>
          <w:szCs w:val="24"/>
        </w:rPr>
        <w:t xml:space="preserve">TIPS or </w:t>
      </w:r>
      <w:hyperlink r:id="rId16" w:history="1">
        <w:r w:rsidR="001F103C" w:rsidRPr="006308AA">
          <w:rPr>
            <w:rStyle w:val="Hyperlink"/>
            <w:rFonts w:ascii="Arial" w:hAnsi="Arial" w:cs="Arial"/>
            <w:sz w:val="24"/>
            <w:szCs w:val="24"/>
          </w:rPr>
          <w:t>https://TIPS.HHS.GOV</w:t>
        </w:r>
      </w:hyperlink>
      <w:r w:rsidRPr="00310C17">
        <w:rPr>
          <w:rFonts w:ascii="Arial" w:hAnsi="Arial" w:cs="Arial"/>
          <w:sz w:val="24"/>
          <w:szCs w:val="24"/>
        </w:rPr>
        <w:t>.</w:t>
      </w:r>
    </w:p>
    <w:p w14:paraId="1865AB98" w14:textId="77777777" w:rsidR="008C7F9F" w:rsidRPr="00EB08B4" w:rsidRDefault="008C7F9F" w:rsidP="00EB08B4">
      <w:pPr>
        <w:widowControl/>
        <w:autoSpaceDE w:val="0"/>
        <w:autoSpaceDN w:val="0"/>
        <w:adjustRightInd w:val="0"/>
        <w:rPr>
          <w:rFonts w:ascii="Arial" w:hAnsi="Arial" w:cs="Arial"/>
          <w:sz w:val="24"/>
          <w:szCs w:val="24"/>
        </w:rPr>
      </w:pPr>
    </w:p>
    <w:p w14:paraId="0F7497E6" w14:textId="77777777" w:rsidR="00A9230B" w:rsidRPr="00284417" w:rsidRDefault="002C7B76" w:rsidP="00A9230B">
      <w:pPr>
        <w:keepNext/>
        <w:widowControl/>
        <w:autoSpaceDE w:val="0"/>
        <w:autoSpaceDN w:val="0"/>
        <w:adjustRightInd w:val="0"/>
        <w:rPr>
          <w:rFonts w:ascii="Arial" w:hAnsi="Arial"/>
          <w:b/>
          <w:sz w:val="24"/>
          <w:szCs w:val="24"/>
        </w:rPr>
      </w:pPr>
      <w:bookmarkStart w:id="30" w:name="_Hlk48637054"/>
      <w:r w:rsidRPr="00284417">
        <w:rPr>
          <w:rFonts w:ascii="Arial" w:hAnsi="Arial"/>
          <w:b/>
          <w:sz w:val="24"/>
          <w:szCs w:val="24"/>
        </w:rPr>
        <w:t>WHAT IS THE COUNTERMEA</w:t>
      </w:r>
      <w:r w:rsidR="00EB08B4">
        <w:rPr>
          <w:rFonts w:ascii="Arial" w:hAnsi="Arial"/>
          <w:b/>
          <w:sz w:val="24"/>
          <w:szCs w:val="24"/>
        </w:rPr>
        <w:t>S</w:t>
      </w:r>
      <w:r w:rsidRPr="00284417">
        <w:rPr>
          <w:rFonts w:ascii="Arial" w:hAnsi="Arial"/>
          <w:b/>
          <w:sz w:val="24"/>
          <w:szCs w:val="24"/>
        </w:rPr>
        <w:t>URES INJURY COMPENSATION PROGRAM?</w:t>
      </w:r>
    </w:p>
    <w:p w14:paraId="06F41672" w14:textId="77777777" w:rsidR="00EB08B4" w:rsidRPr="00284417" w:rsidRDefault="002C7B76" w:rsidP="00EB08B4">
      <w:pPr>
        <w:keepNext/>
        <w:widowControl/>
        <w:autoSpaceDE w:val="0"/>
        <w:autoSpaceDN w:val="0"/>
        <w:adjustRightInd w:val="0"/>
        <w:rPr>
          <w:rFonts w:ascii="Arial" w:hAnsi="Arial"/>
          <w:sz w:val="24"/>
          <w:szCs w:val="24"/>
        </w:rPr>
      </w:pPr>
      <w:r w:rsidRPr="007B17E0">
        <w:rPr>
          <w:rFonts w:ascii="Arial" w:hAnsi="Arial" w:cs="Arial"/>
          <w:color w:val="000000"/>
          <w:sz w:val="24"/>
          <w:szCs w:val="24"/>
        </w:rPr>
        <w:t>The Countermeasures Injury Compensation Program</w:t>
      </w:r>
      <w:r w:rsidR="00D11EDC">
        <w:rPr>
          <w:rFonts w:ascii="Arial" w:hAnsi="Arial" w:cs="Arial"/>
          <w:color w:val="000000"/>
          <w:sz w:val="24"/>
          <w:szCs w:val="24"/>
        </w:rPr>
        <w:t xml:space="preserve"> (CICP)</w:t>
      </w:r>
      <w:r w:rsidRPr="007B17E0">
        <w:rPr>
          <w:rFonts w:ascii="Arial" w:hAnsi="Arial" w:cs="Arial"/>
          <w:color w:val="000000"/>
          <w:sz w:val="24"/>
          <w:szCs w:val="24"/>
        </w:rPr>
        <w:t xml:space="preserve"> is a federal program that may help pay for costs of medical care and other specific expenses of certain people who have been seriously injured by certain medicines or vaccines, including this vaccine. Generally</w:t>
      </w:r>
      <w:r>
        <w:rPr>
          <w:rFonts w:ascii="Arial" w:hAnsi="Arial" w:cs="Arial"/>
          <w:color w:val="000000"/>
          <w:sz w:val="24"/>
          <w:szCs w:val="24"/>
        </w:rPr>
        <w:t>,</w:t>
      </w:r>
      <w:r w:rsidRPr="007B17E0">
        <w:rPr>
          <w:rFonts w:ascii="Arial" w:hAnsi="Arial" w:cs="Arial"/>
          <w:color w:val="000000"/>
          <w:sz w:val="24"/>
          <w:szCs w:val="24"/>
        </w:rPr>
        <w:t xml:space="preserve"> a claim must be submitted to the CICP within one (1) year from the date of receiving the vaccine.</w:t>
      </w:r>
      <w:r>
        <w:rPr>
          <w:rFonts w:ascii="Arial" w:hAnsi="Arial" w:cs="Arial"/>
          <w:b/>
          <w:bCs/>
          <w:color w:val="000000"/>
          <w:sz w:val="24"/>
          <w:szCs w:val="24"/>
        </w:rPr>
        <w:t xml:space="preserve"> </w:t>
      </w:r>
      <w:r w:rsidRPr="007B17E0">
        <w:rPr>
          <w:rFonts w:ascii="Arial" w:hAnsi="Arial" w:cs="Arial"/>
          <w:color w:val="000000"/>
          <w:sz w:val="24"/>
          <w:szCs w:val="24"/>
        </w:rPr>
        <w:t xml:space="preserve">To learn more about this program, visit </w:t>
      </w:r>
      <w:hyperlink r:id="rId17" w:history="1">
        <w:r w:rsidR="00D11EDC" w:rsidRPr="00FC791C">
          <w:rPr>
            <w:rStyle w:val="Hyperlink"/>
            <w:rFonts w:ascii="Arial" w:hAnsi="Arial"/>
            <w:sz w:val="24"/>
            <w:szCs w:val="24"/>
          </w:rPr>
          <w:t>www.hrsa.gov/cicp/</w:t>
        </w:r>
      </w:hyperlink>
      <w:r w:rsidR="00D11EDC">
        <w:rPr>
          <w:rFonts w:ascii="Arial" w:hAnsi="Arial"/>
          <w:sz w:val="24"/>
          <w:szCs w:val="24"/>
        </w:rPr>
        <w:t xml:space="preserve"> </w:t>
      </w:r>
      <w:r w:rsidRPr="007B17E0">
        <w:rPr>
          <w:rFonts w:ascii="Arial" w:hAnsi="Arial" w:cs="Arial"/>
          <w:color w:val="000000"/>
          <w:sz w:val="24"/>
          <w:szCs w:val="24"/>
        </w:rPr>
        <w:t>or call 1-855-266-2427.</w:t>
      </w:r>
      <w:r w:rsidR="00D11EDC">
        <w:rPr>
          <w:rFonts w:ascii="Arial" w:hAnsi="Arial" w:cs="Arial"/>
          <w:color w:val="000000"/>
          <w:sz w:val="24"/>
          <w:szCs w:val="24"/>
        </w:rPr>
        <w:t xml:space="preserve"> </w:t>
      </w:r>
    </w:p>
    <w:p w14:paraId="5D0DB641" w14:textId="77777777" w:rsidR="00A9230B" w:rsidRPr="00284417" w:rsidRDefault="00A9230B" w:rsidP="009E68AA">
      <w:pPr>
        <w:keepNext/>
        <w:widowControl/>
        <w:autoSpaceDE w:val="0"/>
        <w:autoSpaceDN w:val="0"/>
        <w:adjustRightInd w:val="0"/>
        <w:rPr>
          <w:rFonts w:ascii="Arial" w:hAnsi="Arial" w:cs="Arial"/>
          <w:sz w:val="24"/>
          <w:szCs w:val="24"/>
        </w:rPr>
      </w:pPr>
    </w:p>
    <w:p w14:paraId="7215C735" w14:textId="71481E26" w:rsidR="00250F4E" w:rsidRPr="00284417" w:rsidRDefault="002C7B76" w:rsidP="009E68AA">
      <w:pPr>
        <w:keepNext/>
        <w:widowControl/>
        <w:autoSpaceDE w:val="0"/>
        <w:autoSpaceDN w:val="0"/>
        <w:adjustRightInd w:val="0"/>
        <w:rPr>
          <w:rFonts w:ascii="Arial" w:hAnsi="Arial" w:cs="Arial"/>
          <w:b/>
          <w:bCs/>
          <w:sz w:val="24"/>
          <w:szCs w:val="24"/>
        </w:rPr>
      </w:pPr>
      <w:r w:rsidRPr="00284417">
        <w:rPr>
          <w:rFonts w:ascii="Arial" w:hAnsi="Arial" w:cs="Arial"/>
          <w:b/>
          <w:bCs/>
          <w:caps/>
          <w:sz w:val="24"/>
          <w:szCs w:val="24"/>
        </w:rPr>
        <w:t>What is an Emergency Use Authorization</w:t>
      </w:r>
      <w:r w:rsidRPr="00284417">
        <w:rPr>
          <w:rFonts w:ascii="Arial" w:hAnsi="Arial" w:cs="Arial"/>
          <w:b/>
          <w:bCs/>
          <w:sz w:val="24"/>
          <w:szCs w:val="24"/>
        </w:rPr>
        <w:t xml:space="preserve"> (EUA)?</w:t>
      </w:r>
      <w:bookmarkEnd w:id="30"/>
    </w:p>
    <w:p w14:paraId="48883629" w14:textId="77777777" w:rsidR="0041089B" w:rsidRPr="00284417" w:rsidRDefault="002C7B76" w:rsidP="00AA2C28">
      <w:pPr>
        <w:keepNext/>
        <w:widowControl/>
        <w:rPr>
          <w:rFonts w:ascii="Arial" w:hAnsi="Arial" w:cs="Arial"/>
          <w:sz w:val="24"/>
          <w:szCs w:val="24"/>
        </w:rPr>
      </w:pPr>
      <w:r w:rsidRPr="00284417">
        <w:rPr>
          <w:rFonts w:ascii="Arial" w:hAnsi="Arial" w:cs="Arial"/>
          <w:sz w:val="24"/>
          <w:szCs w:val="24"/>
        </w:rPr>
        <w:t>The United States FDA has made the Pfizer</w:t>
      </w:r>
      <w:r w:rsidRPr="00284417">
        <w:rPr>
          <w:rFonts w:ascii="Arial" w:hAnsi="Arial" w:cs="Arial"/>
          <w:sz w:val="24"/>
          <w:szCs w:val="24"/>
        </w:rPr>
        <w:noBreakHyphen/>
        <w:t>BioNTech COVID-19 Vaccine available under an emergency access mechanism called an EUA. The EUA is supported by a Secretary of Health and Human Service</w:t>
      </w:r>
      <w:r w:rsidR="00735475">
        <w:rPr>
          <w:rFonts w:ascii="Arial" w:hAnsi="Arial" w:cs="Arial"/>
          <w:sz w:val="24"/>
          <w:szCs w:val="24"/>
        </w:rPr>
        <w:t>s</w:t>
      </w:r>
      <w:r w:rsidRPr="00284417">
        <w:rPr>
          <w:rFonts w:ascii="Arial" w:hAnsi="Arial" w:cs="Arial"/>
          <w:sz w:val="24"/>
          <w:szCs w:val="24"/>
        </w:rPr>
        <w:t xml:space="preserve"> (HHS) declaration that circumstances exist to justify the emergency use of drugs and biological products during the COVID-19 pandemic. </w:t>
      </w:r>
    </w:p>
    <w:p w14:paraId="2C92B11E" w14:textId="77777777" w:rsidR="0041089B" w:rsidRPr="00284417" w:rsidRDefault="0041089B" w:rsidP="00F6517F">
      <w:pPr>
        <w:widowControl/>
        <w:rPr>
          <w:rFonts w:ascii="Arial" w:hAnsi="Arial" w:cs="Arial"/>
          <w:sz w:val="24"/>
          <w:szCs w:val="24"/>
        </w:rPr>
      </w:pPr>
    </w:p>
    <w:p w14:paraId="12A186CC" w14:textId="77777777" w:rsidR="2B373A3F" w:rsidRPr="00284417" w:rsidRDefault="002C7B76" w:rsidP="00F6517F">
      <w:pPr>
        <w:widowControl/>
        <w:rPr>
          <w:rFonts w:ascii="Arial" w:hAnsi="Arial" w:cs="Arial"/>
          <w:sz w:val="24"/>
          <w:szCs w:val="24"/>
        </w:rPr>
      </w:pPr>
      <w:r w:rsidRPr="00284417">
        <w:rPr>
          <w:rFonts w:ascii="Arial" w:hAnsi="Arial" w:cs="Arial"/>
          <w:sz w:val="24"/>
          <w:szCs w:val="24"/>
        </w:rPr>
        <w:t>The Pfizer</w:t>
      </w:r>
      <w:r w:rsidRPr="00284417">
        <w:rPr>
          <w:rFonts w:ascii="Arial" w:hAnsi="Arial" w:cs="Arial"/>
          <w:sz w:val="24"/>
          <w:szCs w:val="24"/>
        </w:rPr>
        <w:noBreakHyphen/>
        <w:t>BioNTech COVID-19 Vaccine has not undergone the same type of review as an FDA-approved or cleared product. FDA may issue an EUA when certain criteria are met, which includes that there are no adequate, approved, available alternatives. In addition, the FDA decision is based on the totality of scientific evidence available showing that the product may be effective to prevent COVID-19 during the COVID-19 pandemic</w:t>
      </w:r>
      <w:r w:rsidR="00A9230B" w:rsidRPr="00284417">
        <w:rPr>
          <w:rFonts w:ascii="Arial" w:hAnsi="Arial"/>
          <w:sz w:val="24"/>
          <w:szCs w:val="24"/>
        </w:rPr>
        <w:t xml:space="preserve"> and that the known and potential benefits of the product outweigh the known and potential risks of the product</w:t>
      </w:r>
      <w:r w:rsidRPr="00284417">
        <w:rPr>
          <w:rFonts w:ascii="Arial" w:hAnsi="Arial" w:cs="Arial"/>
          <w:sz w:val="24"/>
          <w:szCs w:val="24"/>
        </w:rPr>
        <w:t>. All of these criteria must be met to allow for the product to be used in the treatment of patients during the COVID-19 pandemic.</w:t>
      </w:r>
    </w:p>
    <w:p w14:paraId="59BCEABE" w14:textId="77777777" w:rsidR="00A37EFD" w:rsidRPr="00284417" w:rsidRDefault="00A37EFD" w:rsidP="00A37EFD">
      <w:pPr>
        <w:rPr>
          <w:rFonts w:ascii="Arial" w:hAnsi="Arial" w:cs="Arial"/>
          <w:sz w:val="24"/>
          <w:szCs w:val="24"/>
        </w:rPr>
      </w:pPr>
    </w:p>
    <w:p w14:paraId="3F86626D" w14:textId="77777777" w:rsidR="00CE4CC5" w:rsidRPr="00284417" w:rsidRDefault="002C7B76" w:rsidP="00250F4E">
      <w:pPr>
        <w:rPr>
          <w:rFonts w:ascii="Arial" w:hAnsi="Arial" w:cs="Arial"/>
          <w:sz w:val="24"/>
          <w:szCs w:val="24"/>
        </w:rPr>
      </w:pPr>
      <w:r w:rsidRPr="00284417">
        <w:rPr>
          <w:rFonts w:ascii="Arial" w:hAnsi="Arial" w:cs="Arial"/>
          <w:sz w:val="24"/>
          <w:szCs w:val="24"/>
        </w:rPr>
        <w:t xml:space="preserve">The EUA for </w:t>
      </w:r>
      <w:r w:rsidR="00506C35"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506C35" w:rsidRPr="00284417">
        <w:rPr>
          <w:rFonts w:ascii="Arial" w:hAnsi="Arial" w:cs="Arial"/>
          <w:sz w:val="24"/>
          <w:szCs w:val="24"/>
        </w:rPr>
        <w:t>BioNTech COVID-19 Vaccine</w:t>
      </w:r>
      <w:r w:rsidR="00506C35" w:rsidRPr="00284417">
        <w:rPr>
          <w:rFonts w:ascii="Arial" w:eastAsia="Calibri" w:hAnsi="Arial" w:cs="Arial"/>
          <w:sz w:val="24"/>
          <w:szCs w:val="24"/>
        </w:rPr>
        <w:t xml:space="preserve"> </w:t>
      </w:r>
      <w:r w:rsidR="0041089B" w:rsidRPr="00284417">
        <w:rPr>
          <w:rFonts w:ascii="Arial" w:eastAsia="Calibri" w:hAnsi="Arial" w:cs="Arial"/>
          <w:sz w:val="24"/>
          <w:szCs w:val="24"/>
        </w:rPr>
        <w:t xml:space="preserve">is </w:t>
      </w:r>
      <w:r w:rsidRPr="00284417">
        <w:rPr>
          <w:rFonts w:ascii="Arial" w:hAnsi="Arial" w:cs="Arial"/>
          <w:sz w:val="24"/>
          <w:szCs w:val="24"/>
        </w:rPr>
        <w:t>in effect</w:t>
      </w:r>
      <w:r w:rsidR="71842550" w:rsidRPr="00284417">
        <w:rPr>
          <w:rFonts w:ascii="Arial" w:hAnsi="Arial" w:cs="Arial"/>
          <w:sz w:val="24"/>
          <w:szCs w:val="24"/>
        </w:rPr>
        <w:t xml:space="preserve"> </w:t>
      </w:r>
      <w:r w:rsidR="0041089B" w:rsidRPr="00284417">
        <w:rPr>
          <w:rFonts w:ascii="Arial" w:hAnsi="Arial" w:cs="Arial"/>
          <w:sz w:val="24"/>
          <w:szCs w:val="24"/>
        </w:rPr>
        <w:t xml:space="preserve">for the duration of the COVID-19 </w:t>
      </w:r>
      <w:r w:rsidR="00A9230B" w:rsidRPr="00284417">
        <w:rPr>
          <w:rFonts w:ascii="Arial" w:hAnsi="Arial" w:cs="Arial"/>
          <w:sz w:val="24"/>
          <w:szCs w:val="24"/>
        </w:rPr>
        <w:t xml:space="preserve">EUA </w:t>
      </w:r>
      <w:r w:rsidRPr="00284417">
        <w:rPr>
          <w:rFonts w:ascii="Arial" w:hAnsi="Arial" w:cs="Arial"/>
          <w:sz w:val="24"/>
          <w:szCs w:val="24"/>
        </w:rPr>
        <w:t>declaration</w:t>
      </w:r>
      <w:r w:rsidR="0041089B" w:rsidRPr="00284417">
        <w:rPr>
          <w:rFonts w:ascii="Arial" w:hAnsi="Arial" w:cs="Arial"/>
          <w:sz w:val="24"/>
          <w:szCs w:val="24"/>
        </w:rPr>
        <w:t xml:space="preserve"> justifying emergency use of these products,</w:t>
      </w:r>
      <w:r w:rsidRPr="00284417">
        <w:rPr>
          <w:rFonts w:ascii="Arial" w:hAnsi="Arial" w:cs="Arial"/>
          <w:sz w:val="24"/>
          <w:szCs w:val="24"/>
        </w:rPr>
        <w:t xml:space="preserve"> unless</w:t>
      </w:r>
      <w:r w:rsidR="0041089B" w:rsidRPr="00284417">
        <w:rPr>
          <w:rFonts w:ascii="Arial" w:hAnsi="Arial" w:cs="Arial"/>
          <w:sz w:val="24"/>
          <w:szCs w:val="24"/>
        </w:rPr>
        <w:t xml:space="preserve"> terminated or</w:t>
      </w:r>
      <w:r w:rsidR="0056550E" w:rsidRPr="00284417">
        <w:rPr>
          <w:rFonts w:ascii="Arial" w:hAnsi="Arial" w:cs="Arial"/>
          <w:sz w:val="24"/>
          <w:szCs w:val="24"/>
        </w:rPr>
        <w:t xml:space="preserve"> revoke</w:t>
      </w:r>
      <w:r w:rsidR="0041089B" w:rsidRPr="00284417">
        <w:rPr>
          <w:rFonts w:ascii="Arial" w:hAnsi="Arial" w:cs="Arial"/>
          <w:sz w:val="24"/>
          <w:szCs w:val="24"/>
        </w:rPr>
        <w:t>d</w:t>
      </w:r>
      <w:r w:rsidR="0056550E" w:rsidRPr="00284417">
        <w:rPr>
          <w:rFonts w:ascii="Arial" w:hAnsi="Arial" w:cs="Arial"/>
          <w:sz w:val="24"/>
          <w:szCs w:val="24"/>
        </w:rPr>
        <w:t xml:space="preserve"> </w:t>
      </w:r>
      <w:r w:rsidR="0041089B" w:rsidRPr="00284417">
        <w:rPr>
          <w:rFonts w:ascii="Arial" w:hAnsi="Arial" w:cs="Arial"/>
          <w:sz w:val="24"/>
          <w:szCs w:val="24"/>
        </w:rPr>
        <w:t>(after which the products may no longer be used)</w:t>
      </w:r>
      <w:r w:rsidR="007E24D0" w:rsidRPr="00284417">
        <w:rPr>
          <w:rFonts w:ascii="Arial" w:hAnsi="Arial" w:cs="Arial"/>
          <w:sz w:val="24"/>
          <w:szCs w:val="24"/>
        </w:rPr>
        <w:t>.</w:t>
      </w:r>
      <w:r w:rsidRPr="00284417">
        <w:rPr>
          <w:rFonts w:ascii="Arial" w:hAnsi="Arial" w:cs="Arial"/>
          <w:sz w:val="24"/>
          <w:szCs w:val="24"/>
        </w:rPr>
        <w:t xml:space="preserve"> </w:t>
      </w:r>
    </w:p>
    <w:p w14:paraId="217ABC8D" w14:textId="77777777" w:rsidR="00D31A77" w:rsidRPr="00284417" w:rsidRDefault="00D31A77" w:rsidP="00CE4CC5">
      <w:pPr>
        <w:rPr>
          <w:rFonts w:ascii="Arial" w:hAnsi="Arial" w:cs="Arial"/>
          <w:sz w:val="24"/>
          <w:szCs w:val="24"/>
        </w:rPr>
      </w:pPr>
    </w:p>
    <w:p w14:paraId="7CA0359A" w14:textId="77777777" w:rsidR="00CE4CC5" w:rsidRDefault="00CE4CC5" w:rsidP="00342D9C">
      <w:pPr>
        <w:keepNext/>
        <w:rPr>
          <w:rFonts w:ascii="Arial" w:hAnsi="Arial" w:cs="Arial"/>
          <w:sz w:val="24"/>
          <w:szCs w:val="24"/>
        </w:rPr>
      </w:pPr>
    </w:p>
    <w:p w14:paraId="2935409E" w14:textId="77777777" w:rsidR="007B4E27" w:rsidRPr="00284417" w:rsidRDefault="002C7B76" w:rsidP="00BD1FFF">
      <w:pPr>
        <w:keepNext/>
        <w:rPr>
          <w:rFonts w:ascii="Arial" w:hAnsi="Arial" w:cs="Arial"/>
          <w:sz w:val="24"/>
          <w:szCs w:val="24"/>
        </w:rPr>
      </w:pPr>
      <w:r>
        <w:rPr>
          <w:noProof/>
        </w:rPr>
        <w:drawing>
          <wp:inline distT="0" distB="0" distL="0" distR="0" wp14:anchorId="2035D379" wp14:editId="4BFE84F9">
            <wp:extent cx="1243330" cy="513080"/>
            <wp:effectExtent l="0" t="0" r="0" b="1270"/>
            <wp:docPr id="10" name="Picture 10"/>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1243330" cy="513080"/>
                    </a:xfrm>
                    <a:prstGeom prst="rect">
                      <a:avLst/>
                    </a:prstGeom>
                    <a:noFill/>
                    <a:ln>
                      <a:noFill/>
                    </a:ln>
                  </pic:spPr>
                </pic:pic>
              </a:graphicData>
            </a:graphic>
          </wp:inline>
        </w:drawing>
      </w:r>
    </w:p>
    <w:p w14:paraId="7AFCC7FC"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Manufactured by</w:t>
      </w:r>
    </w:p>
    <w:p w14:paraId="4E90FF8A"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Pfizer Inc., New York, NY 10017 </w:t>
      </w:r>
    </w:p>
    <w:p w14:paraId="2BA827AD" w14:textId="77777777" w:rsidR="007B4E27" w:rsidRPr="00284417" w:rsidRDefault="007B4E27" w:rsidP="00BD1FFF">
      <w:pPr>
        <w:keepNext/>
        <w:rPr>
          <w:rFonts w:ascii="Arial" w:hAnsi="Arial" w:cs="Arial"/>
          <w:sz w:val="24"/>
          <w:szCs w:val="24"/>
        </w:rPr>
      </w:pPr>
    </w:p>
    <w:p w14:paraId="6D06E9D1" w14:textId="77777777" w:rsidR="007B4E27" w:rsidRPr="00284417" w:rsidRDefault="002C7B76" w:rsidP="00BD1FFF">
      <w:pPr>
        <w:keepNext/>
        <w:rPr>
          <w:rFonts w:ascii="Arial" w:hAnsi="Arial" w:cs="Arial"/>
          <w:sz w:val="24"/>
          <w:szCs w:val="24"/>
        </w:rPr>
      </w:pPr>
      <w:r w:rsidRPr="00284417">
        <w:rPr>
          <w:noProof/>
          <w:lang w:val="en-IN" w:eastAsia="en-IN"/>
        </w:rPr>
        <w:drawing>
          <wp:inline distT="0" distB="0" distL="0" distR="0" wp14:anchorId="7E403140" wp14:editId="7FAE5A8F">
            <wp:extent cx="1321811" cy="14574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958416" name="Picture 1"/>
                    <pic:cNvPicPr/>
                  </pic:nvPicPr>
                  <pic:blipFill>
                    <a:blip r:embed="rId19">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3D44EC30"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Manufactured for</w:t>
      </w:r>
    </w:p>
    <w:p w14:paraId="1825D19F"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BioNTech Manufacturing GmbH </w:t>
      </w:r>
    </w:p>
    <w:p w14:paraId="7DE76E9D"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An der </w:t>
      </w:r>
      <w:proofErr w:type="spellStart"/>
      <w:r w:rsidRPr="00284417">
        <w:rPr>
          <w:rFonts w:ascii="Arial" w:hAnsi="Arial" w:cs="Arial"/>
          <w:sz w:val="24"/>
          <w:szCs w:val="24"/>
        </w:rPr>
        <w:t>Goldgrube</w:t>
      </w:r>
      <w:proofErr w:type="spellEnd"/>
      <w:r w:rsidRPr="00284417">
        <w:rPr>
          <w:rFonts w:ascii="Arial" w:hAnsi="Arial" w:cs="Arial"/>
          <w:sz w:val="24"/>
          <w:szCs w:val="24"/>
        </w:rPr>
        <w:t xml:space="preserve"> 12</w:t>
      </w:r>
    </w:p>
    <w:p w14:paraId="328B8388"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55131 Mainz, Germany</w:t>
      </w:r>
    </w:p>
    <w:p w14:paraId="2D41D40C" w14:textId="77777777" w:rsidR="00CE4CC5" w:rsidRPr="00284417" w:rsidRDefault="00CE4CC5" w:rsidP="00BD1FFF">
      <w:pPr>
        <w:keepNext/>
        <w:rPr>
          <w:rFonts w:ascii="Arial" w:hAnsi="Arial" w:cs="Arial"/>
          <w:sz w:val="24"/>
          <w:szCs w:val="24"/>
        </w:rPr>
      </w:pPr>
    </w:p>
    <w:p w14:paraId="51708974" w14:textId="314ADF24" w:rsidR="009E68AA" w:rsidRPr="00284417" w:rsidRDefault="002C7B76" w:rsidP="00BD1FFF">
      <w:pPr>
        <w:keepNext/>
        <w:rPr>
          <w:rFonts w:ascii="Arial" w:hAnsi="Arial" w:cs="Arial"/>
          <w:sz w:val="24"/>
          <w:szCs w:val="24"/>
        </w:rPr>
      </w:pPr>
      <w:r w:rsidRPr="00284417">
        <w:rPr>
          <w:rFonts w:ascii="Arial" w:hAnsi="Arial" w:cs="Arial"/>
          <w:sz w:val="24"/>
          <w:szCs w:val="24"/>
        </w:rPr>
        <w:t>LAB-1451-</w:t>
      </w:r>
      <w:r w:rsidR="00AD6752">
        <w:rPr>
          <w:rFonts w:ascii="Arial" w:hAnsi="Arial" w:cs="Arial"/>
          <w:sz w:val="24"/>
          <w:szCs w:val="24"/>
        </w:rPr>
        <w:t>4.</w:t>
      </w:r>
      <w:del w:id="31" w:author="Author">
        <w:r w:rsidR="00AD6752" w:rsidDel="00BE1EB9">
          <w:rPr>
            <w:rFonts w:ascii="Arial" w:hAnsi="Arial" w:cs="Arial"/>
            <w:sz w:val="24"/>
            <w:szCs w:val="24"/>
          </w:rPr>
          <w:delText>0</w:delText>
        </w:r>
      </w:del>
      <w:ins w:id="32" w:author="Author">
        <w:r w:rsidR="00BE1EB9">
          <w:rPr>
            <w:rFonts w:ascii="Arial" w:hAnsi="Arial" w:cs="Arial"/>
            <w:sz w:val="24"/>
            <w:szCs w:val="24"/>
          </w:rPr>
          <w:t>1</w:t>
        </w:r>
      </w:ins>
    </w:p>
    <w:p w14:paraId="655610B6" w14:textId="2750587F" w:rsidR="00CE4CC5" w:rsidRDefault="002C7B76" w:rsidP="00BD1FFF">
      <w:pPr>
        <w:keepNext/>
        <w:rPr>
          <w:rFonts w:ascii="Arial" w:hAnsi="Arial" w:cs="Arial"/>
          <w:sz w:val="24"/>
          <w:szCs w:val="24"/>
        </w:rPr>
      </w:pPr>
      <w:r w:rsidRPr="00284417">
        <w:rPr>
          <w:rFonts w:ascii="Arial" w:hAnsi="Arial" w:cs="Arial"/>
          <w:sz w:val="24"/>
          <w:szCs w:val="24"/>
        </w:rPr>
        <w:t>Revis</w:t>
      </w:r>
      <w:r w:rsidR="008229EC">
        <w:rPr>
          <w:rFonts w:ascii="Arial" w:hAnsi="Arial" w:cs="Arial"/>
          <w:sz w:val="24"/>
          <w:szCs w:val="24"/>
        </w:rPr>
        <w:t>ed</w:t>
      </w:r>
      <w:r w:rsidRPr="00284417">
        <w:rPr>
          <w:rFonts w:ascii="Arial" w:hAnsi="Arial" w:cs="Arial"/>
          <w:sz w:val="24"/>
          <w:szCs w:val="24"/>
        </w:rPr>
        <w:t xml:space="preserve">: </w:t>
      </w:r>
      <w:ins w:id="33" w:author="Author">
        <w:r w:rsidR="00BE1EB9">
          <w:rPr>
            <w:rFonts w:ascii="Arial" w:hAnsi="Arial" w:cs="Arial"/>
            <w:sz w:val="24"/>
            <w:szCs w:val="24"/>
          </w:rPr>
          <w:t xml:space="preserve">DD Month </w:t>
        </w:r>
      </w:ins>
      <w:del w:id="34" w:author="Author">
        <w:r w:rsidR="00CB1D2F" w:rsidDel="00BE1EB9">
          <w:rPr>
            <w:rFonts w:ascii="Arial" w:hAnsi="Arial" w:cs="Arial"/>
            <w:sz w:val="24"/>
            <w:szCs w:val="24"/>
          </w:rPr>
          <w:delText>0</w:delText>
        </w:r>
        <w:r w:rsidR="00AD6752" w:rsidDel="00BE1EB9">
          <w:rPr>
            <w:rFonts w:ascii="Arial" w:hAnsi="Arial" w:cs="Arial"/>
            <w:sz w:val="24"/>
            <w:szCs w:val="24"/>
          </w:rPr>
          <w:delText>6 April</w:delText>
        </w:r>
        <w:r w:rsidR="00D74948" w:rsidDel="00BE1EB9">
          <w:rPr>
            <w:rFonts w:ascii="Arial" w:hAnsi="Arial" w:cs="Arial"/>
            <w:sz w:val="24"/>
            <w:szCs w:val="24"/>
          </w:rPr>
          <w:delText xml:space="preserve"> </w:delText>
        </w:r>
      </w:del>
      <w:r w:rsidR="00D74948">
        <w:rPr>
          <w:rFonts w:ascii="Arial" w:hAnsi="Arial" w:cs="Arial"/>
          <w:sz w:val="24"/>
          <w:szCs w:val="24"/>
        </w:rPr>
        <w:t>2021</w:t>
      </w:r>
    </w:p>
    <w:p w14:paraId="31CC13B3" w14:textId="77777777" w:rsidR="00D11EDC" w:rsidRDefault="00D11EDC" w:rsidP="00BD1FFF">
      <w:pPr>
        <w:keepNext/>
        <w:rPr>
          <w:rFonts w:ascii="Arial" w:hAnsi="Arial" w:cs="Arial"/>
          <w:sz w:val="24"/>
          <w:szCs w:val="24"/>
        </w:rPr>
      </w:pPr>
    </w:p>
    <w:p w14:paraId="5A333084" w14:textId="1297E5ED" w:rsidR="00CB1D2F" w:rsidRPr="002A7417" w:rsidRDefault="002C7B76" w:rsidP="002A7417">
      <w:pPr>
        <w:keepNext/>
        <w:rPr>
          <w:rFonts w:ascii="Arial" w:hAnsi="Arial" w:cs="Arial"/>
          <w:sz w:val="24"/>
          <w:szCs w:val="24"/>
        </w:rPr>
      </w:pPr>
      <w:r>
        <w:rPr>
          <w:noProof/>
        </w:rPr>
        <mc:AlternateContent>
          <mc:Choice Requires="wpg">
            <w:drawing>
              <wp:anchor distT="0" distB="0" distL="114300" distR="114300" simplePos="0" relativeHeight="251658240" behindDoc="0" locked="0" layoutInCell="1" allowOverlap="1" wp14:anchorId="5ED518F5" wp14:editId="302B5655">
                <wp:simplePos x="0" y="0"/>
                <wp:positionH relativeFrom="margin">
                  <wp:align>right</wp:align>
                </wp:positionH>
                <wp:positionV relativeFrom="margin">
                  <wp:align>bottom</wp:align>
                </wp:positionV>
                <wp:extent cx="3922395" cy="1097280"/>
                <wp:effectExtent l="0" t="0" r="1905" b="7620"/>
                <wp:wrapSquare wrapText="bothSides"/>
                <wp:docPr id="2" name="Group 2"/>
                <wp:cNvGraphicFramePr/>
                <a:graphic xmlns:a="http://schemas.openxmlformats.org/drawingml/2006/main">
                  <a:graphicData uri="http://schemas.microsoft.com/office/word/2010/wordprocessingGroup">
                    <wpg:wgp>
                      <wpg:cNvGrpSpPr/>
                      <wpg:grpSpPr>
                        <a:xfrm>
                          <a:off x="0" y="0"/>
                          <a:ext cx="3922395" cy="1097280"/>
                          <a:chOff x="0" y="0"/>
                          <a:chExt cx="3924300" cy="1095375"/>
                        </a:xfrm>
                      </wpg:grpSpPr>
                      <pic:pic xmlns:pic="http://schemas.openxmlformats.org/drawingml/2006/picture">
                        <pic:nvPicPr>
                          <pic:cNvPr id="5" name="Picture 5" descr="Graphical user interface, text, application&#10;&#10;Description automatically generated"/>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3924300" cy="1095375"/>
                          </a:xfrm>
                          <a:prstGeom prst="rect">
                            <a:avLst/>
                          </a:prstGeom>
                        </pic:spPr>
                      </pic:pic>
                      <pic:pic xmlns:pic="http://schemas.openxmlformats.org/drawingml/2006/picture">
                        <pic:nvPicPr>
                          <pic:cNvPr id="6" name="Picture 6"/>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184150" y="190500"/>
                            <a:ext cx="493395" cy="48196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2D0CB72" id="Group 2" o:spid="_x0000_s1026" style="position:absolute;margin-left:257.65pt;margin-top:0;width:308.85pt;height:86.4pt;z-index:251658240;mso-position-horizontal:right;mso-position-horizontal-relative:margin;mso-position-vertical:bottom;mso-position-vertical-relative:margin;mso-width-relative:margin;mso-height-relative:margin" coordsize="39243,109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Graphical user interface, text, application&#10;&#10;Description automatically generated" style="position:absolute;width:39243;height:1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">
                  <v:imagedata r:id="rId26" o:title="Graphical user interface, text, application&#10;&#10;Description automatically generated"/>
                </v:shape>
                <v:shape id="Picture 6" o:spid="_x0000_s1028" type="#_x0000_t75" style="position:absolute;left:1841;top:1905;width:4934;height:48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">
                  <v:imagedata r:id="rId27" o:title=""/>
                </v:shape>
                <w10:wrap type="square" anchorx="margin" anchory="margin"/>
              </v:group>
            </w:pict>
          </mc:Fallback>
        </mc:AlternateContent>
      </w:r>
    </w:p>
    <w:sectPr w:rsidR="00CB1D2F" w:rsidRPr="002A7417">
      <w:footerReference w:type="default" r:id="rId28"/>
      <w:pgSz w:w="12240" w:h="15840"/>
      <w:pgMar w:top="1400" w:right="1720" w:bottom="920" w:left="1200" w:header="0" w:footer="7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50262" w14:textId="77777777" w:rsidR="000E4903" w:rsidRDefault="000E4903">
      <w:r>
        <w:separator/>
      </w:r>
    </w:p>
  </w:endnote>
  <w:endnote w:type="continuationSeparator" w:id="0">
    <w:p w14:paraId="53662DA3" w14:textId="77777777" w:rsidR="000E4903" w:rsidRDefault="000E4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7570412"/>
      <w:docPartObj>
        <w:docPartGallery w:val="Page Numbers (Bottom of Page)"/>
        <w:docPartUnique/>
      </w:docPartObj>
    </w:sdtPr>
    <w:sdtEndPr>
      <w:rPr>
        <w:rFonts w:ascii="Arial" w:hAnsi="Arial" w:cs="Arial"/>
        <w:noProof/>
        <w:sz w:val="20"/>
        <w:szCs w:val="20"/>
      </w:rPr>
    </w:sdtEndPr>
    <w:sdtContent>
      <w:p w14:paraId="7A0E27FA" w14:textId="1B4D3844" w:rsidR="00B43E72" w:rsidRPr="00B43E72" w:rsidRDefault="002C7B76" w:rsidP="00B43E72">
        <w:pPr>
          <w:pStyle w:val="Footer"/>
          <w:ind w:firstLine="4320"/>
          <w:jc w:val="center"/>
          <w:rPr>
            <w:rFonts w:ascii="Arial" w:hAnsi="Arial" w:cs="Arial"/>
            <w:sz w:val="20"/>
            <w:szCs w:val="20"/>
          </w:rPr>
        </w:pPr>
        <w:r w:rsidRPr="00B43E72">
          <w:rPr>
            <w:rFonts w:ascii="Arial" w:hAnsi="Arial" w:cs="Arial"/>
            <w:sz w:val="20"/>
            <w:szCs w:val="20"/>
          </w:rPr>
          <w:fldChar w:fldCharType="begin"/>
        </w:r>
        <w:r w:rsidRPr="00B43E72">
          <w:rPr>
            <w:rFonts w:ascii="Arial" w:hAnsi="Arial" w:cs="Arial"/>
            <w:sz w:val="20"/>
            <w:szCs w:val="20"/>
          </w:rPr>
          <w:instrText xml:space="preserve"> PAGE   \* MERGEFORMAT </w:instrText>
        </w:r>
        <w:r w:rsidRPr="00B43E72">
          <w:rPr>
            <w:rFonts w:ascii="Arial" w:hAnsi="Arial" w:cs="Arial"/>
            <w:sz w:val="20"/>
            <w:szCs w:val="20"/>
          </w:rPr>
          <w:fldChar w:fldCharType="separate"/>
        </w:r>
        <w:r w:rsidRPr="00B43E72">
          <w:rPr>
            <w:rFonts w:ascii="Arial" w:hAnsi="Arial" w:cs="Arial"/>
            <w:noProof/>
            <w:sz w:val="20"/>
            <w:szCs w:val="20"/>
          </w:rPr>
          <w:t>2</w:t>
        </w:r>
        <w:r w:rsidRPr="00B43E72">
          <w:rPr>
            <w:rFonts w:ascii="Arial" w:hAnsi="Arial" w:cs="Arial"/>
            <w:noProof/>
            <w:sz w:val="20"/>
            <w:szCs w:val="20"/>
          </w:rPr>
          <w:fldChar w:fldCharType="end"/>
        </w:r>
        <w:r w:rsidRPr="00B43E72">
          <w:rPr>
            <w:rFonts w:ascii="Arial" w:hAnsi="Arial" w:cs="Arial"/>
            <w:noProof/>
            <w:sz w:val="20"/>
            <w:szCs w:val="20"/>
          </w:rPr>
          <w:tab/>
        </w:r>
        <w:r w:rsidRPr="00B43E72">
          <w:rPr>
            <w:rFonts w:ascii="Arial" w:hAnsi="Arial" w:cs="Arial"/>
            <w:noProof/>
            <w:sz w:val="20"/>
            <w:szCs w:val="20"/>
          </w:rPr>
          <w:tab/>
          <w:t xml:space="preserve">Revised: </w:t>
        </w:r>
        <w:ins w:id="35" w:author="Author">
          <w:r w:rsidR="004F67EB">
            <w:rPr>
              <w:rFonts w:ascii="Arial" w:hAnsi="Arial" w:cs="Arial"/>
              <w:noProof/>
              <w:sz w:val="20"/>
              <w:szCs w:val="20"/>
            </w:rPr>
            <w:t xml:space="preserve">DD Month </w:t>
          </w:r>
        </w:ins>
        <w:del w:id="36" w:author="Author">
          <w:r w:rsidR="00CB1D2F" w:rsidDel="004F67EB">
            <w:rPr>
              <w:rFonts w:ascii="Arial" w:hAnsi="Arial" w:cs="Arial"/>
              <w:noProof/>
              <w:sz w:val="20"/>
              <w:szCs w:val="20"/>
            </w:rPr>
            <w:delText>0</w:delText>
          </w:r>
          <w:r w:rsidR="00AD6752" w:rsidDel="004F67EB">
            <w:rPr>
              <w:rFonts w:ascii="Arial" w:hAnsi="Arial" w:cs="Arial"/>
              <w:noProof/>
              <w:sz w:val="20"/>
              <w:szCs w:val="20"/>
            </w:rPr>
            <w:delText>6 April</w:delText>
          </w:r>
          <w:r w:rsidR="00D74948" w:rsidDel="004F67EB">
            <w:rPr>
              <w:rFonts w:ascii="Arial" w:hAnsi="Arial" w:cs="Arial"/>
              <w:noProof/>
              <w:sz w:val="20"/>
              <w:szCs w:val="20"/>
            </w:rPr>
            <w:delText xml:space="preserve"> </w:delText>
          </w:r>
        </w:del>
        <w:r w:rsidR="00D74948">
          <w:rPr>
            <w:rFonts w:ascii="Arial" w:hAnsi="Arial" w:cs="Arial"/>
            <w:noProof/>
            <w:sz w:val="20"/>
            <w:szCs w:val="20"/>
          </w:rPr>
          <w:t>2021</w:t>
        </w:r>
      </w:p>
    </w:sdtContent>
  </w:sdt>
  <w:p w14:paraId="0C209690" w14:textId="77777777" w:rsidR="00EB08B4" w:rsidRPr="00EB08B4" w:rsidRDefault="00EB08B4" w:rsidP="00EB08B4">
    <w:pPr>
      <w:pStyle w:val="Footer"/>
      <w:tabs>
        <w:tab w:val="clear" w:pos="4680"/>
      </w:tabs>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C9307" w14:textId="77777777" w:rsidR="000E4903" w:rsidRDefault="000E4903">
      <w:r>
        <w:separator/>
      </w:r>
    </w:p>
  </w:footnote>
  <w:footnote w:type="continuationSeparator" w:id="0">
    <w:p w14:paraId="085C2D9A" w14:textId="77777777" w:rsidR="000E4903" w:rsidRDefault="000E49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39ED"/>
    <w:multiLevelType w:val="hybridMultilevel"/>
    <w:tmpl w:val="0BDAE8A6"/>
    <w:lvl w:ilvl="0" w:tplc="52E2F724">
      <w:start w:val="1"/>
      <w:numFmt w:val="bullet"/>
      <w:lvlText w:val=""/>
      <w:lvlJc w:val="left"/>
      <w:pPr>
        <w:ind w:left="1080" w:hanging="360"/>
      </w:pPr>
      <w:rPr>
        <w:rFonts w:ascii="Symbol" w:hAnsi="Symbol" w:hint="default"/>
      </w:rPr>
    </w:lvl>
    <w:lvl w:ilvl="1" w:tplc="C682FC10">
      <w:start w:val="1"/>
      <w:numFmt w:val="bullet"/>
      <w:lvlText w:val=""/>
      <w:lvlJc w:val="left"/>
      <w:pPr>
        <w:ind w:left="1800" w:hanging="360"/>
      </w:pPr>
      <w:rPr>
        <w:rFonts w:ascii="Symbol" w:hAnsi="Symbol" w:hint="default"/>
      </w:rPr>
    </w:lvl>
    <w:lvl w:ilvl="2" w:tplc="8B00F3F6">
      <w:start w:val="1"/>
      <w:numFmt w:val="bullet"/>
      <w:lvlText w:val=""/>
      <w:lvlJc w:val="left"/>
      <w:pPr>
        <w:ind w:left="2520" w:hanging="360"/>
      </w:pPr>
      <w:rPr>
        <w:rFonts w:ascii="Wingdings" w:hAnsi="Wingdings" w:hint="default"/>
      </w:rPr>
    </w:lvl>
    <w:lvl w:ilvl="3" w:tplc="A928E524" w:tentative="1">
      <w:start w:val="1"/>
      <w:numFmt w:val="bullet"/>
      <w:lvlText w:val=""/>
      <w:lvlJc w:val="left"/>
      <w:pPr>
        <w:ind w:left="3240" w:hanging="360"/>
      </w:pPr>
      <w:rPr>
        <w:rFonts w:ascii="Symbol" w:hAnsi="Symbol" w:hint="default"/>
      </w:rPr>
    </w:lvl>
    <w:lvl w:ilvl="4" w:tplc="576AEC10" w:tentative="1">
      <w:start w:val="1"/>
      <w:numFmt w:val="bullet"/>
      <w:lvlText w:val="o"/>
      <w:lvlJc w:val="left"/>
      <w:pPr>
        <w:ind w:left="3960" w:hanging="360"/>
      </w:pPr>
      <w:rPr>
        <w:rFonts w:ascii="Courier New" w:hAnsi="Courier New" w:cs="Courier New" w:hint="default"/>
      </w:rPr>
    </w:lvl>
    <w:lvl w:ilvl="5" w:tplc="BA1AEFAA" w:tentative="1">
      <w:start w:val="1"/>
      <w:numFmt w:val="bullet"/>
      <w:lvlText w:val=""/>
      <w:lvlJc w:val="left"/>
      <w:pPr>
        <w:ind w:left="4680" w:hanging="360"/>
      </w:pPr>
      <w:rPr>
        <w:rFonts w:ascii="Wingdings" w:hAnsi="Wingdings" w:hint="default"/>
      </w:rPr>
    </w:lvl>
    <w:lvl w:ilvl="6" w:tplc="CB1EB832" w:tentative="1">
      <w:start w:val="1"/>
      <w:numFmt w:val="bullet"/>
      <w:lvlText w:val=""/>
      <w:lvlJc w:val="left"/>
      <w:pPr>
        <w:ind w:left="5400" w:hanging="360"/>
      </w:pPr>
      <w:rPr>
        <w:rFonts w:ascii="Symbol" w:hAnsi="Symbol" w:hint="default"/>
      </w:rPr>
    </w:lvl>
    <w:lvl w:ilvl="7" w:tplc="D6F4E24C" w:tentative="1">
      <w:start w:val="1"/>
      <w:numFmt w:val="bullet"/>
      <w:lvlText w:val="o"/>
      <w:lvlJc w:val="left"/>
      <w:pPr>
        <w:ind w:left="6120" w:hanging="360"/>
      </w:pPr>
      <w:rPr>
        <w:rFonts w:ascii="Courier New" w:hAnsi="Courier New" w:cs="Courier New" w:hint="default"/>
      </w:rPr>
    </w:lvl>
    <w:lvl w:ilvl="8" w:tplc="097C1ADE" w:tentative="1">
      <w:start w:val="1"/>
      <w:numFmt w:val="bullet"/>
      <w:lvlText w:val=""/>
      <w:lvlJc w:val="left"/>
      <w:pPr>
        <w:ind w:left="6840" w:hanging="360"/>
      </w:pPr>
      <w:rPr>
        <w:rFonts w:ascii="Wingdings" w:hAnsi="Wingdings" w:hint="default"/>
      </w:rPr>
    </w:lvl>
  </w:abstractNum>
  <w:abstractNum w:abstractNumId="1" w15:restartNumberingAfterBreak="0">
    <w:nsid w:val="095B0E53"/>
    <w:multiLevelType w:val="hybridMultilevel"/>
    <w:tmpl w:val="7C960720"/>
    <w:lvl w:ilvl="0" w:tplc="AD38CF04">
      <w:start w:val="1"/>
      <w:numFmt w:val="bullet"/>
      <w:lvlText w:val=""/>
      <w:lvlJc w:val="left"/>
      <w:pPr>
        <w:ind w:left="720" w:hanging="360"/>
      </w:pPr>
      <w:rPr>
        <w:rFonts w:ascii="Symbol" w:hAnsi="Symbol" w:hint="default"/>
      </w:rPr>
    </w:lvl>
    <w:lvl w:ilvl="1" w:tplc="72A8EFA4">
      <w:start w:val="1"/>
      <w:numFmt w:val="bullet"/>
      <w:lvlText w:val="o"/>
      <w:lvlJc w:val="left"/>
      <w:pPr>
        <w:ind w:left="1440" w:hanging="360"/>
      </w:pPr>
      <w:rPr>
        <w:rFonts w:ascii="Courier New" w:hAnsi="Courier New" w:cs="Courier New" w:hint="default"/>
      </w:rPr>
    </w:lvl>
    <w:lvl w:ilvl="2" w:tplc="2ECCD2F0">
      <w:start w:val="1"/>
      <w:numFmt w:val="bullet"/>
      <w:lvlText w:val=""/>
      <w:lvlJc w:val="left"/>
      <w:pPr>
        <w:ind w:left="2160" w:hanging="360"/>
      </w:pPr>
      <w:rPr>
        <w:rFonts w:ascii="Wingdings" w:hAnsi="Wingdings" w:hint="default"/>
      </w:rPr>
    </w:lvl>
    <w:lvl w:ilvl="3" w:tplc="ED94F270">
      <w:start w:val="1"/>
      <w:numFmt w:val="bullet"/>
      <w:lvlText w:val=""/>
      <w:lvlJc w:val="left"/>
      <w:pPr>
        <w:ind w:left="2880" w:hanging="360"/>
      </w:pPr>
      <w:rPr>
        <w:rFonts w:ascii="Symbol" w:hAnsi="Symbol" w:hint="default"/>
      </w:rPr>
    </w:lvl>
    <w:lvl w:ilvl="4" w:tplc="4C5CCB10">
      <w:start w:val="1"/>
      <w:numFmt w:val="bullet"/>
      <w:lvlText w:val="o"/>
      <w:lvlJc w:val="left"/>
      <w:pPr>
        <w:ind w:left="3600" w:hanging="360"/>
      </w:pPr>
      <w:rPr>
        <w:rFonts w:ascii="Courier New" w:hAnsi="Courier New" w:cs="Courier New" w:hint="default"/>
      </w:rPr>
    </w:lvl>
    <w:lvl w:ilvl="5" w:tplc="A65A4C4E">
      <w:start w:val="1"/>
      <w:numFmt w:val="bullet"/>
      <w:lvlText w:val=""/>
      <w:lvlJc w:val="left"/>
      <w:pPr>
        <w:ind w:left="4320" w:hanging="360"/>
      </w:pPr>
      <w:rPr>
        <w:rFonts w:ascii="Wingdings" w:hAnsi="Wingdings" w:hint="default"/>
      </w:rPr>
    </w:lvl>
    <w:lvl w:ilvl="6" w:tplc="D52A55FA">
      <w:start w:val="1"/>
      <w:numFmt w:val="bullet"/>
      <w:lvlText w:val=""/>
      <w:lvlJc w:val="left"/>
      <w:pPr>
        <w:ind w:left="5040" w:hanging="360"/>
      </w:pPr>
      <w:rPr>
        <w:rFonts w:ascii="Symbol" w:hAnsi="Symbol" w:hint="default"/>
      </w:rPr>
    </w:lvl>
    <w:lvl w:ilvl="7" w:tplc="B9D80C52">
      <w:start w:val="1"/>
      <w:numFmt w:val="bullet"/>
      <w:lvlText w:val="o"/>
      <w:lvlJc w:val="left"/>
      <w:pPr>
        <w:ind w:left="5760" w:hanging="360"/>
      </w:pPr>
      <w:rPr>
        <w:rFonts w:ascii="Courier New" w:hAnsi="Courier New" w:cs="Courier New" w:hint="default"/>
      </w:rPr>
    </w:lvl>
    <w:lvl w:ilvl="8" w:tplc="FDAEC7CE">
      <w:start w:val="1"/>
      <w:numFmt w:val="bullet"/>
      <w:lvlText w:val=""/>
      <w:lvlJc w:val="left"/>
      <w:pPr>
        <w:ind w:left="6480" w:hanging="360"/>
      </w:pPr>
      <w:rPr>
        <w:rFonts w:ascii="Wingdings" w:hAnsi="Wingdings" w:hint="default"/>
      </w:rPr>
    </w:lvl>
  </w:abstractNum>
  <w:abstractNum w:abstractNumId="2" w15:restartNumberingAfterBreak="0">
    <w:nsid w:val="0C467BDE"/>
    <w:multiLevelType w:val="hybridMultilevel"/>
    <w:tmpl w:val="98E4F97E"/>
    <w:name w:val="dtMLAppendix02"/>
    <w:lvl w:ilvl="0" w:tplc="02165E12">
      <w:start w:val="1"/>
      <w:numFmt w:val="bullet"/>
      <w:lvlText w:val=""/>
      <w:lvlJc w:val="left"/>
      <w:pPr>
        <w:ind w:left="720" w:hanging="360"/>
      </w:pPr>
      <w:rPr>
        <w:rFonts w:ascii="Symbol" w:hAnsi="Symbol" w:hint="default"/>
      </w:rPr>
    </w:lvl>
    <w:lvl w:ilvl="1" w:tplc="6436EB4E" w:tentative="1">
      <w:start w:val="1"/>
      <w:numFmt w:val="bullet"/>
      <w:lvlText w:val="o"/>
      <w:lvlJc w:val="left"/>
      <w:pPr>
        <w:ind w:left="1440" w:hanging="360"/>
      </w:pPr>
      <w:rPr>
        <w:rFonts w:ascii="Courier New" w:hAnsi="Courier New" w:cs="Courier New" w:hint="default"/>
      </w:rPr>
    </w:lvl>
    <w:lvl w:ilvl="2" w:tplc="8C749EA8" w:tentative="1">
      <w:start w:val="1"/>
      <w:numFmt w:val="bullet"/>
      <w:lvlText w:val=""/>
      <w:lvlJc w:val="left"/>
      <w:pPr>
        <w:ind w:left="2160" w:hanging="360"/>
      </w:pPr>
      <w:rPr>
        <w:rFonts w:ascii="Wingdings" w:hAnsi="Wingdings" w:hint="default"/>
      </w:rPr>
    </w:lvl>
    <w:lvl w:ilvl="3" w:tplc="10087966" w:tentative="1">
      <w:start w:val="1"/>
      <w:numFmt w:val="bullet"/>
      <w:lvlText w:val=""/>
      <w:lvlJc w:val="left"/>
      <w:pPr>
        <w:ind w:left="2880" w:hanging="360"/>
      </w:pPr>
      <w:rPr>
        <w:rFonts w:ascii="Symbol" w:hAnsi="Symbol" w:hint="default"/>
      </w:rPr>
    </w:lvl>
    <w:lvl w:ilvl="4" w:tplc="A4A006E6" w:tentative="1">
      <w:start w:val="1"/>
      <w:numFmt w:val="bullet"/>
      <w:lvlText w:val="o"/>
      <w:lvlJc w:val="left"/>
      <w:pPr>
        <w:ind w:left="3600" w:hanging="360"/>
      </w:pPr>
      <w:rPr>
        <w:rFonts w:ascii="Courier New" w:hAnsi="Courier New" w:cs="Courier New" w:hint="default"/>
      </w:rPr>
    </w:lvl>
    <w:lvl w:ilvl="5" w:tplc="0E868CDA" w:tentative="1">
      <w:start w:val="1"/>
      <w:numFmt w:val="bullet"/>
      <w:lvlText w:val=""/>
      <w:lvlJc w:val="left"/>
      <w:pPr>
        <w:ind w:left="4320" w:hanging="360"/>
      </w:pPr>
      <w:rPr>
        <w:rFonts w:ascii="Wingdings" w:hAnsi="Wingdings" w:hint="default"/>
      </w:rPr>
    </w:lvl>
    <w:lvl w:ilvl="6" w:tplc="0D26EBD8" w:tentative="1">
      <w:start w:val="1"/>
      <w:numFmt w:val="bullet"/>
      <w:lvlText w:val=""/>
      <w:lvlJc w:val="left"/>
      <w:pPr>
        <w:ind w:left="5040" w:hanging="360"/>
      </w:pPr>
      <w:rPr>
        <w:rFonts w:ascii="Symbol" w:hAnsi="Symbol" w:hint="default"/>
      </w:rPr>
    </w:lvl>
    <w:lvl w:ilvl="7" w:tplc="7272164E" w:tentative="1">
      <w:start w:val="1"/>
      <w:numFmt w:val="bullet"/>
      <w:lvlText w:val="o"/>
      <w:lvlJc w:val="left"/>
      <w:pPr>
        <w:ind w:left="5760" w:hanging="360"/>
      </w:pPr>
      <w:rPr>
        <w:rFonts w:ascii="Courier New" w:hAnsi="Courier New" w:cs="Courier New" w:hint="default"/>
      </w:rPr>
    </w:lvl>
    <w:lvl w:ilvl="8" w:tplc="EFAE6954" w:tentative="1">
      <w:start w:val="1"/>
      <w:numFmt w:val="bullet"/>
      <w:lvlText w:val=""/>
      <w:lvlJc w:val="left"/>
      <w:pPr>
        <w:ind w:left="6480" w:hanging="360"/>
      </w:pPr>
      <w:rPr>
        <w:rFonts w:ascii="Wingdings" w:hAnsi="Wingdings" w:hint="default"/>
      </w:rPr>
    </w:lvl>
  </w:abstractNum>
  <w:abstractNum w:abstractNumId="3" w15:restartNumberingAfterBreak="0">
    <w:nsid w:val="0CE55AED"/>
    <w:multiLevelType w:val="hybridMultilevel"/>
    <w:tmpl w:val="176E5A52"/>
    <w:lvl w:ilvl="0" w:tplc="07E646D8">
      <w:start w:val="1"/>
      <w:numFmt w:val="bullet"/>
      <w:lvlText w:val=""/>
      <w:lvlJc w:val="left"/>
      <w:pPr>
        <w:ind w:left="720" w:hanging="360"/>
      </w:pPr>
      <w:rPr>
        <w:rFonts w:ascii="Symbol" w:hAnsi="Symbol" w:hint="default"/>
      </w:rPr>
    </w:lvl>
    <w:lvl w:ilvl="1" w:tplc="2FBCB3DE" w:tentative="1">
      <w:start w:val="1"/>
      <w:numFmt w:val="bullet"/>
      <w:lvlText w:val="o"/>
      <w:lvlJc w:val="left"/>
      <w:pPr>
        <w:ind w:left="1440" w:hanging="360"/>
      </w:pPr>
      <w:rPr>
        <w:rFonts w:ascii="Courier New" w:hAnsi="Courier New" w:cs="Courier New" w:hint="default"/>
      </w:rPr>
    </w:lvl>
    <w:lvl w:ilvl="2" w:tplc="CCD2298E" w:tentative="1">
      <w:start w:val="1"/>
      <w:numFmt w:val="bullet"/>
      <w:lvlText w:val=""/>
      <w:lvlJc w:val="left"/>
      <w:pPr>
        <w:ind w:left="2160" w:hanging="360"/>
      </w:pPr>
      <w:rPr>
        <w:rFonts w:ascii="Wingdings" w:hAnsi="Wingdings" w:hint="default"/>
      </w:rPr>
    </w:lvl>
    <w:lvl w:ilvl="3" w:tplc="A66E426C" w:tentative="1">
      <w:start w:val="1"/>
      <w:numFmt w:val="bullet"/>
      <w:lvlText w:val=""/>
      <w:lvlJc w:val="left"/>
      <w:pPr>
        <w:ind w:left="2880" w:hanging="360"/>
      </w:pPr>
      <w:rPr>
        <w:rFonts w:ascii="Symbol" w:hAnsi="Symbol" w:hint="default"/>
      </w:rPr>
    </w:lvl>
    <w:lvl w:ilvl="4" w:tplc="73A2B16C" w:tentative="1">
      <w:start w:val="1"/>
      <w:numFmt w:val="bullet"/>
      <w:lvlText w:val="o"/>
      <w:lvlJc w:val="left"/>
      <w:pPr>
        <w:ind w:left="3600" w:hanging="360"/>
      </w:pPr>
      <w:rPr>
        <w:rFonts w:ascii="Courier New" w:hAnsi="Courier New" w:cs="Courier New" w:hint="default"/>
      </w:rPr>
    </w:lvl>
    <w:lvl w:ilvl="5" w:tplc="00287522" w:tentative="1">
      <w:start w:val="1"/>
      <w:numFmt w:val="bullet"/>
      <w:lvlText w:val=""/>
      <w:lvlJc w:val="left"/>
      <w:pPr>
        <w:ind w:left="4320" w:hanging="360"/>
      </w:pPr>
      <w:rPr>
        <w:rFonts w:ascii="Wingdings" w:hAnsi="Wingdings" w:hint="default"/>
      </w:rPr>
    </w:lvl>
    <w:lvl w:ilvl="6" w:tplc="31120068" w:tentative="1">
      <w:start w:val="1"/>
      <w:numFmt w:val="bullet"/>
      <w:lvlText w:val=""/>
      <w:lvlJc w:val="left"/>
      <w:pPr>
        <w:ind w:left="5040" w:hanging="360"/>
      </w:pPr>
      <w:rPr>
        <w:rFonts w:ascii="Symbol" w:hAnsi="Symbol" w:hint="default"/>
      </w:rPr>
    </w:lvl>
    <w:lvl w:ilvl="7" w:tplc="D922699C" w:tentative="1">
      <w:start w:val="1"/>
      <w:numFmt w:val="bullet"/>
      <w:lvlText w:val="o"/>
      <w:lvlJc w:val="left"/>
      <w:pPr>
        <w:ind w:left="5760" w:hanging="360"/>
      </w:pPr>
      <w:rPr>
        <w:rFonts w:ascii="Courier New" w:hAnsi="Courier New" w:cs="Courier New" w:hint="default"/>
      </w:rPr>
    </w:lvl>
    <w:lvl w:ilvl="8" w:tplc="1B68AA96" w:tentative="1">
      <w:start w:val="1"/>
      <w:numFmt w:val="bullet"/>
      <w:lvlText w:val=""/>
      <w:lvlJc w:val="left"/>
      <w:pPr>
        <w:ind w:left="6480" w:hanging="360"/>
      </w:pPr>
      <w:rPr>
        <w:rFonts w:ascii="Wingdings" w:hAnsi="Wingdings" w:hint="default"/>
      </w:rPr>
    </w:lvl>
  </w:abstractNum>
  <w:abstractNum w:abstractNumId="4" w15:restartNumberingAfterBreak="0">
    <w:nsid w:val="109C6293"/>
    <w:multiLevelType w:val="hybridMultilevel"/>
    <w:tmpl w:val="C3D426E0"/>
    <w:lvl w:ilvl="0" w:tplc="9D4CE396">
      <w:start w:val="1"/>
      <w:numFmt w:val="bullet"/>
      <w:lvlText w:val=""/>
      <w:lvlJc w:val="left"/>
      <w:pPr>
        <w:ind w:left="829" w:hanging="360"/>
      </w:pPr>
      <w:rPr>
        <w:rFonts w:ascii="Symbol" w:eastAsia="Symbol" w:hAnsi="Symbol" w:hint="default"/>
        <w:sz w:val="24"/>
        <w:szCs w:val="24"/>
      </w:rPr>
    </w:lvl>
    <w:lvl w:ilvl="1" w:tplc="93EE7852">
      <w:start w:val="1"/>
      <w:numFmt w:val="bullet"/>
      <w:lvlText w:val="•"/>
      <w:lvlJc w:val="left"/>
      <w:pPr>
        <w:ind w:left="1776" w:hanging="360"/>
      </w:pPr>
      <w:rPr>
        <w:rFonts w:hint="default"/>
      </w:rPr>
    </w:lvl>
    <w:lvl w:ilvl="2" w:tplc="82766DE2">
      <w:start w:val="1"/>
      <w:numFmt w:val="bullet"/>
      <w:lvlText w:val="•"/>
      <w:lvlJc w:val="left"/>
      <w:pPr>
        <w:ind w:left="2723" w:hanging="360"/>
      </w:pPr>
      <w:rPr>
        <w:rFonts w:hint="default"/>
      </w:rPr>
    </w:lvl>
    <w:lvl w:ilvl="3" w:tplc="F30CAA58">
      <w:start w:val="1"/>
      <w:numFmt w:val="bullet"/>
      <w:lvlText w:val="•"/>
      <w:lvlJc w:val="left"/>
      <w:pPr>
        <w:ind w:left="3670" w:hanging="360"/>
      </w:pPr>
      <w:rPr>
        <w:rFonts w:hint="default"/>
      </w:rPr>
    </w:lvl>
    <w:lvl w:ilvl="4" w:tplc="81144F32">
      <w:start w:val="1"/>
      <w:numFmt w:val="bullet"/>
      <w:lvlText w:val="•"/>
      <w:lvlJc w:val="left"/>
      <w:pPr>
        <w:ind w:left="4617" w:hanging="360"/>
      </w:pPr>
      <w:rPr>
        <w:rFonts w:hint="default"/>
      </w:rPr>
    </w:lvl>
    <w:lvl w:ilvl="5" w:tplc="9F40E6F2">
      <w:start w:val="1"/>
      <w:numFmt w:val="bullet"/>
      <w:lvlText w:val="•"/>
      <w:lvlJc w:val="left"/>
      <w:pPr>
        <w:ind w:left="5564" w:hanging="360"/>
      </w:pPr>
      <w:rPr>
        <w:rFonts w:hint="default"/>
      </w:rPr>
    </w:lvl>
    <w:lvl w:ilvl="6" w:tplc="89143F98">
      <w:start w:val="1"/>
      <w:numFmt w:val="bullet"/>
      <w:lvlText w:val="•"/>
      <w:lvlJc w:val="left"/>
      <w:pPr>
        <w:ind w:left="6511" w:hanging="360"/>
      </w:pPr>
      <w:rPr>
        <w:rFonts w:hint="default"/>
      </w:rPr>
    </w:lvl>
    <w:lvl w:ilvl="7" w:tplc="228A7DCE">
      <w:start w:val="1"/>
      <w:numFmt w:val="bullet"/>
      <w:lvlText w:val="•"/>
      <w:lvlJc w:val="left"/>
      <w:pPr>
        <w:ind w:left="7458" w:hanging="360"/>
      </w:pPr>
      <w:rPr>
        <w:rFonts w:hint="default"/>
      </w:rPr>
    </w:lvl>
    <w:lvl w:ilvl="8" w:tplc="CC4CFCC2">
      <w:start w:val="1"/>
      <w:numFmt w:val="bullet"/>
      <w:lvlText w:val="•"/>
      <w:lvlJc w:val="left"/>
      <w:pPr>
        <w:ind w:left="8405" w:hanging="360"/>
      </w:pPr>
      <w:rPr>
        <w:rFonts w:hint="default"/>
      </w:rPr>
    </w:lvl>
  </w:abstractNum>
  <w:abstractNum w:abstractNumId="5" w15:restartNumberingAfterBreak="0">
    <w:nsid w:val="14192435"/>
    <w:multiLevelType w:val="hybridMultilevel"/>
    <w:tmpl w:val="9E407CE4"/>
    <w:lvl w:ilvl="0" w:tplc="D562A0FE">
      <w:start w:val="1"/>
      <w:numFmt w:val="bullet"/>
      <w:lvlText w:val=""/>
      <w:lvlJc w:val="left"/>
      <w:pPr>
        <w:ind w:left="1080" w:hanging="360"/>
      </w:pPr>
      <w:rPr>
        <w:rFonts w:ascii="Symbol" w:hAnsi="Symbol" w:hint="default"/>
      </w:rPr>
    </w:lvl>
    <w:lvl w:ilvl="1" w:tplc="B3DA4B6A" w:tentative="1">
      <w:start w:val="1"/>
      <w:numFmt w:val="bullet"/>
      <w:lvlText w:val="o"/>
      <w:lvlJc w:val="left"/>
      <w:pPr>
        <w:ind w:left="1800" w:hanging="360"/>
      </w:pPr>
      <w:rPr>
        <w:rFonts w:ascii="Courier New" w:hAnsi="Courier New" w:cs="Courier New" w:hint="default"/>
      </w:rPr>
    </w:lvl>
    <w:lvl w:ilvl="2" w:tplc="A91E92F4" w:tentative="1">
      <w:start w:val="1"/>
      <w:numFmt w:val="bullet"/>
      <w:lvlText w:val=""/>
      <w:lvlJc w:val="left"/>
      <w:pPr>
        <w:ind w:left="2520" w:hanging="360"/>
      </w:pPr>
      <w:rPr>
        <w:rFonts w:ascii="Wingdings" w:hAnsi="Wingdings" w:hint="default"/>
      </w:rPr>
    </w:lvl>
    <w:lvl w:ilvl="3" w:tplc="070A7CB6" w:tentative="1">
      <w:start w:val="1"/>
      <w:numFmt w:val="bullet"/>
      <w:lvlText w:val=""/>
      <w:lvlJc w:val="left"/>
      <w:pPr>
        <w:ind w:left="3240" w:hanging="360"/>
      </w:pPr>
      <w:rPr>
        <w:rFonts w:ascii="Symbol" w:hAnsi="Symbol" w:hint="default"/>
      </w:rPr>
    </w:lvl>
    <w:lvl w:ilvl="4" w:tplc="F912D900" w:tentative="1">
      <w:start w:val="1"/>
      <w:numFmt w:val="bullet"/>
      <w:lvlText w:val="o"/>
      <w:lvlJc w:val="left"/>
      <w:pPr>
        <w:ind w:left="3960" w:hanging="360"/>
      </w:pPr>
      <w:rPr>
        <w:rFonts w:ascii="Courier New" w:hAnsi="Courier New" w:cs="Courier New" w:hint="default"/>
      </w:rPr>
    </w:lvl>
    <w:lvl w:ilvl="5" w:tplc="7B226714" w:tentative="1">
      <w:start w:val="1"/>
      <w:numFmt w:val="bullet"/>
      <w:lvlText w:val=""/>
      <w:lvlJc w:val="left"/>
      <w:pPr>
        <w:ind w:left="4680" w:hanging="360"/>
      </w:pPr>
      <w:rPr>
        <w:rFonts w:ascii="Wingdings" w:hAnsi="Wingdings" w:hint="default"/>
      </w:rPr>
    </w:lvl>
    <w:lvl w:ilvl="6" w:tplc="D726834E" w:tentative="1">
      <w:start w:val="1"/>
      <w:numFmt w:val="bullet"/>
      <w:lvlText w:val=""/>
      <w:lvlJc w:val="left"/>
      <w:pPr>
        <w:ind w:left="5400" w:hanging="360"/>
      </w:pPr>
      <w:rPr>
        <w:rFonts w:ascii="Symbol" w:hAnsi="Symbol" w:hint="default"/>
      </w:rPr>
    </w:lvl>
    <w:lvl w:ilvl="7" w:tplc="EA647BB4" w:tentative="1">
      <w:start w:val="1"/>
      <w:numFmt w:val="bullet"/>
      <w:lvlText w:val="o"/>
      <w:lvlJc w:val="left"/>
      <w:pPr>
        <w:ind w:left="6120" w:hanging="360"/>
      </w:pPr>
      <w:rPr>
        <w:rFonts w:ascii="Courier New" w:hAnsi="Courier New" w:cs="Courier New" w:hint="default"/>
      </w:rPr>
    </w:lvl>
    <w:lvl w:ilvl="8" w:tplc="409878DE" w:tentative="1">
      <w:start w:val="1"/>
      <w:numFmt w:val="bullet"/>
      <w:lvlText w:val=""/>
      <w:lvlJc w:val="left"/>
      <w:pPr>
        <w:ind w:left="6840" w:hanging="360"/>
      </w:pPr>
      <w:rPr>
        <w:rFonts w:ascii="Wingdings" w:hAnsi="Wingdings" w:hint="default"/>
      </w:rPr>
    </w:lvl>
  </w:abstractNum>
  <w:abstractNum w:abstractNumId="6" w15:restartNumberingAfterBreak="0">
    <w:nsid w:val="19300118"/>
    <w:multiLevelType w:val="hybridMultilevel"/>
    <w:tmpl w:val="4FF01D8A"/>
    <w:name w:val="dtMLAppendix0"/>
    <w:lvl w:ilvl="0" w:tplc="E7DC72BA">
      <w:start w:val="1"/>
      <w:numFmt w:val="bullet"/>
      <w:lvlText w:val=""/>
      <w:lvlJc w:val="left"/>
      <w:pPr>
        <w:ind w:left="720" w:hanging="360"/>
      </w:pPr>
      <w:rPr>
        <w:rFonts w:ascii="Symbol" w:hAnsi="Symbol" w:hint="default"/>
      </w:rPr>
    </w:lvl>
    <w:lvl w:ilvl="1" w:tplc="C11249D6" w:tentative="1">
      <w:start w:val="1"/>
      <w:numFmt w:val="bullet"/>
      <w:lvlText w:val="o"/>
      <w:lvlJc w:val="left"/>
      <w:pPr>
        <w:ind w:left="1440" w:hanging="360"/>
      </w:pPr>
      <w:rPr>
        <w:rFonts w:ascii="Courier New" w:hAnsi="Courier New" w:cs="Courier New" w:hint="default"/>
      </w:rPr>
    </w:lvl>
    <w:lvl w:ilvl="2" w:tplc="2E6C34A0" w:tentative="1">
      <w:start w:val="1"/>
      <w:numFmt w:val="bullet"/>
      <w:lvlText w:val=""/>
      <w:lvlJc w:val="left"/>
      <w:pPr>
        <w:ind w:left="2160" w:hanging="360"/>
      </w:pPr>
      <w:rPr>
        <w:rFonts w:ascii="Wingdings" w:hAnsi="Wingdings" w:hint="default"/>
      </w:rPr>
    </w:lvl>
    <w:lvl w:ilvl="3" w:tplc="4336C22E" w:tentative="1">
      <w:start w:val="1"/>
      <w:numFmt w:val="bullet"/>
      <w:lvlText w:val=""/>
      <w:lvlJc w:val="left"/>
      <w:pPr>
        <w:ind w:left="2880" w:hanging="360"/>
      </w:pPr>
      <w:rPr>
        <w:rFonts w:ascii="Symbol" w:hAnsi="Symbol" w:hint="default"/>
      </w:rPr>
    </w:lvl>
    <w:lvl w:ilvl="4" w:tplc="D346AF40" w:tentative="1">
      <w:start w:val="1"/>
      <w:numFmt w:val="bullet"/>
      <w:lvlText w:val="o"/>
      <w:lvlJc w:val="left"/>
      <w:pPr>
        <w:ind w:left="3600" w:hanging="360"/>
      </w:pPr>
      <w:rPr>
        <w:rFonts w:ascii="Courier New" w:hAnsi="Courier New" w:cs="Courier New" w:hint="default"/>
      </w:rPr>
    </w:lvl>
    <w:lvl w:ilvl="5" w:tplc="B69C1CA8" w:tentative="1">
      <w:start w:val="1"/>
      <w:numFmt w:val="bullet"/>
      <w:lvlText w:val=""/>
      <w:lvlJc w:val="left"/>
      <w:pPr>
        <w:ind w:left="4320" w:hanging="360"/>
      </w:pPr>
      <w:rPr>
        <w:rFonts w:ascii="Wingdings" w:hAnsi="Wingdings" w:hint="default"/>
      </w:rPr>
    </w:lvl>
    <w:lvl w:ilvl="6" w:tplc="E092DE66" w:tentative="1">
      <w:start w:val="1"/>
      <w:numFmt w:val="bullet"/>
      <w:lvlText w:val=""/>
      <w:lvlJc w:val="left"/>
      <w:pPr>
        <w:ind w:left="5040" w:hanging="360"/>
      </w:pPr>
      <w:rPr>
        <w:rFonts w:ascii="Symbol" w:hAnsi="Symbol" w:hint="default"/>
      </w:rPr>
    </w:lvl>
    <w:lvl w:ilvl="7" w:tplc="AC8AAA0C" w:tentative="1">
      <w:start w:val="1"/>
      <w:numFmt w:val="bullet"/>
      <w:lvlText w:val="o"/>
      <w:lvlJc w:val="left"/>
      <w:pPr>
        <w:ind w:left="5760" w:hanging="360"/>
      </w:pPr>
      <w:rPr>
        <w:rFonts w:ascii="Courier New" w:hAnsi="Courier New" w:cs="Courier New" w:hint="default"/>
      </w:rPr>
    </w:lvl>
    <w:lvl w:ilvl="8" w:tplc="1EF8892C" w:tentative="1">
      <w:start w:val="1"/>
      <w:numFmt w:val="bullet"/>
      <w:lvlText w:val=""/>
      <w:lvlJc w:val="left"/>
      <w:pPr>
        <w:ind w:left="6480" w:hanging="360"/>
      </w:pPr>
      <w:rPr>
        <w:rFonts w:ascii="Wingdings" w:hAnsi="Wingdings" w:hint="default"/>
      </w:rPr>
    </w:lvl>
  </w:abstractNum>
  <w:abstractNum w:abstractNumId="7" w15:restartNumberingAfterBreak="0">
    <w:nsid w:val="226B1EEE"/>
    <w:multiLevelType w:val="hybridMultilevel"/>
    <w:tmpl w:val="7A9E9B8A"/>
    <w:lvl w:ilvl="0" w:tplc="EE445220">
      <w:start w:val="1"/>
      <w:numFmt w:val="decimal"/>
      <w:lvlText w:val="%1."/>
      <w:lvlJc w:val="left"/>
      <w:pPr>
        <w:ind w:left="720" w:hanging="360"/>
      </w:pPr>
      <w:rPr>
        <w:rFonts w:hint="default"/>
      </w:rPr>
    </w:lvl>
    <w:lvl w:ilvl="1" w:tplc="0B70304A" w:tentative="1">
      <w:start w:val="1"/>
      <w:numFmt w:val="lowerLetter"/>
      <w:lvlText w:val="%2."/>
      <w:lvlJc w:val="left"/>
      <w:pPr>
        <w:ind w:left="1440" w:hanging="360"/>
      </w:pPr>
    </w:lvl>
    <w:lvl w:ilvl="2" w:tplc="CF02159E" w:tentative="1">
      <w:start w:val="1"/>
      <w:numFmt w:val="lowerRoman"/>
      <w:lvlText w:val="%3."/>
      <w:lvlJc w:val="right"/>
      <w:pPr>
        <w:ind w:left="2160" w:hanging="180"/>
      </w:pPr>
    </w:lvl>
    <w:lvl w:ilvl="3" w:tplc="B184882A" w:tentative="1">
      <w:start w:val="1"/>
      <w:numFmt w:val="decimal"/>
      <w:lvlText w:val="%4."/>
      <w:lvlJc w:val="left"/>
      <w:pPr>
        <w:ind w:left="2880" w:hanging="360"/>
      </w:pPr>
    </w:lvl>
    <w:lvl w:ilvl="4" w:tplc="26F870AA" w:tentative="1">
      <w:start w:val="1"/>
      <w:numFmt w:val="lowerLetter"/>
      <w:lvlText w:val="%5."/>
      <w:lvlJc w:val="left"/>
      <w:pPr>
        <w:ind w:left="3600" w:hanging="360"/>
      </w:pPr>
    </w:lvl>
    <w:lvl w:ilvl="5" w:tplc="CCAC8D56" w:tentative="1">
      <w:start w:val="1"/>
      <w:numFmt w:val="lowerRoman"/>
      <w:lvlText w:val="%6."/>
      <w:lvlJc w:val="right"/>
      <w:pPr>
        <w:ind w:left="4320" w:hanging="180"/>
      </w:pPr>
    </w:lvl>
    <w:lvl w:ilvl="6" w:tplc="7E5AD6AE" w:tentative="1">
      <w:start w:val="1"/>
      <w:numFmt w:val="decimal"/>
      <w:lvlText w:val="%7."/>
      <w:lvlJc w:val="left"/>
      <w:pPr>
        <w:ind w:left="5040" w:hanging="360"/>
      </w:pPr>
    </w:lvl>
    <w:lvl w:ilvl="7" w:tplc="51AA7F04" w:tentative="1">
      <w:start w:val="1"/>
      <w:numFmt w:val="lowerLetter"/>
      <w:lvlText w:val="%8."/>
      <w:lvlJc w:val="left"/>
      <w:pPr>
        <w:ind w:left="5760" w:hanging="360"/>
      </w:pPr>
    </w:lvl>
    <w:lvl w:ilvl="8" w:tplc="34589512" w:tentative="1">
      <w:start w:val="1"/>
      <w:numFmt w:val="lowerRoman"/>
      <w:lvlText w:val="%9."/>
      <w:lvlJc w:val="right"/>
      <w:pPr>
        <w:ind w:left="6480" w:hanging="180"/>
      </w:pPr>
    </w:lvl>
  </w:abstractNum>
  <w:abstractNum w:abstractNumId="8" w15:restartNumberingAfterBreak="0">
    <w:nsid w:val="2843461B"/>
    <w:multiLevelType w:val="hybridMultilevel"/>
    <w:tmpl w:val="558E988E"/>
    <w:lvl w:ilvl="0" w:tplc="D8BE7670">
      <w:start w:val="1"/>
      <w:numFmt w:val="bullet"/>
      <w:lvlText w:val=""/>
      <w:lvlJc w:val="left"/>
      <w:pPr>
        <w:tabs>
          <w:tab w:val="num" w:pos="720"/>
        </w:tabs>
        <w:ind w:left="720" w:hanging="360"/>
      </w:pPr>
      <w:rPr>
        <w:rFonts w:ascii="Symbol" w:hAnsi="Symbol" w:hint="default"/>
        <w:sz w:val="20"/>
      </w:rPr>
    </w:lvl>
    <w:lvl w:ilvl="1" w:tplc="286AF590" w:tentative="1">
      <w:start w:val="1"/>
      <w:numFmt w:val="bullet"/>
      <w:lvlText w:val="o"/>
      <w:lvlJc w:val="left"/>
      <w:pPr>
        <w:tabs>
          <w:tab w:val="num" w:pos="1440"/>
        </w:tabs>
        <w:ind w:left="1440" w:hanging="360"/>
      </w:pPr>
      <w:rPr>
        <w:rFonts w:ascii="Courier New" w:hAnsi="Courier New" w:hint="default"/>
        <w:sz w:val="20"/>
      </w:rPr>
    </w:lvl>
    <w:lvl w:ilvl="2" w:tplc="1D46835C" w:tentative="1">
      <w:start w:val="1"/>
      <w:numFmt w:val="bullet"/>
      <w:lvlText w:val=""/>
      <w:lvlJc w:val="left"/>
      <w:pPr>
        <w:tabs>
          <w:tab w:val="num" w:pos="2160"/>
        </w:tabs>
        <w:ind w:left="2160" w:hanging="360"/>
      </w:pPr>
      <w:rPr>
        <w:rFonts w:ascii="Wingdings" w:hAnsi="Wingdings" w:hint="default"/>
        <w:sz w:val="20"/>
      </w:rPr>
    </w:lvl>
    <w:lvl w:ilvl="3" w:tplc="D3308B2A" w:tentative="1">
      <w:start w:val="1"/>
      <w:numFmt w:val="bullet"/>
      <w:lvlText w:val=""/>
      <w:lvlJc w:val="left"/>
      <w:pPr>
        <w:tabs>
          <w:tab w:val="num" w:pos="2880"/>
        </w:tabs>
        <w:ind w:left="2880" w:hanging="360"/>
      </w:pPr>
      <w:rPr>
        <w:rFonts w:ascii="Wingdings" w:hAnsi="Wingdings" w:hint="default"/>
        <w:sz w:val="20"/>
      </w:rPr>
    </w:lvl>
    <w:lvl w:ilvl="4" w:tplc="66706BDA" w:tentative="1">
      <w:start w:val="1"/>
      <w:numFmt w:val="bullet"/>
      <w:lvlText w:val=""/>
      <w:lvlJc w:val="left"/>
      <w:pPr>
        <w:tabs>
          <w:tab w:val="num" w:pos="3600"/>
        </w:tabs>
        <w:ind w:left="3600" w:hanging="360"/>
      </w:pPr>
      <w:rPr>
        <w:rFonts w:ascii="Wingdings" w:hAnsi="Wingdings" w:hint="default"/>
        <w:sz w:val="20"/>
      </w:rPr>
    </w:lvl>
    <w:lvl w:ilvl="5" w:tplc="1FC63C5A" w:tentative="1">
      <w:start w:val="1"/>
      <w:numFmt w:val="bullet"/>
      <w:lvlText w:val=""/>
      <w:lvlJc w:val="left"/>
      <w:pPr>
        <w:tabs>
          <w:tab w:val="num" w:pos="4320"/>
        </w:tabs>
        <w:ind w:left="4320" w:hanging="360"/>
      </w:pPr>
      <w:rPr>
        <w:rFonts w:ascii="Wingdings" w:hAnsi="Wingdings" w:hint="default"/>
        <w:sz w:val="20"/>
      </w:rPr>
    </w:lvl>
    <w:lvl w:ilvl="6" w:tplc="D138E0A2" w:tentative="1">
      <w:start w:val="1"/>
      <w:numFmt w:val="bullet"/>
      <w:lvlText w:val=""/>
      <w:lvlJc w:val="left"/>
      <w:pPr>
        <w:tabs>
          <w:tab w:val="num" w:pos="5040"/>
        </w:tabs>
        <w:ind w:left="5040" w:hanging="360"/>
      </w:pPr>
      <w:rPr>
        <w:rFonts w:ascii="Wingdings" w:hAnsi="Wingdings" w:hint="default"/>
        <w:sz w:val="20"/>
      </w:rPr>
    </w:lvl>
    <w:lvl w:ilvl="7" w:tplc="4E903ADA" w:tentative="1">
      <w:start w:val="1"/>
      <w:numFmt w:val="bullet"/>
      <w:lvlText w:val=""/>
      <w:lvlJc w:val="left"/>
      <w:pPr>
        <w:tabs>
          <w:tab w:val="num" w:pos="5760"/>
        </w:tabs>
        <w:ind w:left="5760" w:hanging="360"/>
      </w:pPr>
      <w:rPr>
        <w:rFonts w:ascii="Wingdings" w:hAnsi="Wingdings" w:hint="default"/>
        <w:sz w:val="20"/>
      </w:rPr>
    </w:lvl>
    <w:lvl w:ilvl="8" w:tplc="174AF76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220E80"/>
    <w:multiLevelType w:val="hybridMultilevel"/>
    <w:tmpl w:val="093ED4FC"/>
    <w:lvl w:ilvl="0" w:tplc="E370F288">
      <w:start w:val="1"/>
      <w:numFmt w:val="bullet"/>
      <w:lvlText w:val=""/>
      <w:lvlJc w:val="left"/>
      <w:pPr>
        <w:ind w:left="720" w:hanging="360"/>
      </w:pPr>
      <w:rPr>
        <w:rFonts w:ascii="Symbol" w:hAnsi="Symbol" w:hint="default"/>
      </w:rPr>
    </w:lvl>
    <w:lvl w:ilvl="1" w:tplc="148CBEDE" w:tentative="1">
      <w:start w:val="1"/>
      <w:numFmt w:val="bullet"/>
      <w:lvlText w:val="o"/>
      <w:lvlJc w:val="left"/>
      <w:pPr>
        <w:ind w:left="1440" w:hanging="360"/>
      </w:pPr>
      <w:rPr>
        <w:rFonts w:ascii="Courier New" w:hAnsi="Courier New" w:cs="Courier New" w:hint="default"/>
      </w:rPr>
    </w:lvl>
    <w:lvl w:ilvl="2" w:tplc="F342B716" w:tentative="1">
      <w:start w:val="1"/>
      <w:numFmt w:val="bullet"/>
      <w:lvlText w:val=""/>
      <w:lvlJc w:val="left"/>
      <w:pPr>
        <w:ind w:left="2160" w:hanging="360"/>
      </w:pPr>
      <w:rPr>
        <w:rFonts w:ascii="Wingdings" w:hAnsi="Wingdings" w:hint="default"/>
      </w:rPr>
    </w:lvl>
    <w:lvl w:ilvl="3" w:tplc="67B4BF80" w:tentative="1">
      <w:start w:val="1"/>
      <w:numFmt w:val="bullet"/>
      <w:lvlText w:val=""/>
      <w:lvlJc w:val="left"/>
      <w:pPr>
        <w:ind w:left="2880" w:hanging="360"/>
      </w:pPr>
      <w:rPr>
        <w:rFonts w:ascii="Symbol" w:hAnsi="Symbol" w:hint="default"/>
      </w:rPr>
    </w:lvl>
    <w:lvl w:ilvl="4" w:tplc="1BDADAB2" w:tentative="1">
      <w:start w:val="1"/>
      <w:numFmt w:val="bullet"/>
      <w:lvlText w:val="o"/>
      <w:lvlJc w:val="left"/>
      <w:pPr>
        <w:ind w:left="3600" w:hanging="360"/>
      </w:pPr>
      <w:rPr>
        <w:rFonts w:ascii="Courier New" w:hAnsi="Courier New" w:cs="Courier New" w:hint="default"/>
      </w:rPr>
    </w:lvl>
    <w:lvl w:ilvl="5" w:tplc="89CCBD6E" w:tentative="1">
      <w:start w:val="1"/>
      <w:numFmt w:val="bullet"/>
      <w:lvlText w:val=""/>
      <w:lvlJc w:val="left"/>
      <w:pPr>
        <w:ind w:left="4320" w:hanging="360"/>
      </w:pPr>
      <w:rPr>
        <w:rFonts w:ascii="Wingdings" w:hAnsi="Wingdings" w:hint="default"/>
      </w:rPr>
    </w:lvl>
    <w:lvl w:ilvl="6" w:tplc="9DB013B8" w:tentative="1">
      <w:start w:val="1"/>
      <w:numFmt w:val="bullet"/>
      <w:lvlText w:val=""/>
      <w:lvlJc w:val="left"/>
      <w:pPr>
        <w:ind w:left="5040" w:hanging="360"/>
      </w:pPr>
      <w:rPr>
        <w:rFonts w:ascii="Symbol" w:hAnsi="Symbol" w:hint="default"/>
      </w:rPr>
    </w:lvl>
    <w:lvl w:ilvl="7" w:tplc="DC0E7EBC" w:tentative="1">
      <w:start w:val="1"/>
      <w:numFmt w:val="bullet"/>
      <w:lvlText w:val="o"/>
      <w:lvlJc w:val="left"/>
      <w:pPr>
        <w:ind w:left="5760" w:hanging="360"/>
      </w:pPr>
      <w:rPr>
        <w:rFonts w:ascii="Courier New" w:hAnsi="Courier New" w:cs="Courier New" w:hint="default"/>
      </w:rPr>
    </w:lvl>
    <w:lvl w:ilvl="8" w:tplc="61D6DA6A" w:tentative="1">
      <w:start w:val="1"/>
      <w:numFmt w:val="bullet"/>
      <w:lvlText w:val=""/>
      <w:lvlJc w:val="left"/>
      <w:pPr>
        <w:ind w:left="6480" w:hanging="360"/>
      </w:pPr>
      <w:rPr>
        <w:rFonts w:ascii="Wingdings" w:hAnsi="Wingdings" w:hint="default"/>
      </w:rPr>
    </w:lvl>
  </w:abstractNum>
  <w:abstractNum w:abstractNumId="10" w15:restartNumberingAfterBreak="0">
    <w:nsid w:val="4A3B6C13"/>
    <w:multiLevelType w:val="hybridMultilevel"/>
    <w:tmpl w:val="C608D5F2"/>
    <w:lvl w:ilvl="0" w:tplc="E4427396">
      <w:start w:val="1"/>
      <w:numFmt w:val="bullet"/>
      <w:lvlText w:val=""/>
      <w:lvlJc w:val="left"/>
      <w:pPr>
        <w:ind w:left="720" w:hanging="360"/>
      </w:pPr>
      <w:rPr>
        <w:rFonts w:ascii="Symbol" w:hAnsi="Symbol" w:hint="default"/>
      </w:rPr>
    </w:lvl>
    <w:lvl w:ilvl="1" w:tplc="BAB899C8" w:tentative="1">
      <w:start w:val="1"/>
      <w:numFmt w:val="bullet"/>
      <w:lvlText w:val="o"/>
      <w:lvlJc w:val="left"/>
      <w:pPr>
        <w:ind w:left="1440" w:hanging="360"/>
      </w:pPr>
      <w:rPr>
        <w:rFonts w:ascii="Courier New" w:hAnsi="Courier New" w:cs="Courier New" w:hint="default"/>
      </w:rPr>
    </w:lvl>
    <w:lvl w:ilvl="2" w:tplc="1FA0AC10" w:tentative="1">
      <w:start w:val="1"/>
      <w:numFmt w:val="bullet"/>
      <w:lvlText w:val=""/>
      <w:lvlJc w:val="left"/>
      <w:pPr>
        <w:ind w:left="2160" w:hanging="360"/>
      </w:pPr>
      <w:rPr>
        <w:rFonts w:ascii="Wingdings" w:hAnsi="Wingdings" w:hint="default"/>
      </w:rPr>
    </w:lvl>
    <w:lvl w:ilvl="3" w:tplc="59881E0C" w:tentative="1">
      <w:start w:val="1"/>
      <w:numFmt w:val="bullet"/>
      <w:lvlText w:val=""/>
      <w:lvlJc w:val="left"/>
      <w:pPr>
        <w:ind w:left="2880" w:hanging="360"/>
      </w:pPr>
      <w:rPr>
        <w:rFonts w:ascii="Symbol" w:hAnsi="Symbol" w:hint="default"/>
      </w:rPr>
    </w:lvl>
    <w:lvl w:ilvl="4" w:tplc="3DE625A4" w:tentative="1">
      <w:start w:val="1"/>
      <w:numFmt w:val="bullet"/>
      <w:lvlText w:val="o"/>
      <w:lvlJc w:val="left"/>
      <w:pPr>
        <w:ind w:left="3600" w:hanging="360"/>
      </w:pPr>
      <w:rPr>
        <w:rFonts w:ascii="Courier New" w:hAnsi="Courier New" w:cs="Courier New" w:hint="default"/>
      </w:rPr>
    </w:lvl>
    <w:lvl w:ilvl="5" w:tplc="55A0500E" w:tentative="1">
      <w:start w:val="1"/>
      <w:numFmt w:val="bullet"/>
      <w:lvlText w:val=""/>
      <w:lvlJc w:val="left"/>
      <w:pPr>
        <w:ind w:left="4320" w:hanging="360"/>
      </w:pPr>
      <w:rPr>
        <w:rFonts w:ascii="Wingdings" w:hAnsi="Wingdings" w:hint="default"/>
      </w:rPr>
    </w:lvl>
    <w:lvl w:ilvl="6" w:tplc="AB427828" w:tentative="1">
      <w:start w:val="1"/>
      <w:numFmt w:val="bullet"/>
      <w:lvlText w:val=""/>
      <w:lvlJc w:val="left"/>
      <w:pPr>
        <w:ind w:left="5040" w:hanging="360"/>
      </w:pPr>
      <w:rPr>
        <w:rFonts w:ascii="Symbol" w:hAnsi="Symbol" w:hint="default"/>
      </w:rPr>
    </w:lvl>
    <w:lvl w:ilvl="7" w:tplc="009A8DC0" w:tentative="1">
      <w:start w:val="1"/>
      <w:numFmt w:val="bullet"/>
      <w:lvlText w:val="o"/>
      <w:lvlJc w:val="left"/>
      <w:pPr>
        <w:ind w:left="5760" w:hanging="360"/>
      </w:pPr>
      <w:rPr>
        <w:rFonts w:ascii="Courier New" w:hAnsi="Courier New" w:cs="Courier New" w:hint="default"/>
      </w:rPr>
    </w:lvl>
    <w:lvl w:ilvl="8" w:tplc="8304C6C2" w:tentative="1">
      <w:start w:val="1"/>
      <w:numFmt w:val="bullet"/>
      <w:lvlText w:val=""/>
      <w:lvlJc w:val="left"/>
      <w:pPr>
        <w:ind w:left="6480" w:hanging="360"/>
      </w:pPr>
      <w:rPr>
        <w:rFonts w:ascii="Wingdings" w:hAnsi="Wingdings" w:hint="default"/>
      </w:rPr>
    </w:lvl>
  </w:abstractNum>
  <w:abstractNum w:abstractNumId="11" w15:restartNumberingAfterBreak="0">
    <w:nsid w:val="569E2F55"/>
    <w:multiLevelType w:val="hybridMultilevel"/>
    <w:tmpl w:val="DE32D482"/>
    <w:lvl w:ilvl="0" w:tplc="2C1EC032">
      <w:start w:val="1"/>
      <w:numFmt w:val="bullet"/>
      <w:lvlText w:val=""/>
      <w:lvlJc w:val="left"/>
      <w:pPr>
        <w:ind w:left="720" w:hanging="360"/>
      </w:pPr>
      <w:rPr>
        <w:rFonts w:ascii="Symbol" w:hAnsi="Symbol" w:hint="default"/>
      </w:rPr>
    </w:lvl>
    <w:lvl w:ilvl="1" w:tplc="AEB61120" w:tentative="1">
      <w:start w:val="1"/>
      <w:numFmt w:val="bullet"/>
      <w:lvlText w:val="o"/>
      <w:lvlJc w:val="left"/>
      <w:pPr>
        <w:ind w:left="1440" w:hanging="360"/>
      </w:pPr>
      <w:rPr>
        <w:rFonts w:ascii="Courier New" w:hAnsi="Courier New" w:cs="Courier New" w:hint="default"/>
      </w:rPr>
    </w:lvl>
    <w:lvl w:ilvl="2" w:tplc="76369454" w:tentative="1">
      <w:start w:val="1"/>
      <w:numFmt w:val="bullet"/>
      <w:lvlText w:val=""/>
      <w:lvlJc w:val="left"/>
      <w:pPr>
        <w:ind w:left="2160" w:hanging="360"/>
      </w:pPr>
      <w:rPr>
        <w:rFonts w:ascii="Wingdings" w:hAnsi="Wingdings" w:hint="default"/>
      </w:rPr>
    </w:lvl>
    <w:lvl w:ilvl="3" w:tplc="CC406B4E" w:tentative="1">
      <w:start w:val="1"/>
      <w:numFmt w:val="bullet"/>
      <w:lvlText w:val=""/>
      <w:lvlJc w:val="left"/>
      <w:pPr>
        <w:ind w:left="2880" w:hanging="360"/>
      </w:pPr>
      <w:rPr>
        <w:rFonts w:ascii="Symbol" w:hAnsi="Symbol" w:hint="default"/>
      </w:rPr>
    </w:lvl>
    <w:lvl w:ilvl="4" w:tplc="2892BFDE" w:tentative="1">
      <w:start w:val="1"/>
      <w:numFmt w:val="bullet"/>
      <w:lvlText w:val="o"/>
      <w:lvlJc w:val="left"/>
      <w:pPr>
        <w:ind w:left="3600" w:hanging="360"/>
      </w:pPr>
      <w:rPr>
        <w:rFonts w:ascii="Courier New" w:hAnsi="Courier New" w:cs="Courier New" w:hint="default"/>
      </w:rPr>
    </w:lvl>
    <w:lvl w:ilvl="5" w:tplc="5844919E" w:tentative="1">
      <w:start w:val="1"/>
      <w:numFmt w:val="bullet"/>
      <w:lvlText w:val=""/>
      <w:lvlJc w:val="left"/>
      <w:pPr>
        <w:ind w:left="4320" w:hanging="360"/>
      </w:pPr>
      <w:rPr>
        <w:rFonts w:ascii="Wingdings" w:hAnsi="Wingdings" w:hint="default"/>
      </w:rPr>
    </w:lvl>
    <w:lvl w:ilvl="6" w:tplc="DFFC7F28" w:tentative="1">
      <w:start w:val="1"/>
      <w:numFmt w:val="bullet"/>
      <w:lvlText w:val=""/>
      <w:lvlJc w:val="left"/>
      <w:pPr>
        <w:ind w:left="5040" w:hanging="360"/>
      </w:pPr>
      <w:rPr>
        <w:rFonts w:ascii="Symbol" w:hAnsi="Symbol" w:hint="default"/>
      </w:rPr>
    </w:lvl>
    <w:lvl w:ilvl="7" w:tplc="932203EC" w:tentative="1">
      <w:start w:val="1"/>
      <w:numFmt w:val="bullet"/>
      <w:lvlText w:val="o"/>
      <w:lvlJc w:val="left"/>
      <w:pPr>
        <w:ind w:left="5760" w:hanging="360"/>
      </w:pPr>
      <w:rPr>
        <w:rFonts w:ascii="Courier New" w:hAnsi="Courier New" w:cs="Courier New" w:hint="default"/>
      </w:rPr>
    </w:lvl>
    <w:lvl w:ilvl="8" w:tplc="DE061D86" w:tentative="1">
      <w:start w:val="1"/>
      <w:numFmt w:val="bullet"/>
      <w:lvlText w:val=""/>
      <w:lvlJc w:val="left"/>
      <w:pPr>
        <w:ind w:left="6480" w:hanging="360"/>
      </w:pPr>
      <w:rPr>
        <w:rFonts w:ascii="Wingdings" w:hAnsi="Wingdings" w:hint="default"/>
      </w:rPr>
    </w:lvl>
  </w:abstractNum>
  <w:abstractNum w:abstractNumId="12" w15:restartNumberingAfterBreak="0">
    <w:nsid w:val="5E500063"/>
    <w:multiLevelType w:val="hybridMultilevel"/>
    <w:tmpl w:val="81CE5CF6"/>
    <w:lvl w:ilvl="0" w:tplc="132E2250">
      <w:start w:val="1"/>
      <w:numFmt w:val="bullet"/>
      <w:lvlText w:val=""/>
      <w:lvlJc w:val="left"/>
      <w:pPr>
        <w:ind w:left="720" w:hanging="360"/>
      </w:pPr>
      <w:rPr>
        <w:rFonts w:ascii="Symbol" w:hAnsi="Symbol" w:hint="default"/>
      </w:rPr>
    </w:lvl>
    <w:lvl w:ilvl="1" w:tplc="992CD27C" w:tentative="1">
      <w:start w:val="1"/>
      <w:numFmt w:val="bullet"/>
      <w:lvlText w:val="o"/>
      <w:lvlJc w:val="left"/>
      <w:pPr>
        <w:ind w:left="1440" w:hanging="360"/>
      </w:pPr>
      <w:rPr>
        <w:rFonts w:ascii="Courier New" w:hAnsi="Courier New" w:cs="Courier New" w:hint="default"/>
      </w:rPr>
    </w:lvl>
    <w:lvl w:ilvl="2" w:tplc="6B9CAB84" w:tentative="1">
      <w:start w:val="1"/>
      <w:numFmt w:val="bullet"/>
      <w:lvlText w:val=""/>
      <w:lvlJc w:val="left"/>
      <w:pPr>
        <w:ind w:left="2160" w:hanging="360"/>
      </w:pPr>
      <w:rPr>
        <w:rFonts w:ascii="Wingdings" w:hAnsi="Wingdings" w:hint="default"/>
      </w:rPr>
    </w:lvl>
    <w:lvl w:ilvl="3" w:tplc="8B6C1E82" w:tentative="1">
      <w:start w:val="1"/>
      <w:numFmt w:val="bullet"/>
      <w:lvlText w:val=""/>
      <w:lvlJc w:val="left"/>
      <w:pPr>
        <w:ind w:left="2880" w:hanging="360"/>
      </w:pPr>
      <w:rPr>
        <w:rFonts w:ascii="Symbol" w:hAnsi="Symbol" w:hint="default"/>
      </w:rPr>
    </w:lvl>
    <w:lvl w:ilvl="4" w:tplc="C1020C50" w:tentative="1">
      <w:start w:val="1"/>
      <w:numFmt w:val="bullet"/>
      <w:lvlText w:val="o"/>
      <w:lvlJc w:val="left"/>
      <w:pPr>
        <w:ind w:left="3600" w:hanging="360"/>
      </w:pPr>
      <w:rPr>
        <w:rFonts w:ascii="Courier New" w:hAnsi="Courier New" w:cs="Courier New" w:hint="default"/>
      </w:rPr>
    </w:lvl>
    <w:lvl w:ilvl="5" w:tplc="97C87CAC" w:tentative="1">
      <w:start w:val="1"/>
      <w:numFmt w:val="bullet"/>
      <w:lvlText w:val=""/>
      <w:lvlJc w:val="left"/>
      <w:pPr>
        <w:ind w:left="4320" w:hanging="360"/>
      </w:pPr>
      <w:rPr>
        <w:rFonts w:ascii="Wingdings" w:hAnsi="Wingdings" w:hint="default"/>
      </w:rPr>
    </w:lvl>
    <w:lvl w:ilvl="6" w:tplc="5F44365A" w:tentative="1">
      <w:start w:val="1"/>
      <w:numFmt w:val="bullet"/>
      <w:lvlText w:val=""/>
      <w:lvlJc w:val="left"/>
      <w:pPr>
        <w:ind w:left="5040" w:hanging="360"/>
      </w:pPr>
      <w:rPr>
        <w:rFonts w:ascii="Symbol" w:hAnsi="Symbol" w:hint="default"/>
      </w:rPr>
    </w:lvl>
    <w:lvl w:ilvl="7" w:tplc="7EA87814" w:tentative="1">
      <w:start w:val="1"/>
      <w:numFmt w:val="bullet"/>
      <w:lvlText w:val="o"/>
      <w:lvlJc w:val="left"/>
      <w:pPr>
        <w:ind w:left="5760" w:hanging="360"/>
      </w:pPr>
      <w:rPr>
        <w:rFonts w:ascii="Courier New" w:hAnsi="Courier New" w:cs="Courier New" w:hint="default"/>
      </w:rPr>
    </w:lvl>
    <w:lvl w:ilvl="8" w:tplc="FCE0E244" w:tentative="1">
      <w:start w:val="1"/>
      <w:numFmt w:val="bullet"/>
      <w:lvlText w:val=""/>
      <w:lvlJc w:val="left"/>
      <w:pPr>
        <w:ind w:left="6480" w:hanging="360"/>
      </w:pPr>
      <w:rPr>
        <w:rFonts w:ascii="Wingdings" w:hAnsi="Wingdings" w:hint="default"/>
      </w:rPr>
    </w:lvl>
  </w:abstractNum>
  <w:abstractNum w:abstractNumId="13" w15:restartNumberingAfterBreak="0">
    <w:nsid w:val="605569FD"/>
    <w:multiLevelType w:val="hybridMultilevel"/>
    <w:tmpl w:val="51BE524A"/>
    <w:lvl w:ilvl="0" w:tplc="6C08E7E8">
      <w:start w:val="1"/>
      <w:numFmt w:val="bullet"/>
      <w:lvlText w:val="-"/>
      <w:lvlJc w:val="left"/>
      <w:pPr>
        <w:ind w:left="720" w:hanging="360"/>
      </w:pPr>
      <w:rPr>
        <w:rFonts w:ascii="Calibri" w:eastAsiaTheme="minorHAnsi" w:hAnsi="Calibri" w:cs="Calibri" w:hint="default"/>
      </w:rPr>
    </w:lvl>
    <w:lvl w:ilvl="1" w:tplc="6AFE0E22" w:tentative="1">
      <w:start w:val="1"/>
      <w:numFmt w:val="bullet"/>
      <w:lvlText w:val="o"/>
      <w:lvlJc w:val="left"/>
      <w:pPr>
        <w:ind w:left="1440" w:hanging="360"/>
      </w:pPr>
      <w:rPr>
        <w:rFonts w:ascii="Courier New" w:hAnsi="Courier New" w:cs="Courier New" w:hint="default"/>
      </w:rPr>
    </w:lvl>
    <w:lvl w:ilvl="2" w:tplc="99F0352A" w:tentative="1">
      <w:start w:val="1"/>
      <w:numFmt w:val="bullet"/>
      <w:lvlText w:val=""/>
      <w:lvlJc w:val="left"/>
      <w:pPr>
        <w:ind w:left="2160" w:hanging="360"/>
      </w:pPr>
      <w:rPr>
        <w:rFonts w:ascii="Wingdings" w:hAnsi="Wingdings" w:hint="default"/>
      </w:rPr>
    </w:lvl>
    <w:lvl w:ilvl="3" w:tplc="0E4A6C28" w:tentative="1">
      <w:start w:val="1"/>
      <w:numFmt w:val="bullet"/>
      <w:lvlText w:val=""/>
      <w:lvlJc w:val="left"/>
      <w:pPr>
        <w:ind w:left="2880" w:hanging="360"/>
      </w:pPr>
      <w:rPr>
        <w:rFonts w:ascii="Symbol" w:hAnsi="Symbol" w:hint="default"/>
      </w:rPr>
    </w:lvl>
    <w:lvl w:ilvl="4" w:tplc="D6E46B2E" w:tentative="1">
      <w:start w:val="1"/>
      <w:numFmt w:val="bullet"/>
      <w:lvlText w:val="o"/>
      <w:lvlJc w:val="left"/>
      <w:pPr>
        <w:ind w:left="3600" w:hanging="360"/>
      </w:pPr>
      <w:rPr>
        <w:rFonts w:ascii="Courier New" w:hAnsi="Courier New" w:cs="Courier New" w:hint="default"/>
      </w:rPr>
    </w:lvl>
    <w:lvl w:ilvl="5" w:tplc="44364C88" w:tentative="1">
      <w:start w:val="1"/>
      <w:numFmt w:val="bullet"/>
      <w:lvlText w:val=""/>
      <w:lvlJc w:val="left"/>
      <w:pPr>
        <w:ind w:left="4320" w:hanging="360"/>
      </w:pPr>
      <w:rPr>
        <w:rFonts w:ascii="Wingdings" w:hAnsi="Wingdings" w:hint="default"/>
      </w:rPr>
    </w:lvl>
    <w:lvl w:ilvl="6" w:tplc="5BE6DF06" w:tentative="1">
      <w:start w:val="1"/>
      <w:numFmt w:val="bullet"/>
      <w:lvlText w:val=""/>
      <w:lvlJc w:val="left"/>
      <w:pPr>
        <w:ind w:left="5040" w:hanging="360"/>
      </w:pPr>
      <w:rPr>
        <w:rFonts w:ascii="Symbol" w:hAnsi="Symbol" w:hint="default"/>
      </w:rPr>
    </w:lvl>
    <w:lvl w:ilvl="7" w:tplc="8E0CEC48" w:tentative="1">
      <w:start w:val="1"/>
      <w:numFmt w:val="bullet"/>
      <w:lvlText w:val="o"/>
      <w:lvlJc w:val="left"/>
      <w:pPr>
        <w:ind w:left="5760" w:hanging="360"/>
      </w:pPr>
      <w:rPr>
        <w:rFonts w:ascii="Courier New" w:hAnsi="Courier New" w:cs="Courier New" w:hint="default"/>
      </w:rPr>
    </w:lvl>
    <w:lvl w:ilvl="8" w:tplc="2136687E" w:tentative="1">
      <w:start w:val="1"/>
      <w:numFmt w:val="bullet"/>
      <w:lvlText w:val=""/>
      <w:lvlJc w:val="left"/>
      <w:pPr>
        <w:ind w:left="6480" w:hanging="360"/>
      </w:pPr>
      <w:rPr>
        <w:rFonts w:ascii="Wingdings" w:hAnsi="Wingdings" w:hint="default"/>
      </w:rPr>
    </w:lvl>
  </w:abstractNum>
  <w:num w:numId="1" w16cid:durableId="763382409">
    <w:abstractNumId w:val="4"/>
  </w:num>
  <w:num w:numId="2" w16cid:durableId="1293823653">
    <w:abstractNumId w:val="6"/>
  </w:num>
  <w:num w:numId="3" w16cid:durableId="1341352696">
    <w:abstractNumId w:val="8"/>
  </w:num>
  <w:num w:numId="4" w16cid:durableId="810904866">
    <w:abstractNumId w:val="12"/>
  </w:num>
  <w:num w:numId="5" w16cid:durableId="2107342762">
    <w:abstractNumId w:val="0"/>
  </w:num>
  <w:num w:numId="6" w16cid:durableId="1302492318">
    <w:abstractNumId w:val="11"/>
  </w:num>
  <w:num w:numId="7" w16cid:durableId="1005591132">
    <w:abstractNumId w:val="7"/>
  </w:num>
  <w:num w:numId="8" w16cid:durableId="1019701944">
    <w:abstractNumId w:val="13"/>
  </w:num>
  <w:num w:numId="9" w16cid:durableId="1395083046">
    <w:abstractNumId w:val="2"/>
  </w:num>
  <w:num w:numId="10" w16cid:durableId="1070268416">
    <w:abstractNumId w:val="9"/>
  </w:num>
  <w:num w:numId="11" w16cid:durableId="1937322586">
    <w:abstractNumId w:val="5"/>
  </w:num>
  <w:num w:numId="12" w16cid:durableId="1347174926">
    <w:abstractNumId w:val="10"/>
  </w:num>
  <w:num w:numId="13" w16cid:durableId="732234057">
    <w:abstractNumId w:val="1"/>
  </w:num>
  <w:num w:numId="14" w16cid:durableId="7049123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207"/>
    <w:rsid w:val="00000D26"/>
    <w:rsid w:val="00001A5B"/>
    <w:rsid w:val="00001ECA"/>
    <w:rsid w:val="00006126"/>
    <w:rsid w:val="00006722"/>
    <w:rsid w:val="000069E8"/>
    <w:rsid w:val="000073D3"/>
    <w:rsid w:val="0000771C"/>
    <w:rsid w:val="00007ABB"/>
    <w:rsid w:val="00007D5B"/>
    <w:rsid w:val="00007EE6"/>
    <w:rsid w:val="000100A9"/>
    <w:rsid w:val="0001132B"/>
    <w:rsid w:val="00011B2B"/>
    <w:rsid w:val="00011C03"/>
    <w:rsid w:val="00012AEA"/>
    <w:rsid w:val="00015634"/>
    <w:rsid w:val="00015A9A"/>
    <w:rsid w:val="00016D39"/>
    <w:rsid w:val="00016FF4"/>
    <w:rsid w:val="0001793D"/>
    <w:rsid w:val="00021338"/>
    <w:rsid w:val="00023EE0"/>
    <w:rsid w:val="0002417C"/>
    <w:rsid w:val="00024802"/>
    <w:rsid w:val="00024B88"/>
    <w:rsid w:val="000250BC"/>
    <w:rsid w:val="00027D4E"/>
    <w:rsid w:val="0003226A"/>
    <w:rsid w:val="000328CF"/>
    <w:rsid w:val="00034EEB"/>
    <w:rsid w:val="00035813"/>
    <w:rsid w:val="00035A57"/>
    <w:rsid w:val="00035BC7"/>
    <w:rsid w:val="00035C93"/>
    <w:rsid w:val="000361F1"/>
    <w:rsid w:val="00036620"/>
    <w:rsid w:val="000374A1"/>
    <w:rsid w:val="000406FE"/>
    <w:rsid w:val="00040BAB"/>
    <w:rsid w:val="0004112B"/>
    <w:rsid w:val="000431AC"/>
    <w:rsid w:val="00044076"/>
    <w:rsid w:val="00044760"/>
    <w:rsid w:val="00044A80"/>
    <w:rsid w:val="0004D9D3"/>
    <w:rsid w:val="00050191"/>
    <w:rsid w:val="0005030D"/>
    <w:rsid w:val="000511D6"/>
    <w:rsid w:val="00051300"/>
    <w:rsid w:val="00051434"/>
    <w:rsid w:val="00051FC8"/>
    <w:rsid w:val="00052E17"/>
    <w:rsid w:val="0005491A"/>
    <w:rsid w:val="00054A89"/>
    <w:rsid w:val="00055780"/>
    <w:rsid w:val="00057026"/>
    <w:rsid w:val="00060AE7"/>
    <w:rsid w:val="00063C4B"/>
    <w:rsid w:val="00064E06"/>
    <w:rsid w:val="00065853"/>
    <w:rsid w:val="00066754"/>
    <w:rsid w:val="00066B36"/>
    <w:rsid w:val="00067440"/>
    <w:rsid w:val="0007097D"/>
    <w:rsid w:val="0007158D"/>
    <w:rsid w:val="00071E24"/>
    <w:rsid w:val="0007400A"/>
    <w:rsid w:val="00074950"/>
    <w:rsid w:val="00075CD6"/>
    <w:rsid w:val="00076763"/>
    <w:rsid w:val="00077777"/>
    <w:rsid w:val="000806BE"/>
    <w:rsid w:val="000811D7"/>
    <w:rsid w:val="00081975"/>
    <w:rsid w:val="000834C1"/>
    <w:rsid w:val="00084824"/>
    <w:rsid w:val="0008505B"/>
    <w:rsid w:val="00085306"/>
    <w:rsid w:val="000853F8"/>
    <w:rsid w:val="00085691"/>
    <w:rsid w:val="00086E35"/>
    <w:rsid w:val="00086F56"/>
    <w:rsid w:val="0009089F"/>
    <w:rsid w:val="00090C68"/>
    <w:rsid w:val="00091F33"/>
    <w:rsid w:val="0009242B"/>
    <w:rsid w:val="0009339B"/>
    <w:rsid w:val="00094A80"/>
    <w:rsid w:val="000962A4"/>
    <w:rsid w:val="00096A6A"/>
    <w:rsid w:val="00096F8B"/>
    <w:rsid w:val="000A12DE"/>
    <w:rsid w:val="000A3FE1"/>
    <w:rsid w:val="000A411F"/>
    <w:rsid w:val="000A4448"/>
    <w:rsid w:val="000A4958"/>
    <w:rsid w:val="000A508B"/>
    <w:rsid w:val="000A5AAD"/>
    <w:rsid w:val="000A67AD"/>
    <w:rsid w:val="000A77CE"/>
    <w:rsid w:val="000B16B0"/>
    <w:rsid w:val="000B2175"/>
    <w:rsid w:val="000B2AAC"/>
    <w:rsid w:val="000B3D00"/>
    <w:rsid w:val="000B4602"/>
    <w:rsid w:val="000B4FB4"/>
    <w:rsid w:val="000B66BF"/>
    <w:rsid w:val="000B6E62"/>
    <w:rsid w:val="000C286C"/>
    <w:rsid w:val="000C2BBB"/>
    <w:rsid w:val="000C35A4"/>
    <w:rsid w:val="000C6F51"/>
    <w:rsid w:val="000C7153"/>
    <w:rsid w:val="000C74EB"/>
    <w:rsid w:val="000C78AE"/>
    <w:rsid w:val="000C79FB"/>
    <w:rsid w:val="000D1AB6"/>
    <w:rsid w:val="000D200C"/>
    <w:rsid w:val="000D6459"/>
    <w:rsid w:val="000E1101"/>
    <w:rsid w:val="000E1820"/>
    <w:rsid w:val="000E4903"/>
    <w:rsid w:val="000E51C1"/>
    <w:rsid w:val="000E5E2A"/>
    <w:rsid w:val="000E5F2D"/>
    <w:rsid w:val="000E7186"/>
    <w:rsid w:val="000F08AD"/>
    <w:rsid w:val="000F273D"/>
    <w:rsid w:val="000F3210"/>
    <w:rsid w:val="000F332F"/>
    <w:rsid w:val="00100D37"/>
    <w:rsid w:val="00101973"/>
    <w:rsid w:val="001031E6"/>
    <w:rsid w:val="001033F3"/>
    <w:rsid w:val="001051B7"/>
    <w:rsid w:val="001054F6"/>
    <w:rsid w:val="001058FA"/>
    <w:rsid w:val="0010626C"/>
    <w:rsid w:val="0010664C"/>
    <w:rsid w:val="001072A1"/>
    <w:rsid w:val="001117C2"/>
    <w:rsid w:val="0011225E"/>
    <w:rsid w:val="001128CC"/>
    <w:rsid w:val="0011494F"/>
    <w:rsid w:val="00120658"/>
    <w:rsid w:val="00123061"/>
    <w:rsid w:val="00125453"/>
    <w:rsid w:val="0012630A"/>
    <w:rsid w:val="001273C4"/>
    <w:rsid w:val="00132578"/>
    <w:rsid w:val="00132EC9"/>
    <w:rsid w:val="0013375F"/>
    <w:rsid w:val="00133A1B"/>
    <w:rsid w:val="00133A2E"/>
    <w:rsid w:val="001340FA"/>
    <w:rsid w:val="00135536"/>
    <w:rsid w:val="00135CE6"/>
    <w:rsid w:val="00137949"/>
    <w:rsid w:val="00137A1D"/>
    <w:rsid w:val="0014072A"/>
    <w:rsid w:val="0014085D"/>
    <w:rsid w:val="00141E16"/>
    <w:rsid w:val="00142255"/>
    <w:rsid w:val="00143662"/>
    <w:rsid w:val="00145E23"/>
    <w:rsid w:val="00147819"/>
    <w:rsid w:val="00147ABF"/>
    <w:rsid w:val="001500F8"/>
    <w:rsid w:val="00150A48"/>
    <w:rsid w:val="00151BA9"/>
    <w:rsid w:val="00151EEC"/>
    <w:rsid w:val="00152248"/>
    <w:rsid w:val="00152C28"/>
    <w:rsid w:val="00153588"/>
    <w:rsid w:val="00153795"/>
    <w:rsid w:val="00155663"/>
    <w:rsid w:val="00157152"/>
    <w:rsid w:val="00161489"/>
    <w:rsid w:val="001615E1"/>
    <w:rsid w:val="00163689"/>
    <w:rsid w:val="00163701"/>
    <w:rsid w:val="00163835"/>
    <w:rsid w:val="00164186"/>
    <w:rsid w:val="0017005D"/>
    <w:rsid w:val="00171A7F"/>
    <w:rsid w:val="00171D19"/>
    <w:rsid w:val="00171FD2"/>
    <w:rsid w:val="0017401F"/>
    <w:rsid w:val="00175159"/>
    <w:rsid w:val="00177771"/>
    <w:rsid w:val="001812B2"/>
    <w:rsid w:val="001817FD"/>
    <w:rsid w:val="00181A8F"/>
    <w:rsid w:val="001831FE"/>
    <w:rsid w:val="001832F0"/>
    <w:rsid w:val="00184DF0"/>
    <w:rsid w:val="00185E5B"/>
    <w:rsid w:val="00186164"/>
    <w:rsid w:val="00186736"/>
    <w:rsid w:val="00190411"/>
    <w:rsid w:val="00190691"/>
    <w:rsid w:val="001908D3"/>
    <w:rsid w:val="00190A38"/>
    <w:rsid w:val="001919D8"/>
    <w:rsid w:val="00191B4B"/>
    <w:rsid w:val="00191F99"/>
    <w:rsid w:val="001925A1"/>
    <w:rsid w:val="0019307A"/>
    <w:rsid w:val="001936A3"/>
    <w:rsid w:val="00193A00"/>
    <w:rsid w:val="00193D67"/>
    <w:rsid w:val="0019669E"/>
    <w:rsid w:val="001966ED"/>
    <w:rsid w:val="00196B3B"/>
    <w:rsid w:val="00196F25"/>
    <w:rsid w:val="00196F7E"/>
    <w:rsid w:val="001A056D"/>
    <w:rsid w:val="001A1F79"/>
    <w:rsid w:val="001A4514"/>
    <w:rsid w:val="001A4706"/>
    <w:rsid w:val="001A4892"/>
    <w:rsid w:val="001A4A8E"/>
    <w:rsid w:val="001A510C"/>
    <w:rsid w:val="001A529A"/>
    <w:rsid w:val="001A5B51"/>
    <w:rsid w:val="001A5CA1"/>
    <w:rsid w:val="001A66C2"/>
    <w:rsid w:val="001A702C"/>
    <w:rsid w:val="001A7C4A"/>
    <w:rsid w:val="001B164D"/>
    <w:rsid w:val="001B29F4"/>
    <w:rsid w:val="001B3908"/>
    <w:rsid w:val="001B3C34"/>
    <w:rsid w:val="001B40EC"/>
    <w:rsid w:val="001B4935"/>
    <w:rsid w:val="001B503F"/>
    <w:rsid w:val="001B56D0"/>
    <w:rsid w:val="001B59C6"/>
    <w:rsid w:val="001B6A56"/>
    <w:rsid w:val="001B6F4E"/>
    <w:rsid w:val="001B7ABC"/>
    <w:rsid w:val="001C08EA"/>
    <w:rsid w:val="001C0E76"/>
    <w:rsid w:val="001C3AAB"/>
    <w:rsid w:val="001C3C11"/>
    <w:rsid w:val="001C5479"/>
    <w:rsid w:val="001C65FE"/>
    <w:rsid w:val="001C6EAC"/>
    <w:rsid w:val="001C73ED"/>
    <w:rsid w:val="001D310F"/>
    <w:rsid w:val="001D3196"/>
    <w:rsid w:val="001D63F5"/>
    <w:rsid w:val="001D6666"/>
    <w:rsid w:val="001E00A2"/>
    <w:rsid w:val="001E07E8"/>
    <w:rsid w:val="001E0EB8"/>
    <w:rsid w:val="001E342B"/>
    <w:rsid w:val="001E4B7D"/>
    <w:rsid w:val="001F0D0D"/>
    <w:rsid w:val="001F103C"/>
    <w:rsid w:val="001F16F9"/>
    <w:rsid w:val="001F1C08"/>
    <w:rsid w:val="001F2CC5"/>
    <w:rsid w:val="001F30B2"/>
    <w:rsid w:val="001F4867"/>
    <w:rsid w:val="001F59B5"/>
    <w:rsid w:val="001F6167"/>
    <w:rsid w:val="001F70BB"/>
    <w:rsid w:val="001F7A7D"/>
    <w:rsid w:val="00200CB6"/>
    <w:rsid w:val="00201B0C"/>
    <w:rsid w:val="00201E12"/>
    <w:rsid w:val="00203646"/>
    <w:rsid w:val="00203665"/>
    <w:rsid w:val="00204281"/>
    <w:rsid w:val="002044E7"/>
    <w:rsid w:val="00205603"/>
    <w:rsid w:val="00205E70"/>
    <w:rsid w:val="002063B1"/>
    <w:rsid w:val="00206B02"/>
    <w:rsid w:val="00207582"/>
    <w:rsid w:val="00210324"/>
    <w:rsid w:val="00212DD9"/>
    <w:rsid w:val="00213E54"/>
    <w:rsid w:val="00213E69"/>
    <w:rsid w:val="002151DC"/>
    <w:rsid w:val="002152B2"/>
    <w:rsid w:val="00215529"/>
    <w:rsid w:val="002165EC"/>
    <w:rsid w:val="00221DF9"/>
    <w:rsid w:val="0022291D"/>
    <w:rsid w:val="00224256"/>
    <w:rsid w:val="002254CF"/>
    <w:rsid w:val="00225519"/>
    <w:rsid w:val="00227204"/>
    <w:rsid w:val="0023114D"/>
    <w:rsid w:val="002319E4"/>
    <w:rsid w:val="00232D68"/>
    <w:rsid w:val="0023395A"/>
    <w:rsid w:val="002348E6"/>
    <w:rsid w:val="00234C8B"/>
    <w:rsid w:val="00235FEF"/>
    <w:rsid w:val="00237EC3"/>
    <w:rsid w:val="00240221"/>
    <w:rsid w:val="002408B9"/>
    <w:rsid w:val="00240A82"/>
    <w:rsid w:val="00240B8A"/>
    <w:rsid w:val="00241B66"/>
    <w:rsid w:val="00243009"/>
    <w:rsid w:val="00244934"/>
    <w:rsid w:val="00244B13"/>
    <w:rsid w:val="00244CE7"/>
    <w:rsid w:val="0024513D"/>
    <w:rsid w:val="00245575"/>
    <w:rsid w:val="00245CC1"/>
    <w:rsid w:val="00247342"/>
    <w:rsid w:val="0025038A"/>
    <w:rsid w:val="00250862"/>
    <w:rsid w:val="002508B3"/>
    <w:rsid w:val="00250F4E"/>
    <w:rsid w:val="002528B5"/>
    <w:rsid w:val="00254CA1"/>
    <w:rsid w:val="00256C2C"/>
    <w:rsid w:val="00262087"/>
    <w:rsid w:val="00262409"/>
    <w:rsid w:val="002625F9"/>
    <w:rsid w:val="00262F0E"/>
    <w:rsid w:val="0026400A"/>
    <w:rsid w:val="00264A51"/>
    <w:rsid w:val="00264D22"/>
    <w:rsid w:val="00270583"/>
    <w:rsid w:val="002714C2"/>
    <w:rsid w:val="00272920"/>
    <w:rsid w:val="00275711"/>
    <w:rsid w:val="002763DC"/>
    <w:rsid w:val="002773BF"/>
    <w:rsid w:val="0028086A"/>
    <w:rsid w:val="002811FA"/>
    <w:rsid w:val="0028178D"/>
    <w:rsid w:val="0028195A"/>
    <w:rsid w:val="00282EA4"/>
    <w:rsid w:val="00283578"/>
    <w:rsid w:val="00284417"/>
    <w:rsid w:val="002849B7"/>
    <w:rsid w:val="00286ABD"/>
    <w:rsid w:val="0029035F"/>
    <w:rsid w:val="00290637"/>
    <w:rsid w:val="00291072"/>
    <w:rsid w:val="002919AF"/>
    <w:rsid w:val="00291C3A"/>
    <w:rsid w:val="002931F9"/>
    <w:rsid w:val="00294767"/>
    <w:rsid w:val="00294AA2"/>
    <w:rsid w:val="0029592A"/>
    <w:rsid w:val="00295B9A"/>
    <w:rsid w:val="002960CC"/>
    <w:rsid w:val="002962DA"/>
    <w:rsid w:val="0029741F"/>
    <w:rsid w:val="002A05A1"/>
    <w:rsid w:val="002A1032"/>
    <w:rsid w:val="002A111D"/>
    <w:rsid w:val="002A2042"/>
    <w:rsid w:val="002A220F"/>
    <w:rsid w:val="002A48C3"/>
    <w:rsid w:val="002A65C6"/>
    <w:rsid w:val="002A6C43"/>
    <w:rsid w:val="002A6DD0"/>
    <w:rsid w:val="002A7104"/>
    <w:rsid w:val="002A7417"/>
    <w:rsid w:val="002A7C76"/>
    <w:rsid w:val="002A7D7C"/>
    <w:rsid w:val="002B06B8"/>
    <w:rsid w:val="002B196E"/>
    <w:rsid w:val="002B2202"/>
    <w:rsid w:val="002B2814"/>
    <w:rsid w:val="002B3423"/>
    <w:rsid w:val="002B3A5F"/>
    <w:rsid w:val="002B4565"/>
    <w:rsid w:val="002B4DCA"/>
    <w:rsid w:val="002B5432"/>
    <w:rsid w:val="002B584F"/>
    <w:rsid w:val="002B602F"/>
    <w:rsid w:val="002B6E5C"/>
    <w:rsid w:val="002C0E01"/>
    <w:rsid w:val="002C10A2"/>
    <w:rsid w:val="002C1C07"/>
    <w:rsid w:val="002C2EE4"/>
    <w:rsid w:val="002C3EEB"/>
    <w:rsid w:val="002C5852"/>
    <w:rsid w:val="002C609C"/>
    <w:rsid w:val="002C6FA0"/>
    <w:rsid w:val="002C7119"/>
    <w:rsid w:val="002C7B76"/>
    <w:rsid w:val="002C7D5B"/>
    <w:rsid w:val="002D0B7A"/>
    <w:rsid w:val="002D1D39"/>
    <w:rsid w:val="002D295E"/>
    <w:rsid w:val="002D3466"/>
    <w:rsid w:val="002D5CF9"/>
    <w:rsid w:val="002D5E92"/>
    <w:rsid w:val="002D7A3E"/>
    <w:rsid w:val="002E0A28"/>
    <w:rsid w:val="002E110B"/>
    <w:rsid w:val="002E19A7"/>
    <w:rsid w:val="002E1AF3"/>
    <w:rsid w:val="002E29C5"/>
    <w:rsid w:val="002E4101"/>
    <w:rsid w:val="002E5360"/>
    <w:rsid w:val="002E60F3"/>
    <w:rsid w:val="002E732D"/>
    <w:rsid w:val="002E7923"/>
    <w:rsid w:val="002E7A9B"/>
    <w:rsid w:val="002F21BF"/>
    <w:rsid w:val="002F2779"/>
    <w:rsid w:val="002F2928"/>
    <w:rsid w:val="002F296F"/>
    <w:rsid w:val="002F35E3"/>
    <w:rsid w:val="002F5DB3"/>
    <w:rsid w:val="002F6539"/>
    <w:rsid w:val="002F659B"/>
    <w:rsid w:val="002F7A44"/>
    <w:rsid w:val="00300BC2"/>
    <w:rsid w:val="00300E9C"/>
    <w:rsid w:val="0030101D"/>
    <w:rsid w:val="00301569"/>
    <w:rsid w:val="00302016"/>
    <w:rsid w:val="0030228B"/>
    <w:rsid w:val="00302562"/>
    <w:rsid w:val="00303DEC"/>
    <w:rsid w:val="00304346"/>
    <w:rsid w:val="00304EBC"/>
    <w:rsid w:val="00305577"/>
    <w:rsid w:val="003065D8"/>
    <w:rsid w:val="00306DB8"/>
    <w:rsid w:val="00307C2B"/>
    <w:rsid w:val="00307D2D"/>
    <w:rsid w:val="00310C17"/>
    <w:rsid w:val="00312488"/>
    <w:rsid w:val="00312929"/>
    <w:rsid w:val="003133E6"/>
    <w:rsid w:val="00315709"/>
    <w:rsid w:val="0031621B"/>
    <w:rsid w:val="00317CAC"/>
    <w:rsid w:val="003210C5"/>
    <w:rsid w:val="0032304B"/>
    <w:rsid w:val="003239B3"/>
    <w:rsid w:val="003243D4"/>
    <w:rsid w:val="00325520"/>
    <w:rsid w:val="00325762"/>
    <w:rsid w:val="00326882"/>
    <w:rsid w:val="003268A5"/>
    <w:rsid w:val="003272A7"/>
    <w:rsid w:val="00327E7F"/>
    <w:rsid w:val="00331866"/>
    <w:rsid w:val="003318A5"/>
    <w:rsid w:val="00331B20"/>
    <w:rsid w:val="0033221A"/>
    <w:rsid w:val="00332308"/>
    <w:rsid w:val="003354E0"/>
    <w:rsid w:val="003355D5"/>
    <w:rsid w:val="00335BD9"/>
    <w:rsid w:val="00337FD2"/>
    <w:rsid w:val="003402B6"/>
    <w:rsid w:val="003406B9"/>
    <w:rsid w:val="0034273C"/>
    <w:rsid w:val="00342D9C"/>
    <w:rsid w:val="00342E85"/>
    <w:rsid w:val="00343098"/>
    <w:rsid w:val="0034426D"/>
    <w:rsid w:val="00345EC4"/>
    <w:rsid w:val="00346571"/>
    <w:rsid w:val="0035010D"/>
    <w:rsid w:val="00351207"/>
    <w:rsid w:val="0035121E"/>
    <w:rsid w:val="00351630"/>
    <w:rsid w:val="00351D26"/>
    <w:rsid w:val="003521E2"/>
    <w:rsid w:val="0035259B"/>
    <w:rsid w:val="00354D81"/>
    <w:rsid w:val="00354DFA"/>
    <w:rsid w:val="00355BF1"/>
    <w:rsid w:val="00355DB0"/>
    <w:rsid w:val="00357A50"/>
    <w:rsid w:val="00363AD4"/>
    <w:rsid w:val="003649F4"/>
    <w:rsid w:val="00364B73"/>
    <w:rsid w:val="00364DBD"/>
    <w:rsid w:val="003663CC"/>
    <w:rsid w:val="003711A0"/>
    <w:rsid w:val="00374156"/>
    <w:rsid w:val="00374860"/>
    <w:rsid w:val="0037500F"/>
    <w:rsid w:val="00375A89"/>
    <w:rsid w:val="00376610"/>
    <w:rsid w:val="0037699E"/>
    <w:rsid w:val="00376B2F"/>
    <w:rsid w:val="0038031A"/>
    <w:rsid w:val="003807EC"/>
    <w:rsid w:val="00380C20"/>
    <w:rsid w:val="00380E7D"/>
    <w:rsid w:val="0038200D"/>
    <w:rsid w:val="00383023"/>
    <w:rsid w:val="003845D6"/>
    <w:rsid w:val="00384C66"/>
    <w:rsid w:val="003879C8"/>
    <w:rsid w:val="003903F4"/>
    <w:rsid w:val="00390626"/>
    <w:rsid w:val="003908FB"/>
    <w:rsid w:val="00392B4F"/>
    <w:rsid w:val="00396F6B"/>
    <w:rsid w:val="003A0062"/>
    <w:rsid w:val="003A10CA"/>
    <w:rsid w:val="003A1257"/>
    <w:rsid w:val="003A2523"/>
    <w:rsid w:val="003A27FA"/>
    <w:rsid w:val="003A4EDC"/>
    <w:rsid w:val="003A545E"/>
    <w:rsid w:val="003A739D"/>
    <w:rsid w:val="003B01B8"/>
    <w:rsid w:val="003B04A9"/>
    <w:rsid w:val="003B1EAD"/>
    <w:rsid w:val="003B2627"/>
    <w:rsid w:val="003B3200"/>
    <w:rsid w:val="003B38C6"/>
    <w:rsid w:val="003B3DC0"/>
    <w:rsid w:val="003B4DA5"/>
    <w:rsid w:val="003B567F"/>
    <w:rsid w:val="003B6699"/>
    <w:rsid w:val="003B6A25"/>
    <w:rsid w:val="003C0149"/>
    <w:rsid w:val="003C027E"/>
    <w:rsid w:val="003C0299"/>
    <w:rsid w:val="003C1238"/>
    <w:rsid w:val="003C269D"/>
    <w:rsid w:val="003C351F"/>
    <w:rsid w:val="003C41F1"/>
    <w:rsid w:val="003C4307"/>
    <w:rsid w:val="003C53FA"/>
    <w:rsid w:val="003C7A39"/>
    <w:rsid w:val="003D1B37"/>
    <w:rsid w:val="003D279A"/>
    <w:rsid w:val="003D3E64"/>
    <w:rsid w:val="003D4256"/>
    <w:rsid w:val="003D43D3"/>
    <w:rsid w:val="003D456B"/>
    <w:rsid w:val="003D5D23"/>
    <w:rsid w:val="003D6D05"/>
    <w:rsid w:val="003E3422"/>
    <w:rsid w:val="003E4553"/>
    <w:rsid w:val="003E540C"/>
    <w:rsid w:val="003E5D93"/>
    <w:rsid w:val="003F7400"/>
    <w:rsid w:val="003F75F4"/>
    <w:rsid w:val="00400814"/>
    <w:rsid w:val="00401231"/>
    <w:rsid w:val="00401622"/>
    <w:rsid w:val="00401F95"/>
    <w:rsid w:val="0040225B"/>
    <w:rsid w:val="00402AE5"/>
    <w:rsid w:val="00402F9F"/>
    <w:rsid w:val="00403ADF"/>
    <w:rsid w:val="00405AC6"/>
    <w:rsid w:val="00407B0D"/>
    <w:rsid w:val="0041089B"/>
    <w:rsid w:val="004116A9"/>
    <w:rsid w:val="00411D99"/>
    <w:rsid w:val="00412FA1"/>
    <w:rsid w:val="00413D81"/>
    <w:rsid w:val="004155C7"/>
    <w:rsid w:val="00420146"/>
    <w:rsid w:val="00420582"/>
    <w:rsid w:val="00420A32"/>
    <w:rsid w:val="00421B80"/>
    <w:rsid w:val="00422B9F"/>
    <w:rsid w:val="004243B6"/>
    <w:rsid w:val="004268F0"/>
    <w:rsid w:val="00427ECF"/>
    <w:rsid w:val="00433DD1"/>
    <w:rsid w:val="004349A0"/>
    <w:rsid w:val="004355F2"/>
    <w:rsid w:val="00435DCE"/>
    <w:rsid w:val="004441BF"/>
    <w:rsid w:val="00444307"/>
    <w:rsid w:val="00445BF9"/>
    <w:rsid w:val="00447F28"/>
    <w:rsid w:val="0045069E"/>
    <w:rsid w:val="00450EE4"/>
    <w:rsid w:val="0045220A"/>
    <w:rsid w:val="00452426"/>
    <w:rsid w:val="004536DB"/>
    <w:rsid w:val="004547A6"/>
    <w:rsid w:val="00455358"/>
    <w:rsid w:val="004554D0"/>
    <w:rsid w:val="004560B4"/>
    <w:rsid w:val="00456559"/>
    <w:rsid w:val="00456A79"/>
    <w:rsid w:val="00456DD1"/>
    <w:rsid w:val="004573A0"/>
    <w:rsid w:val="00460969"/>
    <w:rsid w:val="00462861"/>
    <w:rsid w:val="00465C47"/>
    <w:rsid w:val="004662FA"/>
    <w:rsid w:val="0046646D"/>
    <w:rsid w:val="00467867"/>
    <w:rsid w:val="00467BB3"/>
    <w:rsid w:val="004705F7"/>
    <w:rsid w:val="00471250"/>
    <w:rsid w:val="0047335A"/>
    <w:rsid w:val="00475949"/>
    <w:rsid w:val="00475C04"/>
    <w:rsid w:val="00476D0E"/>
    <w:rsid w:val="00477283"/>
    <w:rsid w:val="00477C05"/>
    <w:rsid w:val="00477FDB"/>
    <w:rsid w:val="004802A8"/>
    <w:rsid w:val="00481666"/>
    <w:rsid w:val="00481D92"/>
    <w:rsid w:val="0048274A"/>
    <w:rsid w:val="00483425"/>
    <w:rsid w:val="004835A1"/>
    <w:rsid w:val="004844C5"/>
    <w:rsid w:val="0048451B"/>
    <w:rsid w:val="00484E91"/>
    <w:rsid w:val="004864DC"/>
    <w:rsid w:val="00487584"/>
    <w:rsid w:val="00487C4D"/>
    <w:rsid w:val="00490B67"/>
    <w:rsid w:val="00492F4B"/>
    <w:rsid w:val="00493B9F"/>
    <w:rsid w:val="00494007"/>
    <w:rsid w:val="00494150"/>
    <w:rsid w:val="0049428C"/>
    <w:rsid w:val="0049442B"/>
    <w:rsid w:val="004952D8"/>
    <w:rsid w:val="0049542A"/>
    <w:rsid w:val="004959BD"/>
    <w:rsid w:val="0049625D"/>
    <w:rsid w:val="00496809"/>
    <w:rsid w:val="004974B9"/>
    <w:rsid w:val="0049778E"/>
    <w:rsid w:val="00497C1A"/>
    <w:rsid w:val="004A16CF"/>
    <w:rsid w:val="004A1895"/>
    <w:rsid w:val="004A1F41"/>
    <w:rsid w:val="004A23DB"/>
    <w:rsid w:val="004A25A0"/>
    <w:rsid w:val="004A384A"/>
    <w:rsid w:val="004A6E32"/>
    <w:rsid w:val="004A7E8B"/>
    <w:rsid w:val="004B100C"/>
    <w:rsid w:val="004B1749"/>
    <w:rsid w:val="004B2240"/>
    <w:rsid w:val="004B4C58"/>
    <w:rsid w:val="004B5BAA"/>
    <w:rsid w:val="004B77BD"/>
    <w:rsid w:val="004C1031"/>
    <w:rsid w:val="004C1B4B"/>
    <w:rsid w:val="004C2959"/>
    <w:rsid w:val="004C2C01"/>
    <w:rsid w:val="004C3BE5"/>
    <w:rsid w:val="004C6AFF"/>
    <w:rsid w:val="004C7169"/>
    <w:rsid w:val="004D06F7"/>
    <w:rsid w:val="004D2C0E"/>
    <w:rsid w:val="004D3280"/>
    <w:rsid w:val="004D3DD8"/>
    <w:rsid w:val="004D4584"/>
    <w:rsid w:val="004D5A81"/>
    <w:rsid w:val="004D6AB5"/>
    <w:rsid w:val="004D7105"/>
    <w:rsid w:val="004D7CCC"/>
    <w:rsid w:val="004E05E5"/>
    <w:rsid w:val="004E086B"/>
    <w:rsid w:val="004E0D5C"/>
    <w:rsid w:val="004E4FD6"/>
    <w:rsid w:val="004E5D76"/>
    <w:rsid w:val="004E5EE4"/>
    <w:rsid w:val="004E6015"/>
    <w:rsid w:val="004F1003"/>
    <w:rsid w:val="004F1A23"/>
    <w:rsid w:val="004F3FEA"/>
    <w:rsid w:val="004F67EB"/>
    <w:rsid w:val="004F7005"/>
    <w:rsid w:val="004F7EE0"/>
    <w:rsid w:val="00503296"/>
    <w:rsid w:val="005042A1"/>
    <w:rsid w:val="00505D8E"/>
    <w:rsid w:val="00506906"/>
    <w:rsid w:val="00506C35"/>
    <w:rsid w:val="00506FE6"/>
    <w:rsid w:val="00507030"/>
    <w:rsid w:val="005079B8"/>
    <w:rsid w:val="00507AE1"/>
    <w:rsid w:val="005117E8"/>
    <w:rsid w:val="00512580"/>
    <w:rsid w:val="005149C3"/>
    <w:rsid w:val="0051594C"/>
    <w:rsid w:val="00516906"/>
    <w:rsid w:val="00517268"/>
    <w:rsid w:val="00520957"/>
    <w:rsid w:val="00523495"/>
    <w:rsid w:val="0052462F"/>
    <w:rsid w:val="00524B57"/>
    <w:rsid w:val="00525765"/>
    <w:rsid w:val="005257D1"/>
    <w:rsid w:val="0052586F"/>
    <w:rsid w:val="0052594B"/>
    <w:rsid w:val="00525C7B"/>
    <w:rsid w:val="00526B9E"/>
    <w:rsid w:val="00527162"/>
    <w:rsid w:val="0053146D"/>
    <w:rsid w:val="005316E4"/>
    <w:rsid w:val="00536A19"/>
    <w:rsid w:val="005372B2"/>
    <w:rsid w:val="00537C08"/>
    <w:rsid w:val="00540413"/>
    <w:rsid w:val="005405D4"/>
    <w:rsid w:val="005443FE"/>
    <w:rsid w:val="005453CB"/>
    <w:rsid w:val="005471C6"/>
    <w:rsid w:val="00547656"/>
    <w:rsid w:val="00550907"/>
    <w:rsid w:val="00552500"/>
    <w:rsid w:val="00552925"/>
    <w:rsid w:val="00554BF2"/>
    <w:rsid w:val="00554CBB"/>
    <w:rsid w:val="005555F1"/>
    <w:rsid w:val="005557AB"/>
    <w:rsid w:val="00555EF3"/>
    <w:rsid w:val="005565FF"/>
    <w:rsid w:val="00556706"/>
    <w:rsid w:val="00556DB9"/>
    <w:rsid w:val="00560D72"/>
    <w:rsid w:val="00563D0D"/>
    <w:rsid w:val="00563F5E"/>
    <w:rsid w:val="0056414E"/>
    <w:rsid w:val="00564383"/>
    <w:rsid w:val="0056550E"/>
    <w:rsid w:val="00565BCE"/>
    <w:rsid w:val="0056664C"/>
    <w:rsid w:val="005675B2"/>
    <w:rsid w:val="00567DFE"/>
    <w:rsid w:val="005706B3"/>
    <w:rsid w:val="005709BA"/>
    <w:rsid w:val="005733B3"/>
    <w:rsid w:val="00573404"/>
    <w:rsid w:val="005750B2"/>
    <w:rsid w:val="005754DF"/>
    <w:rsid w:val="005778CD"/>
    <w:rsid w:val="0058073B"/>
    <w:rsid w:val="005812E4"/>
    <w:rsid w:val="005813B3"/>
    <w:rsid w:val="00583378"/>
    <w:rsid w:val="00584063"/>
    <w:rsid w:val="0058421A"/>
    <w:rsid w:val="005868DE"/>
    <w:rsid w:val="00587CD0"/>
    <w:rsid w:val="00591A81"/>
    <w:rsid w:val="00595FDB"/>
    <w:rsid w:val="00597923"/>
    <w:rsid w:val="005A00F1"/>
    <w:rsid w:val="005A0234"/>
    <w:rsid w:val="005A044B"/>
    <w:rsid w:val="005A3632"/>
    <w:rsid w:val="005A54D3"/>
    <w:rsid w:val="005A586B"/>
    <w:rsid w:val="005A5AC9"/>
    <w:rsid w:val="005A6DCB"/>
    <w:rsid w:val="005A72BE"/>
    <w:rsid w:val="005B02B6"/>
    <w:rsid w:val="005B0455"/>
    <w:rsid w:val="005B15EB"/>
    <w:rsid w:val="005B6CE2"/>
    <w:rsid w:val="005B71E1"/>
    <w:rsid w:val="005B73E1"/>
    <w:rsid w:val="005B7BAD"/>
    <w:rsid w:val="005C1BF4"/>
    <w:rsid w:val="005C2C21"/>
    <w:rsid w:val="005C3E79"/>
    <w:rsid w:val="005C5CAF"/>
    <w:rsid w:val="005C6D24"/>
    <w:rsid w:val="005C75E7"/>
    <w:rsid w:val="005D0186"/>
    <w:rsid w:val="005D0483"/>
    <w:rsid w:val="005D07CD"/>
    <w:rsid w:val="005D0F8D"/>
    <w:rsid w:val="005D487C"/>
    <w:rsid w:val="005D4934"/>
    <w:rsid w:val="005D50B3"/>
    <w:rsid w:val="005D5299"/>
    <w:rsid w:val="005D580E"/>
    <w:rsid w:val="005D62E6"/>
    <w:rsid w:val="005D67A5"/>
    <w:rsid w:val="005D787E"/>
    <w:rsid w:val="005E0A9A"/>
    <w:rsid w:val="005E0E92"/>
    <w:rsid w:val="005E1525"/>
    <w:rsid w:val="005E1805"/>
    <w:rsid w:val="005E204E"/>
    <w:rsid w:val="005E2167"/>
    <w:rsid w:val="005E431D"/>
    <w:rsid w:val="005E6D6C"/>
    <w:rsid w:val="005F0E90"/>
    <w:rsid w:val="005F13D5"/>
    <w:rsid w:val="005F2D98"/>
    <w:rsid w:val="005F462B"/>
    <w:rsid w:val="005F46FF"/>
    <w:rsid w:val="005F48DE"/>
    <w:rsid w:val="005F5B48"/>
    <w:rsid w:val="00600115"/>
    <w:rsid w:val="00600E68"/>
    <w:rsid w:val="00604569"/>
    <w:rsid w:val="0060490F"/>
    <w:rsid w:val="00606775"/>
    <w:rsid w:val="00607845"/>
    <w:rsid w:val="00611323"/>
    <w:rsid w:val="0061158A"/>
    <w:rsid w:val="00614892"/>
    <w:rsid w:val="0061564A"/>
    <w:rsid w:val="0061598A"/>
    <w:rsid w:val="00620D4E"/>
    <w:rsid w:val="0062301F"/>
    <w:rsid w:val="006233C4"/>
    <w:rsid w:val="0062499F"/>
    <w:rsid w:val="006308AA"/>
    <w:rsid w:val="00631E8B"/>
    <w:rsid w:val="0063398C"/>
    <w:rsid w:val="00633E88"/>
    <w:rsid w:val="00634F6C"/>
    <w:rsid w:val="006350B0"/>
    <w:rsid w:val="00636F92"/>
    <w:rsid w:val="0063764C"/>
    <w:rsid w:val="0063774F"/>
    <w:rsid w:val="00637DFE"/>
    <w:rsid w:val="006405C0"/>
    <w:rsid w:val="00641449"/>
    <w:rsid w:val="00642316"/>
    <w:rsid w:val="00642562"/>
    <w:rsid w:val="00643B9D"/>
    <w:rsid w:val="00645274"/>
    <w:rsid w:val="00645AE6"/>
    <w:rsid w:val="0064756B"/>
    <w:rsid w:val="006507B7"/>
    <w:rsid w:val="00650D0C"/>
    <w:rsid w:val="00651BC0"/>
    <w:rsid w:val="00651D0D"/>
    <w:rsid w:val="0065234B"/>
    <w:rsid w:val="0065242D"/>
    <w:rsid w:val="006531D6"/>
    <w:rsid w:val="00653422"/>
    <w:rsid w:val="006535B9"/>
    <w:rsid w:val="0065539B"/>
    <w:rsid w:val="00660183"/>
    <w:rsid w:val="0066030D"/>
    <w:rsid w:val="00660F44"/>
    <w:rsid w:val="0066187E"/>
    <w:rsid w:val="00661EFE"/>
    <w:rsid w:val="00663D78"/>
    <w:rsid w:val="00663ECD"/>
    <w:rsid w:val="00663EE2"/>
    <w:rsid w:val="00666DC1"/>
    <w:rsid w:val="00670C22"/>
    <w:rsid w:val="00672B64"/>
    <w:rsid w:val="00675E18"/>
    <w:rsid w:val="00676120"/>
    <w:rsid w:val="00676559"/>
    <w:rsid w:val="006765C6"/>
    <w:rsid w:val="00676949"/>
    <w:rsid w:val="006770A9"/>
    <w:rsid w:val="0067748A"/>
    <w:rsid w:val="0068359C"/>
    <w:rsid w:val="006857A0"/>
    <w:rsid w:val="00686AC7"/>
    <w:rsid w:val="00690924"/>
    <w:rsid w:val="00692486"/>
    <w:rsid w:val="00692C03"/>
    <w:rsid w:val="00693567"/>
    <w:rsid w:val="00693CAF"/>
    <w:rsid w:val="00694DC3"/>
    <w:rsid w:val="00695092"/>
    <w:rsid w:val="00695C47"/>
    <w:rsid w:val="00697C40"/>
    <w:rsid w:val="006A051C"/>
    <w:rsid w:val="006A147B"/>
    <w:rsid w:val="006A38E6"/>
    <w:rsid w:val="006A5A6E"/>
    <w:rsid w:val="006A7D06"/>
    <w:rsid w:val="006A7F92"/>
    <w:rsid w:val="006B02C7"/>
    <w:rsid w:val="006B3944"/>
    <w:rsid w:val="006B6162"/>
    <w:rsid w:val="006B670C"/>
    <w:rsid w:val="006C0D63"/>
    <w:rsid w:val="006C0E80"/>
    <w:rsid w:val="006C12BA"/>
    <w:rsid w:val="006C1533"/>
    <w:rsid w:val="006C228F"/>
    <w:rsid w:val="006C255E"/>
    <w:rsid w:val="006C27E8"/>
    <w:rsid w:val="006C3984"/>
    <w:rsid w:val="006C4211"/>
    <w:rsid w:val="006C5677"/>
    <w:rsid w:val="006C58C3"/>
    <w:rsid w:val="006C5CCC"/>
    <w:rsid w:val="006C5F94"/>
    <w:rsid w:val="006D061D"/>
    <w:rsid w:val="006D061E"/>
    <w:rsid w:val="006D1FDB"/>
    <w:rsid w:val="006D2520"/>
    <w:rsid w:val="006D347A"/>
    <w:rsid w:val="006D4B8B"/>
    <w:rsid w:val="006D7186"/>
    <w:rsid w:val="006D7640"/>
    <w:rsid w:val="006E19B8"/>
    <w:rsid w:val="006E1E2E"/>
    <w:rsid w:val="006E1E87"/>
    <w:rsid w:val="006E2446"/>
    <w:rsid w:val="006E2851"/>
    <w:rsid w:val="006E2E4D"/>
    <w:rsid w:val="006E38C1"/>
    <w:rsid w:val="006E3D11"/>
    <w:rsid w:val="006E5596"/>
    <w:rsid w:val="006E6C52"/>
    <w:rsid w:val="006E7D6D"/>
    <w:rsid w:val="006F0C4B"/>
    <w:rsid w:val="006F27BB"/>
    <w:rsid w:val="006F2E17"/>
    <w:rsid w:val="006F338B"/>
    <w:rsid w:val="006F4187"/>
    <w:rsid w:val="006F5029"/>
    <w:rsid w:val="006F7CA2"/>
    <w:rsid w:val="00700F96"/>
    <w:rsid w:val="0070141A"/>
    <w:rsid w:val="00710FA1"/>
    <w:rsid w:val="00711301"/>
    <w:rsid w:val="007119F6"/>
    <w:rsid w:val="00711F39"/>
    <w:rsid w:val="00712F0C"/>
    <w:rsid w:val="00720D90"/>
    <w:rsid w:val="007215C4"/>
    <w:rsid w:val="00723559"/>
    <w:rsid w:val="00724AD7"/>
    <w:rsid w:val="00724C3E"/>
    <w:rsid w:val="00726B7E"/>
    <w:rsid w:val="00727948"/>
    <w:rsid w:val="00734381"/>
    <w:rsid w:val="00735475"/>
    <w:rsid w:val="00736283"/>
    <w:rsid w:val="00740126"/>
    <w:rsid w:val="00740A4B"/>
    <w:rsid w:val="00740C2D"/>
    <w:rsid w:val="00740E0E"/>
    <w:rsid w:val="007418C7"/>
    <w:rsid w:val="00742869"/>
    <w:rsid w:val="00742911"/>
    <w:rsid w:val="00742AED"/>
    <w:rsid w:val="00742FD8"/>
    <w:rsid w:val="00744979"/>
    <w:rsid w:val="007449B7"/>
    <w:rsid w:val="00744F43"/>
    <w:rsid w:val="00745CFC"/>
    <w:rsid w:val="00746E37"/>
    <w:rsid w:val="007478B1"/>
    <w:rsid w:val="00750697"/>
    <w:rsid w:val="00750C2E"/>
    <w:rsid w:val="00751A12"/>
    <w:rsid w:val="0075442B"/>
    <w:rsid w:val="00755D8F"/>
    <w:rsid w:val="00756024"/>
    <w:rsid w:val="007563F7"/>
    <w:rsid w:val="0076031B"/>
    <w:rsid w:val="00760BF6"/>
    <w:rsid w:val="00761187"/>
    <w:rsid w:val="00761D24"/>
    <w:rsid w:val="00763F4E"/>
    <w:rsid w:val="007646EB"/>
    <w:rsid w:val="00766DA4"/>
    <w:rsid w:val="007709C4"/>
    <w:rsid w:val="00772A6C"/>
    <w:rsid w:val="00773D48"/>
    <w:rsid w:val="00774FCE"/>
    <w:rsid w:val="00775879"/>
    <w:rsid w:val="00775BD3"/>
    <w:rsid w:val="00777B88"/>
    <w:rsid w:val="00777F09"/>
    <w:rsid w:val="0078241C"/>
    <w:rsid w:val="0078380D"/>
    <w:rsid w:val="0078460B"/>
    <w:rsid w:val="0078466E"/>
    <w:rsid w:val="00784ECB"/>
    <w:rsid w:val="00786A6F"/>
    <w:rsid w:val="00786C6D"/>
    <w:rsid w:val="00787220"/>
    <w:rsid w:val="00787B1C"/>
    <w:rsid w:val="0079045D"/>
    <w:rsid w:val="0079271B"/>
    <w:rsid w:val="00792E46"/>
    <w:rsid w:val="00794003"/>
    <w:rsid w:val="007A0429"/>
    <w:rsid w:val="007A0F1A"/>
    <w:rsid w:val="007A1601"/>
    <w:rsid w:val="007A175C"/>
    <w:rsid w:val="007A26E5"/>
    <w:rsid w:val="007A4F6D"/>
    <w:rsid w:val="007A5DF6"/>
    <w:rsid w:val="007A611E"/>
    <w:rsid w:val="007A6730"/>
    <w:rsid w:val="007A6D7B"/>
    <w:rsid w:val="007A73AC"/>
    <w:rsid w:val="007A7756"/>
    <w:rsid w:val="007B05B3"/>
    <w:rsid w:val="007B0893"/>
    <w:rsid w:val="007B08AC"/>
    <w:rsid w:val="007B0929"/>
    <w:rsid w:val="007B17E0"/>
    <w:rsid w:val="007B2B8C"/>
    <w:rsid w:val="007B3E6E"/>
    <w:rsid w:val="007B4E27"/>
    <w:rsid w:val="007B6AD8"/>
    <w:rsid w:val="007C1B15"/>
    <w:rsid w:val="007C1FED"/>
    <w:rsid w:val="007C26B5"/>
    <w:rsid w:val="007C4F5B"/>
    <w:rsid w:val="007C52B0"/>
    <w:rsid w:val="007D4814"/>
    <w:rsid w:val="007D5935"/>
    <w:rsid w:val="007D607E"/>
    <w:rsid w:val="007D659A"/>
    <w:rsid w:val="007D6FF5"/>
    <w:rsid w:val="007D7E9F"/>
    <w:rsid w:val="007E24D0"/>
    <w:rsid w:val="007E32F4"/>
    <w:rsid w:val="007E3CC7"/>
    <w:rsid w:val="007E4915"/>
    <w:rsid w:val="007E5474"/>
    <w:rsid w:val="007E584F"/>
    <w:rsid w:val="007E6487"/>
    <w:rsid w:val="007E69A6"/>
    <w:rsid w:val="007E6C44"/>
    <w:rsid w:val="007E792D"/>
    <w:rsid w:val="007E7C2A"/>
    <w:rsid w:val="007F03F4"/>
    <w:rsid w:val="007F0953"/>
    <w:rsid w:val="007F1621"/>
    <w:rsid w:val="007F1773"/>
    <w:rsid w:val="007F194C"/>
    <w:rsid w:val="007F1975"/>
    <w:rsid w:val="007F3404"/>
    <w:rsid w:val="007F53E1"/>
    <w:rsid w:val="007F5D4E"/>
    <w:rsid w:val="007F5FDF"/>
    <w:rsid w:val="007F6B13"/>
    <w:rsid w:val="007F70D5"/>
    <w:rsid w:val="008020B7"/>
    <w:rsid w:val="0080228A"/>
    <w:rsid w:val="00803C28"/>
    <w:rsid w:val="0080421C"/>
    <w:rsid w:val="008058C1"/>
    <w:rsid w:val="00806FA3"/>
    <w:rsid w:val="00813AA8"/>
    <w:rsid w:val="00814C82"/>
    <w:rsid w:val="00815FA5"/>
    <w:rsid w:val="0082069B"/>
    <w:rsid w:val="0082074F"/>
    <w:rsid w:val="008229EC"/>
    <w:rsid w:val="00822E19"/>
    <w:rsid w:val="008236EF"/>
    <w:rsid w:val="00824F98"/>
    <w:rsid w:val="00825BB9"/>
    <w:rsid w:val="00825D86"/>
    <w:rsid w:val="00830C74"/>
    <w:rsid w:val="008313BF"/>
    <w:rsid w:val="00831E0B"/>
    <w:rsid w:val="00834B2D"/>
    <w:rsid w:val="008362B6"/>
    <w:rsid w:val="00840746"/>
    <w:rsid w:val="00840E01"/>
    <w:rsid w:val="00840FE0"/>
    <w:rsid w:val="00841D0A"/>
    <w:rsid w:val="00845F28"/>
    <w:rsid w:val="008465DA"/>
    <w:rsid w:val="008472A5"/>
    <w:rsid w:val="008475AE"/>
    <w:rsid w:val="00850663"/>
    <w:rsid w:val="00850A62"/>
    <w:rsid w:val="00851861"/>
    <w:rsid w:val="008537A0"/>
    <w:rsid w:val="008602F4"/>
    <w:rsid w:val="0086171E"/>
    <w:rsid w:val="00862212"/>
    <w:rsid w:val="00862C64"/>
    <w:rsid w:val="00863258"/>
    <w:rsid w:val="00863333"/>
    <w:rsid w:val="008633A1"/>
    <w:rsid w:val="0086470D"/>
    <w:rsid w:val="00865BA7"/>
    <w:rsid w:val="008702A9"/>
    <w:rsid w:val="0087059F"/>
    <w:rsid w:val="00873055"/>
    <w:rsid w:val="00873879"/>
    <w:rsid w:val="0087396F"/>
    <w:rsid w:val="00873E2C"/>
    <w:rsid w:val="00874873"/>
    <w:rsid w:val="0087755D"/>
    <w:rsid w:val="00877D84"/>
    <w:rsid w:val="0088089F"/>
    <w:rsid w:val="00881F05"/>
    <w:rsid w:val="008820FD"/>
    <w:rsid w:val="00882E42"/>
    <w:rsid w:val="00886510"/>
    <w:rsid w:val="00886E7D"/>
    <w:rsid w:val="0089065A"/>
    <w:rsid w:val="00890B80"/>
    <w:rsid w:val="008915D8"/>
    <w:rsid w:val="008918B3"/>
    <w:rsid w:val="00892ACC"/>
    <w:rsid w:val="00893AC5"/>
    <w:rsid w:val="00893D79"/>
    <w:rsid w:val="00894786"/>
    <w:rsid w:val="00895FA2"/>
    <w:rsid w:val="00896C8B"/>
    <w:rsid w:val="008A22BF"/>
    <w:rsid w:val="008A40AB"/>
    <w:rsid w:val="008A480F"/>
    <w:rsid w:val="008A539B"/>
    <w:rsid w:val="008A551B"/>
    <w:rsid w:val="008A6C07"/>
    <w:rsid w:val="008B0B86"/>
    <w:rsid w:val="008B142C"/>
    <w:rsid w:val="008B2E62"/>
    <w:rsid w:val="008B3FDC"/>
    <w:rsid w:val="008B4CAB"/>
    <w:rsid w:val="008B4EAE"/>
    <w:rsid w:val="008B588D"/>
    <w:rsid w:val="008B598B"/>
    <w:rsid w:val="008B71C1"/>
    <w:rsid w:val="008C0011"/>
    <w:rsid w:val="008C053C"/>
    <w:rsid w:val="008C06F9"/>
    <w:rsid w:val="008C0A4A"/>
    <w:rsid w:val="008C0B4B"/>
    <w:rsid w:val="008C299D"/>
    <w:rsid w:val="008C318F"/>
    <w:rsid w:val="008C340C"/>
    <w:rsid w:val="008C4E1E"/>
    <w:rsid w:val="008C6C0A"/>
    <w:rsid w:val="008C6C33"/>
    <w:rsid w:val="008C7F9F"/>
    <w:rsid w:val="008D02BC"/>
    <w:rsid w:val="008D2214"/>
    <w:rsid w:val="008D2781"/>
    <w:rsid w:val="008D3D9E"/>
    <w:rsid w:val="008E10AB"/>
    <w:rsid w:val="008E369B"/>
    <w:rsid w:val="008E5BD3"/>
    <w:rsid w:val="008E5DE6"/>
    <w:rsid w:val="008E6A26"/>
    <w:rsid w:val="008E6CCA"/>
    <w:rsid w:val="008F27A9"/>
    <w:rsid w:val="008F2B52"/>
    <w:rsid w:val="008F3741"/>
    <w:rsid w:val="008F586D"/>
    <w:rsid w:val="008F5FF1"/>
    <w:rsid w:val="008F68DA"/>
    <w:rsid w:val="009009F3"/>
    <w:rsid w:val="00900BB2"/>
    <w:rsid w:val="00902A48"/>
    <w:rsid w:val="00902F6B"/>
    <w:rsid w:val="0090339B"/>
    <w:rsid w:val="00905A52"/>
    <w:rsid w:val="009078AC"/>
    <w:rsid w:val="0091309B"/>
    <w:rsid w:val="009131C0"/>
    <w:rsid w:val="00913F5B"/>
    <w:rsid w:val="00914C83"/>
    <w:rsid w:val="00915CB7"/>
    <w:rsid w:val="009160FE"/>
    <w:rsid w:val="0091611D"/>
    <w:rsid w:val="009175CA"/>
    <w:rsid w:val="00917B7C"/>
    <w:rsid w:val="00917DD6"/>
    <w:rsid w:val="0092057B"/>
    <w:rsid w:val="009208BA"/>
    <w:rsid w:val="00920D3B"/>
    <w:rsid w:val="0092341C"/>
    <w:rsid w:val="00923831"/>
    <w:rsid w:val="009238C4"/>
    <w:rsid w:val="00926581"/>
    <w:rsid w:val="00927C2F"/>
    <w:rsid w:val="00927FBC"/>
    <w:rsid w:val="00931348"/>
    <w:rsid w:val="00931FFD"/>
    <w:rsid w:val="009321A7"/>
    <w:rsid w:val="00935517"/>
    <w:rsid w:val="00935AF5"/>
    <w:rsid w:val="0093634D"/>
    <w:rsid w:val="00936E0B"/>
    <w:rsid w:val="009370D0"/>
    <w:rsid w:val="009373A7"/>
    <w:rsid w:val="009373BE"/>
    <w:rsid w:val="009402A6"/>
    <w:rsid w:val="00941308"/>
    <w:rsid w:val="00942CF3"/>
    <w:rsid w:val="009440C2"/>
    <w:rsid w:val="009454DA"/>
    <w:rsid w:val="00946E70"/>
    <w:rsid w:val="00947B9A"/>
    <w:rsid w:val="00950A92"/>
    <w:rsid w:val="00950EF0"/>
    <w:rsid w:val="00951DA9"/>
    <w:rsid w:val="00952033"/>
    <w:rsid w:val="00955A59"/>
    <w:rsid w:val="00955F73"/>
    <w:rsid w:val="0095655F"/>
    <w:rsid w:val="00957C12"/>
    <w:rsid w:val="00960FD0"/>
    <w:rsid w:val="00962477"/>
    <w:rsid w:val="00962679"/>
    <w:rsid w:val="0096272F"/>
    <w:rsid w:val="00963698"/>
    <w:rsid w:val="009654C2"/>
    <w:rsid w:val="00965EAF"/>
    <w:rsid w:val="009664DC"/>
    <w:rsid w:val="0097382F"/>
    <w:rsid w:val="0097384A"/>
    <w:rsid w:val="009745DD"/>
    <w:rsid w:val="00974AB6"/>
    <w:rsid w:val="009751C7"/>
    <w:rsid w:val="00975B86"/>
    <w:rsid w:val="00975D9F"/>
    <w:rsid w:val="009803CF"/>
    <w:rsid w:val="00982018"/>
    <w:rsid w:val="00982F2B"/>
    <w:rsid w:val="00985FB4"/>
    <w:rsid w:val="00986B65"/>
    <w:rsid w:val="00992DFC"/>
    <w:rsid w:val="00993074"/>
    <w:rsid w:val="00994157"/>
    <w:rsid w:val="00996184"/>
    <w:rsid w:val="0099771D"/>
    <w:rsid w:val="00997BB4"/>
    <w:rsid w:val="009A0C69"/>
    <w:rsid w:val="009A1B65"/>
    <w:rsid w:val="009A1C78"/>
    <w:rsid w:val="009A3555"/>
    <w:rsid w:val="009A4FA3"/>
    <w:rsid w:val="009A5FFF"/>
    <w:rsid w:val="009A790E"/>
    <w:rsid w:val="009A7F22"/>
    <w:rsid w:val="009B0AAF"/>
    <w:rsid w:val="009B172A"/>
    <w:rsid w:val="009B18E6"/>
    <w:rsid w:val="009B1A61"/>
    <w:rsid w:val="009B29BC"/>
    <w:rsid w:val="009B30E0"/>
    <w:rsid w:val="009B4543"/>
    <w:rsid w:val="009B4F74"/>
    <w:rsid w:val="009B5915"/>
    <w:rsid w:val="009B6CF7"/>
    <w:rsid w:val="009B6D51"/>
    <w:rsid w:val="009B7EAD"/>
    <w:rsid w:val="009C1BF9"/>
    <w:rsid w:val="009C2F34"/>
    <w:rsid w:val="009C4338"/>
    <w:rsid w:val="009C481F"/>
    <w:rsid w:val="009C5030"/>
    <w:rsid w:val="009C55C7"/>
    <w:rsid w:val="009C56AC"/>
    <w:rsid w:val="009C5C49"/>
    <w:rsid w:val="009D0D08"/>
    <w:rsid w:val="009D2095"/>
    <w:rsid w:val="009D24AA"/>
    <w:rsid w:val="009D3AAB"/>
    <w:rsid w:val="009D3B92"/>
    <w:rsid w:val="009D6DD5"/>
    <w:rsid w:val="009D71C3"/>
    <w:rsid w:val="009D78C6"/>
    <w:rsid w:val="009D7B1F"/>
    <w:rsid w:val="009E2D01"/>
    <w:rsid w:val="009E374B"/>
    <w:rsid w:val="009E3D72"/>
    <w:rsid w:val="009E68AA"/>
    <w:rsid w:val="009E79A9"/>
    <w:rsid w:val="009F04A7"/>
    <w:rsid w:val="009F1440"/>
    <w:rsid w:val="009F2592"/>
    <w:rsid w:val="009F45ED"/>
    <w:rsid w:val="009F46AA"/>
    <w:rsid w:val="009F7931"/>
    <w:rsid w:val="009F7BE0"/>
    <w:rsid w:val="009F7C7A"/>
    <w:rsid w:val="00A00376"/>
    <w:rsid w:val="00A00B15"/>
    <w:rsid w:val="00A018D7"/>
    <w:rsid w:val="00A018F8"/>
    <w:rsid w:val="00A04009"/>
    <w:rsid w:val="00A04C0C"/>
    <w:rsid w:val="00A055BF"/>
    <w:rsid w:val="00A05FA0"/>
    <w:rsid w:val="00A10772"/>
    <w:rsid w:val="00A121F6"/>
    <w:rsid w:val="00A124E1"/>
    <w:rsid w:val="00A12842"/>
    <w:rsid w:val="00A1590E"/>
    <w:rsid w:val="00A16204"/>
    <w:rsid w:val="00A17BE4"/>
    <w:rsid w:val="00A17F81"/>
    <w:rsid w:val="00A20297"/>
    <w:rsid w:val="00A206D3"/>
    <w:rsid w:val="00A2099A"/>
    <w:rsid w:val="00A20C38"/>
    <w:rsid w:val="00A2278D"/>
    <w:rsid w:val="00A23237"/>
    <w:rsid w:val="00A242ED"/>
    <w:rsid w:val="00A2451B"/>
    <w:rsid w:val="00A24ADC"/>
    <w:rsid w:val="00A26881"/>
    <w:rsid w:val="00A273B1"/>
    <w:rsid w:val="00A30E91"/>
    <w:rsid w:val="00A31CF4"/>
    <w:rsid w:val="00A31EAD"/>
    <w:rsid w:val="00A31F26"/>
    <w:rsid w:val="00A328DB"/>
    <w:rsid w:val="00A35010"/>
    <w:rsid w:val="00A35377"/>
    <w:rsid w:val="00A358B6"/>
    <w:rsid w:val="00A35E96"/>
    <w:rsid w:val="00A36233"/>
    <w:rsid w:val="00A37EFD"/>
    <w:rsid w:val="00A40404"/>
    <w:rsid w:val="00A40F4B"/>
    <w:rsid w:val="00A423A9"/>
    <w:rsid w:val="00A42D02"/>
    <w:rsid w:val="00A4341B"/>
    <w:rsid w:val="00A45698"/>
    <w:rsid w:val="00A45DB5"/>
    <w:rsid w:val="00A51CC3"/>
    <w:rsid w:val="00A51D8D"/>
    <w:rsid w:val="00A52CCD"/>
    <w:rsid w:val="00A53198"/>
    <w:rsid w:val="00A53615"/>
    <w:rsid w:val="00A54770"/>
    <w:rsid w:val="00A5492A"/>
    <w:rsid w:val="00A54FC5"/>
    <w:rsid w:val="00A558D9"/>
    <w:rsid w:val="00A560C8"/>
    <w:rsid w:val="00A56509"/>
    <w:rsid w:val="00A57FD2"/>
    <w:rsid w:val="00A601B5"/>
    <w:rsid w:val="00A60950"/>
    <w:rsid w:val="00A6172E"/>
    <w:rsid w:val="00A618A0"/>
    <w:rsid w:val="00A64D1D"/>
    <w:rsid w:val="00A64FAA"/>
    <w:rsid w:val="00A653E2"/>
    <w:rsid w:val="00A65BAC"/>
    <w:rsid w:val="00A670C2"/>
    <w:rsid w:val="00A67672"/>
    <w:rsid w:val="00A67760"/>
    <w:rsid w:val="00A71A54"/>
    <w:rsid w:val="00A72423"/>
    <w:rsid w:val="00A726E2"/>
    <w:rsid w:val="00A763DF"/>
    <w:rsid w:val="00A770CE"/>
    <w:rsid w:val="00A7726A"/>
    <w:rsid w:val="00A773F8"/>
    <w:rsid w:val="00A77AC6"/>
    <w:rsid w:val="00A817F6"/>
    <w:rsid w:val="00A82335"/>
    <w:rsid w:val="00A82E76"/>
    <w:rsid w:val="00A83312"/>
    <w:rsid w:val="00A854A3"/>
    <w:rsid w:val="00A86236"/>
    <w:rsid w:val="00A86D20"/>
    <w:rsid w:val="00A9230B"/>
    <w:rsid w:val="00A93AD4"/>
    <w:rsid w:val="00A93C64"/>
    <w:rsid w:val="00A93DE6"/>
    <w:rsid w:val="00A93E60"/>
    <w:rsid w:val="00A9419A"/>
    <w:rsid w:val="00A942A2"/>
    <w:rsid w:val="00A9448B"/>
    <w:rsid w:val="00A9485E"/>
    <w:rsid w:val="00A95ABD"/>
    <w:rsid w:val="00A95D8E"/>
    <w:rsid w:val="00A964AC"/>
    <w:rsid w:val="00A97CAB"/>
    <w:rsid w:val="00AA0F90"/>
    <w:rsid w:val="00AA161F"/>
    <w:rsid w:val="00AA1F4F"/>
    <w:rsid w:val="00AA22DA"/>
    <w:rsid w:val="00AA23CC"/>
    <w:rsid w:val="00AA2C28"/>
    <w:rsid w:val="00AA31BF"/>
    <w:rsid w:val="00AA3A4F"/>
    <w:rsid w:val="00AA42B8"/>
    <w:rsid w:val="00AA4506"/>
    <w:rsid w:val="00AA53D1"/>
    <w:rsid w:val="00AA6F2C"/>
    <w:rsid w:val="00AB154E"/>
    <w:rsid w:val="00AB271F"/>
    <w:rsid w:val="00AB657F"/>
    <w:rsid w:val="00AB6A28"/>
    <w:rsid w:val="00AB7278"/>
    <w:rsid w:val="00AC05D4"/>
    <w:rsid w:val="00AC0C44"/>
    <w:rsid w:val="00AC14B9"/>
    <w:rsid w:val="00AC16DE"/>
    <w:rsid w:val="00AC208B"/>
    <w:rsid w:val="00AC4521"/>
    <w:rsid w:val="00AC4D32"/>
    <w:rsid w:val="00AC5A46"/>
    <w:rsid w:val="00AC62BE"/>
    <w:rsid w:val="00AC66D8"/>
    <w:rsid w:val="00AC6E1B"/>
    <w:rsid w:val="00AC7473"/>
    <w:rsid w:val="00AC7E67"/>
    <w:rsid w:val="00AD1151"/>
    <w:rsid w:val="00AD20CB"/>
    <w:rsid w:val="00AD2BED"/>
    <w:rsid w:val="00AD427A"/>
    <w:rsid w:val="00AD4796"/>
    <w:rsid w:val="00AD6752"/>
    <w:rsid w:val="00AD67C5"/>
    <w:rsid w:val="00AE17AD"/>
    <w:rsid w:val="00AE2F6B"/>
    <w:rsid w:val="00AE54E9"/>
    <w:rsid w:val="00AE57EC"/>
    <w:rsid w:val="00AE719E"/>
    <w:rsid w:val="00AE7881"/>
    <w:rsid w:val="00AF02C6"/>
    <w:rsid w:val="00AF0D14"/>
    <w:rsid w:val="00AF0D57"/>
    <w:rsid w:val="00AF19F0"/>
    <w:rsid w:val="00AF2F36"/>
    <w:rsid w:val="00AF4C28"/>
    <w:rsid w:val="00AF64F0"/>
    <w:rsid w:val="00AF660A"/>
    <w:rsid w:val="00AF7AA4"/>
    <w:rsid w:val="00B00A46"/>
    <w:rsid w:val="00B02F41"/>
    <w:rsid w:val="00B031A1"/>
    <w:rsid w:val="00B0485C"/>
    <w:rsid w:val="00B04F36"/>
    <w:rsid w:val="00B05892"/>
    <w:rsid w:val="00B06115"/>
    <w:rsid w:val="00B06488"/>
    <w:rsid w:val="00B07217"/>
    <w:rsid w:val="00B1064F"/>
    <w:rsid w:val="00B11E63"/>
    <w:rsid w:val="00B12572"/>
    <w:rsid w:val="00B12741"/>
    <w:rsid w:val="00B12793"/>
    <w:rsid w:val="00B127ED"/>
    <w:rsid w:val="00B1360B"/>
    <w:rsid w:val="00B139C1"/>
    <w:rsid w:val="00B14FA2"/>
    <w:rsid w:val="00B154BA"/>
    <w:rsid w:val="00B1594E"/>
    <w:rsid w:val="00B17A9E"/>
    <w:rsid w:val="00B212BB"/>
    <w:rsid w:val="00B22C6F"/>
    <w:rsid w:val="00B24293"/>
    <w:rsid w:val="00B2487D"/>
    <w:rsid w:val="00B24E63"/>
    <w:rsid w:val="00B2546E"/>
    <w:rsid w:val="00B313B9"/>
    <w:rsid w:val="00B31FBE"/>
    <w:rsid w:val="00B361C7"/>
    <w:rsid w:val="00B4027B"/>
    <w:rsid w:val="00B430DD"/>
    <w:rsid w:val="00B43AAB"/>
    <w:rsid w:val="00B43E72"/>
    <w:rsid w:val="00B4630E"/>
    <w:rsid w:val="00B50E8B"/>
    <w:rsid w:val="00B51254"/>
    <w:rsid w:val="00B51833"/>
    <w:rsid w:val="00B53B50"/>
    <w:rsid w:val="00B55016"/>
    <w:rsid w:val="00B55676"/>
    <w:rsid w:val="00B559A9"/>
    <w:rsid w:val="00B56A35"/>
    <w:rsid w:val="00B56C35"/>
    <w:rsid w:val="00B57208"/>
    <w:rsid w:val="00B57A6A"/>
    <w:rsid w:val="00B61ABE"/>
    <w:rsid w:val="00B61E88"/>
    <w:rsid w:val="00B61FE6"/>
    <w:rsid w:val="00B6360D"/>
    <w:rsid w:val="00B63A08"/>
    <w:rsid w:val="00B64896"/>
    <w:rsid w:val="00B6600B"/>
    <w:rsid w:val="00B66385"/>
    <w:rsid w:val="00B67B83"/>
    <w:rsid w:val="00B67ED4"/>
    <w:rsid w:val="00B7009B"/>
    <w:rsid w:val="00B73671"/>
    <w:rsid w:val="00B754FC"/>
    <w:rsid w:val="00B75BF3"/>
    <w:rsid w:val="00B75E88"/>
    <w:rsid w:val="00B76D13"/>
    <w:rsid w:val="00B77337"/>
    <w:rsid w:val="00B774EF"/>
    <w:rsid w:val="00B8354C"/>
    <w:rsid w:val="00B8371B"/>
    <w:rsid w:val="00B83815"/>
    <w:rsid w:val="00B84CAB"/>
    <w:rsid w:val="00B84E8C"/>
    <w:rsid w:val="00B87497"/>
    <w:rsid w:val="00B93EEF"/>
    <w:rsid w:val="00B93F15"/>
    <w:rsid w:val="00B94210"/>
    <w:rsid w:val="00B9510C"/>
    <w:rsid w:val="00B96DC1"/>
    <w:rsid w:val="00B97CB2"/>
    <w:rsid w:val="00B97E78"/>
    <w:rsid w:val="00BA01DF"/>
    <w:rsid w:val="00BA04C7"/>
    <w:rsid w:val="00BA0AA7"/>
    <w:rsid w:val="00BA2624"/>
    <w:rsid w:val="00BA3B53"/>
    <w:rsid w:val="00BA3F5A"/>
    <w:rsid w:val="00BA481D"/>
    <w:rsid w:val="00BA4AA3"/>
    <w:rsid w:val="00BA6A94"/>
    <w:rsid w:val="00BA7BF3"/>
    <w:rsid w:val="00BB0A14"/>
    <w:rsid w:val="00BB22A6"/>
    <w:rsid w:val="00BB2E42"/>
    <w:rsid w:val="00BB3B62"/>
    <w:rsid w:val="00BB6296"/>
    <w:rsid w:val="00BB6907"/>
    <w:rsid w:val="00BC0C62"/>
    <w:rsid w:val="00BC19ED"/>
    <w:rsid w:val="00BC212A"/>
    <w:rsid w:val="00BC234B"/>
    <w:rsid w:val="00BC36A0"/>
    <w:rsid w:val="00BC4CF2"/>
    <w:rsid w:val="00BC69B4"/>
    <w:rsid w:val="00BC6D9A"/>
    <w:rsid w:val="00BC6F43"/>
    <w:rsid w:val="00BD025B"/>
    <w:rsid w:val="00BD074B"/>
    <w:rsid w:val="00BD1180"/>
    <w:rsid w:val="00BD1FFF"/>
    <w:rsid w:val="00BD20A2"/>
    <w:rsid w:val="00BD35E2"/>
    <w:rsid w:val="00BD387A"/>
    <w:rsid w:val="00BE0842"/>
    <w:rsid w:val="00BE0D29"/>
    <w:rsid w:val="00BE1EB9"/>
    <w:rsid w:val="00BE4135"/>
    <w:rsid w:val="00BE4527"/>
    <w:rsid w:val="00BE4ED1"/>
    <w:rsid w:val="00BE64F2"/>
    <w:rsid w:val="00BE6940"/>
    <w:rsid w:val="00BF0028"/>
    <w:rsid w:val="00BF23B8"/>
    <w:rsid w:val="00BF2740"/>
    <w:rsid w:val="00BF28C7"/>
    <w:rsid w:val="00BF3A26"/>
    <w:rsid w:val="00BF56F5"/>
    <w:rsid w:val="00BF685E"/>
    <w:rsid w:val="00BF6FF7"/>
    <w:rsid w:val="00C004C0"/>
    <w:rsid w:val="00C01303"/>
    <w:rsid w:val="00C02357"/>
    <w:rsid w:val="00C03CA8"/>
    <w:rsid w:val="00C04CAF"/>
    <w:rsid w:val="00C05C1A"/>
    <w:rsid w:val="00C05D7C"/>
    <w:rsid w:val="00C064F9"/>
    <w:rsid w:val="00C06DCF"/>
    <w:rsid w:val="00C10277"/>
    <w:rsid w:val="00C102D3"/>
    <w:rsid w:val="00C10408"/>
    <w:rsid w:val="00C11B77"/>
    <w:rsid w:val="00C11DEA"/>
    <w:rsid w:val="00C121E9"/>
    <w:rsid w:val="00C155D9"/>
    <w:rsid w:val="00C15DA5"/>
    <w:rsid w:val="00C16271"/>
    <w:rsid w:val="00C173DE"/>
    <w:rsid w:val="00C17BF6"/>
    <w:rsid w:val="00C217A4"/>
    <w:rsid w:val="00C228AD"/>
    <w:rsid w:val="00C233EF"/>
    <w:rsid w:val="00C26AB2"/>
    <w:rsid w:val="00C26C93"/>
    <w:rsid w:val="00C31FE4"/>
    <w:rsid w:val="00C323B0"/>
    <w:rsid w:val="00C34AF2"/>
    <w:rsid w:val="00C409E8"/>
    <w:rsid w:val="00C41909"/>
    <w:rsid w:val="00C41935"/>
    <w:rsid w:val="00C42BE3"/>
    <w:rsid w:val="00C43D9C"/>
    <w:rsid w:val="00C456AB"/>
    <w:rsid w:val="00C45BB9"/>
    <w:rsid w:val="00C45DBF"/>
    <w:rsid w:val="00C4660E"/>
    <w:rsid w:val="00C47A65"/>
    <w:rsid w:val="00C47C51"/>
    <w:rsid w:val="00C52022"/>
    <w:rsid w:val="00C52B09"/>
    <w:rsid w:val="00C5355C"/>
    <w:rsid w:val="00C53962"/>
    <w:rsid w:val="00C55BEA"/>
    <w:rsid w:val="00C56197"/>
    <w:rsid w:val="00C569D2"/>
    <w:rsid w:val="00C60F46"/>
    <w:rsid w:val="00C62908"/>
    <w:rsid w:val="00C62BF1"/>
    <w:rsid w:val="00C641C9"/>
    <w:rsid w:val="00C653C9"/>
    <w:rsid w:val="00C65546"/>
    <w:rsid w:val="00C65A6B"/>
    <w:rsid w:val="00C66865"/>
    <w:rsid w:val="00C67B92"/>
    <w:rsid w:val="00C703AD"/>
    <w:rsid w:val="00C70577"/>
    <w:rsid w:val="00C70D0F"/>
    <w:rsid w:val="00C72E0D"/>
    <w:rsid w:val="00C73045"/>
    <w:rsid w:val="00C7323C"/>
    <w:rsid w:val="00C73EF1"/>
    <w:rsid w:val="00C74605"/>
    <w:rsid w:val="00C75512"/>
    <w:rsid w:val="00C75B8B"/>
    <w:rsid w:val="00C7683E"/>
    <w:rsid w:val="00C76D13"/>
    <w:rsid w:val="00C801C3"/>
    <w:rsid w:val="00C8063A"/>
    <w:rsid w:val="00C80DC3"/>
    <w:rsid w:val="00C83431"/>
    <w:rsid w:val="00C84514"/>
    <w:rsid w:val="00C848B7"/>
    <w:rsid w:val="00C878BF"/>
    <w:rsid w:val="00C91369"/>
    <w:rsid w:val="00C9235B"/>
    <w:rsid w:val="00C93976"/>
    <w:rsid w:val="00C9454F"/>
    <w:rsid w:val="00C94A00"/>
    <w:rsid w:val="00C97225"/>
    <w:rsid w:val="00C97F4D"/>
    <w:rsid w:val="00CA1555"/>
    <w:rsid w:val="00CA1582"/>
    <w:rsid w:val="00CA1CE3"/>
    <w:rsid w:val="00CA422F"/>
    <w:rsid w:val="00CA50F9"/>
    <w:rsid w:val="00CA540F"/>
    <w:rsid w:val="00CA6F29"/>
    <w:rsid w:val="00CA715D"/>
    <w:rsid w:val="00CA74F6"/>
    <w:rsid w:val="00CA794D"/>
    <w:rsid w:val="00CB04D5"/>
    <w:rsid w:val="00CB1D2F"/>
    <w:rsid w:val="00CB1E05"/>
    <w:rsid w:val="00CB43AD"/>
    <w:rsid w:val="00CB48C4"/>
    <w:rsid w:val="00CB5792"/>
    <w:rsid w:val="00CC3912"/>
    <w:rsid w:val="00CC3A47"/>
    <w:rsid w:val="00CC4212"/>
    <w:rsid w:val="00CC5675"/>
    <w:rsid w:val="00CC5BC1"/>
    <w:rsid w:val="00CC5EA7"/>
    <w:rsid w:val="00CC6385"/>
    <w:rsid w:val="00CC7508"/>
    <w:rsid w:val="00CC7EA1"/>
    <w:rsid w:val="00CD1B02"/>
    <w:rsid w:val="00CD3544"/>
    <w:rsid w:val="00CD511B"/>
    <w:rsid w:val="00CD5438"/>
    <w:rsid w:val="00CD76F8"/>
    <w:rsid w:val="00CD7964"/>
    <w:rsid w:val="00CD7E3F"/>
    <w:rsid w:val="00CE2017"/>
    <w:rsid w:val="00CE2AC6"/>
    <w:rsid w:val="00CE2E1A"/>
    <w:rsid w:val="00CE4CC5"/>
    <w:rsid w:val="00CE5355"/>
    <w:rsid w:val="00CE5493"/>
    <w:rsid w:val="00CE77B7"/>
    <w:rsid w:val="00CE7EE1"/>
    <w:rsid w:val="00CF107C"/>
    <w:rsid w:val="00CF1DD1"/>
    <w:rsid w:val="00CF2653"/>
    <w:rsid w:val="00CF3F84"/>
    <w:rsid w:val="00CF4972"/>
    <w:rsid w:val="00CF4CD0"/>
    <w:rsid w:val="00CF50E6"/>
    <w:rsid w:val="00CF52B7"/>
    <w:rsid w:val="00CF54A7"/>
    <w:rsid w:val="00CF5851"/>
    <w:rsid w:val="00CF6207"/>
    <w:rsid w:val="00CF6C10"/>
    <w:rsid w:val="00D00198"/>
    <w:rsid w:val="00D0351E"/>
    <w:rsid w:val="00D05356"/>
    <w:rsid w:val="00D0735A"/>
    <w:rsid w:val="00D07BAC"/>
    <w:rsid w:val="00D109FB"/>
    <w:rsid w:val="00D10CC0"/>
    <w:rsid w:val="00D11408"/>
    <w:rsid w:val="00D11585"/>
    <w:rsid w:val="00D11919"/>
    <w:rsid w:val="00D11EDC"/>
    <w:rsid w:val="00D12E86"/>
    <w:rsid w:val="00D146AC"/>
    <w:rsid w:val="00D14EA8"/>
    <w:rsid w:val="00D150E6"/>
    <w:rsid w:val="00D156D2"/>
    <w:rsid w:val="00D15BF4"/>
    <w:rsid w:val="00D17F65"/>
    <w:rsid w:val="00D2012F"/>
    <w:rsid w:val="00D20D9A"/>
    <w:rsid w:val="00D20EE9"/>
    <w:rsid w:val="00D21E8E"/>
    <w:rsid w:val="00D24448"/>
    <w:rsid w:val="00D24ACD"/>
    <w:rsid w:val="00D25B9E"/>
    <w:rsid w:val="00D25BD2"/>
    <w:rsid w:val="00D25BEA"/>
    <w:rsid w:val="00D26AE0"/>
    <w:rsid w:val="00D271D7"/>
    <w:rsid w:val="00D311CD"/>
    <w:rsid w:val="00D31A77"/>
    <w:rsid w:val="00D3395C"/>
    <w:rsid w:val="00D33BF2"/>
    <w:rsid w:val="00D34AF9"/>
    <w:rsid w:val="00D34C31"/>
    <w:rsid w:val="00D34F31"/>
    <w:rsid w:val="00D353FD"/>
    <w:rsid w:val="00D363B0"/>
    <w:rsid w:val="00D3791C"/>
    <w:rsid w:val="00D37E09"/>
    <w:rsid w:val="00D40A02"/>
    <w:rsid w:val="00D427E5"/>
    <w:rsid w:val="00D42C39"/>
    <w:rsid w:val="00D438AC"/>
    <w:rsid w:val="00D44B95"/>
    <w:rsid w:val="00D44F2F"/>
    <w:rsid w:val="00D45C49"/>
    <w:rsid w:val="00D478C7"/>
    <w:rsid w:val="00D51CAC"/>
    <w:rsid w:val="00D51D29"/>
    <w:rsid w:val="00D521D5"/>
    <w:rsid w:val="00D52258"/>
    <w:rsid w:val="00D523C5"/>
    <w:rsid w:val="00D52897"/>
    <w:rsid w:val="00D534C5"/>
    <w:rsid w:val="00D54E64"/>
    <w:rsid w:val="00D557E0"/>
    <w:rsid w:val="00D56FBC"/>
    <w:rsid w:val="00D576F6"/>
    <w:rsid w:val="00D57CE0"/>
    <w:rsid w:val="00D6047F"/>
    <w:rsid w:val="00D63EF0"/>
    <w:rsid w:val="00D64126"/>
    <w:rsid w:val="00D64560"/>
    <w:rsid w:val="00D65340"/>
    <w:rsid w:val="00D70B33"/>
    <w:rsid w:val="00D74058"/>
    <w:rsid w:val="00D74948"/>
    <w:rsid w:val="00D7597A"/>
    <w:rsid w:val="00D773E7"/>
    <w:rsid w:val="00D81595"/>
    <w:rsid w:val="00D823BD"/>
    <w:rsid w:val="00D8325A"/>
    <w:rsid w:val="00D83DA8"/>
    <w:rsid w:val="00D84044"/>
    <w:rsid w:val="00D8514D"/>
    <w:rsid w:val="00D8515A"/>
    <w:rsid w:val="00D8610E"/>
    <w:rsid w:val="00D867C5"/>
    <w:rsid w:val="00D87F1E"/>
    <w:rsid w:val="00D88055"/>
    <w:rsid w:val="00D9036E"/>
    <w:rsid w:val="00D90E85"/>
    <w:rsid w:val="00D94C43"/>
    <w:rsid w:val="00D969CD"/>
    <w:rsid w:val="00DA0A1D"/>
    <w:rsid w:val="00DA116C"/>
    <w:rsid w:val="00DA1CC5"/>
    <w:rsid w:val="00DA379F"/>
    <w:rsid w:val="00DA42D2"/>
    <w:rsid w:val="00DA4C07"/>
    <w:rsid w:val="00DA6303"/>
    <w:rsid w:val="00DB0392"/>
    <w:rsid w:val="00DB03D8"/>
    <w:rsid w:val="00DB0AB6"/>
    <w:rsid w:val="00DB14E2"/>
    <w:rsid w:val="00DB4A94"/>
    <w:rsid w:val="00DB6041"/>
    <w:rsid w:val="00DB630B"/>
    <w:rsid w:val="00DC33E0"/>
    <w:rsid w:val="00DC5071"/>
    <w:rsid w:val="00DC6C63"/>
    <w:rsid w:val="00DD275C"/>
    <w:rsid w:val="00DD7251"/>
    <w:rsid w:val="00DE0032"/>
    <w:rsid w:val="00DE077E"/>
    <w:rsid w:val="00DE10E0"/>
    <w:rsid w:val="00DE2BD6"/>
    <w:rsid w:val="00DE2C53"/>
    <w:rsid w:val="00DE2F78"/>
    <w:rsid w:val="00DE354C"/>
    <w:rsid w:val="00DE3592"/>
    <w:rsid w:val="00DE3BB0"/>
    <w:rsid w:val="00DE5B45"/>
    <w:rsid w:val="00DE7013"/>
    <w:rsid w:val="00DE7AD6"/>
    <w:rsid w:val="00DF0140"/>
    <w:rsid w:val="00DF05BB"/>
    <w:rsid w:val="00DF05D3"/>
    <w:rsid w:val="00DF1876"/>
    <w:rsid w:val="00DF1A2C"/>
    <w:rsid w:val="00DF1F60"/>
    <w:rsid w:val="00DF286C"/>
    <w:rsid w:val="00DF361D"/>
    <w:rsid w:val="00DF4B7C"/>
    <w:rsid w:val="00DF626C"/>
    <w:rsid w:val="00DF65DF"/>
    <w:rsid w:val="00DF7B77"/>
    <w:rsid w:val="00E01B08"/>
    <w:rsid w:val="00E0261D"/>
    <w:rsid w:val="00E0314E"/>
    <w:rsid w:val="00E0391F"/>
    <w:rsid w:val="00E03BAB"/>
    <w:rsid w:val="00E04E0F"/>
    <w:rsid w:val="00E05C27"/>
    <w:rsid w:val="00E0684B"/>
    <w:rsid w:val="00E07201"/>
    <w:rsid w:val="00E07214"/>
    <w:rsid w:val="00E07ADB"/>
    <w:rsid w:val="00E104FA"/>
    <w:rsid w:val="00E10518"/>
    <w:rsid w:val="00E10D4C"/>
    <w:rsid w:val="00E11F20"/>
    <w:rsid w:val="00E12B44"/>
    <w:rsid w:val="00E12D0E"/>
    <w:rsid w:val="00E1462B"/>
    <w:rsid w:val="00E14ED4"/>
    <w:rsid w:val="00E15A20"/>
    <w:rsid w:val="00E16459"/>
    <w:rsid w:val="00E1687F"/>
    <w:rsid w:val="00E16D2E"/>
    <w:rsid w:val="00E213D6"/>
    <w:rsid w:val="00E22BB5"/>
    <w:rsid w:val="00E249C8"/>
    <w:rsid w:val="00E260C6"/>
    <w:rsid w:val="00E265B1"/>
    <w:rsid w:val="00E26C2A"/>
    <w:rsid w:val="00E32352"/>
    <w:rsid w:val="00E334AC"/>
    <w:rsid w:val="00E341B4"/>
    <w:rsid w:val="00E352E2"/>
    <w:rsid w:val="00E35521"/>
    <w:rsid w:val="00E3575A"/>
    <w:rsid w:val="00E36105"/>
    <w:rsid w:val="00E40427"/>
    <w:rsid w:val="00E416AA"/>
    <w:rsid w:val="00E41AA8"/>
    <w:rsid w:val="00E41CFA"/>
    <w:rsid w:val="00E431BE"/>
    <w:rsid w:val="00E43EC5"/>
    <w:rsid w:val="00E44750"/>
    <w:rsid w:val="00E47BEC"/>
    <w:rsid w:val="00E47BEE"/>
    <w:rsid w:val="00E47D39"/>
    <w:rsid w:val="00E501E8"/>
    <w:rsid w:val="00E51990"/>
    <w:rsid w:val="00E51AD9"/>
    <w:rsid w:val="00E546B2"/>
    <w:rsid w:val="00E55EFA"/>
    <w:rsid w:val="00E564BD"/>
    <w:rsid w:val="00E56694"/>
    <w:rsid w:val="00E625A8"/>
    <w:rsid w:val="00E62DDC"/>
    <w:rsid w:val="00E6316E"/>
    <w:rsid w:val="00E64724"/>
    <w:rsid w:val="00E65266"/>
    <w:rsid w:val="00E657A3"/>
    <w:rsid w:val="00E6598E"/>
    <w:rsid w:val="00E66C27"/>
    <w:rsid w:val="00E702C3"/>
    <w:rsid w:val="00E710FA"/>
    <w:rsid w:val="00E714E9"/>
    <w:rsid w:val="00E72013"/>
    <w:rsid w:val="00E73B31"/>
    <w:rsid w:val="00E7409C"/>
    <w:rsid w:val="00E7603A"/>
    <w:rsid w:val="00E76679"/>
    <w:rsid w:val="00E767E8"/>
    <w:rsid w:val="00E76DBF"/>
    <w:rsid w:val="00E800F8"/>
    <w:rsid w:val="00E80864"/>
    <w:rsid w:val="00E80D0E"/>
    <w:rsid w:val="00E8364C"/>
    <w:rsid w:val="00E8396E"/>
    <w:rsid w:val="00E85F2A"/>
    <w:rsid w:val="00E86AE7"/>
    <w:rsid w:val="00E87E23"/>
    <w:rsid w:val="00E917D1"/>
    <w:rsid w:val="00E91CD0"/>
    <w:rsid w:val="00E92612"/>
    <w:rsid w:val="00EA143E"/>
    <w:rsid w:val="00EA3F58"/>
    <w:rsid w:val="00EA459E"/>
    <w:rsid w:val="00EA593B"/>
    <w:rsid w:val="00EA602B"/>
    <w:rsid w:val="00EA70F4"/>
    <w:rsid w:val="00EB08B4"/>
    <w:rsid w:val="00EB5B5D"/>
    <w:rsid w:val="00EB63A0"/>
    <w:rsid w:val="00EB64BC"/>
    <w:rsid w:val="00EB6F27"/>
    <w:rsid w:val="00EB7739"/>
    <w:rsid w:val="00EC1C6C"/>
    <w:rsid w:val="00EC31FA"/>
    <w:rsid w:val="00EC5E28"/>
    <w:rsid w:val="00EC64BB"/>
    <w:rsid w:val="00EC6BA2"/>
    <w:rsid w:val="00EC7F31"/>
    <w:rsid w:val="00EC7F99"/>
    <w:rsid w:val="00ED27A2"/>
    <w:rsid w:val="00ED29C0"/>
    <w:rsid w:val="00ED42DE"/>
    <w:rsid w:val="00ED58D8"/>
    <w:rsid w:val="00ED6DCC"/>
    <w:rsid w:val="00ED71C6"/>
    <w:rsid w:val="00ED7423"/>
    <w:rsid w:val="00ED7764"/>
    <w:rsid w:val="00ED7AF5"/>
    <w:rsid w:val="00EE124B"/>
    <w:rsid w:val="00EE175B"/>
    <w:rsid w:val="00EE3526"/>
    <w:rsid w:val="00EE3EFC"/>
    <w:rsid w:val="00EE4B62"/>
    <w:rsid w:val="00EE5FE9"/>
    <w:rsid w:val="00EE60ED"/>
    <w:rsid w:val="00EE6289"/>
    <w:rsid w:val="00EE7AE6"/>
    <w:rsid w:val="00EF1E6C"/>
    <w:rsid w:val="00EF233B"/>
    <w:rsid w:val="00EF2BC9"/>
    <w:rsid w:val="00EF2CA6"/>
    <w:rsid w:val="00EF46E1"/>
    <w:rsid w:val="00EF4DC1"/>
    <w:rsid w:val="00EF5938"/>
    <w:rsid w:val="00EF6302"/>
    <w:rsid w:val="00EF7872"/>
    <w:rsid w:val="00F01F92"/>
    <w:rsid w:val="00F036D1"/>
    <w:rsid w:val="00F0373F"/>
    <w:rsid w:val="00F049B7"/>
    <w:rsid w:val="00F05051"/>
    <w:rsid w:val="00F050C3"/>
    <w:rsid w:val="00F0657C"/>
    <w:rsid w:val="00F07614"/>
    <w:rsid w:val="00F07C7D"/>
    <w:rsid w:val="00F1013E"/>
    <w:rsid w:val="00F129E6"/>
    <w:rsid w:val="00F142E0"/>
    <w:rsid w:val="00F14C1D"/>
    <w:rsid w:val="00F14FF6"/>
    <w:rsid w:val="00F209CA"/>
    <w:rsid w:val="00F221F0"/>
    <w:rsid w:val="00F224E2"/>
    <w:rsid w:val="00F22C45"/>
    <w:rsid w:val="00F23527"/>
    <w:rsid w:val="00F2540C"/>
    <w:rsid w:val="00F25624"/>
    <w:rsid w:val="00F30D1E"/>
    <w:rsid w:val="00F34258"/>
    <w:rsid w:val="00F349B4"/>
    <w:rsid w:val="00F34B66"/>
    <w:rsid w:val="00F354AB"/>
    <w:rsid w:val="00F3673F"/>
    <w:rsid w:val="00F40CEF"/>
    <w:rsid w:val="00F44BCF"/>
    <w:rsid w:val="00F453D6"/>
    <w:rsid w:val="00F46649"/>
    <w:rsid w:val="00F47A40"/>
    <w:rsid w:val="00F47A8D"/>
    <w:rsid w:val="00F51CA3"/>
    <w:rsid w:val="00F52D51"/>
    <w:rsid w:val="00F5655E"/>
    <w:rsid w:val="00F56CAD"/>
    <w:rsid w:val="00F5710F"/>
    <w:rsid w:val="00F60AA5"/>
    <w:rsid w:val="00F62CEA"/>
    <w:rsid w:val="00F62DD3"/>
    <w:rsid w:val="00F63C7F"/>
    <w:rsid w:val="00F64994"/>
    <w:rsid w:val="00F6517F"/>
    <w:rsid w:val="00F654B8"/>
    <w:rsid w:val="00F65E56"/>
    <w:rsid w:val="00F67B96"/>
    <w:rsid w:val="00F70320"/>
    <w:rsid w:val="00F70D41"/>
    <w:rsid w:val="00F71EC5"/>
    <w:rsid w:val="00F727B9"/>
    <w:rsid w:val="00F73D66"/>
    <w:rsid w:val="00F7409B"/>
    <w:rsid w:val="00F75036"/>
    <w:rsid w:val="00F7578D"/>
    <w:rsid w:val="00F807EF"/>
    <w:rsid w:val="00F80B01"/>
    <w:rsid w:val="00F82B51"/>
    <w:rsid w:val="00F83B7B"/>
    <w:rsid w:val="00F86944"/>
    <w:rsid w:val="00F87626"/>
    <w:rsid w:val="00F9013E"/>
    <w:rsid w:val="00F92892"/>
    <w:rsid w:val="00F930A1"/>
    <w:rsid w:val="00F948C1"/>
    <w:rsid w:val="00F954D5"/>
    <w:rsid w:val="00F9554A"/>
    <w:rsid w:val="00F95D6C"/>
    <w:rsid w:val="00F9618E"/>
    <w:rsid w:val="00F97597"/>
    <w:rsid w:val="00F97CBF"/>
    <w:rsid w:val="00FA07A1"/>
    <w:rsid w:val="00FA08C5"/>
    <w:rsid w:val="00FA0B28"/>
    <w:rsid w:val="00FA0E96"/>
    <w:rsid w:val="00FA2367"/>
    <w:rsid w:val="00FA2E81"/>
    <w:rsid w:val="00FA34AA"/>
    <w:rsid w:val="00FA39B7"/>
    <w:rsid w:val="00FA4A56"/>
    <w:rsid w:val="00FA6333"/>
    <w:rsid w:val="00FA6445"/>
    <w:rsid w:val="00FA7AB2"/>
    <w:rsid w:val="00FA7B08"/>
    <w:rsid w:val="00FB0869"/>
    <w:rsid w:val="00FB0D26"/>
    <w:rsid w:val="00FB134B"/>
    <w:rsid w:val="00FB1576"/>
    <w:rsid w:val="00FB410B"/>
    <w:rsid w:val="00FB49F2"/>
    <w:rsid w:val="00FB6D86"/>
    <w:rsid w:val="00FC01E0"/>
    <w:rsid w:val="00FC050E"/>
    <w:rsid w:val="00FC36F6"/>
    <w:rsid w:val="00FC3D84"/>
    <w:rsid w:val="00FC4450"/>
    <w:rsid w:val="00FC578D"/>
    <w:rsid w:val="00FC602B"/>
    <w:rsid w:val="00FC791C"/>
    <w:rsid w:val="00FD0750"/>
    <w:rsid w:val="00FD1028"/>
    <w:rsid w:val="00FD11E1"/>
    <w:rsid w:val="00FD1343"/>
    <w:rsid w:val="00FD226C"/>
    <w:rsid w:val="00FD285B"/>
    <w:rsid w:val="00FD3565"/>
    <w:rsid w:val="00FD4EFB"/>
    <w:rsid w:val="00FD5268"/>
    <w:rsid w:val="00FD5C1E"/>
    <w:rsid w:val="00FD5CFC"/>
    <w:rsid w:val="00FD673E"/>
    <w:rsid w:val="00FD67A7"/>
    <w:rsid w:val="00FD6B70"/>
    <w:rsid w:val="00FE4CEF"/>
    <w:rsid w:val="00FE7537"/>
    <w:rsid w:val="00FE77B2"/>
    <w:rsid w:val="00FF0C7E"/>
    <w:rsid w:val="00FF1603"/>
    <w:rsid w:val="00FF33EB"/>
    <w:rsid w:val="00FF3AA0"/>
    <w:rsid w:val="00FF4506"/>
    <w:rsid w:val="00FF67AA"/>
    <w:rsid w:val="00FF6C70"/>
    <w:rsid w:val="021549A7"/>
    <w:rsid w:val="0289DBBF"/>
    <w:rsid w:val="03B0190F"/>
    <w:rsid w:val="03DF675D"/>
    <w:rsid w:val="03ED5672"/>
    <w:rsid w:val="04270D52"/>
    <w:rsid w:val="045B96D5"/>
    <w:rsid w:val="046CA036"/>
    <w:rsid w:val="0474388A"/>
    <w:rsid w:val="0487FC1D"/>
    <w:rsid w:val="04BFEEF7"/>
    <w:rsid w:val="05199CA2"/>
    <w:rsid w:val="0539DA22"/>
    <w:rsid w:val="05452EB8"/>
    <w:rsid w:val="0583729F"/>
    <w:rsid w:val="05944B9F"/>
    <w:rsid w:val="06089787"/>
    <w:rsid w:val="060A7695"/>
    <w:rsid w:val="0650D655"/>
    <w:rsid w:val="0698682E"/>
    <w:rsid w:val="06A428F8"/>
    <w:rsid w:val="0725BA4A"/>
    <w:rsid w:val="0779A259"/>
    <w:rsid w:val="079DBE3B"/>
    <w:rsid w:val="08A415C1"/>
    <w:rsid w:val="08B742FE"/>
    <w:rsid w:val="08EB3385"/>
    <w:rsid w:val="08EB9A08"/>
    <w:rsid w:val="09287C33"/>
    <w:rsid w:val="093EAF64"/>
    <w:rsid w:val="09C53FA6"/>
    <w:rsid w:val="09FA3F19"/>
    <w:rsid w:val="0A705706"/>
    <w:rsid w:val="0A8CFA17"/>
    <w:rsid w:val="0AA27072"/>
    <w:rsid w:val="0AD28EF1"/>
    <w:rsid w:val="0ADC0341"/>
    <w:rsid w:val="0AF6D9BC"/>
    <w:rsid w:val="0B2A697E"/>
    <w:rsid w:val="0B3294D9"/>
    <w:rsid w:val="0BF20D06"/>
    <w:rsid w:val="0BFE751D"/>
    <w:rsid w:val="0C4735A8"/>
    <w:rsid w:val="0C559F85"/>
    <w:rsid w:val="0C9C3481"/>
    <w:rsid w:val="0CE82C81"/>
    <w:rsid w:val="0CF672B8"/>
    <w:rsid w:val="0D139BDD"/>
    <w:rsid w:val="0D272F5A"/>
    <w:rsid w:val="0D399C86"/>
    <w:rsid w:val="0D8B0097"/>
    <w:rsid w:val="0DABCB44"/>
    <w:rsid w:val="0DB834A4"/>
    <w:rsid w:val="0DEC6937"/>
    <w:rsid w:val="0E754984"/>
    <w:rsid w:val="0E9A2D9A"/>
    <w:rsid w:val="0ECD9868"/>
    <w:rsid w:val="0F121DDA"/>
    <w:rsid w:val="0F65B1DC"/>
    <w:rsid w:val="0FD472C5"/>
    <w:rsid w:val="10177DD0"/>
    <w:rsid w:val="106AA92B"/>
    <w:rsid w:val="106C9E15"/>
    <w:rsid w:val="1118BA3A"/>
    <w:rsid w:val="1120C638"/>
    <w:rsid w:val="1147BE47"/>
    <w:rsid w:val="11B7C4DB"/>
    <w:rsid w:val="11C36564"/>
    <w:rsid w:val="11E0ADCB"/>
    <w:rsid w:val="11F84441"/>
    <w:rsid w:val="1213A741"/>
    <w:rsid w:val="12AB4515"/>
    <w:rsid w:val="12CD6660"/>
    <w:rsid w:val="12FB9413"/>
    <w:rsid w:val="1346F3A3"/>
    <w:rsid w:val="1361942F"/>
    <w:rsid w:val="13709E34"/>
    <w:rsid w:val="13A804E3"/>
    <w:rsid w:val="13E8F2E2"/>
    <w:rsid w:val="1422D9CF"/>
    <w:rsid w:val="14825BB8"/>
    <w:rsid w:val="152B3198"/>
    <w:rsid w:val="15CD8660"/>
    <w:rsid w:val="16703240"/>
    <w:rsid w:val="16717EF2"/>
    <w:rsid w:val="16A5C620"/>
    <w:rsid w:val="16DDB099"/>
    <w:rsid w:val="1702062E"/>
    <w:rsid w:val="17587140"/>
    <w:rsid w:val="17F77446"/>
    <w:rsid w:val="180FE776"/>
    <w:rsid w:val="183E68FE"/>
    <w:rsid w:val="18C18C40"/>
    <w:rsid w:val="1925995E"/>
    <w:rsid w:val="194538C7"/>
    <w:rsid w:val="1961476D"/>
    <w:rsid w:val="198BE58B"/>
    <w:rsid w:val="1A59E2DA"/>
    <w:rsid w:val="1A862227"/>
    <w:rsid w:val="1A9BBDB9"/>
    <w:rsid w:val="1B5D0044"/>
    <w:rsid w:val="1B6495D1"/>
    <w:rsid w:val="1BA63CCB"/>
    <w:rsid w:val="1BCF1945"/>
    <w:rsid w:val="1C09B847"/>
    <w:rsid w:val="1C1C419E"/>
    <w:rsid w:val="1D2734A4"/>
    <w:rsid w:val="1D9522E2"/>
    <w:rsid w:val="1E09E214"/>
    <w:rsid w:val="1E5617F0"/>
    <w:rsid w:val="1F18020B"/>
    <w:rsid w:val="1F800790"/>
    <w:rsid w:val="20491DB5"/>
    <w:rsid w:val="207CAB96"/>
    <w:rsid w:val="20B11AB8"/>
    <w:rsid w:val="20EEAFC2"/>
    <w:rsid w:val="2116B2A2"/>
    <w:rsid w:val="211E6DFB"/>
    <w:rsid w:val="215E02D4"/>
    <w:rsid w:val="21AD8109"/>
    <w:rsid w:val="21BF7577"/>
    <w:rsid w:val="21F0D53F"/>
    <w:rsid w:val="2223AAAD"/>
    <w:rsid w:val="22C6894B"/>
    <w:rsid w:val="22D722F2"/>
    <w:rsid w:val="22F52983"/>
    <w:rsid w:val="232FD89A"/>
    <w:rsid w:val="23AF46A9"/>
    <w:rsid w:val="24166485"/>
    <w:rsid w:val="2428793E"/>
    <w:rsid w:val="24648FC6"/>
    <w:rsid w:val="249FD2AA"/>
    <w:rsid w:val="252E377D"/>
    <w:rsid w:val="255271D1"/>
    <w:rsid w:val="257791DC"/>
    <w:rsid w:val="259C978A"/>
    <w:rsid w:val="264B32D1"/>
    <w:rsid w:val="265B2998"/>
    <w:rsid w:val="26B21EBD"/>
    <w:rsid w:val="26BF51F2"/>
    <w:rsid w:val="27254CB6"/>
    <w:rsid w:val="2732B2DB"/>
    <w:rsid w:val="27B5A9FC"/>
    <w:rsid w:val="2814DEE8"/>
    <w:rsid w:val="288E8B36"/>
    <w:rsid w:val="28C37534"/>
    <w:rsid w:val="28FEF28B"/>
    <w:rsid w:val="2943BDC1"/>
    <w:rsid w:val="29C8F45A"/>
    <w:rsid w:val="29D1C9EF"/>
    <w:rsid w:val="2A3B94AF"/>
    <w:rsid w:val="2A46B451"/>
    <w:rsid w:val="2A4BFF99"/>
    <w:rsid w:val="2AEF129F"/>
    <w:rsid w:val="2B33A1A7"/>
    <w:rsid w:val="2B373A3F"/>
    <w:rsid w:val="2B3C6558"/>
    <w:rsid w:val="2B45843E"/>
    <w:rsid w:val="2BFAAC21"/>
    <w:rsid w:val="2C03FB8D"/>
    <w:rsid w:val="2C407E2B"/>
    <w:rsid w:val="2C7FA54C"/>
    <w:rsid w:val="2C90472B"/>
    <w:rsid w:val="2D1125A6"/>
    <w:rsid w:val="2D2515D5"/>
    <w:rsid w:val="2DA642A0"/>
    <w:rsid w:val="2E988DCD"/>
    <w:rsid w:val="2F3911CE"/>
    <w:rsid w:val="3001F397"/>
    <w:rsid w:val="303C5D34"/>
    <w:rsid w:val="3104D80E"/>
    <w:rsid w:val="31A0BA61"/>
    <w:rsid w:val="3210DE52"/>
    <w:rsid w:val="329E7269"/>
    <w:rsid w:val="32A95EE4"/>
    <w:rsid w:val="32B6AB01"/>
    <w:rsid w:val="32CE1113"/>
    <w:rsid w:val="32F4174F"/>
    <w:rsid w:val="33488CB5"/>
    <w:rsid w:val="33EF69B5"/>
    <w:rsid w:val="342E2387"/>
    <w:rsid w:val="343F5702"/>
    <w:rsid w:val="3444B7A7"/>
    <w:rsid w:val="34660A5E"/>
    <w:rsid w:val="35FC923D"/>
    <w:rsid w:val="36370A97"/>
    <w:rsid w:val="367EE629"/>
    <w:rsid w:val="36ED36D0"/>
    <w:rsid w:val="377A5C5B"/>
    <w:rsid w:val="37B40BFC"/>
    <w:rsid w:val="37F0F566"/>
    <w:rsid w:val="383E030E"/>
    <w:rsid w:val="3847771C"/>
    <w:rsid w:val="387C4344"/>
    <w:rsid w:val="391A2F46"/>
    <w:rsid w:val="394D2160"/>
    <w:rsid w:val="39925520"/>
    <w:rsid w:val="39AE1239"/>
    <w:rsid w:val="39EDB6CA"/>
    <w:rsid w:val="3A08956C"/>
    <w:rsid w:val="3A933248"/>
    <w:rsid w:val="3B0831AF"/>
    <w:rsid w:val="3B09AA77"/>
    <w:rsid w:val="3BBC2587"/>
    <w:rsid w:val="3BCB5E88"/>
    <w:rsid w:val="3C1D9DD7"/>
    <w:rsid w:val="3D1691A8"/>
    <w:rsid w:val="3D34D69D"/>
    <w:rsid w:val="3D377ADB"/>
    <w:rsid w:val="3E36A57D"/>
    <w:rsid w:val="3EB09278"/>
    <w:rsid w:val="3EBAE62C"/>
    <w:rsid w:val="3EF92E92"/>
    <w:rsid w:val="3F5EB522"/>
    <w:rsid w:val="3F677DB3"/>
    <w:rsid w:val="3FC58A2E"/>
    <w:rsid w:val="405341BB"/>
    <w:rsid w:val="40B844E8"/>
    <w:rsid w:val="40F009DF"/>
    <w:rsid w:val="40F2EE65"/>
    <w:rsid w:val="415832F5"/>
    <w:rsid w:val="41748A95"/>
    <w:rsid w:val="41A51095"/>
    <w:rsid w:val="4277E6B4"/>
    <w:rsid w:val="4364A58A"/>
    <w:rsid w:val="4388CA74"/>
    <w:rsid w:val="43ACD990"/>
    <w:rsid w:val="443D6466"/>
    <w:rsid w:val="445DD791"/>
    <w:rsid w:val="448E63B5"/>
    <w:rsid w:val="44B0F3EA"/>
    <w:rsid w:val="450F0155"/>
    <w:rsid w:val="451AE215"/>
    <w:rsid w:val="451D663F"/>
    <w:rsid w:val="45289911"/>
    <w:rsid w:val="45378427"/>
    <w:rsid w:val="45615EF1"/>
    <w:rsid w:val="4570A77E"/>
    <w:rsid w:val="4598DD4C"/>
    <w:rsid w:val="45FC0AF8"/>
    <w:rsid w:val="4618ABD0"/>
    <w:rsid w:val="464C094E"/>
    <w:rsid w:val="465AC5EA"/>
    <w:rsid w:val="4667AFA8"/>
    <w:rsid w:val="466ACE64"/>
    <w:rsid w:val="468C1945"/>
    <w:rsid w:val="4695B27E"/>
    <w:rsid w:val="46EAE3C1"/>
    <w:rsid w:val="46EE3016"/>
    <w:rsid w:val="471F6211"/>
    <w:rsid w:val="472E7519"/>
    <w:rsid w:val="488D2F47"/>
    <w:rsid w:val="48E68099"/>
    <w:rsid w:val="490606EE"/>
    <w:rsid w:val="4988EB8F"/>
    <w:rsid w:val="4A0DDFD8"/>
    <w:rsid w:val="4A1E06B6"/>
    <w:rsid w:val="4A3B73DB"/>
    <w:rsid w:val="4A4443FC"/>
    <w:rsid w:val="4A80A359"/>
    <w:rsid w:val="4A9DF381"/>
    <w:rsid w:val="4B0A8E9B"/>
    <w:rsid w:val="4B0B2613"/>
    <w:rsid w:val="4B5917BA"/>
    <w:rsid w:val="4B7E827A"/>
    <w:rsid w:val="4B7FE7A3"/>
    <w:rsid w:val="4BAA677D"/>
    <w:rsid w:val="4C60E872"/>
    <w:rsid w:val="4C6954E4"/>
    <w:rsid w:val="4CA88A0B"/>
    <w:rsid w:val="4D38E2EB"/>
    <w:rsid w:val="4D60D46F"/>
    <w:rsid w:val="4D615C96"/>
    <w:rsid w:val="4D706BEF"/>
    <w:rsid w:val="4DB1CC11"/>
    <w:rsid w:val="4FCF7187"/>
    <w:rsid w:val="5014244E"/>
    <w:rsid w:val="5036DB8A"/>
    <w:rsid w:val="503CFEAA"/>
    <w:rsid w:val="505D64C2"/>
    <w:rsid w:val="509BA9B4"/>
    <w:rsid w:val="50F765EF"/>
    <w:rsid w:val="5159B5B6"/>
    <w:rsid w:val="518ED017"/>
    <w:rsid w:val="51ACEFAB"/>
    <w:rsid w:val="51B3DA8D"/>
    <w:rsid w:val="51C4DB0F"/>
    <w:rsid w:val="51C8D410"/>
    <w:rsid w:val="522DD835"/>
    <w:rsid w:val="5264AB31"/>
    <w:rsid w:val="5273EC06"/>
    <w:rsid w:val="5310AECD"/>
    <w:rsid w:val="532DDDD1"/>
    <w:rsid w:val="53499DF6"/>
    <w:rsid w:val="54064419"/>
    <w:rsid w:val="546ADFE0"/>
    <w:rsid w:val="54E683F0"/>
    <w:rsid w:val="551F376D"/>
    <w:rsid w:val="5529F729"/>
    <w:rsid w:val="55606423"/>
    <w:rsid w:val="564F710A"/>
    <w:rsid w:val="569429F4"/>
    <w:rsid w:val="56E38939"/>
    <w:rsid w:val="571679C3"/>
    <w:rsid w:val="572CC223"/>
    <w:rsid w:val="57C7AE3F"/>
    <w:rsid w:val="57C87EA0"/>
    <w:rsid w:val="57DA4F93"/>
    <w:rsid w:val="5801C88A"/>
    <w:rsid w:val="58D3724D"/>
    <w:rsid w:val="59399EC4"/>
    <w:rsid w:val="593B07D1"/>
    <w:rsid w:val="5A08D002"/>
    <w:rsid w:val="5A319D5E"/>
    <w:rsid w:val="5A7642FA"/>
    <w:rsid w:val="5AD249A0"/>
    <w:rsid w:val="5AD69172"/>
    <w:rsid w:val="5AFE6E8D"/>
    <w:rsid w:val="5C696090"/>
    <w:rsid w:val="5CABF393"/>
    <w:rsid w:val="5CE96ED6"/>
    <w:rsid w:val="5D542548"/>
    <w:rsid w:val="5D7DB817"/>
    <w:rsid w:val="5DF65A26"/>
    <w:rsid w:val="5EC975CA"/>
    <w:rsid w:val="5ED6A849"/>
    <w:rsid w:val="5EF4F29E"/>
    <w:rsid w:val="5EF829EC"/>
    <w:rsid w:val="5F1B8281"/>
    <w:rsid w:val="5F5C875F"/>
    <w:rsid w:val="5FEB5689"/>
    <w:rsid w:val="60329FE4"/>
    <w:rsid w:val="606B0C0A"/>
    <w:rsid w:val="607EF75A"/>
    <w:rsid w:val="6080470D"/>
    <w:rsid w:val="61DD06EB"/>
    <w:rsid w:val="61F5271D"/>
    <w:rsid w:val="6225789F"/>
    <w:rsid w:val="62605045"/>
    <w:rsid w:val="62F95A4F"/>
    <w:rsid w:val="639B3892"/>
    <w:rsid w:val="63ADC9FE"/>
    <w:rsid w:val="640C5EC0"/>
    <w:rsid w:val="64698DB0"/>
    <w:rsid w:val="647ECFE8"/>
    <w:rsid w:val="64AFDDE0"/>
    <w:rsid w:val="64C6B532"/>
    <w:rsid w:val="64D1F6B0"/>
    <w:rsid w:val="6540D657"/>
    <w:rsid w:val="65A064D5"/>
    <w:rsid w:val="665475AB"/>
    <w:rsid w:val="665F74F1"/>
    <w:rsid w:val="66824AFB"/>
    <w:rsid w:val="67441BC9"/>
    <w:rsid w:val="67AD2D88"/>
    <w:rsid w:val="67C79D6F"/>
    <w:rsid w:val="680E8919"/>
    <w:rsid w:val="681C65C0"/>
    <w:rsid w:val="68FC6257"/>
    <w:rsid w:val="69B2D7FD"/>
    <w:rsid w:val="69CCC17F"/>
    <w:rsid w:val="69F1EBB2"/>
    <w:rsid w:val="6AB65343"/>
    <w:rsid w:val="6ADAFE98"/>
    <w:rsid w:val="6AF06257"/>
    <w:rsid w:val="6B04B941"/>
    <w:rsid w:val="6B46367F"/>
    <w:rsid w:val="6B4FF99E"/>
    <w:rsid w:val="6B81D822"/>
    <w:rsid w:val="6B9BAB4B"/>
    <w:rsid w:val="6C1563FF"/>
    <w:rsid w:val="6C2B084D"/>
    <w:rsid w:val="6C3FECAE"/>
    <w:rsid w:val="6CAAA32C"/>
    <w:rsid w:val="6CB65B3B"/>
    <w:rsid w:val="6CBC1050"/>
    <w:rsid w:val="6CDBE949"/>
    <w:rsid w:val="6CFD80E9"/>
    <w:rsid w:val="6D0A8F54"/>
    <w:rsid w:val="6D6426ED"/>
    <w:rsid w:val="6D782B31"/>
    <w:rsid w:val="6D87AEE2"/>
    <w:rsid w:val="6DB54A43"/>
    <w:rsid w:val="6E4242F4"/>
    <w:rsid w:val="6E6D1662"/>
    <w:rsid w:val="6E712389"/>
    <w:rsid w:val="6F59EBD4"/>
    <w:rsid w:val="6F69AB9D"/>
    <w:rsid w:val="6F757374"/>
    <w:rsid w:val="6F7BF3FA"/>
    <w:rsid w:val="6F98B9FB"/>
    <w:rsid w:val="6FC393E0"/>
    <w:rsid w:val="703BB8F4"/>
    <w:rsid w:val="70ABCD22"/>
    <w:rsid w:val="711884DF"/>
    <w:rsid w:val="712250F3"/>
    <w:rsid w:val="7148CB31"/>
    <w:rsid w:val="71842550"/>
    <w:rsid w:val="71F8220F"/>
    <w:rsid w:val="71FB0FF1"/>
    <w:rsid w:val="72257DBD"/>
    <w:rsid w:val="726786B0"/>
    <w:rsid w:val="7279D013"/>
    <w:rsid w:val="72BB150A"/>
    <w:rsid w:val="72D3420F"/>
    <w:rsid w:val="72F5EA69"/>
    <w:rsid w:val="72FBF923"/>
    <w:rsid w:val="731653FC"/>
    <w:rsid w:val="7326381C"/>
    <w:rsid w:val="73A29716"/>
    <w:rsid w:val="73CE283F"/>
    <w:rsid w:val="73D36990"/>
    <w:rsid w:val="73E72FB5"/>
    <w:rsid w:val="74C0BE33"/>
    <w:rsid w:val="75146353"/>
    <w:rsid w:val="7557C387"/>
    <w:rsid w:val="75E87FF7"/>
    <w:rsid w:val="75EB00F6"/>
    <w:rsid w:val="76C189DA"/>
    <w:rsid w:val="770CCFEF"/>
    <w:rsid w:val="79EE0A79"/>
    <w:rsid w:val="7A1FCFB6"/>
    <w:rsid w:val="7A55C7D7"/>
    <w:rsid w:val="7A742D7E"/>
    <w:rsid w:val="7A82FDBA"/>
    <w:rsid w:val="7A896FD2"/>
    <w:rsid w:val="7AA37A53"/>
    <w:rsid w:val="7AA850A2"/>
    <w:rsid w:val="7AABAA26"/>
    <w:rsid w:val="7AC6F725"/>
    <w:rsid w:val="7AD14123"/>
    <w:rsid w:val="7AFF0219"/>
    <w:rsid w:val="7B7561E2"/>
    <w:rsid w:val="7BDBD0C5"/>
    <w:rsid w:val="7C41FA91"/>
    <w:rsid w:val="7C4E16FA"/>
    <w:rsid w:val="7D3BE0A6"/>
    <w:rsid w:val="7D654ABC"/>
    <w:rsid w:val="7DD2E649"/>
    <w:rsid w:val="7E21D0C0"/>
    <w:rsid w:val="7E439B3D"/>
    <w:rsid w:val="7E56C696"/>
    <w:rsid w:val="7E604D46"/>
    <w:rsid w:val="7EB3AB32"/>
    <w:rsid w:val="7EC44A05"/>
    <w:rsid w:val="7F1F4640"/>
    <w:rsid w:val="7F2959BD"/>
    <w:rsid w:val="7F6943C1"/>
    <w:rsid w:val="7FB56860"/>
    <w:rsid w:val="7FC1DF8A"/>
    <w:rsid w:val="7FF10088"/>
    <w:rsid w:val="7FF526F0"/>
    <w:rsid w:val="7FF72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60E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09"/>
      <w:outlineLvl w:val="0"/>
    </w:pPr>
    <w:rPr>
      <w:rFonts w:ascii="Arial" w:eastAsia="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9"/>
    </w:pPr>
    <w:rPr>
      <w:rFonts w:ascii="Arial" w:eastAsia="Arial" w:hAnsi="Arial"/>
      <w:sz w:val="24"/>
      <w:szCs w:val="24"/>
    </w:rPr>
  </w:style>
  <w:style w:type="paragraph" w:styleId="ListParagraph">
    <w:name w:val="List Paragraph"/>
    <w:aliases w:val="List Paragraph 1"/>
    <w:basedOn w:val="Normal"/>
    <w:link w:val="ListParagraphChar"/>
    <w:uiPriority w:val="34"/>
    <w:qFormat/>
  </w:style>
  <w:style w:type="paragraph" w:customStyle="1" w:styleId="TableParagraph">
    <w:name w:val="Table Paragraph"/>
    <w:basedOn w:val="Normal"/>
    <w:uiPriority w:val="1"/>
    <w:qFormat/>
  </w:style>
  <w:style w:type="character" w:styleId="CommentReference">
    <w:name w:val="annotation reference"/>
    <w:aliases w:val="Annotationmark"/>
    <w:basedOn w:val="DefaultParagraphFont"/>
    <w:uiPriority w:val="99"/>
    <w:unhideWhenUsed/>
    <w:rsid w:val="00AC16DE"/>
    <w:rPr>
      <w:sz w:val="16"/>
      <w:szCs w:val="16"/>
    </w:rPr>
  </w:style>
  <w:style w:type="paragraph" w:styleId="CommentText">
    <w:name w:val="annotation text"/>
    <w:aliases w:val="Annotationtext"/>
    <w:basedOn w:val="Normal"/>
    <w:link w:val="CommentTextChar"/>
    <w:uiPriority w:val="99"/>
    <w:unhideWhenUsed/>
    <w:rsid w:val="00AC16DE"/>
    <w:rPr>
      <w:sz w:val="20"/>
      <w:szCs w:val="20"/>
    </w:rPr>
  </w:style>
  <w:style w:type="character" w:customStyle="1" w:styleId="CommentTextChar">
    <w:name w:val="Comment Text Char"/>
    <w:aliases w:val="Annotationtext Char"/>
    <w:basedOn w:val="DefaultParagraphFont"/>
    <w:link w:val="CommentText"/>
    <w:uiPriority w:val="99"/>
    <w:rsid w:val="00AC16DE"/>
    <w:rPr>
      <w:sz w:val="20"/>
      <w:szCs w:val="20"/>
    </w:rPr>
  </w:style>
  <w:style w:type="paragraph" w:styleId="CommentSubject">
    <w:name w:val="annotation subject"/>
    <w:basedOn w:val="CommentText"/>
    <w:next w:val="CommentText"/>
    <w:link w:val="CommentSubjectChar"/>
    <w:uiPriority w:val="99"/>
    <w:semiHidden/>
    <w:unhideWhenUsed/>
    <w:rsid w:val="00AC16DE"/>
    <w:rPr>
      <w:b/>
      <w:bCs/>
    </w:rPr>
  </w:style>
  <w:style w:type="character" w:customStyle="1" w:styleId="CommentSubjectChar">
    <w:name w:val="Comment Subject Char"/>
    <w:basedOn w:val="CommentTextChar"/>
    <w:link w:val="CommentSubject"/>
    <w:uiPriority w:val="99"/>
    <w:semiHidden/>
    <w:rsid w:val="00AC16DE"/>
    <w:rPr>
      <w:b/>
      <w:bCs/>
      <w:sz w:val="20"/>
      <w:szCs w:val="20"/>
    </w:rPr>
  </w:style>
  <w:style w:type="paragraph" w:styleId="BalloonText">
    <w:name w:val="Balloon Text"/>
    <w:basedOn w:val="Normal"/>
    <w:link w:val="BalloonTextChar"/>
    <w:uiPriority w:val="99"/>
    <w:semiHidden/>
    <w:unhideWhenUsed/>
    <w:rsid w:val="00AC16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16DE"/>
    <w:rPr>
      <w:rFonts w:ascii="Segoe UI" w:hAnsi="Segoe UI" w:cs="Segoe UI"/>
      <w:sz w:val="18"/>
      <w:szCs w:val="18"/>
    </w:rPr>
  </w:style>
  <w:style w:type="paragraph" w:styleId="Header">
    <w:name w:val="header"/>
    <w:basedOn w:val="Normal"/>
    <w:link w:val="HeaderChar"/>
    <w:uiPriority w:val="99"/>
    <w:unhideWhenUsed/>
    <w:rsid w:val="00AC16DE"/>
    <w:pPr>
      <w:tabs>
        <w:tab w:val="center" w:pos="4680"/>
        <w:tab w:val="right" w:pos="9360"/>
      </w:tabs>
    </w:pPr>
  </w:style>
  <w:style w:type="character" w:customStyle="1" w:styleId="HeaderChar">
    <w:name w:val="Header Char"/>
    <w:basedOn w:val="DefaultParagraphFont"/>
    <w:link w:val="Header"/>
    <w:uiPriority w:val="99"/>
    <w:rsid w:val="00AC16DE"/>
  </w:style>
  <w:style w:type="paragraph" w:styleId="Footer">
    <w:name w:val="footer"/>
    <w:basedOn w:val="Normal"/>
    <w:link w:val="FooterChar"/>
    <w:uiPriority w:val="99"/>
    <w:unhideWhenUsed/>
    <w:rsid w:val="00AC16DE"/>
    <w:pPr>
      <w:tabs>
        <w:tab w:val="center" w:pos="4680"/>
        <w:tab w:val="right" w:pos="9360"/>
      </w:tabs>
    </w:pPr>
  </w:style>
  <w:style w:type="character" w:customStyle="1" w:styleId="FooterChar">
    <w:name w:val="Footer Char"/>
    <w:basedOn w:val="DefaultParagraphFont"/>
    <w:link w:val="Footer"/>
    <w:uiPriority w:val="99"/>
    <w:rsid w:val="00AC16DE"/>
  </w:style>
  <w:style w:type="paragraph" w:customStyle="1" w:styleId="Default">
    <w:name w:val="Default"/>
    <w:rsid w:val="00F75036"/>
    <w:pPr>
      <w:widowControl/>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E80D0E"/>
    <w:rPr>
      <w:color w:val="0000FF" w:themeColor="hyperlink"/>
      <w:u w:val="single"/>
    </w:rPr>
  </w:style>
  <w:style w:type="character" w:customStyle="1" w:styleId="UnresolvedMention1">
    <w:name w:val="Unresolved Mention1"/>
    <w:basedOn w:val="DefaultParagraphFont"/>
    <w:uiPriority w:val="99"/>
    <w:semiHidden/>
    <w:unhideWhenUsed/>
    <w:rsid w:val="00E80D0E"/>
    <w:rPr>
      <w:color w:val="605E5C"/>
      <w:shd w:val="clear" w:color="auto" w:fill="E1DFDD"/>
    </w:rPr>
  </w:style>
  <w:style w:type="paragraph" w:styleId="Revision">
    <w:name w:val="Revision"/>
    <w:hidden/>
    <w:uiPriority w:val="99"/>
    <w:semiHidden/>
    <w:rsid w:val="00401622"/>
    <w:pPr>
      <w:widowControl/>
    </w:pPr>
  </w:style>
  <w:style w:type="table" w:styleId="TableGrid">
    <w:name w:val="Table Grid"/>
    <w:basedOn w:val="TableNormal"/>
    <w:uiPriority w:val="59"/>
    <w:rsid w:val="00271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19669E"/>
    <w:rPr>
      <w:color w:val="2B579A"/>
      <w:shd w:val="clear" w:color="auto" w:fill="E6E6E6"/>
    </w:rPr>
  </w:style>
  <w:style w:type="paragraph" w:styleId="NormalWeb">
    <w:name w:val="Normal (Web)"/>
    <w:basedOn w:val="Normal"/>
    <w:uiPriority w:val="99"/>
    <w:semiHidden/>
    <w:unhideWhenUsed/>
    <w:rsid w:val="00E07ADB"/>
    <w:pPr>
      <w:widowControl/>
      <w:spacing w:after="150"/>
    </w:pPr>
    <w:rPr>
      <w:rFonts w:ascii="Georgia" w:eastAsia="Times New Roman" w:hAnsi="Georgia" w:cs="Times New Roman"/>
      <w:sz w:val="24"/>
      <w:szCs w:val="24"/>
    </w:rPr>
  </w:style>
  <w:style w:type="paragraph" w:customStyle="1" w:styleId="Paragraph">
    <w:name w:val="Paragraph"/>
    <w:link w:val="ParagraphChar"/>
    <w:rsid w:val="007E6C44"/>
    <w:pPr>
      <w:widowControl/>
      <w:spacing w:after="240"/>
    </w:pPr>
    <w:rPr>
      <w:rFonts w:ascii="Times New Roman" w:eastAsiaTheme="minorEastAsia" w:hAnsi="Times New Roman" w:cs="Times New Roman"/>
      <w:sz w:val="24"/>
      <w:szCs w:val="24"/>
    </w:rPr>
  </w:style>
  <w:style w:type="character" w:customStyle="1" w:styleId="ParagraphChar">
    <w:name w:val="Paragraph Char"/>
    <w:link w:val="Paragraph"/>
    <w:rsid w:val="007E6C44"/>
    <w:rPr>
      <w:rFonts w:ascii="Times New Roman" w:eastAsiaTheme="minorEastAsia" w:hAnsi="Times New Roman" w:cs="Times New Roman"/>
      <w:sz w:val="24"/>
      <w:szCs w:val="24"/>
    </w:rPr>
  </w:style>
  <w:style w:type="character" w:styleId="Strong">
    <w:name w:val="Strong"/>
    <w:basedOn w:val="DefaultParagraphFont"/>
    <w:uiPriority w:val="22"/>
    <w:qFormat/>
    <w:rsid w:val="00F46649"/>
    <w:rPr>
      <w:b/>
      <w:bCs/>
    </w:rPr>
  </w:style>
  <w:style w:type="character" w:customStyle="1" w:styleId="ListParagraphChar">
    <w:name w:val="List Paragraph Char"/>
    <w:aliases w:val="List Paragraph 1 Char"/>
    <w:link w:val="ListParagraph"/>
    <w:uiPriority w:val="34"/>
    <w:locked/>
    <w:rsid w:val="00B00A46"/>
  </w:style>
  <w:style w:type="character" w:styleId="FollowedHyperlink">
    <w:name w:val="FollowedHyperlink"/>
    <w:basedOn w:val="DefaultParagraphFont"/>
    <w:uiPriority w:val="99"/>
    <w:semiHidden/>
    <w:unhideWhenUsed/>
    <w:rsid w:val="00D31A77"/>
    <w:rPr>
      <w:color w:val="800080" w:themeColor="followedHyperlink"/>
      <w:u w:val="single"/>
    </w:rPr>
  </w:style>
  <w:style w:type="paragraph" w:styleId="TOC3">
    <w:name w:val="toc 3"/>
    <w:basedOn w:val="TOC1"/>
    <w:next w:val="Normal"/>
    <w:rsid w:val="006B02C7"/>
    <w:pPr>
      <w:widowControl/>
      <w:tabs>
        <w:tab w:val="left" w:pos="1152"/>
        <w:tab w:val="right" w:leader="dot" w:pos="9360"/>
      </w:tabs>
      <w:spacing w:before="120" w:after="0"/>
      <w:ind w:left="1152" w:right="792" w:hanging="1152"/>
    </w:pPr>
    <w:rPr>
      <w:rFonts w:ascii="Times New Roman" w:eastAsia="Times New Roman" w:hAnsi="Times New Roman" w:cs="Arial"/>
      <w:color w:val="0000FF"/>
      <w:sz w:val="24"/>
      <w:szCs w:val="24"/>
    </w:rPr>
  </w:style>
  <w:style w:type="paragraph" w:styleId="TOC1">
    <w:name w:val="toc 1"/>
    <w:basedOn w:val="Normal"/>
    <w:next w:val="Normal"/>
    <w:autoRedefine/>
    <w:uiPriority w:val="39"/>
    <w:semiHidden/>
    <w:unhideWhenUsed/>
    <w:rsid w:val="006B02C7"/>
    <w:pPr>
      <w:spacing w:after="100"/>
    </w:pPr>
  </w:style>
  <w:style w:type="paragraph" w:customStyle="1" w:styleId="C-BodyText">
    <w:name w:val="C-Body Text"/>
    <w:link w:val="C-BodyTextChar1"/>
    <w:rsid w:val="001919D8"/>
    <w:pPr>
      <w:widowControl/>
      <w:spacing w:before="120" w:after="120" w:line="280" w:lineRule="atLeast"/>
    </w:pPr>
    <w:rPr>
      <w:rFonts w:ascii="Times New Roman" w:eastAsia="Times New Roman" w:hAnsi="Times New Roman" w:cs="Times New Roman"/>
      <w:sz w:val="24"/>
      <w:szCs w:val="20"/>
    </w:rPr>
  </w:style>
  <w:style w:type="character" w:customStyle="1" w:styleId="C-BodyTextChar1">
    <w:name w:val="C-Body Text Char1"/>
    <w:link w:val="C-BodyText"/>
    <w:rsid w:val="001919D8"/>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1"/>
    <w:rsid w:val="009C55C7"/>
    <w:rPr>
      <w:rFonts w:ascii="Arial" w:eastAsia="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ers.hhs.gov/reportevent.html" TargetMode="External"/><Relationship Id="rId13" Type="http://schemas.openxmlformats.org/officeDocument/2006/relationships/hyperlink" Target="https://www.cdc.gov/coronavirus/2019-ncov/index.html" TargetMode="External"/><Relationship Id="rId18" Type="http://schemas.openxmlformats.org/officeDocument/2006/relationships/image" Target="media/image2.png"/><Relationship Id="rId26"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hyperlink" Target="http://www.cvdvaccine.com" TargetMode="External"/><Relationship Id="rId12" Type="http://schemas.openxmlformats.org/officeDocument/2006/relationships/image" Target="media/image1.png"/><Relationship Id="rId17" Type="http://schemas.openxmlformats.org/officeDocument/2006/relationships/hyperlink" Target="http://www.hrsa.gov/cicp/" TargetMode="External"/><Relationship Id="rId2" Type="http://schemas.openxmlformats.org/officeDocument/2006/relationships/styles" Target="styles.xml"/><Relationship Id="rId16" Type="http://schemas.openxmlformats.org/officeDocument/2006/relationships/hyperlink" Target="https://TIPS.HHS.GOV" TargetMode="External"/><Relationship Id="rId20" Type="http://schemas.openxmlformats.org/officeDocument/2006/relationships/image" Target="media/image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vdvaccine.com" TargetMode="External"/><Relationship Id="rId5" Type="http://schemas.openxmlformats.org/officeDocument/2006/relationships/footnotes" Target="footnotes.xml"/><Relationship Id="rId15" Type="http://schemas.openxmlformats.org/officeDocument/2006/relationships/hyperlink" Target="https://www.cdc.gov/vaccines/programs/iis/about.html" TargetMode="External"/><Relationship Id="rId28" Type="http://schemas.openxmlformats.org/officeDocument/2006/relationships/footer" Target="footer1.xml"/><Relationship Id="rId10" Type="http://schemas.openxmlformats.org/officeDocument/2006/relationships/hyperlink" Target="https://urldefense.proofpoint.com/v2/url?u=http-3A__www.cdc.gov_vsafe&amp;d=DwMF-g&amp;c=UE1eNsedaKncO0Yl_u8bfw&amp;r=iggimxFo1bnCoTNHtFHht7zBjWLmMD5xyYOHusHEMRA&amp;m=NUusRcDWxrAYwskpVPikFjIp1YMB1upPlqmEqHLqywo&amp;s=ZgZDg3kpZyGQV82QCF-MKAMdQ9UDWQqf3K-6eMVizRE&amp;e="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pfizersafetyreporting.com" TargetMode="External"/><Relationship Id="rId14" Type="http://schemas.openxmlformats.org/officeDocument/2006/relationships/hyperlink" Target="https://www.fda.gov/emergency-preparedness-and-response/mcm-legal-regulatory-and-policy-framework/emergency-use-authorization" TargetMode="External"/><Relationship Id="rId27" Type="http://schemas.openxmlformats.org/officeDocument/2006/relationships/image" Target="media/image7.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1959</Words>
  <Characters>11170</Characters>
  <Application>Microsoft Office Word</Application>
  <DocSecurity>0</DocSecurity>
  <Lines>93</Lines>
  <Paragraphs>26</Paragraphs>
  <ScaleCrop>false</ScaleCrop>
  <Company/>
  <LinksUpToDate>false</LinksUpToDate>
  <CharactersWithSpaces>13103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2025-04-30T16:42:00Z</dcterms:created>
  <dcterms:modified xsi:type="dcterms:W3CDTF">2025-04-30T16:42:00Z</dcterms:modified>
</cp:coreProperties>
</file>